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02147" w:rsidR="00BF24B0" w:rsidP="00F02147" w:rsidRDefault="00BF24B0" w14:paraId="7F9E6916" w14:textId="725B92CB">
      <w:pPr>
        <w:pStyle w:val="Default"/>
        <w:spacing w:after="0" w:line="240" w:lineRule="auto"/>
        <w:jc w:val="center"/>
        <w:rPr>
          <w:rFonts w:ascii="Times New Roman" w:hAnsi="Times New Roman" w:cs="Times New Roman"/>
          <w:b/>
          <w:color w:val="auto"/>
          <w:sz w:val="24"/>
          <w:szCs w:val="24"/>
        </w:rPr>
      </w:pPr>
      <w:r w:rsidRPr="00F02147">
        <w:rPr>
          <w:rFonts w:ascii="Times New Roman" w:hAnsi="Times New Roman" w:cs="Times New Roman"/>
          <w:b/>
          <w:color w:val="auto"/>
          <w:sz w:val="24"/>
          <w:szCs w:val="24"/>
        </w:rPr>
        <w:t>Isikunimeseaduse eelnõu seletuskiri</w:t>
      </w:r>
    </w:p>
    <w:p w:rsidRPr="00F02147" w:rsidR="006946C7" w:rsidP="00F02147" w:rsidRDefault="006946C7" w14:paraId="6BAD78D4" w14:textId="77777777">
      <w:pPr>
        <w:pStyle w:val="Default"/>
        <w:spacing w:after="0" w:line="240" w:lineRule="auto"/>
        <w:jc w:val="center"/>
        <w:rPr>
          <w:rFonts w:ascii="Times New Roman" w:hAnsi="Times New Roman" w:cs="Times New Roman"/>
          <w:bCs/>
          <w:color w:val="auto"/>
          <w:sz w:val="24"/>
          <w:szCs w:val="24"/>
        </w:rPr>
      </w:pPr>
    </w:p>
    <w:p w:rsidRPr="00F02147" w:rsidR="00703B06" w:rsidP="00F02147" w:rsidRDefault="00703B06" w14:paraId="462F9052" w14:textId="77777777">
      <w:pPr>
        <w:pStyle w:val="NoSpacing"/>
        <w:jc w:val="both"/>
        <w:rPr>
          <w:rFonts w:ascii="Times New Roman" w:hAnsi="Times New Roman"/>
          <w:b/>
          <w:bCs/>
          <w:sz w:val="24"/>
          <w:szCs w:val="24"/>
        </w:rPr>
      </w:pPr>
      <w:r w:rsidRPr="00F02147">
        <w:rPr>
          <w:rFonts w:ascii="Times New Roman" w:hAnsi="Times New Roman"/>
          <w:b/>
          <w:bCs/>
          <w:sz w:val="24"/>
          <w:szCs w:val="24"/>
        </w:rPr>
        <w:t>1. Sissejuhatus</w:t>
      </w:r>
    </w:p>
    <w:p w:rsidRPr="00F02147" w:rsidR="006946C7" w:rsidP="00F02147" w:rsidRDefault="006946C7" w14:paraId="3FA10493" w14:textId="77777777">
      <w:pPr>
        <w:spacing w:after="0" w:line="240" w:lineRule="auto"/>
        <w:rPr>
          <w:rFonts w:ascii="Times New Roman" w:hAnsi="Times New Roman" w:cs="Times New Roman"/>
          <w:sz w:val="24"/>
          <w:szCs w:val="24"/>
        </w:rPr>
      </w:pPr>
    </w:p>
    <w:p w:rsidRPr="00F02147" w:rsidR="00BF24B0" w:rsidP="00F02147" w:rsidRDefault="00BF24B0" w14:paraId="5739336A" w14:textId="44E2DCEB">
      <w:pPr>
        <w:pStyle w:val="Heading2"/>
        <w:tabs>
          <w:tab w:val="left" w:pos="2160"/>
        </w:tabs>
        <w:spacing w:before="0" w:line="240" w:lineRule="auto"/>
        <w:ind w:left="576" w:hanging="576"/>
        <w:jc w:val="both"/>
        <w:rPr>
          <w:rFonts w:ascii="Times New Roman" w:hAnsi="Times New Roman" w:cs="Times New Roman"/>
          <w:b/>
          <w:bCs/>
          <w:color w:val="auto"/>
          <w:sz w:val="24"/>
          <w:szCs w:val="24"/>
        </w:rPr>
      </w:pPr>
      <w:bookmarkStart w:name="lg145" w:id="0"/>
      <w:bookmarkEnd w:id="0"/>
      <w:r w:rsidRPr="00F02147">
        <w:rPr>
          <w:rFonts w:ascii="Times New Roman" w:hAnsi="Times New Roman" w:cs="Times New Roman"/>
          <w:b/>
          <w:bCs/>
          <w:color w:val="auto"/>
          <w:sz w:val="24"/>
          <w:szCs w:val="24"/>
        </w:rPr>
        <w:t>1.1. Sisukokkuvõte</w:t>
      </w:r>
    </w:p>
    <w:p w:rsidRPr="00F02147" w:rsidR="006946C7" w:rsidP="00F02147" w:rsidRDefault="006946C7" w14:paraId="2C4B076B" w14:textId="77777777">
      <w:pPr>
        <w:spacing w:after="0" w:line="240" w:lineRule="auto"/>
        <w:rPr>
          <w:rFonts w:ascii="Times New Roman" w:hAnsi="Times New Roman" w:cs="Times New Roman"/>
          <w:sz w:val="24"/>
          <w:szCs w:val="24"/>
        </w:rPr>
      </w:pPr>
    </w:p>
    <w:p w:rsidR="006946C7" w:rsidP="00F02147" w:rsidRDefault="00BF24B0" w14:paraId="7D2AE328" w14:textId="05C638F2">
      <w:pPr>
        <w:pStyle w:val="Default"/>
        <w:spacing w:after="0" w:line="240" w:lineRule="auto"/>
        <w:jc w:val="both"/>
        <w:rPr>
          <w:rFonts w:ascii="Times New Roman" w:hAnsi="Times New Roman" w:cs="Times New Roman"/>
          <w:color w:val="auto"/>
          <w:sz w:val="24"/>
          <w:szCs w:val="24"/>
        </w:rPr>
      </w:pPr>
      <w:r w:rsidRPr="00F02147">
        <w:rPr>
          <w:rFonts w:ascii="Times New Roman" w:hAnsi="Times New Roman" w:cs="Times New Roman"/>
          <w:color w:val="auto"/>
          <w:sz w:val="24"/>
          <w:szCs w:val="24"/>
        </w:rPr>
        <w:t xml:space="preserve">Isikunimeseaduse (edaspidi </w:t>
      </w:r>
      <w:r w:rsidRPr="00F02147">
        <w:rPr>
          <w:rFonts w:ascii="Times New Roman" w:hAnsi="Times New Roman" w:cs="Times New Roman"/>
          <w:i/>
          <w:iCs/>
          <w:color w:val="auto"/>
          <w:sz w:val="24"/>
          <w:szCs w:val="24"/>
        </w:rPr>
        <w:t>INS</w:t>
      </w:r>
      <w:r w:rsidRPr="00F02147">
        <w:rPr>
          <w:rFonts w:ascii="Times New Roman" w:hAnsi="Times New Roman" w:cs="Times New Roman"/>
          <w:color w:val="auto"/>
          <w:sz w:val="24"/>
          <w:szCs w:val="24"/>
        </w:rPr>
        <w:t xml:space="preserve">) eelnõus esitatakse uus terviklik isikunimega seotud regulatsioon. Üle on vaadatud kehtiva nimeseaduse (edaspidi </w:t>
      </w:r>
      <w:r w:rsidRPr="001200FE">
        <w:rPr>
          <w:rFonts w:ascii="Times New Roman" w:hAnsi="Times New Roman" w:cs="Times New Roman"/>
          <w:i/>
          <w:iCs/>
          <w:color w:val="auto"/>
          <w:sz w:val="24"/>
          <w:szCs w:val="24"/>
        </w:rPr>
        <w:t>NS</w:t>
      </w:r>
      <w:r w:rsidRPr="00F02147">
        <w:rPr>
          <w:rFonts w:ascii="Times New Roman" w:hAnsi="Times New Roman" w:cs="Times New Roman"/>
          <w:color w:val="auto"/>
          <w:sz w:val="24"/>
          <w:szCs w:val="24"/>
        </w:rPr>
        <w:t xml:space="preserve">) sisu ja sõnastus eesmärgiga tagada õigusselgus ja kaasaegsus. </w:t>
      </w:r>
      <w:proofErr w:type="spellStart"/>
      <w:r w:rsidRPr="00F02147">
        <w:rPr>
          <w:rFonts w:ascii="Times New Roman" w:hAnsi="Times New Roman" w:cs="Times New Roman"/>
          <w:color w:val="auto"/>
          <w:sz w:val="24"/>
          <w:szCs w:val="24"/>
        </w:rPr>
        <w:t>NS</w:t>
      </w:r>
      <w:r w:rsidRPr="00F02147">
        <w:rPr>
          <w:rFonts w:ascii="Times New Roman" w:hAnsi="Times New Roman" w:cs="Times New Roman"/>
          <w:color w:val="auto"/>
          <w:sz w:val="24"/>
          <w:szCs w:val="24"/>
        </w:rPr>
        <w:noBreakHyphen/>
        <w:t>i</w:t>
      </w:r>
      <w:proofErr w:type="spellEnd"/>
      <w:r w:rsidRPr="00F02147">
        <w:rPr>
          <w:rFonts w:ascii="Times New Roman" w:hAnsi="Times New Roman" w:cs="Times New Roman"/>
          <w:color w:val="auto"/>
          <w:sz w:val="24"/>
          <w:szCs w:val="24"/>
        </w:rPr>
        <w:t xml:space="preserve"> vastuvõtmisest on möödunud</w:t>
      </w:r>
      <w:r w:rsidRPr="00F02147" w:rsidDel="00365E82">
        <w:rPr>
          <w:rFonts w:ascii="Times New Roman" w:hAnsi="Times New Roman" w:cs="Times New Roman"/>
          <w:color w:val="auto"/>
          <w:sz w:val="24"/>
          <w:szCs w:val="24"/>
        </w:rPr>
        <w:t xml:space="preserve"> </w:t>
      </w:r>
      <w:r w:rsidRPr="00F02147">
        <w:rPr>
          <w:rFonts w:ascii="Times New Roman" w:hAnsi="Times New Roman" w:cs="Times New Roman"/>
          <w:color w:val="auto"/>
          <w:sz w:val="24"/>
          <w:szCs w:val="24"/>
        </w:rPr>
        <w:t xml:space="preserve">20 aastat, selle aja jooksul on ühiskonnas toimunud </w:t>
      </w:r>
      <w:r w:rsidR="00D668DC">
        <w:rPr>
          <w:rFonts w:ascii="Times New Roman" w:hAnsi="Times New Roman" w:cs="Times New Roman"/>
          <w:color w:val="auto"/>
          <w:sz w:val="24"/>
          <w:szCs w:val="24"/>
        </w:rPr>
        <w:t>olulisi</w:t>
      </w:r>
      <w:r w:rsidRPr="00F02147">
        <w:rPr>
          <w:rFonts w:ascii="Times New Roman" w:hAnsi="Times New Roman" w:cs="Times New Roman"/>
          <w:color w:val="auto"/>
          <w:sz w:val="24"/>
          <w:szCs w:val="24"/>
        </w:rPr>
        <w:t xml:space="preserve"> muutusi. Eelnõu</w:t>
      </w:r>
      <w:r w:rsidRPr="00F02147" w:rsidR="00C93494">
        <w:rPr>
          <w:rFonts w:ascii="Times New Roman" w:hAnsi="Times New Roman" w:cs="Times New Roman"/>
          <w:color w:val="auto"/>
          <w:sz w:val="24"/>
          <w:szCs w:val="24"/>
        </w:rPr>
        <w:t>ga</w:t>
      </w:r>
      <w:r w:rsidRPr="00F02147">
        <w:rPr>
          <w:rFonts w:ascii="Times New Roman" w:hAnsi="Times New Roman" w:cs="Times New Roman"/>
          <w:color w:val="auto"/>
          <w:sz w:val="24"/>
          <w:szCs w:val="24"/>
        </w:rPr>
        <w:t xml:space="preserve"> </w:t>
      </w:r>
      <w:r w:rsidRPr="00F02147" w:rsidR="00C93494">
        <w:rPr>
          <w:rFonts w:ascii="Times New Roman" w:hAnsi="Times New Roman" w:cs="Times New Roman"/>
          <w:color w:val="auto"/>
          <w:sz w:val="24"/>
          <w:szCs w:val="24"/>
        </w:rPr>
        <w:t>vaadatakse</w:t>
      </w:r>
      <w:r w:rsidRPr="00F02147">
        <w:rPr>
          <w:rFonts w:ascii="Times New Roman" w:hAnsi="Times New Roman" w:cs="Times New Roman"/>
          <w:color w:val="auto"/>
          <w:sz w:val="24"/>
          <w:szCs w:val="24"/>
        </w:rPr>
        <w:t xml:space="preserve"> üle mõisted, </w:t>
      </w:r>
      <w:r w:rsidRPr="00F02147" w:rsidR="00EE1549">
        <w:rPr>
          <w:rFonts w:ascii="Times New Roman" w:hAnsi="Times New Roman" w:cs="Times New Roman"/>
          <w:color w:val="auto"/>
          <w:sz w:val="24"/>
          <w:szCs w:val="24"/>
        </w:rPr>
        <w:t>muud</w:t>
      </w:r>
      <w:r w:rsidRPr="00F02147" w:rsidR="00C93494">
        <w:rPr>
          <w:rFonts w:ascii="Times New Roman" w:hAnsi="Times New Roman" w:cs="Times New Roman"/>
          <w:color w:val="auto"/>
          <w:sz w:val="24"/>
          <w:szCs w:val="24"/>
        </w:rPr>
        <w:t>etakse</w:t>
      </w:r>
      <w:r w:rsidRPr="00F02147" w:rsidR="00EE1549">
        <w:rPr>
          <w:rFonts w:ascii="Times New Roman" w:hAnsi="Times New Roman" w:cs="Times New Roman"/>
          <w:color w:val="auto"/>
          <w:sz w:val="24"/>
          <w:szCs w:val="24"/>
        </w:rPr>
        <w:t xml:space="preserve"> selgemaks </w:t>
      </w:r>
      <w:r w:rsidRPr="00F02147" w:rsidR="00C93494">
        <w:rPr>
          <w:rFonts w:ascii="Times New Roman" w:hAnsi="Times New Roman" w:cs="Times New Roman"/>
          <w:color w:val="auto"/>
          <w:sz w:val="24"/>
          <w:szCs w:val="24"/>
        </w:rPr>
        <w:t xml:space="preserve">nimetoimingu </w:t>
      </w:r>
      <w:r w:rsidRPr="00F02147" w:rsidR="00EE1549">
        <w:rPr>
          <w:rFonts w:ascii="Times New Roman" w:hAnsi="Times New Roman" w:cs="Times New Roman"/>
          <w:color w:val="auto"/>
          <w:sz w:val="24"/>
          <w:szCs w:val="24"/>
        </w:rPr>
        <w:t xml:space="preserve">sisu, </w:t>
      </w:r>
      <w:r w:rsidRPr="00F02147" w:rsidR="00C93494">
        <w:rPr>
          <w:rFonts w:ascii="Times New Roman" w:hAnsi="Times New Roman" w:cs="Times New Roman"/>
          <w:color w:val="auto"/>
          <w:sz w:val="24"/>
          <w:szCs w:val="24"/>
        </w:rPr>
        <w:t xml:space="preserve">kujundatakse </w:t>
      </w:r>
      <w:r w:rsidRPr="00F02147" w:rsidR="00EE1549">
        <w:rPr>
          <w:rFonts w:ascii="Times New Roman" w:hAnsi="Times New Roman" w:cs="Times New Roman"/>
          <w:color w:val="auto"/>
          <w:sz w:val="24"/>
          <w:szCs w:val="24"/>
        </w:rPr>
        <w:t xml:space="preserve">ümber uue isikunime andmine. </w:t>
      </w:r>
      <w:r w:rsidRPr="00F02147" w:rsidR="00C93494">
        <w:rPr>
          <w:rFonts w:ascii="Times New Roman" w:hAnsi="Times New Roman" w:cs="Times New Roman"/>
          <w:color w:val="auto"/>
          <w:sz w:val="24"/>
          <w:szCs w:val="24"/>
        </w:rPr>
        <w:t xml:space="preserve">Eelnõuga </w:t>
      </w:r>
      <w:r w:rsidR="00E47676">
        <w:rPr>
          <w:rFonts w:ascii="Times New Roman" w:hAnsi="Times New Roman" w:cs="Times New Roman"/>
          <w:color w:val="auto"/>
          <w:sz w:val="24"/>
          <w:szCs w:val="24"/>
        </w:rPr>
        <w:t xml:space="preserve">ei võetud </w:t>
      </w:r>
      <w:proofErr w:type="spellStart"/>
      <w:r w:rsidR="00E47676">
        <w:rPr>
          <w:rFonts w:ascii="Times New Roman" w:hAnsi="Times New Roman" w:cs="Times New Roman"/>
          <w:color w:val="auto"/>
          <w:sz w:val="24"/>
          <w:szCs w:val="24"/>
        </w:rPr>
        <w:t>NS-ist</w:t>
      </w:r>
      <w:proofErr w:type="spellEnd"/>
      <w:r w:rsidR="00E47676">
        <w:rPr>
          <w:rFonts w:ascii="Times New Roman" w:hAnsi="Times New Roman" w:cs="Times New Roman"/>
          <w:color w:val="auto"/>
          <w:sz w:val="24"/>
          <w:szCs w:val="24"/>
        </w:rPr>
        <w:t xml:space="preserve"> üle</w:t>
      </w:r>
      <w:r w:rsidRPr="00F02147" w:rsidR="00EE1549">
        <w:rPr>
          <w:rFonts w:ascii="Times New Roman" w:hAnsi="Times New Roman" w:cs="Times New Roman"/>
          <w:color w:val="auto"/>
          <w:sz w:val="24"/>
          <w:szCs w:val="24"/>
        </w:rPr>
        <w:t xml:space="preserve"> sätted, millel ei ole olnud praktikas kasutust.</w:t>
      </w:r>
    </w:p>
    <w:p w:rsidR="00BE4327" w:rsidP="00F02147" w:rsidRDefault="00BE4327" w14:paraId="4711CECF" w14:textId="77777777">
      <w:pPr>
        <w:pStyle w:val="Default"/>
        <w:spacing w:after="0" w:line="240" w:lineRule="auto"/>
        <w:jc w:val="both"/>
        <w:rPr>
          <w:rFonts w:ascii="Times New Roman" w:hAnsi="Times New Roman" w:cs="Times New Roman"/>
          <w:color w:val="auto"/>
          <w:sz w:val="24"/>
          <w:szCs w:val="24"/>
        </w:rPr>
      </w:pPr>
    </w:p>
    <w:p w:rsidRPr="00F02147" w:rsidR="00BE7895" w:rsidP="00F02147" w:rsidRDefault="00BE7895" w14:paraId="3ABCDE37" w14:textId="51923056">
      <w:pPr>
        <w:pStyle w:val="Default"/>
        <w:spacing w:after="0" w:line="240" w:lineRule="auto"/>
        <w:jc w:val="both"/>
        <w:rPr>
          <w:rFonts w:ascii="Times New Roman" w:hAnsi="Times New Roman" w:cs="Times New Roman"/>
          <w:color w:val="auto"/>
          <w:sz w:val="24"/>
          <w:szCs w:val="24"/>
        </w:rPr>
      </w:pPr>
      <w:r w:rsidRPr="00BE7895">
        <w:rPr>
          <w:rFonts w:ascii="Times New Roman" w:hAnsi="Times New Roman" w:cs="Times New Roman"/>
          <w:color w:val="auto"/>
          <w:sz w:val="24"/>
          <w:szCs w:val="24"/>
        </w:rPr>
        <w:t xml:space="preserve">Eesmärk on ajakohastada </w:t>
      </w:r>
      <w:r>
        <w:rPr>
          <w:rFonts w:ascii="Times New Roman" w:hAnsi="Times New Roman" w:cs="Times New Roman"/>
          <w:color w:val="auto"/>
          <w:sz w:val="24"/>
          <w:szCs w:val="24"/>
        </w:rPr>
        <w:t>isiku</w:t>
      </w:r>
      <w:r w:rsidRPr="00BE7895">
        <w:rPr>
          <w:rFonts w:ascii="Times New Roman" w:hAnsi="Times New Roman" w:cs="Times New Roman"/>
          <w:color w:val="auto"/>
          <w:sz w:val="24"/>
          <w:szCs w:val="24"/>
        </w:rPr>
        <w:t>nime</w:t>
      </w:r>
      <w:r>
        <w:rPr>
          <w:rFonts w:ascii="Times New Roman" w:hAnsi="Times New Roman" w:cs="Times New Roman"/>
          <w:color w:val="auto"/>
          <w:sz w:val="24"/>
          <w:szCs w:val="24"/>
        </w:rPr>
        <w:t xml:space="preserve"> </w:t>
      </w:r>
      <w:r w:rsidRPr="00BE7895">
        <w:rPr>
          <w:rFonts w:ascii="Times New Roman" w:hAnsi="Times New Roman" w:cs="Times New Roman"/>
          <w:color w:val="auto"/>
          <w:sz w:val="24"/>
          <w:szCs w:val="24"/>
        </w:rPr>
        <w:t>andmise</w:t>
      </w:r>
      <w:r>
        <w:rPr>
          <w:rFonts w:ascii="Times New Roman" w:hAnsi="Times New Roman" w:cs="Times New Roman"/>
          <w:color w:val="auto"/>
          <w:sz w:val="24"/>
          <w:szCs w:val="24"/>
        </w:rPr>
        <w:t>, vahetamise ja muutmise</w:t>
      </w:r>
      <w:r w:rsidRPr="00BE7895">
        <w:rPr>
          <w:rFonts w:ascii="Times New Roman" w:hAnsi="Times New Roman" w:cs="Times New Roman"/>
          <w:color w:val="auto"/>
          <w:sz w:val="24"/>
          <w:szCs w:val="24"/>
        </w:rPr>
        <w:t xml:space="preserve"> kord nii, et see vastaks tänapäevasele elukorraldusele ning oleks </w:t>
      </w:r>
      <w:r w:rsidR="00E008E8">
        <w:rPr>
          <w:rFonts w:ascii="Times New Roman" w:hAnsi="Times New Roman" w:cs="Times New Roman"/>
          <w:color w:val="auto"/>
          <w:sz w:val="24"/>
          <w:szCs w:val="24"/>
        </w:rPr>
        <w:t xml:space="preserve">üheselt toimiv ja </w:t>
      </w:r>
      <w:r w:rsidRPr="00BE7895">
        <w:rPr>
          <w:rFonts w:ascii="Times New Roman" w:hAnsi="Times New Roman" w:cs="Times New Roman"/>
          <w:color w:val="auto"/>
          <w:sz w:val="24"/>
          <w:szCs w:val="24"/>
        </w:rPr>
        <w:t>inimes</w:t>
      </w:r>
      <w:r w:rsidR="00E008E8">
        <w:rPr>
          <w:rFonts w:ascii="Times New Roman" w:hAnsi="Times New Roman" w:cs="Times New Roman"/>
          <w:color w:val="auto"/>
          <w:sz w:val="24"/>
          <w:szCs w:val="24"/>
        </w:rPr>
        <w:t>ele</w:t>
      </w:r>
      <w:r w:rsidRPr="00BE7895">
        <w:rPr>
          <w:rFonts w:ascii="Times New Roman" w:hAnsi="Times New Roman" w:cs="Times New Roman"/>
          <w:color w:val="auto"/>
          <w:sz w:val="24"/>
          <w:szCs w:val="24"/>
        </w:rPr>
        <w:t xml:space="preserve"> arusaadav. Seadus peab võimaldama nime kasutamist viisil, mis arvestab ühiskonna mitmekesistumist ja aitab vältida olukordi, kus seni kehtiv kord ei kata uusi või keerulisi juhtumeid.</w:t>
      </w:r>
      <w:r w:rsidRPr="00BE7895">
        <w:rPr>
          <w:rFonts w:asciiTheme="minorHAnsi" w:hAnsiTheme="minorHAnsi" w:eastAsiaTheme="minorHAnsi" w:cstheme="minorBidi"/>
          <w:color w:val="auto"/>
          <w:kern w:val="2"/>
          <w:lang w:eastAsia="en-US" w:bidi="ar-SA"/>
          <w14:ligatures w14:val="standardContextual"/>
        </w:rPr>
        <w:t xml:space="preserve"> </w:t>
      </w:r>
      <w:r w:rsidRPr="00BE7895">
        <w:rPr>
          <w:rFonts w:ascii="Times New Roman" w:hAnsi="Times New Roman" w:cs="Times New Roman"/>
          <w:color w:val="auto"/>
          <w:sz w:val="24"/>
          <w:szCs w:val="24"/>
        </w:rPr>
        <w:t>Lahendusena koostatakse uus terviklik regulatsioon, milles on korrastatud seaduse ülesehitus ja täpsustatud kõik nime andmise</w:t>
      </w:r>
      <w:r>
        <w:rPr>
          <w:rFonts w:ascii="Times New Roman" w:hAnsi="Times New Roman" w:cs="Times New Roman"/>
          <w:color w:val="auto"/>
          <w:sz w:val="24"/>
          <w:szCs w:val="24"/>
        </w:rPr>
        <w:t>, vahetamise</w:t>
      </w:r>
      <w:r w:rsidRPr="00BE7895">
        <w:rPr>
          <w:rFonts w:ascii="Times New Roman" w:hAnsi="Times New Roman" w:cs="Times New Roman"/>
          <w:color w:val="auto"/>
          <w:sz w:val="24"/>
          <w:szCs w:val="24"/>
        </w:rPr>
        <w:t xml:space="preserve"> ja muutmisega seotud reeglid. Selgelt määratletakse põhjused ja piirangud nime muutmiseks, kehtestatakse vajalikud keelud </w:t>
      </w:r>
      <w:r w:rsidR="00025CF4">
        <w:rPr>
          <w:rFonts w:ascii="Times New Roman" w:hAnsi="Times New Roman" w:cs="Times New Roman"/>
          <w:color w:val="auto"/>
          <w:sz w:val="24"/>
          <w:szCs w:val="24"/>
        </w:rPr>
        <w:t>eelnõuga</w:t>
      </w:r>
      <w:r>
        <w:rPr>
          <w:rFonts w:ascii="Times New Roman" w:hAnsi="Times New Roman" w:cs="Times New Roman"/>
          <w:color w:val="auto"/>
          <w:sz w:val="24"/>
          <w:szCs w:val="24"/>
        </w:rPr>
        <w:t xml:space="preserve"> </w:t>
      </w:r>
      <w:r w:rsidR="00121957">
        <w:rPr>
          <w:rFonts w:ascii="Times New Roman" w:hAnsi="Times New Roman" w:cs="Times New Roman"/>
          <w:color w:val="auto"/>
          <w:sz w:val="24"/>
          <w:szCs w:val="24"/>
        </w:rPr>
        <w:t>nimetatud</w:t>
      </w:r>
      <w:r w:rsidRPr="00BE7895">
        <w:rPr>
          <w:rFonts w:ascii="Times New Roman" w:hAnsi="Times New Roman" w:cs="Times New Roman"/>
          <w:color w:val="auto"/>
          <w:sz w:val="24"/>
          <w:szCs w:val="24"/>
        </w:rPr>
        <w:t xml:space="preserve"> kuritegude toimepanijatele. Muudatused tagavad üheselt mõistetava korra, parandavad isikunimede selgust ühiskonnas ja aitavad vältida eksitavaid või segadust tekitavaid nimevalikuid.</w:t>
      </w:r>
    </w:p>
    <w:p w:rsidR="00AE404F" w:rsidP="00F02147" w:rsidRDefault="00AE404F" w14:paraId="719E504F" w14:textId="10D1825F">
      <w:pPr>
        <w:pStyle w:val="Default"/>
        <w:spacing w:after="0" w:line="240" w:lineRule="auto"/>
        <w:jc w:val="both"/>
        <w:rPr>
          <w:rFonts w:ascii="Times New Roman" w:hAnsi="Times New Roman" w:cs="Times New Roman"/>
          <w:color w:val="auto"/>
          <w:sz w:val="24"/>
          <w:szCs w:val="24"/>
        </w:rPr>
      </w:pPr>
    </w:p>
    <w:p w:rsidR="00FA0BF0" w:rsidP="00F02147" w:rsidRDefault="00FA0BF0" w14:paraId="6AE83E13" w14:textId="2DC3E0CA">
      <w:pPr>
        <w:pStyle w:val="Default"/>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Eelnõu mõjud puudutavad füüsilisi isikuid, kellele antakse või kes vahetavad või muudavad eesnime</w:t>
      </w:r>
      <w:r w:rsidR="00520881">
        <w:rPr>
          <w:rFonts w:ascii="Times New Roman" w:hAnsi="Times New Roman" w:cs="Times New Roman"/>
          <w:color w:val="auto"/>
          <w:sz w:val="24"/>
          <w:szCs w:val="24"/>
        </w:rPr>
        <w:t xml:space="preserve"> või </w:t>
      </w:r>
      <w:r>
        <w:rPr>
          <w:rFonts w:ascii="Times New Roman" w:hAnsi="Times New Roman" w:cs="Times New Roman"/>
          <w:color w:val="auto"/>
          <w:sz w:val="24"/>
          <w:szCs w:val="24"/>
        </w:rPr>
        <w:t xml:space="preserve">perekonnanime. Lisaks mõjutab eelnõu avaliku sektori asutusi, kes viivad läbi nimetoiminguid, eelkõige </w:t>
      </w:r>
      <w:r w:rsidR="00DD0F35">
        <w:rPr>
          <w:rFonts w:ascii="Times New Roman" w:hAnsi="Times New Roman" w:cs="Times New Roman"/>
          <w:color w:val="auto"/>
          <w:sz w:val="24"/>
          <w:szCs w:val="24"/>
        </w:rPr>
        <w:t>on nendeks perekonnaseisuasutused.</w:t>
      </w:r>
    </w:p>
    <w:p w:rsidR="00FA0BF0" w:rsidP="00F02147" w:rsidRDefault="00FA0BF0" w14:paraId="536CD14C" w14:textId="77777777">
      <w:pPr>
        <w:pStyle w:val="Default"/>
        <w:spacing w:after="0" w:line="240" w:lineRule="auto"/>
        <w:jc w:val="both"/>
        <w:rPr>
          <w:rFonts w:ascii="Times New Roman" w:hAnsi="Times New Roman" w:cs="Times New Roman"/>
          <w:color w:val="auto"/>
          <w:sz w:val="24"/>
          <w:szCs w:val="24"/>
        </w:rPr>
      </w:pPr>
    </w:p>
    <w:p w:rsidR="00FA0BF0" w:rsidP="00F02147" w:rsidRDefault="00AE404F" w14:paraId="4D3D04B9" w14:textId="72D3FF41">
      <w:pPr>
        <w:pStyle w:val="Default"/>
        <w:spacing w:after="0" w:line="240" w:lineRule="auto"/>
        <w:jc w:val="both"/>
        <w:rPr>
          <w:rFonts w:ascii="Times New Roman" w:hAnsi="Times New Roman" w:cs="Times New Roman"/>
          <w:color w:val="auto"/>
          <w:sz w:val="24"/>
          <w:szCs w:val="24"/>
        </w:rPr>
      </w:pPr>
      <w:r w:rsidRPr="00AE404F">
        <w:rPr>
          <w:rFonts w:ascii="Times New Roman" w:hAnsi="Times New Roman" w:cs="Times New Roman"/>
          <w:color w:val="auto"/>
          <w:sz w:val="24"/>
          <w:szCs w:val="24"/>
        </w:rPr>
        <w:t xml:space="preserve">Eelnõuga </w:t>
      </w:r>
      <w:r w:rsidR="00E73AD9">
        <w:rPr>
          <w:rFonts w:ascii="Times New Roman" w:hAnsi="Times New Roman" w:cs="Times New Roman"/>
          <w:color w:val="auto"/>
          <w:sz w:val="24"/>
          <w:szCs w:val="24"/>
        </w:rPr>
        <w:t xml:space="preserve">võib kaasneda </w:t>
      </w:r>
      <w:r w:rsidRPr="00AE404F">
        <w:rPr>
          <w:rFonts w:ascii="Times New Roman" w:hAnsi="Times New Roman" w:cs="Times New Roman"/>
          <w:color w:val="auto"/>
          <w:sz w:val="24"/>
          <w:szCs w:val="24"/>
        </w:rPr>
        <w:t xml:space="preserve">isikule teatud halduskoormuse kasv, kuna </w:t>
      </w:r>
      <w:r w:rsidR="00E73AD9">
        <w:rPr>
          <w:rFonts w:ascii="Times New Roman" w:hAnsi="Times New Roman" w:cs="Times New Roman"/>
          <w:color w:val="auto"/>
          <w:sz w:val="24"/>
          <w:szCs w:val="24"/>
        </w:rPr>
        <w:t xml:space="preserve">eelnõuga kehtestatakse </w:t>
      </w:r>
      <w:r w:rsidRPr="00AE404F">
        <w:rPr>
          <w:rFonts w:ascii="Times New Roman" w:hAnsi="Times New Roman" w:cs="Times New Roman"/>
          <w:color w:val="auto"/>
          <w:sz w:val="24"/>
          <w:szCs w:val="24"/>
        </w:rPr>
        <w:t xml:space="preserve">sisulised nõuded ja piirangud, mis eeldavad </w:t>
      </w:r>
      <w:r w:rsidR="00E73AD9">
        <w:rPr>
          <w:rFonts w:ascii="Times New Roman" w:hAnsi="Times New Roman" w:cs="Times New Roman"/>
          <w:color w:val="auto"/>
          <w:sz w:val="24"/>
          <w:szCs w:val="24"/>
        </w:rPr>
        <w:t xml:space="preserve">isikult </w:t>
      </w:r>
      <w:r w:rsidRPr="00AE404F">
        <w:rPr>
          <w:rFonts w:ascii="Times New Roman" w:hAnsi="Times New Roman" w:cs="Times New Roman"/>
          <w:color w:val="auto"/>
          <w:sz w:val="24"/>
          <w:szCs w:val="24"/>
        </w:rPr>
        <w:t>vajaduse korral põhjenduste ja selgituste esitamist</w:t>
      </w:r>
      <w:r>
        <w:rPr>
          <w:rFonts w:ascii="Times New Roman" w:hAnsi="Times New Roman" w:cs="Times New Roman"/>
          <w:color w:val="auto"/>
          <w:sz w:val="24"/>
          <w:szCs w:val="24"/>
        </w:rPr>
        <w:t xml:space="preserve"> (näiteks </w:t>
      </w:r>
      <w:r w:rsidR="00520881">
        <w:rPr>
          <w:rFonts w:ascii="Times New Roman" w:hAnsi="Times New Roman" w:cs="Times New Roman"/>
          <w:color w:val="auto"/>
          <w:sz w:val="24"/>
          <w:szCs w:val="24"/>
        </w:rPr>
        <w:t>perekonnanime korduva muutmise põhjuste esitamine, tõendamata kasutusega eesnime taotlemisel selgituste esitamine).</w:t>
      </w:r>
      <w:r w:rsidRPr="00AE404F">
        <w:rPr>
          <w:rFonts w:ascii="Times New Roman" w:hAnsi="Times New Roman" w:cs="Times New Roman"/>
          <w:color w:val="auto"/>
          <w:sz w:val="24"/>
          <w:szCs w:val="24"/>
        </w:rPr>
        <w:t xml:space="preserve"> </w:t>
      </w:r>
      <w:commentRangeStart w:id="1"/>
      <w:r w:rsidRPr="00AE404F">
        <w:rPr>
          <w:rFonts w:ascii="Times New Roman" w:hAnsi="Times New Roman" w:cs="Times New Roman"/>
          <w:color w:val="auto"/>
          <w:sz w:val="24"/>
          <w:szCs w:val="24"/>
        </w:rPr>
        <w:t>Samal ajal vähendab eelnõu halduskoormust läbi menetluse digitaliseerimise</w:t>
      </w:r>
      <w:r w:rsidR="00E73AD9">
        <w:rPr>
          <w:rFonts w:ascii="Times New Roman" w:hAnsi="Times New Roman" w:cs="Times New Roman"/>
          <w:color w:val="auto"/>
          <w:sz w:val="24"/>
          <w:szCs w:val="24"/>
        </w:rPr>
        <w:t>. Uue eesnime, perekonnanime või isikunime a</w:t>
      </w:r>
      <w:r w:rsidRPr="00A61B93" w:rsidR="00E73AD9">
        <w:rPr>
          <w:rFonts w:ascii="Times New Roman" w:hAnsi="Times New Roman" w:cs="Times New Roman"/>
          <w:color w:val="auto"/>
          <w:sz w:val="24"/>
          <w:szCs w:val="24"/>
        </w:rPr>
        <w:t>valdust</w:t>
      </w:r>
      <w:r w:rsidR="00E73AD9">
        <w:rPr>
          <w:rFonts w:ascii="Times New Roman" w:hAnsi="Times New Roman" w:cs="Times New Roman"/>
          <w:color w:val="auto"/>
          <w:sz w:val="24"/>
          <w:szCs w:val="24"/>
        </w:rPr>
        <w:t xml:space="preserve"> (edaspidi </w:t>
      </w:r>
      <w:r w:rsidR="00E73AD9">
        <w:rPr>
          <w:rFonts w:ascii="Times New Roman" w:hAnsi="Times New Roman" w:cs="Times New Roman"/>
          <w:i/>
          <w:iCs/>
          <w:color w:val="auto"/>
          <w:sz w:val="24"/>
          <w:szCs w:val="24"/>
        </w:rPr>
        <w:t>avaldus</w:t>
      </w:r>
      <w:r w:rsidR="00E73AD9">
        <w:rPr>
          <w:rFonts w:ascii="Times New Roman" w:hAnsi="Times New Roman" w:cs="Times New Roman"/>
          <w:color w:val="auto"/>
          <w:sz w:val="24"/>
          <w:szCs w:val="24"/>
        </w:rPr>
        <w:t>)</w:t>
      </w:r>
      <w:r w:rsidRPr="00A61B93" w:rsidR="00E73AD9">
        <w:rPr>
          <w:rFonts w:ascii="Times New Roman" w:hAnsi="Times New Roman" w:cs="Times New Roman"/>
          <w:color w:val="auto"/>
          <w:sz w:val="24"/>
          <w:szCs w:val="24"/>
        </w:rPr>
        <w:t xml:space="preserve"> saab esitada</w:t>
      </w:r>
      <w:r w:rsidR="00E73AD9">
        <w:rPr>
          <w:rFonts w:ascii="Times New Roman" w:hAnsi="Times New Roman" w:cs="Times New Roman"/>
          <w:color w:val="auto"/>
          <w:sz w:val="24"/>
          <w:szCs w:val="24"/>
        </w:rPr>
        <w:t xml:space="preserve"> rahvastikuregistri</w:t>
      </w:r>
      <w:r w:rsidRPr="00A61B93" w:rsidR="00E73AD9">
        <w:rPr>
          <w:rFonts w:ascii="Times New Roman" w:hAnsi="Times New Roman" w:cs="Times New Roman"/>
          <w:color w:val="auto"/>
          <w:sz w:val="24"/>
          <w:szCs w:val="24"/>
        </w:rPr>
        <w:t xml:space="preserve"> turvalises veebikeskkonnas </w:t>
      </w:r>
      <w:r w:rsidR="00E73AD9">
        <w:rPr>
          <w:rFonts w:ascii="Times New Roman" w:hAnsi="Times New Roman" w:cs="Times New Roman"/>
          <w:color w:val="auto"/>
          <w:sz w:val="24"/>
          <w:szCs w:val="24"/>
        </w:rPr>
        <w:t xml:space="preserve">(edaspidi </w:t>
      </w:r>
      <w:r w:rsidRPr="009B3F87" w:rsidR="00E73AD9">
        <w:rPr>
          <w:rFonts w:ascii="Times New Roman" w:hAnsi="Times New Roman" w:cs="Times New Roman"/>
          <w:i/>
          <w:iCs/>
          <w:color w:val="auto"/>
          <w:sz w:val="24"/>
          <w:szCs w:val="24"/>
        </w:rPr>
        <w:t>turvaline veebikeskkond</w:t>
      </w:r>
      <w:r w:rsidR="00E73AD9">
        <w:rPr>
          <w:rFonts w:ascii="Times New Roman" w:hAnsi="Times New Roman" w:cs="Times New Roman"/>
          <w:color w:val="auto"/>
          <w:sz w:val="24"/>
          <w:szCs w:val="24"/>
        </w:rPr>
        <w:t xml:space="preserve">) </w:t>
      </w:r>
      <w:r w:rsidRPr="00A61B93" w:rsidR="00E73AD9">
        <w:rPr>
          <w:rFonts w:ascii="Times New Roman" w:hAnsi="Times New Roman" w:cs="Times New Roman"/>
          <w:color w:val="auto"/>
          <w:sz w:val="24"/>
          <w:szCs w:val="24"/>
        </w:rPr>
        <w:t>ning tingimuste kontroll, otsu</w:t>
      </w:r>
      <w:r w:rsidR="00E73AD9">
        <w:rPr>
          <w:rFonts w:ascii="Times New Roman" w:hAnsi="Times New Roman" w:cs="Times New Roman"/>
          <w:color w:val="auto"/>
          <w:sz w:val="24"/>
          <w:szCs w:val="24"/>
        </w:rPr>
        <w:t>se</w:t>
      </w:r>
      <w:r w:rsidRPr="00A61B93" w:rsidR="00E73AD9">
        <w:rPr>
          <w:rFonts w:ascii="Times New Roman" w:hAnsi="Times New Roman" w:cs="Times New Roman"/>
          <w:color w:val="auto"/>
          <w:sz w:val="24"/>
          <w:szCs w:val="24"/>
        </w:rPr>
        <w:t xml:space="preserve"> tegemine ja kan</w:t>
      </w:r>
      <w:r w:rsidR="00E73AD9">
        <w:rPr>
          <w:rFonts w:ascii="Times New Roman" w:hAnsi="Times New Roman" w:cs="Times New Roman"/>
          <w:color w:val="auto"/>
          <w:sz w:val="24"/>
          <w:szCs w:val="24"/>
        </w:rPr>
        <w:t>ne</w:t>
      </w:r>
      <w:r w:rsidRPr="00A61B93" w:rsidR="00E73AD9">
        <w:rPr>
          <w:rFonts w:ascii="Times New Roman" w:hAnsi="Times New Roman" w:cs="Times New Roman"/>
          <w:color w:val="auto"/>
          <w:sz w:val="24"/>
          <w:szCs w:val="24"/>
        </w:rPr>
        <w:t xml:space="preserve"> rahvastikuregistrisse </w:t>
      </w:r>
      <w:r w:rsidR="00E73AD9">
        <w:rPr>
          <w:rFonts w:ascii="Times New Roman" w:hAnsi="Times New Roman" w:cs="Times New Roman"/>
          <w:color w:val="auto"/>
          <w:sz w:val="24"/>
          <w:szCs w:val="24"/>
        </w:rPr>
        <w:t xml:space="preserve">(edaspidi </w:t>
      </w:r>
      <w:r w:rsidR="00E73AD9">
        <w:rPr>
          <w:rFonts w:ascii="Times New Roman" w:hAnsi="Times New Roman" w:cs="Times New Roman"/>
          <w:i/>
          <w:iCs/>
          <w:color w:val="auto"/>
          <w:sz w:val="24"/>
          <w:szCs w:val="24"/>
        </w:rPr>
        <w:t>RR</w:t>
      </w:r>
      <w:r w:rsidR="00E73AD9">
        <w:rPr>
          <w:rFonts w:ascii="Times New Roman" w:hAnsi="Times New Roman" w:cs="Times New Roman"/>
          <w:color w:val="auto"/>
          <w:sz w:val="24"/>
          <w:szCs w:val="24"/>
        </w:rPr>
        <w:t>)</w:t>
      </w:r>
      <w:r w:rsidRPr="00A61B93" w:rsidR="00E73AD9">
        <w:rPr>
          <w:rFonts w:ascii="Times New Roman" w:hAnsi="Times New Roman" w:cs="Times New Roman"/>
          <w:color w:val="auto"/>
          <w:sz w:val="24"/>
          <w:szCs w:val="24"/>
        </w:rPr>
        <w:t xml:space="preserve"> toim</w:t>
      </w:r>
      <w:r w:rsidR="00E73AD9">
        <w:rPr>
          <w:rFonts w:ascii="Times New Roman" w:hAnsi="Times New Roman" w:cs="Times New Roman"/>
          <w:color w:val="auto"/>
          <w:sz w:val="24"/>
          <w:szCs w:val="24"/>
        </w:rPr>
        <w:t>ub</w:t>
      </w:r>
      <w:r w:rsidRPr="00A61B93" w:rsidR="00E73AD9">
        <w:rPr>
          <w:rFonts w:ascii="Times New Roman" w:hAnsi="Times New Roman" w:cs="Times New Roman"/>
          <w:color w:val="auto"/>
          <w:sz w:val="24"/>
          <w:szCs w:val="24"/>
        </w:rPr>
        <w:t xml:space="preserve"> võimalusel automaatselt ilma ametniku sekkumiseta, mis lühendab menetlusaega.</w:t>
      </w:r>
      <w:r w:rsidRPr="00AE404F">
        <w:rPr>
          <w:rFonts w:ascii="Times New Roman" w:hAnsi="Times New Roman" w:cs="Times New Roman"/>
          <w:color w:val="auto"/>
          <w:sz w:val="24"/>
          <w:szCs w:val="24"/>
        </w:rPr>
        <w:t xml:space="preserve"> </w:t>
      </w:r>
      <w:commentRangeEnd w:id="1"/>
      <w:r w:rsidRPr="00AE404F" w:rsidR="00E043E0">
        <w:rPr>
          <w:rStyle w:val="CommentReference"/>
          <w:rFonts w:ascii="Times New Roman" w:hAnsi="Times New Roman" w:cs="Times New Roman"/>
          <w:color w:val="auto"/>
          <w:sz w:val="24"/>
          <w:szCs w:val="24"/>
        </w:rPr>
        <w:commentReference w:id="1"/>
      </w:r>
      <w:r w:rsidRPr="00AE404F">
        <w:rPr>
          <w:rFonts w:ascii="Times New Roman" w:hAnsi="Times New Roman" w:cs="Times New Roman"/>
          <w:color w:val="auto"/>
          <w:sz w:val="24"/>
          <w:szCs w:val="24"/>
        </w:rPr>
        <w:t xml:space="preserve">Regulatsioon muutub selgemaks ja paremini mõistetavaks, mis </w:t>
      </w:r>
      <w:commentRangeStart w:id="2"/>
      <w:r w:rsidRPr="00AE404F">
        <w:rPr>
          <w:rFonts w:ascii="Times New Roman" w:hAnsi="Times New Roman" w:cs="Times New Roman"/>
          <w:color w:val="auto"/>
          <w:sz w:val="24"/>
          <w:szCs w:val="24"/>
        </w:rPr>
        <w:t>vähendab isiku jaoks ebaselgusest tulenevaid lisatoiminguid</w:t>
      </w:r>
      <w:commentRangeEnd w:id="2"/>
      <w:r w:rsidRPr="00AE404F" w:rsidR="000C3B17">
        <w:rPr>
          <w:rStyle w:val="CommentReference"/>
          <w:rFonts w:ascii="Times New Roman" w:hAnsi="Times New Roman" w:cs="Times New Roman"/>
          <w:color w:val="auto"/>
          <w:sz w:val="24"/>
          <w:szCs w:val="24"/>
        </w:rPr>
        <w:commentReference w:id="2"/>
      </w:r>
      <w:r w:rsidRPr="00AE404F">
        <w:rPr>
          <w:rFonts w:ascii="Times New Roman" w:hAnsi="Times New Roman" w:cs="Times New Roman"/>
          <w:color w:val="auto"/>
          <w:sz w:val="24"/>
          <w:szCs w:val="24"/>
        </w:rPr>
        <w:t>. Kokkuvõtvalt võib öelda, et kuigi osa halduskoormusest suureneb sisuliste nõuete tõttu, tasakaalustab seda menetluse lihtsustumine ja digitaliseerimine, mistõttu on eelnõu mõju halduskoormusele tervikuna tasakaalus.</w:t>
      </w:r>
      <w:r w:rsidR="002A733A">
        <w:rPr>
          <w:rFonts w:ascii="Times New Roman" w:hAnsi="Times New Roman" w:cs="Times New Roman"/>
          <w:color w:val="auto"/>
          <w:sz w:val="24"/>
          <w:szCs w:val="24"/>
        </w:rPr>
        <w:t xml:space="preserve"> Eelnõu ei mõjuta ettevõtjate halduskoormust.</w:t>
      </w:r>
    </w:p>
    <w:p w:rsidRPr="00F02147" w:rsidR="00A61B93" w:rsidP="00F02147" w:rsidRDefault="00A61B93" w14:paraId="1211A763" w14:textId="77777777">
      <w:pPr>
        <w:pStyle w:val="Default"/>
        <w:spacing w:after="0" w:line="240" w:lineRule="auto"/>
        <w:jc w:val="both"/>
        <w:rPr>
          <w:rFonts w:ascii="Times New Roman" w:hAnsi="Times New Roman" w:cs="Times New Roman"/>
          <w:color w:val="auto"/>
          <w:sz w:val="24"/>
          <w:szCs w:val="24"/>
        </w:rPr>
      </w:pPr>
    </w:p>
    <w:p w:rsidRPr="00F02147" w:rsidR="00703B06" w:rsidP="00F02147" w:rsidRDefault="00703B06" w14:paraId="4CF05D3C" w14:textId="77777777">
      <w:pPr>
        <w:pStyle w:val="NoSpacing"/>
        <w:jc w:val="both"/>
        <w:rPr>
          <w:rFonts w:ascii="Times New Roman" w:hAnsi="Times New Roman"/>
          <w:b/>
          <w:bCs/>
          <w:sz w:val="24"/>
          <w:szCs w:val="24"/>
        </w:rPr>
      </w:pPr>
      <w:r w:rsidRPr="00F02147">
        <w:rPr>
          <w:rFonts w:ascii="Times New Roman" w:hAnsi="Times New Roman"/>
          <w:b/>
          <w:bCs/>
          <w:sz w:val="24"/>
          <w:szCs w:val="24"/>
        </w:rPr>
        <w:t>1.2. Eelnõu ettevalmistaja</w:t>
      </w:r>
    </w:p>
    <w:p w:rsidRPr="00F02147" w:rsidR="006946C7" w:rsidP="00F02147" w:rsidRDefault="006946C7" w14:paraId="320F860A" w14:textId="5550162F">
      <w:pPr>
        <w:spacing w:after="0" w:line="240" w:lineRule="auto"/>
        <w:rPr>
          <w:rFonts w:ascii="Times New Roman" w:hAnsi="Times New Roman" w:cs="Times New Roman"/>
          <w:sz w:val="24"/>
          <w:szCs w:val="24"/>
        </w:rPr>
      </w:pPr>
    </w:p>
    <w:p w:rsidRPr="00F02147" w:rsidR="00BF24B0" w:rsidP="00F02147" w:rsidRDefault="00BF24B0" w14:paraId="5F8E2E68" w14:textId="04AAD0CF">
      <w:pPr>
        <w:pStyle w:val="Default"/>
        <w:tabs>
          <w:tab w:val="left" w:pos="284"/>
        </w:tabs>
        <w:spacing w:after="0" w:line="240" w:lineRule="auto"/>
        <w:jc w:val="both"/>
        <w:rPr>
          <w:rFonts w:ascii="Times New Roman" w:hAnsi="Times New Roman" w:cs="Times New Roman"/>
          <w:color w:val="auto"/>
          <w:sz w:val="24"/>
          <w:szCs w:val="24"/>
        </w:rPr>
      </w:pPr>
      <w:r w:rsidRPr="00F02147">
        <w:rPr>
          <w:rFonts w:ascii="Times New Roman" w:hAnsi="Times New Roman" w:cs="Times New Roman"/>
          <w:color w:val="auto"/>
          <w:sz w:val="24"/>
          <w:szCs w:val="24"/>
        </w:rPr>
        <w:t xml:space="preserve">Eelnõu ja seletuskirja on koostanud Siseministeeriumi rahvastiku toimingute osakonna juhataja Enel Pungas (tel 612 5163, </w:t>
      </w:r>
      <w:hyperlink w:history="1" r:id="rId15">
        <w:r w:rsidRPr="009C495C">
          <w:rPr>
            <w:rStyle w:val="Hyperlink"/>
            <w:rFonts w:ascii="Times New Roman" w:hAnsi="Times New Roman" w:cs="Times New Roman"/>
            <w:sz w:val="24"/>
            <w:szCs w:val="24"/>
            <w:u w:val="none"/>
            <w:lang w:bidi="ar-SA"/>
          </w:rPr>
          <w:t>enel.pungas@siseministeerium.ee</w:t>
        </w:r>
      </w:hyperlink>
      <w:r w:rsidRPr="00F02147">
        <w:rPr>
          <w:rFonts w:ascii="Times New Roman" w:hAnsi="Times New Roman" w:cs="Times New Roman"/>
          <w:color w:val="auto"/>
          <w:sz w:val="24"/>
          <w:szCs w:val="24"/>
        </w:rPr>
        <w:t>),</w:t>
      </w:r>
      <w:r w:rsidRPr="00F02147" w:rsidR="00932B05">
        <w:rPr>
          <w:rFonts w:ascii="Times New Roman" w:hAnsi="Times New Roman" w:cs="Times New Roman"/>
          <w:color w:val="auto"/>
          <w:sz w:val="24"/>
          <w:szCs w:val="24"/>
        </w:rPr>
        <w:t xml:space="preserve"> s</w:t>
      </w:r>
      <w:r w:rsidRPr="00F02147">
        <w:rPr>
          <w:rFonts w:ascii="Times New Roman" w:hAnsi="Times New Roman" w:cs="Times New Roman"/>
          <w:color w:val="auto"/>
          <w:sz w:val="24"/>
          <w:szCs w:val="24"/>
        </w:rPr>
        <w:t xml:space="preserve">ama osakonna nõunik Ulvi Klaar (tel 612 5160, </w:t>
      </w:r>
      <w:hyperlink w:history="1" r:id="rId16">
        <w:r w:rsidRPr="009C495C" w:rsidR="00401FA9">
          <w:rPr>
            <w:rStyle w:val="Hyperlink"/>
            <w:rFonts w:ascii="Times New Roman" w:hAnsi="Times New Roman" w:cs="Times New Roman"/>
            <w:sz w:val="24"/>
            <w:szCs w:val="24"/>
            <w:u w:val="none"/>
          </w:rPr>
          <w:t>ulvi.klaar@siseministeerium.ee</w:t>
        </w:r>
      </w:hyperlink>
      <w:r w:rsidRPr="00F02147">
        <w:rPr>
          <w:rFonts w:ascii="Times New Roman" w:hAnsi="Times New Roman" w:cs="Times New Roman"/>
          <w:color w:val="auto"/>
          <w:sz w:val="24"/>
          <w:szCs w:val="24"/>
        </w:rPr>
        <w:t>)</w:t>
      </w:r>
      <w:r w:rsidR="00F524D7">
        <w:rPr>
          <w:rFonts w:ascii="Times New Roman" w:hAnsi="Times New Roman" w:cs="Times New Roman"/>
          <w:color w:val="auto"/>
          <w:sz w:val="24"/>
          <w:szCs w:val="24"/>
        </w:rPr>
        <w:t>,</w:t>
      </w:r>
      <w:r w:rsidRPr="00F02147">
        <w:rPr>
          <w:rFonts w:ascii="Times New Roman" w:hAnsi="Times New Roman" w:cs="Times New Roman"/>
          <w:color w:val="auto"/>
          <w:sz w:val="24"/>
          <w:szCs w:val="24"/>
        </w:rPr>
        <w:t xml:space="preserve"> õigusnõunik Annika Nõmmik Aydin (tel 612 5184, </w:t>
      </w:r>
      <w:hyperlink w:history="1" r:id="rId17">
        <w:r w:rsidRPr="009C495C">
          <w:rPr>
            <w:rStyle w:val="Hyperlink"/>
            <w:rFonts w:ascii="Times New Roman" w:hAnsi="Times New Roman" w:cs="Times New Roman"/>
            <w:sz w:val="24"/>
            <w:szCs w:val="24"/>
            <w:u w:val="none"/>
          </w:rPr>
          <w:t>annika.nommikaydin@siseministeerium.ee</w:t>
        </w:r>
      </w:hyperlink>
      <w:r w:rsidRPr="00F02147">
        <w:rPr>
          <w:rFonts w:ascii="Times New Roman" w:hAnsi="Times New Roman" w:cs="Times New Roman"/>
          <w:color w:val="auto"/>
          <w:sz w:val="24"/>
          <w:szCs w:val="24"/>
        </w:rPr>
        <w:t xml:space="preserve">) </w:t>
      </w:r>
      <w:r w:rsidR="00F524D7">
        <w:rPr>
          <w:rFonts w:ascii="Times New Roman" w:hAnsi="Times New Roman" w:cs="Times New Roman"/>
          <w:color w:val="auto"/>
          <w:sz w:val="24"/>
          <w:szCs w:val="24"/>
        </w:rPr>
        <w:t>ja Helena Lepper (</w:t>
      </w:r>
      <w:hyperlink w:history="1" r:id="rId18">
        <w:r w:rsidRPr="009C495C" w:rsidR="00F524D7">
          <w:rPr>
            <w:rStyle w:val="Hyperlink"/>
            <w:rFonts w:ascii="Times New Roman" w:hAnsi="Times New Roman" w:cs="Times New Roman"/>
            <w:sz w:val="24"/>
            <w:szCs w:val="24"/>
            <w:u w:val="none"/>
          </w:rPr>
          <w:t>helena.lepper@siseministeerium.ee</w:t>
        </w:r>
      </w:hyperlink>
      <w:r w:rsidR="00F524D7">
        <w:rPr>
          <w:rFonts w:ascii="Times New Roman" w:hAnsi="Times New Roman" w:cs="Times New Roman"/>
          <w:color w:val="auto"/>
          <w:sz w:val="24"/>
          <w:szCs w:val="24"/>
        </w:rPr>
        <w:t xml:space="preserve">). </w:t>
      </w:r>
      <w:r w:rsidRPr="00F02147">
        <w:rPr>
          <w:rFonts w:ascii="Times New Roman" w:hAnsi="Times New Roman" w:cs="Times New Roman"/>
          <w:color w:val="auto"/>
          <w:sz w:val="24"/>
          <w:szCs w:val="24"/>
        </w:rPr>
        <w:t>Eelnõu ja seletuskirja koostamisel on osalenud ka isikunimekomisjoni liikmed.</w:t>
      </w:r>
    </w:p>
    <w:p w:rsidRPr="00F02147" w:rsidR="006946C7" w:rsidP="00F02147" w:rsidRDefault="006946C7" w14:paraId="21759C5B" w14:textId="77777777">
      <w:pPr>
        <w:pStyle w:val="Default"/>
        <w:tabs>
          <w:tab w:val="left" w:pos="284"/>
        </w:tabs>
        <w:spacing w:after="0" w:line="240" w:lineRule="auto"/>
        <w:jc w:val="both"/>
        <w:rPr>
          <w:rFonts w:ascii="Times New Roman" w:hAnsi="Times New Roman" w:cs="Times New Roman"/>
          <w:color w:val="auto"/>
          <w:sz w:val="24"/>
          <w:szCs w:val="24"/>
          <w:lang w:bidi="ar-SA"/>
        </w:rPr>
      </w:pPr>
    </w:p>
    <w:p w:rsidRPr="00F02147" w:rsidR="00C93494" w:rsidP="00F02147" w:rsidRDefault="00C93494" w14:paraId="6D1F0189" w14:textId="28194A7A">
      <w:pPr>
        <w:pStyle w:val="NoSpacing"/>
        <w:jc w:val="both"/>
        <w:rPr>
          <w:rFonts w:ascii="Times New Roman" w:hAnsi="Times New Roman"/>
          <w:sz w:val="24"/>
          <w:szCs w:val="24"/>
        </w:rPr>
      </w:pPr>
      <w:r w:rsidRPr="009C495C">
        <w:rPr>
          <w:rFonts w:ascii="Times New Roman" w:hAnsi="Times New Roman"/>
          <w:sz w:val="24"/>
          <w:szCs w:val="24"/>
        </w:rPr>
        <w:t xml:space="preserve">Eelnõu ja seletuskirja juriidilist kvaliteeti on kontrollinud </w:t>
      </w:r>
      <w:r w:rsidRPr="009C495C" w:rsidR="0002027B">
        <w:rPr>
          <w:rFonts w:ascii="Times New Roman" w:hAnsi="Times New Roman"/>
          <w:sz w:val="24"/>
          <w:szCs w:val="24"/>
        </w:rPr>
        <w:t xml:space="preserve">rahvastiku toimingute osakonna õigusnõunik Annika Nõmmik Aydin </w:t>
      </w:r>
      <w:r w:rsidRPr="000F6189" w:rsidR="0002027B">
        <w:rPr>
          <w:rFonts w:ascii="Times New Roman" w:hAnsi="Times New Roman"/>
          <w:sz w:val="24"/>
          <w:szCs w:val="24"/>
        </w:rPr>
        <w:t xml:space="preserve">(tel 612 5184, </w:t>
      </w:r>
      <w:hyperlink w:history="1" r:id="rId19">
        <w:r w:rsidRPr="009C495C" w:rsidR="0002027B">
          <w:rPr>
            <w:rStyle w:val="Hyperlink"/>
            <w:rFonts w:ascii="Times New Roman" w:hAnsi="Times New Roman"/>
            <w:sz w:val="24"/>
            <w:szCs w:val="24"/>
            <w:u w:val="none"/>
          </w:rPr>
          <w:t>annika.nommikaydin@siseministeerium.ee</w:t>
        </w:r>
      </w:hyperlink>
      <w:r w:rsidRPr="00A60505" w:rsidR="0002027B">
        <w:rPr>
          <w:rFonts w:ascii="Times New Roman" w:hAnsi="Times New Roman"/>
          <w:sz w:val="24"/>
          <w:szCs w:val="24"/>
        </w:rPr>
        <w:t>)</w:t>
      </w:r>
      <w:r w:rsidRPr="00A60505" w:rsidR="00B862F9">
        <w:rPr>
          <w:rFonts w:ascii="Times New Roman" w:hAnsi="Times New Roman"/>
          <w:sz w:val="24"/>
          <w:szCs w:val="24"/>
        </w:rPr>
        <w:t>.</w:t>
      </w:r>
    </w:p>
    <w:p w:rsidRPr="00F02147" w:rsidR="00C93494" w:rsidP="00F02147" w:rsidRDefault="00C93494" w14:paraId="598AD709" w14:textId="77777777">
      <w:pPr>
        <w:pStyle w:val="NoSpacing"/>
        <w:jc w:val="both"/>
        <w:rPr>
          <w:rFonts w:ascii="Times New Roman" w:hAnsi="Times New Roman"/>
          <w:sz w:val="24"/>
          <w:szCs w:val="24"/>
        </w:rPr>
      </w:pPr>
    </w:p>
    <w:p w:rsidRPr="002462E4" w:rsidR="006946C7" w:rsidP="00430C5D" w:rsidRDefault="00430C5D" w14:paraId="45904754" w14:textId="300E6EFD">
      <w:pPr>
        <w:pStyle w:val="Default"/>
        <w:tabs>
          <w:tab w:val="left" w:pos="284"/>
        </w:tabs>
        <w:spacing w:after="0" w:line="240" w:lineRule="auto"/>
        <w:jc w:val="both"/>
        <w:rPr>
          <w:rFonts w:ascii="Times New Roman" w:hAnsi="Times New Roman" w:cs="Times New Roman"/>
          <w:sz w:val="24"/>
          <w:szCs w:val="24"/>
        </w:rPr>
      </w:pPr>
      <w:r w:rsidRPr="00430C5D">
        <w:rPr>
          <w:rFonts w:ascii="Times New Roman" w:hAnsi="Times New Roman" w:cs="Times New Roman"/>
          <w:sz w:val="24"/>
          <w:szCs w:val="24"/>
        </w:rPr>
        <w:t>Eelnõu ja seletuskir</w:t>
      </w:r>
      <w:r w:rsidR="0002027B">
        <w:rPr>
          <w:rFonts w:ascii="Times New Roman" w:hAnsi="Times New Roman" w:cs="Times New Roman"/>
          <w:sz w:val="24"/>
          <w:szCs w:val="24"/>
        </w:rPr>
        <w:t xml:space="preserve">i </w:t>
      </w:r>
      <w:proofErr w:type="spellStart"/>
      <w:r w:rsidR="0002027B">
        <w:rPr>
          <w:rFonts w:ascii="Times New Roman" w:hAnsi="Times New Roman" w:cs="Times New Roman"/>
          <w:sz w:val="24"/>
          <w:szCs w:val="24"/>
        </w:rPr>
        <w:t>keeletoimetatakse</w:t>
      </w:r>
      <w:proofErr w:type="spellEnd"/>
      <w:r w:rsidR="0002027B">
        <w:rPr>
          <w:rFonts w:ascii="Times New Roman" w:hAnsi="Times New Roman" w:cs="Times New Roman"/>
          <w:sz w:val="24"/>
          <w:szCs w:val="24"/>
        </w:rPr>
        <w:t xml:space="preserve"> enne eelnõu teisele kooskõlastusringile esitamist</w:t>
      </w:r>
      <w:r w:rsidR="00B862F9">
        <w:rPr>
          <w:rFonts w:ascii="Times New Roman" w:hAnsi="Times New Roman" w:cs="Times New Roman"/>
          <w:sz w:val="24"/>
          <w:szCs w:val="24"/>
        </w:rPr>
        <w:t>.</w:t>
      </w:r>
    </w:p>
    <w:p w:rsidRPr="00F02147" w:rsidR="00F0099E" w:rsidP="00F02147" w:rsidRDefault="00F0099E" w14:paraId="670BA1F4" w14:textId="77777777">
      <w:pPr>
        <w:pStyle w:val="Default"/>
        <w:tabs>
          <w:tab w:val="left" w:pos="284"/>
        </w:tabs>
        <w:spacing w:after="0" w:line="240" w:lineRule="auto"/>
        <w:jc w:val="both"/>
        <w:rPr>
          <w:rFonts w:ascii="Times New Roman" w:hAnsi="Times New Roman" w:cs="Times New Roman"/>
          <w:color w:val="auto"/>
          <w:sz w:val="24"/>
          <w:szCs w:val="24"/>
        </w:rPr>
      </w:pPr>
    </w:p>
    <w:p w:rsidRPr="00F02147" w:rsidR="00703B06" w:rsidP="00F02147" w:rsidRDefault="00703B06" w14:paraId="7EE28E97" w14:textId="01357CB3">
      <w:pPr>
        <w:pStyle w:val="NoSpacing"/>
        <w:jc w:val="both"/>
        <w:rPr>
          <w:rFonts w:ascii="Times New Roman" w:hAnsi="Times New Roman"/>
          <w:b/>
          <w:bCs/>
          <w:sz w:val="24"/>
          <w:szCs w:val="24"/>
        </w:rPr>
      </w:pPr>
      <w:commentRangeStart w:id="3"/>
      <w:r w:rsidRPr="00F02147">
        <w:rPr>
          <w:rFonts w:ascii="Times New Roman" w:hAnsi="Times New Roman"/>
          <w:b/>
          <w:bCs/>
          <w:sz w:val="24"/>
          <w:szCs w:val="24"/>
        </w:rPr>
        <w:t>1.3. Märkused</w:t>
      </w:r>
      <w:commentRangeEnd w:id="3"/>
      <w:r w:rsidRPr="00F02147" w:rsidR="00CA2261">
        <w:rPr>
          <w:rStyle w:val="CommentReference"/>
          <w:rFonts w:ascii="Times New Roman" w:hAnsi="Times New Roman"/>
          <w:b/>
          <w:bCs/>
          <w:sz w:val="24"/>
          <w:szCs w:val="24"/>
        </w:rPr>
        <w:commentReference w:id="3"/>
      </w:r>
    </w:p>
    <w:p w:rsidRPr="00F02147" w:rsidR="006946C7" w:rsidP="00F02147" w:rsidRDefault="006946C7" w14:paraId="031557F3" w14:textId="7E5F3E52">
      <w:pPr>
        <w:spacing w:after="0" w:line="240" w:lineRule="auto"/>
        <w:rPr>
          <w:rFonts w:ascii="Times New Roman" w:hAnsi="Times New Roman" w:cs="Times New Roman"/>
          <w:sz w:val="24"/>
          <w:szCs w:val="24"/>
        </w:rPr>
      </w:pPr>
    </w:p>
    <w:p w:rsidRPr="00C449DA" w:rsidR="00090552" w:rsidP="00F02147" w:rsidRDefault="00090552" w14:paraId="406F2A2D" w14:textId="232EF8BD">
      <w:pPr>
        <w:pStyle w:val="Default"/>
        <w:tabs>
          <w:tab w:val="left" w:pos="284"/>
        </w:tabs>
        <w:spacing w:after="0" w:line="240" w:lineRule="auto"/>
        <w:jc w:val="both"/>
        <w:rPr>
          <w:rFonts w:ascii="Times New Roman" w:hAnsi="Times New Roman" w:cs="Times New Roman"/>
          <w:color w:val="auto"/>
          <w:sz w:val="24"/>
          <w:szCs w:val="24"/>
        </w:rPr>
      </w:pPr>
      <w:r w:rsidRPr="36BA6DC8" w:rsidR="5C1C7DCA">
        <w:rPr>
          <w:rFonts w:ascii="Times New Roman" w:hAnsi="Times New Roman" w:cs="Times New Roman"/>
          <w:color w:val="auto"/>
          <w:sz w:val="24"/>
          <w:szCs w:val="24"/>
        </w:rPr>
        <w:t xml:space="preserve">Eelnõu ei ole seotud </w:t>
      </w:r>
      <w:commentRangeStart w:id="1305519922"/>
      <w:r w:rsidRPr="36BA6DC8" w:rsidR="5C1C7DCA">
        <w:rPr>
          <w:rFonts w:ascii="Times New Roman" w:hAnsi="Times New Roman" w:cs="Times New Roman"/>
          <w:color w:val="auto"/>
          <w:sz w:val="24"/>
          <w:szCs w:val="24"/>
        </w:rPr>
        <w:t>muu menetluses oleva eelnõuga</w:t>
      </w:r>
      <w:commentRangeEnd w:id="1305519922"/>
      <w:r>
        <w:rPr>
          <w:rStyle w:val="CommentReference"/>
        </w:rPr>
        <w:commentReference w:id="1305519922"/>
      </w:r>
      <w:r w:rsidRPr="36BA6DC8" w:rsidR="5C1C7DCA">
        <w:rPr>
          <w:rFonts w:ascii="Times New Roman" w:hAnsi="Times New Roman" w:cs="Times New Roman"/>
          <w:color w:val="auto"/>
          <w:sz w:val="24"/>
          <w:szCs w:val="24"/>
        </w:rPr>
        <w:t xml:space="preserve"> ega ole välja töötatud Euroopa Liidu õiguse rakendamiseks. Samuti ei tulene eelnõu väljatöötamine Vabariigi Valitsuse tegevusprogrammist.</w:t>
      </w:r>
    </w:p>
    <w:p w:rsidRPr="00F02147" w:rsidR="006946C7" w:rsidP="00F02147" w:rsidRDefault="006946C7" w14:paraId="76D2C87F" w14:textId="77777777">
      <w:pPr>
        <w:pStyle w:val="Default"/>
        <w:tabs>
          <w:tab w:val="left" w:pos="284"/>
        </w:tabs>
        <w:spacing w:after="0" w:line="240" w:lineRule="auto"/>
        <w:jc w:val="both"/>
        <w:rPr>
          <w:rFonts w:ascii="Times New Roman" w:hAnsi="Times New Roman" w:cs="Times New Roman"/>
          <w:color w:val="auto"/>
          <w:sz w:val="24"/>
          <w:szCs w:val="24"/>
        </w:rPr>
      </w:pPr>
    </w:p>
    <w:p w:rsidRPr="00F02147" w:rsidR="00090552" w:rsidP="00F02147" w:rsidRDefault="00090552" w14:paraId="03B1C6EF" w14:textId="33B5F27D">
      <w:pPr>
        <w:pStyle w:val="Default"/>
        <w:tabs>
          <w:tab w:val="left" w:pos="284"/>
        </w:tabs>
        <w:spacing w:after="0" w:line="240" w:lineRule="auto"/>
        <w:jc w:val="both"/>
        <w:rPr>
          <w:rFonts w:ascii="Times New Roman" w:hAnsi="Times New Roman" w:cs="Times New Roman"/>
          <w:color w:val="auto"/>
          <w:sz w:val="24"/>
          <w:szCs w:val="24"/>
        </w:rPr>
      </w:pPr>
      <w:r w:rsidRPr="36BA6DC8" w:rsidR="5C1C7DCA">
        <w:rPr>
          <w:rFonts w:ascii="Times New Roman" w:hAnsi="Times New Roman" w:cs="Times New Roman"/>
          <w:color w:val="auto"/>
          <w:sz w:val="24"/>
          <w:szCs w:val="24"/>
        </w:rPr>
        <w:t>Eelnõu kohaselt tunnistatakse kehtetuks kehtiv NS</w:t>
      </w:r>
      <w:r w:rsidRPr="36BA6DC8" w:rsidR="0F7B9634">
        <w:rPr>
          <w:rFonts w:ascii="Times New Roman" w:hAnsi="Times New Roman" w:cs="Times New Roman"/>
          <w:color w:val="auto"/>
          <w:sz w:val="24"/>
          <w:szCs w:val="24"/>
        </w:rPr>
        <w:t xml:space="preserve">, avaldamismärkega </w:t>
      </w:r>
      <w:commentRangeStart w:id="1998138666"/>
      <w:r w:rsidRPr="36BA6DC8" w:rsidR="0F7B9634">
        <w:rPr>
          <w:rFonts w:ascii="Times New Roman" w:hAnsi="Times New Roman" w:cs="Times New Roman"/>
          <w:color w:val="auto"/>
          <w:sz w:val="24"/>
          <w:szCs w:val="24"/>
        </w:rPr>
        <w:t>RT I, 06.07.2023, 57</w:t>
      </w:r>
      <w:r w:rsidRPr="36BA6DC8" w:rsidR="5C1C7DCA">
        <w:rPr>
          <w:rFonts w:ascii="Times New Roman" w:hAnsi="Times New Roman" w:cs="Times New Roman"/>
          <w:color w:val="auto"/>
          <w:sz w:val="24"/>
          <w:szCs w:val="24"/>
        </w:rPr>
        <w:t xml:space="preserve"> </w:t>
      </w:r>
      <w:commentRangeEnd w:id="1998138666"/>
      <w:r>
        <w:rPr>
          <w:rStyle w:val="CommentReference"/>
        </w:rPr>
        <w:commentReference w:id="1998138666"/>
      </w:r>
      <w:r w:rsidRPr="36BA6DC8" w:rsidR="5C1C7DCA">
        <w:rPr>
          <w:rFonts w:ascii="Times New Roman" w:hAnsi="Times New Roman" w:cs="Times New Roman"/>
          <w:color w:val="auto"/>
          <w:sz w:val="24"/>
          <w:szCs w:val="24"/>
        </w:rPr>
        <w:t>ning keh</w:t>
      </w:r>
      <w:r w:rsidRPr="36BA6DC8" w:rsidR="7B315B3D">
        <w:rPr>
          <w:rFonts w:ascii="Times New Roman" w:hAnsi="Times New Roman" w:cs="Times New Roman"/>
          <w:color w:val="auto"/>
          <w:sz w:val="24"/>
          <w:szCs w:val="24"/>
        </w:rPr>
        <w:t>tetuks</w:t>
      </w:r>
      <w:r w:rsidRPr="36BA6DC8" w:rsidR="5C1C7DCA">
        <w:rPr>
          <w:rFonts w:ascii="Times New Roman" w:hAnsi="Times New Roman" w:cs="Times New Roman"/>
          <w:color w:val="auto"/>
          <w:sz w:val="24"/>
          <w:szCs w:val="24"/>
        </w:rPr>
        <w:t xml:space="preserve"> muutuvad ka </w:t>
      </w:r>
      <w:r w:rsidRPr="36BA6DC8" w:rsidR="5DA49251">
        <w:rPr>
          <w:rFonts w:ascii="Times New Roman" w:hAnsi="Times New Roman" w:cs="Times New Roman"/>
          <w:color w:val="auto"/>
          <w:sz w:val="24"/>
          <w:szCs w:val="24"/>
        </w:rPr>
        <w:t>NS-i</w:t>
      </w:r>
      <w:r w:rsidRPr="36BA6DC8" w:rsidR="5DA49251">
        <w:rPr>
          <w:rFonts w:ascii="Times New Roman" w:hAnsi="Times New Roman" w:cs="Times New Roman"/>
          <w:color w:val="auto"/>
          <w:sz w:val="24"/>
          <w:szCs w:val="24"/>
        </w:rPr>
        <w:t xml:space="preserve"> </w:t>
      </w:r>
      <w:r w:rsidRPr="36BA6DC8" w:rsidR="5C1C7DCA">
        <w:rPr>
          <w:rFonts w:ascii="Times New Roman" w:hAnsi="Times New Roman" w:cs="Times New Roman"/>
          <w:color w:val="auto"/>
          <w:sz w:val="24"/>
          <w:szCs w:val="24"/>
        </w:rPr>
        <w:t>rakendusaktid.</w:t>
      </w:r>
    </w:p>
    <w:p w:rsidR="006946C7" w:rsidP="00F02147" w:rsidRDefault="006946C7" w14:paraId="6D892142" w14:textId="77777777">
      <w:pPr>
        <w:pStyle w:val="Default"/>
        <w:tabs>
          <w:tab w:val="left" w:pos="284"/>
        </w:tabs>
        <w:spacing w:after="0" w:line="240" w:lineRule="auto"/>
        <w:jc w:val="both"/>
        <w:rPr>
          <w:rFonts w:ascii="Times New Roman" w:hAnsi="Times New Roman" w:cs="Times New Roman"/>
          <w:color w:val="auto"/>
          <w:sz w:val="24"/>
          <w:szCs w:val="24"/>
        </w:rPr>
      </w:pPr>
    </w:p>
    <w:p w:rsidRPr="00287D0E" w:rsidR="00287D0E" w:rsidP="00F02147" w:rsidRDefault="00287D0E" w14:paraId="07D7FD74" w14:textId="0D4B28B1">
      <w:pPr>
        <w:pStyle w:val="Default"/>
        <w:tabs>
          <w:tab w:val="left" w:pos="284"/>
        </w:tabs>
        <w:spacing w:after="0" w:line="240" w:lineRule="auto"/>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Eelnõuga muudetakse järgmisi seadusi:</w:t>
      </w:r>
    </w:p>
    <w:p w:rsidR="00E71949" w:rsidP="00FB2787" w:rsidRDefault="00E71949" w14:paraId="520EAFB9" w14:textId="292F11E3">
      <w:pPr>
        <w:pStyle w:val="Default"/>
        <w:numPr>
          <w:ilvl w:val="0"/>
          <w:numId w:val="20"/>
        </w:numPr>
        <w:tabs>
          <w:tab w:val="left" w:pos="284"/>
        </w:tabs>
        <w:spacing w:after="0" w:line="240" w:lineRule="auto"/>
        <w:jc w:val="both"/>
        <w:rPr>
          <w:rFonts w:ascii="Times New Roman" w:hAnsi="Times New Roman" w:cs="Times New Roman"/>
          <w:b/>
          <w:bCs/>
          <w:color w:val="auto"/>
          <w:sz w:val="24"/>
          <w:szCs w:val="24"/>
        </w:rPr>
      </w:pPr>
      <w:r>
        <w:rPr>
          <w:rFonts w:ascii="Times New Roman" w:hAnsi="Times New Roman" w:cs="Times New Roman"/>
          <w:color w:val="auto"/>
          <w:sz w:val="24"/>
          <w:szCs w:val="24"/>
        </w:rPr>
        <w:t xml:space="preserve">karistusregistri seadust, avaldamismärkega </w:t>
      </w:r>
      <w:r w:rsidRPr="00E71949">
        <w:rPr>
          <w:rFonts w:ascii="Times New Roman" w:hAnsi="Times New Roman" w:cs="Times New Roman"/>
          <w:color w:val="auto"/>
          <w:sz w:val="24"/>
          <w:szCs w:val="24"/>
        </w:rPr>
        <w:t>RT I, 05.07.2025, 8</w:t>
      </w:r>
      <w:r>
        <w:rPr>
          <w:rFonts w:ascii="Times New Roman" w:hAnsi="Times New Roman" w:cs="Times New Roman"/>
          <w:color w:val="auto"/>
          <w:sz w:val="24"/>
          <w:szCs w:val="24"/>
        </w:rPr>
        <w:t>;</w:t>
      </w:r>
    </w:p>
    <w:p w:rsidRPr="000F0DFA" w:rsidR="008B5F0D" w:rsidP="008B5F0D" w:rsidRDefault="00D846E8" w14:paraId="127B53D8" w14:textId="092A3909">
      <w:pPr>
        <w:pStyle w:val="Default"/>
        <w:numPr>
          <w:ilvl w:val="0"/>
          <w:numId w:val="20"/>
        </w:numPr>
        <w:tabs>
          <w:tab w:val="left" w:pos="284"/>
        </w:tabs>
        <w:spacing w:after="0" w:line="240" w:lineRule="auto"/>
        <w:jc w:val="both"/>
        <w:rPr>
          <w:rFonts w:ascii="Times New Roman" w:hAnsi="Times New Roman" w:cs="Times New Roman"/>
          <w:b/>
          <w:bCs/>
          <w:color w:val="auto"/>
          <w:sz w:val="24"/>
          <w:szCs w:val="24"/>
        </w:rPr>
      </w:pPr>
      <w:r>
        <w:rPr>
          <w:rFonts w:ascii="Times New Roman" w:hAnsi="Times New Roman" w:cs="Times New Roman"/>
          <w:color w:val="auto"/>
          <w:sz w:val="24"/>
          <w:szCs w:val="24"/>
        </w:rPr>
        <w:t>k</w:t>
      </w:r>
      <w:r w:rsidR="008B5F0D">
        <w:rPr>
          <w:rFonts w:ascii="Times New Roman" w:hAnsi="Times New Roman" w:cs="Times New Roman"/>
          <w:color w:val="auto"/>
          <w:sz w:val="24"/>
          <w:szCs w:val="24"/>
        </w:rPr>
        <w:t xml:space="preserve">eeleseadust avaldamismärkega </w:t>
      </w:r>
      <w:r w:rsidRPr="008B5F0D" w:rsidR="008B5F0D">
        <w:rPr>
          <w:rFonts w:ascii="Times New Roman" w:hAnsi="Times New Roman" w:cs="Times New Roman"/>
          <w:color w:val="auto"/>
          <w:sz w:val="24"/>
          <w:szCs w:val="24"/>
        </w:rPr>
        <w:t>RT I, 30.01.2025, 3</w:t>
      </w:r>
      <w:r w:rsidR="00565B90">
        <w:rPr>
          <w:rFonts w:ascii="Times New Roman" w:hAnsi="Times New Roman" w:cs="Times New Roman"/>
          <w:color w:val="auto"/>
          <w:sz w:val="24"/>
          <w:szCs w:val="24"/>
        </w:rPr>
        <w:t>;</w:t>
      </w:r>
    </w:p>
    <w:p w:rsidRPr="00287D0E" w:rsidR="008B5F0D" w:rsidP="000F0DFA" w:rsidRDefault="008B5F0D" w14:paraId="7881B42D" w14:textId="558E5C7D">
      <w:pPr>
        <w:pStyle w:val="Default"/>
        <w:numPr>
          <w:ilvl w:val="0"/>
          <w:numId w:val="20"/>
        </w:numPr>
        <w:tabs>
          <w:tab w:val="left" w:pos="284"/>
        </w:tabs>
        <w:spacing w:after="0" w:line="240" w:lineRule="auto"/>
        <w:jc w:val="both"/>
        <w:rPr>
          <w:rFonts w:ascii="Times New Roman" w:hAnsi="Times New Roman" w:cs="Times New Roman"/>
          <w:b/>
          <w:bCs/>
          <w:color w:val="auto"/>
          <w:sz w:val="24"/>
          <w:szCs w:val="24"/>
        </w:rPr>
      </w:pPr>
      <w:r>
        <w:rPr>
          <w:rFonts w:ascii="Times New Roman" w:hAnsi="Times New Roman" w:cs="Times New Roman"/>
          <w:color w:val="auto"/>
          <w:sz w:val="24"/>
          <w:szCs w:val="24"/>
        </w:rPr>
        <w:t xml:space="preserve">kooseluseadust avaldamismärkega </w:t>
      </w:r>
      <w:r w:rsidRPr="00565B90" w:rsidR="00565B90">
        <w:rPr>
          <w:rFonts w:ascii="Times New Roman" w:hAnsi="Times New Roman" w:cs="Times New Roman"/>
          <w:color w:val="auto"/>
          <w:sz w:val="24"/>
          <w:szCs w:val="24"/>
        </w:rPr>
        <w:t>RT I, 06.07.2023, 47</w:t>
      </w:r>
      <w:r w:rsidR="00565B90">
        <w:rPr>
          <w:rFonts w:ascii="Times New Roman" w:hAnsi="Times New Roman" w:cs="Times New Roman"/>
          <w:color w:val="auto"/>
          <w:sz w:val="24"/>
          <w:szCs w:val="24"/>
        </w:rPr>
        <w:t>;</w:t>
      </w:r>
    </w:p>
    <w:p w:rsidRPr="00287D0E" w:rsidR="00287D0E" w:rsidP="00287D0E" w:rsidRDefault="008B5F0D" w14:paraId="3CACB6AB" w14:textId="6D4AE36A">
      <w:pPr>
        <w:pStyle w:val="Default"/>
        <w:numPr>
          <w:ilvl w:val="0"/>
          <w:numId w:val="20"/>
        </w:num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color w:val="auto"/>
          <w:sz w:val="24"/>
          <w:szCs w:val="24"/>
        </w:rPr>
        <w:t>p</w:t>
      </w:r>
      <w:r w:rsidRPr="00F02147" w:rsidR="00090552">
        <w:rPr>
          <w:rFonts w:ascii="Times New Roman" w:hAnsi="Times New Roman" w:cs="Times New Roman"/>
          <w:color w:val="auto"/>
          <w:sz w:val="24"/>
          <w:szCs w:val="24"/>
        </w:rPr>
        <w:t>erekonnaseisutoimingute seadust</w:t>
      </w:r>
      <w:r w:rsidR="0057111C">
        <w:rPr>
          <w:rFonts w:ascii="Times New Roman" w:hAnsi="Times New Roman" w:cs="Times New Roman"/>
          <w:color w:val="auto"/>
          <w:sz w:val="24"/>
          <w:szCs w:val="24"/>
        </w:rPr>
        <w:t xml:space="preserve"> (edaspidi </w:t>
      </w:r>
      <w:r w:rsidR="0057111C">
        <w:rPr>
          <w:rFonts w:ascii="Times New Roman" w:hAnsi="Times New Roman" w:cs="Times New Roman"/>
          <w:i/>
          <w:iCs/>
          <w:color w:val="auto"/>
          <w:sz w:val="24"/>
          <w:szCs w:val="24"/>
        </w:rPr>
        <w:t>PKTS</w:t>
      </w:r>
      <w:r w:rsidR="0057111C">
        <w:rPr>
          <w:rFonts w:ascii="Times New Roman" w:hAnsi="Times New Roman" w:cs="Times New Roman"/>
          <w:color w:val="auto"/>
          <w:sz w:val="24"/>
          <w:szCs w:val="24"/>
        </w:rPr>
        <w:t>)</w:t>
      </w:r>
      <w:r w:rsidR="007A251F">
        <w:rPr>
          <w:rFonts w:ascii="Times New Roman" w:hAnsi="Times New Roman" w:cs="Times New Roman"/>
          <w:color w:val="auto"/>
          <w:sz w:val="24"/>
          <w:szCs w:val="24"/>
        </w:rPr>
        <w:t xml:space="preserve"> avaldamismärkega</w:t>
      </w:r>
      <w:r w:rsidRPr="00F02147" w:rsidR="00090552">
        <w:rPr>
          <w:rFonts w:ascii="Times New Roman" w:hAnsi="Times New Roman" w:cs="Times New Roman"/>
          <w:color w:val="auto"/>
          <w:sz w:val="24"/>
          <w:szCs w:val="24"/>
        </w:rPr>
        <w:t xml:space="preserve"> </w:t>
      </w:r>
      <w:r w:rsidRPr="00287D0E" w:rsidR="00287D0E">
        <w:rPr>
          <w:rFonts w:ascii="Times New Roman" w:hAnsi="Times New Roman" w:cs="Times New Roman"/>
          <w:color w:val="auto"/>
          <w:sz w:val="24"/>
          <w:szCs w:val="24"/>
        </w:rPr>
        <w:t>RT I, 21.11.2025, 6</w:t>
      </w:r>
      <w:r w:rsidR="00C53231">
        <w:rPr>
          <w:rFonts w:ascii="Times New Roman" w:hAnsi="Times New Roman" w:cs="Times New Roman"/>
          <w:color w:val="auto"/>
          <w:sz w:val="24"/>
          <w:szCs w:val="24"/>
        </w:rPr>
        <w:t>;</w:t>
      </w:r>
    </w:p>
    <w:p w:rsidRPr="00287D0E" w:rsidR="00287D0E" w:rsidP="00287D0E" w:rsidRDefault="00090552" w14:paraId="2BE9AC11" w14:textId="3B6176CC">
      <w:pPr>
        <w:pStyle w:val="Default"/>
        <w:numPr>
          <w:ilvl w:val="0"/>
          <w:numId w:val="20"/>
        </w:numPr>
        <w:tabs>
          <w:tab w:val="left" w:pos="284"/>
        </w:tabs>
        <w:spacing w:after="0" w:line="240" w:lineRule="auto"/>
        <w:jc w:val="both"/>
        <w:rPr>
          <w:rFonts w:ascii="Times New Roman" w:hAnsi="Times New Roman" w:cs="Times New Roman"/>
          <w:sz w:val="24"/>
          <w:szCs w:val="24"/>
        </w:rPr>
      </w:pPr>
      <w:r w:rsidRPr="00F02147">
        <w:rPr>
          <w:rFonts w:ascii="Times New Roman" w:hAnsi="Times New Roman" w:cs="Times New Roman"/>
          <w:color w:val="auto"/>
          <w:sz w:val="24"/>
          <w:szCs w:val="24"/>
        </w:rPr>
        <w:t xml:space="preserve">rahvastikuregistri seadust </w:t>
      </w:r>
      <w:r w:rsidR="0057111C">
        <w:rPr>
          <w:rFonts w:ascii="Times New Roman" w:hAnsi="Times New Roman" w:cs="Times New Roman"/>
          <w:color w:val="auto"/>
          <w:sz w:val="24"/>
          <w:szCs w:val="24"/>
        </w:rPr>
        <w:t xml:space="preserve">(edaspidi </w:t>
      </w:r>
      <w:r w:rsidRPr="00FD1AD6" w:rsidR="0057111C">
        <w:rPr>
          <w:rFonts w:ascii="Times New Roman" w:hAnsi="Times New Roman" w:cs="Times New Roman"/>
          <w:i/>
          <w:color w:val="auto"/>
          <w:sz w:val="24"/>
          <w:szCs w:val="24"/>
        </w:rPr>
        <w:t>RRS</w:t>
      </w:r>
      <w:r w:rsidR="0057111C">
        <w:rPr>
          <w:rFonts w:ascii="Times New Roman" w:hAnsi="Times New Roman" w:cs="Times New Roman"/>
          <w:color w:val="auto"/>
          <w:sz w:val="24"/>
          <w:szCs w:val="24"/>
        </w:rPr>
        <w:t>)</w:t>
      </w:r>
      <w:r w:rsidR="00FD1AD6">
        <w:rPr>
          <w:rFonts w:ascii="Times New Roman" w:hAnsi="Times New Roman" w:cs="Times New Roman"/>
          <w:color w:val="auto"/>
          <w:sz w:val="24"/>
          <w:szCs w:val="24"/>
        </w:rPr>
        <w:t xml:space="preserve"> </w:t>
      </w:r>
      <w:r w:rsidRPr="0057111C" w:rsidR="001C1212">
        <w:rPr>
          <w:rFonts w:ascii="Times New Roman" w:hAnsi="Times New Roman" w:cs="Times New Roman"/>
          <w:color w:val="auto"/>
          <w:sz w:val="24"/>
          <w:szCs w:val="24"/>
        </w:rPr>
        <w:t>avaldamismärkega</w:t>
      </w:r>
      <w:r w:rsidR="001C1212">
        <w:rPr>
          <w:rFonts w:ascii="Times New Roman" w:hAnsi="Times New Roman" w:cs="Times New Roman"/>
          <w:color w:val="auto"/>
          <w:sz w:val="24"/>
          <w:szCs w:val="24"/>
        </w:rPr>
        <w:t xml:space="preserve"> </w:t>
      </w:r>
      <w:r w:rsidRPr="001C1212" w:rsidR="001C1212">
        <w:rPr>
          <w:rFonts w:ascii="Times New Roman" w:hAnsi="Times New Roman" w:cs="Times New Roman"/>
          <w:color w:val="auto"/>
          <w:sz w:val="24"/>
          <w:szCs w:val="24"/>
        </w:rPr>
        <w:t>RT I, 21.11.2025, 7</w:t>
      </w:r>
      <w:r w:rsidR="00C53231">
        <w:rPr>
          <w:rFonts w:ascii="Times New Roman" w:hAnsi="Times New Roman" w:cs="Times New Roman"/>
          <w:color w:val="auto"/>
          <w:sz w:val="24"/>
          <w:szCs w:val="24"/>
        </w:rPr>
        <w:t>;</w:t>
      </w:r>
    </w:p>
    <w:p w:rsidR="00090552" w:rsidP="00287D0E" w:rsidRDefault="00A27B88" w14:paraId="56297658" w14:textId="6D034314">
      <w:pPr>
        <w:pStyle w:val="Default"/>
        <w:numPr>
          <w:ilvl w:val="0"/>
          <w:numId w:val="20"/>
        </w:num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color w:val="auto"/>
          <w:sz w:val="24"/>
          <w:szCs w:val="24"/>
        </w:rPr>
        <w:t>r</w:t>
      </w:r>
      <w:r w:rsidRPr="00F02147" w:rsidR="00090552">
        <w:rPr>
          <w:rFonts w:ascii="Times New Roman" w:hAnsi="Times New Roman" w:cs="Times New Roman"/>
          <w:color w:val="auto"/>
          <w:sz w:val="24"/>
          <w:szCs w:val="24"/>
        </w:rPr>
        <w:t>iigilõivuseadust</w:t>
      </w:r>
      <w:r w:rsidR="001C1212">
        <w:rPr>
          <w:rFonts w:ascii="Times New Roman" w:hAnsi="Times New Roman" w:cs="Times New Roman"/>
          <w:color w:val="auto"/>
          <w:sz w:val="24"/>
          <w:szCs w:val="24"/>
        </w:rPr>
        <w:t xml:space="preserve"> avaldamismärkega</w:t>
      </w:r>
      <w:r w:rsidRPr="00F02147" w:rsidR="00090552">
        <w:rPr>
          <w:rFonts w:ascii="Times New Roman" w:hAnsi="Times New Roman" w:cs="Times New Roman"/>
          <w:color w:val="auto"/>
          <w:sz w:val="24"/>
          <w:szCs w:val="24"/>
        </w:rPr>
        <w:t xml:space="preserve"> </w:t>
      </w:r>
      <w:r w:rsidRPr="001C1212" w:rsidR="001C1212">
        <w:rPr>
          <w:rFonts w:ascii="Times New Roman" w:hAnsi="Times New Roman" w:cs="Times New Roman"/>
          <w:sz w:val="24"/>
          <w:szCs w:val="24"/>
        </w:rPr>
        <w:t>RT I, 21.11.2025, 11</w:t>
      </w:r>
      <w:r>
        <w:rPr>
          <w:rFonts w:ascii="Times New Roman" w:hAnsi="Times New Roman" w:cs="Times New Roman"/>
          <w:sz w:val="24"/>
          <w:szCs w:val="24"/>
        </w:rPr>
        <w:t>.</w:t>
      </w:r>
    </w:p>
    <w:p w:rsidR="00571273" w:rsidP="00F02147" w:rsidRDefault="00571273" w14:paraId="71DC86D0" w14:textId="77777777">
      <w:pPr>
        <w:pStyle w:val="Default"/>
        <w:tabs>
          <w:tab w:val="left" w:pos="284"/>
        </w:tabs>
        <w:spacing w:after="0" w:line="240" w:lineRule="auto"/>
        <w:jc w:val="both"/>
        <w:rPr>
          <w:rFonts w:ascii="Times New Roman" w:hAnsi="Times New Roman" w:cs="Times New Roman"/>
          <w:sz w:val="24"/>
          <w:szCs w:val="24"/>
        </w:rPr>
      </w:pPr>
    </w:p>
    <w:p w:rsidRPr="00F02147" w:rsidR="00571273" w:rsidP="00F02147" w:rsidRDefault="00571273" w14:paraId="2AAAEA30" w14:textId="2C0520A6">
      <w:pPr>
        <w:pStyle w:val="Default"/>
        <w:tabs>
          <w:tab w:val="left" w:pos="284"/>
        </w:tabs>
        <w:spacing w:after="0" w:line="240" w:lineRule="auto"/>
        <w:jc w:val="both"/>
        <w:rPr>
          <w:rFonts w:ascii="Times New Roman" w:hAnsi="Times New Roman" w:cs="Times New Roman"/>
          <w:sz w:val="24"/>
          <w:szCs w:val="24"/>
        </w:rPr>
      </w:pPr>
      <w:r w:rsidRPr="00571273">
        <w:rPr>
          <w:rFonts w:ascii="Times New Roman" w:hAnsi="Times New Roman" w:cs="Times New Roman"/>
          <w:sz w:val="24"/>
          <w:szCs w:val="24"/>
        </w:rPr>
        <w:t xml:space="preserve">Eelnõu vastuvõtmiseks on vajalik </w:t>
      </w:r>
      <w:r w:rsidRPr="00B221C3">
        <w:rPr>
          <w:rFonts w:ascii="Times New Roman" w:hAnsi="Times New Roman" w:cs="Times New Roman"/>
          <w:sz w:val="24"/>
          <w:szCs w:val="24"/>
        </w:rPr>
        <w:t>Riigikogu poolthäälte enamus</w:t>
      </w:r>
      <w:r w:rsidRPr="00571273">
        <w:rPr>
          <w:rFonts w:ascii="Times New Roman" w:hAnsi="Times New Roman" w:cs="Times New Roman"/>
          <w:sz w:val="24"/>
          <w:szCs w:val="24"/>
        </w:rPr>
        <w:t xml:space="preserve">, sest ei muudeta seadust, mille vastuvõtmiseks on Eesti Vabariigi põhiseaduse (edaspidi </w:t>
      </w:r>
      <w:r w:rsidRPr="00571273">
        <w:rPr>
          <w:rFonts w:ascii="Times New Roman" w:hAnsi="Times New Roman" w:cs="Times New Roman"/>
          <w:i/>
          <w:iCs/>
          <w:sz w:val="24"/>
          <w:szCs w:val="24"/>
        </w:rPr>
        <w:t>PS</w:t>
      </w:r>
      <w:r w:rsidRPr="00571273">
        <w:rPr>
          <w:rFonts w:ascii="Times New Roman" w:hAnsi="Times New Roman" w:cs="Times New Roman"/>
          <w:sz w:val="24"/>
          <w:szCs w:val="24"/>
        </w:rPr>
        <w:t>) § 104 kohaselt vaja Riigikogu koosseisu häälteenamust.</w:t>
      </w:r>
    </w:p>
    <w:p w:rsidRPr="00F02147" w:rsidR="006946C7" w:rsidP="00F02147" w:rsidRDefault="006946C7" w14:paraId="4FF69AF4" w14:textId="77777777">
      <w:pPr>
        <w:pStyle w:val="Default"/>
        <w:tabs>
          <w:tab w:val="left" w:pos="284"/>
        </w:tabs>
        <w:spacing w:after="0" w:line="240" w:lineRule="auto"/>
        <w:jc w:val="both"/>
        <w:rPr>
          <w:rFonts w:ascii="Times New Roman" w:hAnsi="Times New Roman" w:cs="Times New Roman"/>
          <w:color w:val="auto"/>
          <w:sz w:val="24"/>
          <w:szCs w:val="24"/>
        </w:rPr>
      </w:pPr>
    </w:p>
    <w:p w:rsidRPr="00F02147" w:rsidR="00703B06" w:rsidP="00F02147" w:rsidRDefault="00703B06" w14:paraId="47BC3C81" w14:textId="07E31B6B">
      <w:pPr>
        <w:pStyle w:val="NoSpacing"/>
        <w:keepNext w:val="1"/>
        <w:jc w:val="both"/>
        <w:rPr>
          <w:rFonts w:ascii="Times New Roman" w:hAnsi="Times New Roman"/>
          <w:b w:val="1"/>
          <w:bCs w:val="1"/>
          <w:sz w:val="24"/>
          <w:szCs w:val="24"/>
        </w:rPr>
      </w:pPr>
      <w:commentRangeStart w:id="1481102772"/>
      <w:r w:rsidRPr="36BA6DC8" w:rsidR="7494DE1F">
        <w:rPr>
          <w:rFonts w:ascii="Times New Roman" w:hAnsi="Times New Roman"/>
          <w:b w:val="1"/>
          <w:bCs w:val="1"/>
          <w:sz w:val="24"/>
          <w:szCs w:val="24"/>
        </w:rPr>
        <w:t>2. Seaduse eesmärk</w:t>
      </w:r>
      <w:commentRangeEnd w:id="1481102772"/>
      <w:r>
        <w:rPr>
          <w:rStyle w:val="CommentReference"/>
        </w:rPr>
        <w:commentReference w:id="1481102772"/>
      </w:r>
    </w:p>
    <w:p w:rsidRPr="00F02147" w:rsidR="006946C7" w:rsidP="00F02147" w:rsidRDefault="006946C7" w14:paraId="792F5D35" w14:textId="34AA32AC">
      <w:pPr>
        <w:spacing w:after="0" w:line="240" w:lineRule="auto"/>
        <w:rPr>
          <w:rFonts w:ascii="Times New Roman" w:hAnsi="Times New Roman" w:cs="Times New Roman"/>
          <w:sz w:val="24"/>
          <w:szCs w:val="24"/>
        </w:rPr>
      </w:pPr>
    </w:p>
    <w:p w:rsidRPr="001B3489" w:rsidR="00090552" w:rsidP="00F02147" w:rsidRDefault="00090552" w14:paraId="647F2C84" w14:textId="77777777">
      <w:pPr>
        <w:pStyle w:val="Heading2"/>
        <w:tabs>
          <w:tab w:val="left" w:pos="2160"/>
        </w:tabs>
        <w:spacing w:before="0" w:line="240" w:lineRule="auto"/>
        <w:ind w:left="576" w:hanging="576"/>
        <w:jc w:val="both"/>
        <w:rPr>
          <w:rFonts w:ascii="Times New Roman" w:hAnsi="Times New Roman" w:cs="Times New Roman"/>
          <w:b/>
          <w:bCs/>
          <w:color w:val="auto"/>
          <w:sz w:val="24"/>
          <w:szCs w:val="24"/>
        </w:rPr>
      </w:pPr>
      <w:bookmarkStart w:name="lg148" w:id="4"/>
      <w:bookmarkEnd w:id="4"/>
      <w:r w:rsidRPr="001B3489">
        <w:rPr>
          <w:rFonts w:ascii="Times New Roman" w:hAnsi="Times New Roman" w:cs="Times New Roman"/>
          <w:b/>
          <w:bCs/>
          <w:color w:val="auto"/>
          <w:sz w:val="24"/>
          <w:szCs w:val="24"/>
        </w:rPr>
        <w:t>2.1. Eelnõu vajalikkus</w:t>
      </w:r>
    </w:p>
    <w:p w:rsidRPr="00F02147" w:rsidR="009C14A4" w:rsidP="00F02147" w:rsidRDefault="009C14A4" w14:paraId="680F385A" w14:textId="77777777">
      <w:pPr>
        <w:spacing w:after="0" w:line="240" w:lineRule="auto"/>
        <w:rPr>
          <w:rFonts w:ascii="Times New Roman" w:hAnsi="Times New Roman" w:cs="Times New Roman"/>
          <w:sz w:val="24"/>
          <w:szCs w:val="24"/>
        </w:rPr>
      </w:pPr>
    </w:p>
    <w:p w:rsidRPr="00F02147" w:rsidR="006946C7" w:rsidP="00F02147" w:rsidRDefault="00090552" w14:paraId="5828881A" w14:textId="1898D8AF">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 xml:space="preserve">Kehtiv NS on vastu võetud 2004. aastal ja see jõustus 2005. aastal. 20 aasta jooksul on olukord ühiskonnas muutunud, mille tõttu on tekkinud vajadus </w:t>
      </w:r>
      <w:proofErr w:type="spellStart"/>
      <w:r w:rsidRPr="00F02147">
        <w:rPr>
          <w:rFonts w:ascii="Times New Roman" w:hAnsi="Times New Roman" w:cs="Times New Roman"/>
          <w:sz w:val="24"/>
          <w:szCs w:val="24"/>
        </w:rPr>
        <w:t>NS</w:t>
      </w:r>
      <w:r w:rsidRPr="00F02147">
        <w:rPr>
          <w:rFonts w:ascii="Times New Roman" w:hAnsi="Times New Roman" w:cs="Times New Roman"/>
          <w:sz w:val="24"/>
          <w:szCs w:val="24"/>
        </w:rPr>
        <w:noBreakHyphen/>
        <w:t>i</w:t>
      </w:r>
      <w:proofErr w:type="spellEnd"/>
      <w:r w:rsidRPr="00F02147">
        <w:rPr>
          <w:rFonts w:ascii="Times New Roman" w:hAnsi="Times New Roman" w:cs="Times New Roman"/>
          <w:sz w:val="24"/>
          <w:szCs w:val="24"/>
        </w:rPr>
        <w:t xml:space="preserve"> ajakohastada. Uue eelnõu koostamise eesmärk on saavutada selgem, arusaadavam ja lihtsamini rakendatav seadus, milles on arvestatud ühiskonnas aset leidnud muudatustega. Sisserände suurenemine ja inimeste vaba liikumine on toonud eri kultuuriruumi</w:t>
      </w:r>
      <w:r w:rsidR="008615C4">
        <w:rPr>
          <w:rFonts w:ascii="Times New Roman" w:hAnsi="Times New Roman" w:cs="Times New Roman"/>
          <w:sz w:val="24"/>
          <w:szCs w:val="24"/>
        </w:rPr>
        <w:t>de</w:t>
      </w:r>
      <w:r w:rsidRPr="00F02147">
        <w:rPr>
          <w:rFonts w:ascii="Times New Roman" w:hAnsi="Times New Roman" w:cs="Times New Roman"/>
          <w:sz w:val="24"/>
          <w:szCs w:val="24"/>
        </w:rPr>
        <w:t xml:space="preserve">st Eestisse palju välisriigi kodanikke, kuid </w:t>
      </w:r>
      <w:proofErr w:type="spellStart"/>
      <w:r w:rsidR="008615C4">
        <w:rPr>
          <w:rFonts w:ascii="Times New Roman" w:hAnsi="Times New Roman" w:cs="Times New Roman"/>
          <w:sz w:val="24"/>
          <w:szCs w:val="24"/>
        </w:rPr>
        <w:t>NS-iga</w:t>
      </w:r>
      <w:proofErr w:type="spellEnd"/>
      <w:r w:rsidRPr="00F02147" w:rsidDel="008615C4">
        <w:rPr>
          <w:rFonts w:ascii="Times New Roman" w:hAnsi="Times New Roman" w:cs="Times New Roman"/>
          <w:sz w:val="24"/>
          <w:szCs w:val="24"/>
        </w:rPr>
        <w:t xml:space="preserve"> </w:t>
      </w:r>
      <w:r w:rsidRPr="00F02147">
        <w:rPr>
          <w:rFonts w:ascii="Times New Roman" w:hAnsi="Times New Roman" w:cs="Times New Roman"/>
          <w:sz w:val="24"/>
          <w:szCs w:val="24"/>
        </w:rPr>
        <w:t>ei ole kaetud olukorrad, mis arvestaksid nende inimeste tausta või päritoluriigi eripära.</w:t>
      </w:r>
    </w:p>
    <w:p w:rsidRPr="00F02147" w:rsidR="00090552" w:rsidP="00F02147" w:rsidRDefault="00090552" w14:paraId="7DDB9E77" w14:textId="52057DA4">
      <w:pPr>
        <w:spacing w:after="0" w:line="240" w:lineRule="auto"/>
        <w:jc w:val="both"/>
        <w:rPr>
          <w:rFonts w:ascii="Times New Roman" w:hAnsi="Times New Roman" w:cs="Times New Roman"/>
          <w:sz w:val="24"/>
          <w:szCs w:val="24"/>
        </w:rPr>
      </w:pPr>
    </w:p>
    <w:p w:rsidRPr="00F02147" w:rsidR="006946C7" w:rsidP="00F02147" w:rsidRDefault="008615C4" w14:paraId="3C76ED94" w14:textId="1055E4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Uue seaduse tervikteksti</w:t>
      </w:r>
      <w:r w:rsidRPr="00F02147" w:rsidR="00090552">
        <w:rPr>
          <w:rFonts w:ascii="Times New Roman" w:hAnsi="Times New Roman" w:cs="Times New Roman"/>
          <w:sz w:val="24"/>
          <w:szCs w:val="24"/>
        </w:rPr>
        <w:t xml:space="preserve"> kehtestamise vajadus tuleneb asjaolust, et kehtiva </w:t>
      </w:r>
      <w:proofErr w:type="spellStart"/>
      <w:r w:rsidRPr="00F02147" w:rsidR="00090552">
        <w:rPr>
          <w:rFonts w:ascii="Times New Roman" w:hAnsi="Times New Roman" w:cs="Times New Roman"/>
          <w:sz w:val="24"/>
          <w:szCs w:val="24"/>
        </w:rPr>
        <w:t>NS</w:t>
      </w:r>
      <w:r w:rsidRPr="00F02147" w:rsidR="00090552">
        <w:rPr>
          <w:rFonts w:ascii="Times New Roman" w:hAnsi="Times New Roman" w:cs="Times New Roman"/>
          <w:sz w:val="24"/>
          <w:szCs w:val="24"/>
        </w:rPr>
        <w:noBreakHyphen/>
        <w:t>i</w:t>
      </w:r>
      <w:proofErr w:type="spellEnd"/>
      <w:r w:rsidRPr="00F02147" w:rsidR="00090552">
        <w:rPr>
          <w:rFonts w:ascii="Times New Roman" w:hAnsi="Times New Roman" w:cs="Times New Roman"/>
          <w:sz w:val="24"/>
          <w:szCs w:val="24"/>
        </w:rPr>
        <w:t xml:space="preserve"> ülesehitus on ebaloogiline ja seda on raske mõista – </w:t>
      </w:r>
      <w:r w:rsidR="00E00425">
        <w:rPr>
          <w:rFonts w:ascii="Times New Roman" w:hAnsi="Times New Roman" w:cs="Times New Roman"/>
          <w:sz w:val="24"/>
          <w:szCs w:val="24"/>
        </w:rPr>
        <w:t>sama</w:t>
      </w:r>
      <w:r w:rsidRPr="00F02147" w:rsidR="00090552">
        <w:rPr>
          <w:rFonts w:ascii="Times New Roman" w:hAnsi="Times New Roman" w:cs="Times New Roman"/>
          <w:sz w:val="24"/>
          <w:szCs w:val="24"/>
        </w:rPr>
        <w:t xml:space="preserve"> valdkonda reguleerivad sätted asuvad seaduse eri peatükkides, </w:t>
      </w:r>
      <w:proofErr w:type="spellStart"/>
      <w:r w:rsidRPr="00F02147" w:rsidR="00090552">
        <w:rPr>
          <w:rFonts w:ascii="Times New Roman" w:hAnsi="Times New Roman" w:cs="Times New Roman"/>
          <w:sz w:val="24"/>
          <w:szCs w:val="24"/>
        </w:rPr>
        <w:t>üld</w:t>
      </w:r>
      <w:proofErr w:type="spellEnd"/>
      <w:r w:rsidRPr="00F02147" w:rsidR="00090552">
        <w:rPr>
          <w:rFonts w:ascii="Times New Roman" w:hAnsi="Times New Roman" w:cs="Times New Roman"/>
          <w:sz w:val="24"/>
          <w:szCs w:val="24"/>
        </w:rPr>
        <w:t>- ja erinormid ei asu seaduses loogilises järjestuses Samuti on mitme paragrahvi pealkiri sõnastatud arusaamatult ega anna edasi sätte sisu.</w:t>
      </w:r>
    </w:p>
    <w:p w:rsidRPr="00F02147" w:rsidR="00090552" w:rsidP="00F02147" w:rsidRDefault="00090552" w14:paraId="6D5B2540" w14:textId="74DE9334">
      <w:pPr>
        <w:spacing w:after="0" w:line="240" w:lineRule="auto"/>
        <w:jc w:val="both"/>
        <w:rPr>
          <w:rFonts w:ascii="Times New Roman" w:hAnsi="Times New Roman" w:cs="Times New Roman"/>
          <w:sz w:val="24"/>
          <w:szCs w:val="24"/>
        </w:rPr>
      </w:pPr>
    </w:p>
    <w:p w:rsidRPr="00F02147" w:rsidR="006946C7" w:rsidP="00F02147" w:rsidRDefault="008615C4" w14:paraId="088EAC86" w14:textId="13AB16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Kuna </w:t>
      </w:r>
      <w:r w:rsidRPr="00F02147" w:rsidR="00090552">
        <w:rPr>
          <w:rFonts w:ascii="Times New Roman" w:hAnsi="Times New Roman" w:cs="Times New Roman"/>
          <w:sz w:val="24"/>
          <w:szCs w:val="24"/>
        </w:rPr>
        <w:t>INS</w:t>
      </w:r>
      <w:r>
        <w:rPr>
          <w:rFonts w:ascii="Times New Roman" w:hAnsi="Times New Roman" w:cs="Times New Roman"/>
          <w:sz w:val="24"/>
          <w:szCs w:val="24"/>
        </w:rPr>
        <w:t>-i</w:t>
      </w:r>
      <w:r w:rsidRPr="00F02147" w:rsidR="00090552">
        <w:rPr>
          <w:rFonts w:ascii="Times New Roman" w:hAnsi="Times New Roman" w:cs="Times New Roman"/>
          <w:sz w:val="24"/>
          <w:szCs w:val="24"/>
        </w:rPr>
        <w:t xml:space="preserve"> kasutajad on lisaks ametiasutustele </w:t>
      </w:r>
      <w:r>
        <w:rPr>
          <w:rFonts w:ascii="Times New Roman" w:hAnsi="Times New Roman" w:cs="Times New Roman"/>
          <w:sz w:val="24"/>
          <w:szCs w:val="24"/>
        </w:rPr>
        <w:t xml:space="preserve">ka </w:t>
      </w:r>
      <w:r w:rsidRPr="00F02147" w:rsidR="00196667">
        <w:rPr>
          <w:rFonts w:ascii="Times New Roman" w:hAnsi="Times New Roman" w:cs="Times New Roman"/>
          <w:sz w:val="24"/>
          <w:szCs w:val="24"/>
        </w:rPr>
        <w:t xml:space="preserve">inimesed – </w:t>
      </w:r>
      <w:r>
        <w:rPr>
          <w:rFonts w:ascii="Times New Roman" w:hAnsi="Times New Roman" w:cs="Times New Roman"/>
          <w:sz w:val="24"/>
          <w:szCs w:val="24"/>
        </w:rPr>
        <w:t xml:space="preserve">siis peab arvestama </w:t>
      </w:r>
      <w:r w:rsidRPr="00F02147" w:rsidR="00196667">
        <w:rPr>
          <w:rFonts w:ascii="Times New Roman" w:hAnsi="Times New Roman" w:cs="Times New Roman"/>
          <w:sz w:val="24"/>
          <w:szCs w:val="24"/>
        </w:rPr>
        <w:t>nende õigus</w:t>
      </w:r>
      <w:r>
        <w:rPr>
          <w:rFonts w:ascii="Times New Roman" w:hAnsi="Times New Roman" w:cs="Times New Roman"/>
          <w:sz w:val="24"/>
          <w:szCs w:val="24"/>
        </w:rPr>
        <w:t>ega</w:t>
      </w:r>
      <w:r w:rsidRPr="00F02147" w:rsidR="00196667">
        <w:rPr>
          <w:rFonts w:ascii="Times New Roman" w:hAnsi="Times New Roman" w:cs="Times New Roman"/>
          <w:sz w:val="24"/>
          <w:szCs w:val="24"/>
        </w:rPr>
        <w:t xml:space="preserve"> anda lapsele sünni registreerimisel isikunimi, vahetada perekonnanime abielu või kooselulepingu sõlmimisel, </w:t>
      </w:r>
      <w:r>
        <w:rPr>
          <w:rFonts w:ascii="Times New Roman" w:hAnsi="Times New Roman" w:cs="Times New Roman"/>
          <w:sz w:val="24"/>
          <w:szCs w:val="24"/>
        </w:rPr>
        <w:t xml:space="preserve">taotleda </w:t>
      </w:r>
      <w:r w:rsidRPr="00F02147" w:rsidR="00196667">
        <w:rPr>
          <w:rFonts w:ascii="Times New Roman" w:hAnsi="Times New Roman" w:cs="Times New Roman"/>
          <w:sz w:val="24"/>
          <w:szCs w:val="24"/>
        </w:rPr>
        <w:t>uu</w:t>
      </w:r>
      <w:r>
        <w:rPr>
          <w:rFonts w:ascii="Times New Roman" w:hAnsi="Times New Roman" w:cs="Times New Roman"/>
          <w:sz w:val="24"/>
          <w:szCs w:val="24"/>
        </w:rPr>
        <w:t>s</w:t>
      </w:r>
      <w:r w:rsidRPr="00F02147" w:rsidR="00196667">
        <w:rPr>
          <w:rFonts w:ascii="Times New Roman" w:hAnsi="Times New Roman" w:cs="Times New Roman"/>
          <w:sz w:val="24"/>
          <w:szCs w:val="24"/>
        </w:rPr>
        <w:t xml:space="preserve"> isikuni</w:t>
      </w:r>
      <w:r>
        <w:rPr>
          <w:rFonts w:ascii="Times New Roman" w:hAnsi="Times New Roman" w:cs="Times New Roman"/>
          <w:sz w:val="24"/>
          <w:szCs w:val="24"/>
        </w:rPr>
        <w:t>mi, seega</w:t>
      </w:r>
      <w:r w:rsidRPr="00F02147" w:rsidR="00196667">
        <w:rPr>
          <w:rFonts w:ascii="Times New Roman" w:hAnsi="Times New Roman" w:cs="Times New Roman"/>
          <w:sz w:val="24"/>
          <w:szCs w:val="24"/>
        </w:rPr>
        <w:t xml:space="preserve"> peab </w:t>
      </w:r>
      <w:r>
        <w:rPr>
          <w:rFonts w:ascii="Times New Roman" w:hAnsi="Times New Roman" w:cs="Times New Roman"/>
          <w:sz w:val="24"/>
          <w:szCs w:val="24"/>
        </w:rPr>
        <w:t>regulatsioon olema</w:t>
      </w:r>
      <w:r w:rsidRPr="00F02147" w:rsidR="00196667">
        <w:rPr>
          <w:rFonts w:ascii="Times New Roman" w:hAnsi="Times New Roman" w:cs="Times New Roman"/>
          <w:sz w:val="24"/>
          <w:szCs w:val="24"/>
        </w:rPr>
        <w:t xml:space="preserve"> lihtsalt ja üheselt arusaadavalt.</w:t>
      </w:r>
    </w:p>
    <w:p w:rsidRPr="00F02147" w:rsidR="00090552" w:rsidP="00F02147" w:rsidRDefault="00090552" w14:paraId="5CB1095A" w14:textId="5F5EC20A">
      <w:pPr>
        <w:spacing w:after="0" w:line="240" w:lineRule="auto"/>
        <w:jc w:val="both"/>
        <w:rPr>
          <w:rFonts w:ascii="Times New Roman" w:hAnsi="Times New Roman" w:cs="Times New Roman"/>
          <w:sz w:val="24"/>
          <w:szCs w:val="24"/>
        </w:rPr>
      </w:pPr>
    </w:p>
    <w:p w:rsidRPr="00F02147" w:rsidR="00196667" w:rsidP="00F02147" w:rsidRDefault="00196667" w14:paraId="3773F1A9" w14:textId="77777777">
      <w:pPr>
        <w:pStyle w:val="Heading2"/>
        <w:tabs>
          <w:tab w:val="left" w:pos="2160"/>
        </w:tabs>
        <w:spacing w:before="0" w:line="240" w:lineRule="auto"/>
        <w:ind w:left="576" w:hanging="576"/>
        <w:jc w:val="both"/>
        <w:rPr>
          <w:rFonts w:ascii="Times New Roman" w:hAnsi="Times New Roman" w:cs="Times New Roman"/>
          <w:b/>
          <w:bCs/>
          <w:color w:val="auto"/>
          <w:sz w:val="24"/>
          <w:szCs w:val="24"/>
        </w:rPr>
      </w:pPr>
      <w:r w:rsidRPr="00F02147">
        <w:rPr>
          <w:rFonts w:ascii="Times New Roman" w:hAnsi="Times New Roman" w:cs="Times New Roman"/>
          <w:b/>
          <w:bCs/>
          <w:color w:val="auto"/>
          <w:sz w:val="24"/>
          <w:szCs w:val="24"/>
        </w:rPr>
        <w:t>2.2. Olulisemad muudatused</w:t>
      </w:r>
    </w:p>
    <w:p w:rsidRPr="00F02147" w:rsidR="006946C7" w:rsidP="00F02147" w:rsidRDefault="006946C7" w14:paraId="37439CE0" w14:textId="77777777">
      <w:pPr>
        <w:spacing w:after="0" w:line="240" w:lineRule="auto"/>
        <w:rPr>
          <w:rFonts w:ascii="Times New Roman" w:hAnsi="Times New Roman" w:cs="Times New Roman"/>
          <w:sz w:val="24"/>
          <w:szCs w:val="24"/>
        </w:rPr>
      </w:pPr>
    </w:p>
    <w:p w:rsidRPr="00F02147" w:rsidR="006946C7" w:rsidP="007C5902" w:rsidRDefault="00196667" w14:paraId="799DADD7" w14:textId="2AE225E1">
      <w:pPr>
        <w:pStyle w:val="NoSpacing"/>
        <w:jc w:val="both"/>
        <w:rPr>
          <w:rFonts w:ascii="Times New Roman" w:hAnsi="Times New Roman"/>
          <w:sz w:val="24"/>
          <w:szCs w:val="24"/>
        </w:rPr>
      </w:pPr>
      <w:r w:rsidRPr="00F02147">
        <w:rPr>
          <w:rFonts w:ascii="Times New Roman" w:hAnsi="Times New Roman"/>
          <w:sz w:val="24"/>
          <w:szCs w:val="24"/>
        </w:rPr>
        <w:t>Eelnõu</w:t>
      </w:r>
      <w:r w:rsidR="004548CC">
        <w:rPr>
          <w:rFonts w:ascii="Times New Roman" w:hAnsi="Times New Roman"/>
          <w:sz w:val="24"/>
          <w:szCs w:val="24"/>
        </w:rPr>
        <w:t xml:space="preserve"> </w:t>
      </w:r>
      <w:proofErr w:type="spellStart"/>
      <w:r w:rsidR="004548CC">
        <w:rPr>
          <w:rFonts w:ascii="Times New Roman" w:hAnsi="Times New Roman"/>
          <w:sz w:val="24"/>
          <w:szCs w:val="24"/>
        </w:rPr>
        <w:t>ü</w:t>
      </w:r>
      <w:r w:rsidRPr="00F02147">
        <w:rPr>
          <w:rFonts w:ascii="Times New Roman" w:hAnsi="Times New Roman"/>
          <w:sz w:val="24"/>
          <w:szCs w:val="24"/>
        </w:rPr>
        <w:t>ld</w:t>
      </w:r>
      <w:proofErr w:type="spellEnd"/>
      <w:r w:rsidRPr="00F02147">
        <w:rPr>
          <w:rFonts w:ascii="Times New Roman" w:hAnsi="Times New Roman"/>
          <w:sz w:val="24"/>
          <w:szCs w:val="24"/>
        </w:rPr>
        <w:t xml:space="preserve">- ja </w:t>
      </w:r>
      <w:proofErr w:type="spellStart"/>
      <w:r w:rsidRPr="00F02147">
        <w:rPr>
          <w:rFonts w:ascii="Times New Roman" w:hAnsi="Times New Roman"/>
          <w:sz w:val="24"/>
          <w:szCs w:val="24"/>
        </w:rPr>
        <w:t>eriosa</w:t>
      </w:r>
      <w:proofErr w:type="spellEnd"/>
      <w:r w:rsidRPr="00F02147">
        <w:rPr>
          <w:rFonts w:ascii="Times New Roman" w:hAnsi="Times New Roman"/>
          <w:sz w:val="24"/>
          <w:szCs w:val="24"/>
        </w:rPr>
        <w:t xml:space="preserve"> normid on paigutatud loogilises järjestuses ja ühte valdkonda reguleerivad sätted on samas peatükis. Täpsustatud ja muudetud on </w:t>
      </w:r>
      <w:r w:rsidRPr="00F02147" w:rsidR="008966D3">
        <w:rPr>
          <w:rFonts w:ascii="Times New Roman" w:hAnsi="Times New Roman"/>
          <w:sz w:val="24"/>
          <w:szCs w:val="24"/>
        </w:rPr>
        <w:t>isiku</w:t>
      </w:r>
      <w:r w:rsidRPr="00F02147">
        <w:rPr>
          <w:rFonts w:ascii="Times New Roman" w:hAnsi="Times New Roman"/>
          <w:sz w:val="24"/>
          <w:szCs w:val="24"/>
        </w:rPr>
        <w:t>nime</w:t>
      </w:r>
      <w:r w:rsidRPr="00F02147" w:rsidR="008966D3">
        <w:rPr>
          <w:rFonts w:ascii="Times New Roman" w:hAnsi="Times New Roman"/>
          <w:sz w:val="24"/>
          <w:szCs w:val="24"/>
        </w:rPr>
        <w:t xml:space="preserve"> </w:t>
      </w:r>
      <w:r w:rsidRPr="00F02147">
        <w:rPr>
          <w:rFonts w:ascii="Times New Roman" w:hAnsi="Times New Roman"/>
          <w:sz w:val="24"/>
          <w:szCs w:val="24"/>
        </w:rPr>
        <w:t xml:space="preserve">muutmise menetlust, </w:t>
      </w:r>
      <w:r w:rsidRPr="007C5902">
        <w:rPr>
          <w:rFonts w:ascii="Times New Roman" w:hAnsi="Times New Roman"/>
          <w:sz w:val="24"/>
          <w:szCs w:val="24"/>
        </w:rPr>
        <w:t>selgem</w:t>
      </w:r>
      <w:r w:rsidRPr="007C5902" w:rsidR="0060222D">
        <w:rPr>
          <w:rFonts w:ascii="Times New Roman" w:hAnsi="Times New Roman"/>
          <w:sz w:val="24"/>
          <w:szCs w:val="24"/>
        </w:rPr>
        <w:t>alt on sätestatud</w:t>
      </w:r>
      <w:r w:rsidRPr="00F02147">
        <w:rPr>
          <w:rFonts w:ascii="Times New Roman" w:hAnsi="Times New Roman"/>
          <w:sz w:val="24"/>
          <w:szCs w:val="24"/>
        </w:rPr>
        <w:t xml:space="preserve"> </w:t>
      </w:r>
      <w:r w:rsidRPr="00F02147" w:rsidR="008966D3">
        <w:rPr>
          <w:rFonts w:ascii="Times New Roman" w:hAnsi="Times New Roman"/>
          <w:sz w:val="24"/>
          <w:szCs w:val="24"/>
        </w:rPr>
        <w:t>isiku</w:t>
      </w:r>
      <w:r w:rsidRPr="00F02147">
        <w:rPr>
          <w:rFonts w:ascii="Times New Roman" w:hAnsi="Times New Roman"/>
          <w:sz w:val="24"/>
          <w:szCs w:val="24"/>
        </w:rPr>
        <w:t>nime</w:t>
      </w:r>
      <w:r w:rsidRPr="00F02147" w:rsidR="008966D3">
        <w:rPr>
          <w:rFonts w:ascii="Times New Roman" w:hAnsi="Times New Roman"/>
          <w:sz w:val="24"/>
          <w:szCs w:val="24"/>
        </w:rPr>
        <w:t xml:space="preserve"> </w:t>
      </w:r>
      <w:r w:rsidRPr="00F02147">
        <w:rPr>
          <w:rFonts w:ascii="Times New Roman" w:hAnsi="Times New Roman"/>
          <w:sz w:val="24"/>
          <w:szCs w:val="24"/>
        </w:rPr>
        <w:t>muutmise</w:t>
      </w:r>
      <w:r w:rsidR="00490B87">
        <w:rPr>
          <w:rFonts w:ascii="Times New Roman" w:hAnsi="Times New Roman"/>
          <w:sz w:val="24"/>
          <w:szCs w:val="24"/>
        </w:rPr>
        <w:t xml:space="preserve"> alused</w:t>
      </w:r>
      <w:r w:rsidRPr="00F02147">
        <w:rPr>
          <w:rFonts w:ascii="Times New Roman" w:hAnsi="Times New Roman"/>
          <w:sz w:val="24"/>
          <w:szCs w:val="24"/>
        </w:rPr>
        <w:t xml:space="preserve"> ja </w:t>
      </w:r>
      <w:r w:rsidRPr="007C5902">
        <w:rPr>
          <w:rStyle w:val="NoSpacingChar"/>
          <w:rFonts w:ascii="Times New Roman" w:hAnsi="Times New Roman"/>
          <w:sz w:val="24"/>
          <w:szCs w:val="24"/>
        </w:rPr>
        <w:t>piirangu</w:t>
      </w:r>
      <w:r w:rsidRPr="007C5902" w:rsidR="007C5902">
        <w:rPr>
          <w:rStyle w:val="NoSpacingChar"/>
          <w:rFonts w:ascii="Times New Roman" w:hAnsi="Times New Roman"/>
          <w:sz w:val="24"/>
          <w:szCs w:val="24"/>
        </w:rPr>
        <w:t xml:space="preserve">d ning </w:t>
      </w:r>
      <w:r w:rsidRPr="007C5902" w:rsidR="00D72233">
        <w:rPr>
          <w:rStyle w:val="NoSpacingChar"/>
          <w:rFonts w:ascii="Times New Roman" w:hAnsi="Times New Roman"/>
          <w:sz w:val="24"/>
          <w:szCs w:val="24"/>
        </w:rPr>
        <w:t>nime</w:t>
      </w:r>
      <w:r w:rsidRPr="00D72233" w:rsidR="00D72233">
        <w:rPr>
          <w:rFonts w:ascii="Times New Roman" w:hAnsi="Times New Roman"/>
          <w:sz w:val="24"/>
          <w:szCs w:val="24"/>
        </w:rPr>
        <w:t xml:space="preserve"> muutmisest keeldu</w:t>
      </w:r>
      <w:r w:rsidR="00490B87">
        <w:rPr>
          <w:rFonts w:ascii="Times New Roman" w:hAnsi="Times New Roman"/>
          <w:sz w:val="24"/>
          <w:szCs w:val="24"/>
        </w:rPr>
        <w:t>mise alused</w:t>
      </w:r>
      <w:r w:rsidR="00D72233">
        <w:rPr>
          <w:rFonts w:ascii="Times New Roman" w:hAnsi="Times New Roman"/>
          <w:sz w:val="24"/>
          <w:szCs w:val="24"/>
        </w:rPr>
        <w:t xml:space="preserve">. </w:t>
      </w:r>
      <w:r w:rsidR="00852A5E">
        <w:rPr>
          <w:rFonts w:ascii="Times New Roman" w:hAnsi="Times New Roman"/>
          <w:sz w:val="24"/>
          <w:szCs w:val="24"/>
        </w:rPr>
        <w:t>Eelnõuga</w:t>
      </w:r>
      <w:r w:rsidDel="007C5902">
        <w:rPr>
          <w:rFonts w:ascii="Times New Roman" w:hAnsi="Times New Roman"/>
          <w:sz w:val="24"/>
          <w:szCs w:val="24"/>
        </w:rPr>
        <w:t xml:space="preserve"> </w:t>
      </w:r>
      <w:r w:rsidRPr="007C5902" w:rsidR="007C5902">
        <w:rPr>
          <w:rFonts w:ascii="Times New Roman" w:hAnsi="Times New Roman"/>
          <w:sz w:val="24"/>
          <w:szCs w:val="24"/>
        </w:rPr>
        <w:t xml:space="preserve">sätestatakse </w:t>
      </w:r>
      <w:r w:rsidRPr="00F02147" w:rsidR="008966D3">
        <w:rPr>
          <w:rFonts w:ascii="Times New Roman" w:hAnsi="Times New Roman"/>
          <w:sz w:val="24"/>
          <w:szCs w:val="24"/>
        </w:rPr>
        <w:t>isiku</w:t>
      </w:r>
      <w:r w:rsidRPr="00F02147">
        <w:rPr>
          <w:rFonts w:ascii="Times New Roman" w:hAnsi="Times New Roman"/>
          <w:sz w:val="24"/>
          <w:szCs w:val="24"/>
        </w:rPr>
        <w:t>nime</w:t>
      </w:r>
      <w:r w:rsidRPr="00F02147" w:rsidR="008966D3">
        <w:rPr>
          <w:rFonts w:ascii="Times New Roman" w:hAnsi="Times New Roman"/>
          <w:sz w:val="24"/>
          <w:szCs w:val="24"/>
        </w:rPr>
        <w:t xml:space="preserve"> </w:t>
      </w:r>
      <w:r w:rsidRPr="00F02147">
        <w:rPr>
          <w:rFonts w:ascii="Times New Roman" w:hAnsi="Times New Roman"/>
          <w:sz w:val="24"/>
          <w:szCs w:val="24"/>
        </w:rPr>
        <w:t>muutmise keeld teatud kriminaalkuritegusid toime pannud isikutele.</w:t>
      </w:r>
    </w:p>
    <w:p w:rsidRPr="00F02147" w:rsidR="00196667" w:rsidP="00F02147" w:rsidRDefault="00196667" w14:paraId="1477C2E5" w14:textId="60348DEE">
      <w:pPr>
        <w:spacing w:after="0" w:line="240" w:lineRule="auto"/>
        <w:jc w:val="both"/>
        <w:rPr>
          <w:rFonts w:ascii="Times New Roman" w:hAnsi="Times New Roman" w:cs="Times New Roman"/>
          <w:sz w:val="24"/>
          <w:szCs w:val="24"/>
        </w:rPr>
      </w:pPr>
    </w:p>
    <w:p w:rsidRPr="00F02147" w:rsidR="00196667" w:rsidP="00F02147" w:rsidRDefault="00196667" w14:paraId="517C8543" w14:textId="4ADC2CC1">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Suurema</w:t>
      </w:r>
      <w:r w:rsidR="00490B87">
        <w:rPr>
          <w:rFonts w:ascii="Times New Roman" w:hAnsi="Times New Roman" w:cs="Times New Roman"/>
          <w:sz w:val="24"/>
          <w:szCs w:val="24"/>
        </w:rPr>
        <w:t>d</w:t>
      </w:r>
      <w:r w:rsidRPr="00F02147">
        <w:rPr>
          <w:rFonts w:ascii="Times New Roman" w:hAnsi="Times New Roman" w:cs="Times New Roman"/>
          <w:sz w:val="24"/>
          <w:szCs w:val="24"/>
        </w:rPr>
        <w:t xml:space="preserve"> sisulis</w:t>
      </w:r>
      <w:r w:rsidR="00490B87">
        <w:rPr>
          <w:rFonts w:ascii="Times New Roman" w:hAnsi="Times New Roman" w:cs="Times New Roman"/>
          <w:sz w:val="24"/>
          <w:szCs w:val="24"/>
        </w:rPr>
        <w:t xml:space="preserve">ed </w:t>
      </w:r>
      <w:r w:rsidRPr="00F02147">
        <w:rPr>
          <w:rFonts w:ascii="Times New Roman" w:hAnsi="Times New Roman" w:cs="Times New Roman"/>
          <w:sz w:val="24"/>
          <w:szCs w:val="24"/>
        </w:rPr>
        <w:t>muudatus</w:t>
      </w:r>
      <w:r w:rsidR="00490B87">
        <w:rPr>
          <w:rFonts w:ascii="Times New Roman" w:hAnsi="Times New Roman" w:cs="Times New Roman"/>
          <w:sz w:val="24"/>
          <w:szCs w:val="24"/>
        </w:rPr>
        <w:t>ed</w:t>
      </w:r>
      <w:r w:rsidRPr="00F02147">
        <w:rPr>
          <w:rFonts w:ascii="Times New Roman" w:hAnsi="Times New Roman" w:cs="Times New Roman"/>
          <w:sz w:val="24"/>
          <w:szCs w:val="24"/>
        </w:rPr>
        <w:t xml:space="preserve"> võrreldes kehtiva </w:t>
      </w:r>
      <w:r w:rsidR="00490B87">
        <w:rPr>
          <w:rFonts w:ascii="Times New Roman" w:hAnsi="Times New Roman" w:cs="Times New Roman"/>
          <w:sz w:val="24"/>
          <w:szCs w:val="24"/>
        </w:rPr>
        <w:t>NS-</w:t>
      </w:r>
      <w:proofErr w:type="spellStart"/>
      <w:r w:rsidR="00490B87">
        <w:rPr>
          <w:rFonts w:ascii="Times New Roman" w:hAnsi="Times New Roman" w:cs="Times New Roman"/>
          <w:sz w:val="24"/>
          <w:szCs w:val="24"/>
        </w:rPr>
        <w:t>ga</w:t>
      </w:r>
      <w:proofErr w:type="spellEnd"/>
      <w:r w:rsidRPr="00F02147">
        <w:rPr>
          <w:rFonts w:ascii="Times New Roman" w:hAnsi="Times New Roman" w:cs="Times New Roman"/>
          <w:sz w:val="24"/>
          <w:szCs w:val="24"/>
        </w:rPr>
        <w:t xml:space="preserve"> on järgmised.</w:t>
      </w:r>
    </w:p>
    <w:p w:rsidRPr="00F02147" w:rsidR="006946C7" w:rsidP="00F02147" w:rsidRDefault="006946C7" w14:paraId="4CFEC770" w14:textId="77777777">
      <w:pPr>
        <w:spacing w:after="0" w:line="240" w:lineRule="auto"/>
        <w:jc w:val="both"/>
        <w:rPr>
          <w:rFonts w:ascii="Times New Roman" w:hAnsi="Times New Roman" w:cs="Times New Roman"/>
          <w:sz w:val="24"/>
          <w:szCs w:val="24"/>
        </w:rPr>
      </w:pPr>
    </w:p>
    <w:p w:rsidRPr="00F02147" w:rsidR="00196667" w:rsidP="007C5902" w:rsidRDefault="00196667" w14:paraId="31112C6A" w14:textId="40D3F4CA">
      <w:pPr>
        <w:pStyle w:val="NoSpacing"/>
        <w:jc w:val="both"/>
        <w:rPr>
          <w:rFonts w:ascii="Times New Roman" w:hAnsi="Times New Roman"/>
          <w:sz w:val="24"/>
          <w:szCs w:val="24"/>
        </w:rPr>
      </w:pPr>
      <w:r w:rsidRPr="00F02147">
        <w:rPr>
          <w:rFonts w:ascii="Times New Roman" w:hAnsi="Times New Roman"/>
          <w:sz w:val="24"/>
          <w:szCs w:val="24"/>
        </w:rPr>
        <w:t xml:space="preserve">1. Teatud kehtivate karistustega kurjategijatel ei ole võimalik nime muuta kuni isiku karistusandmed ei ole karistusregistrist kustutatud. Selline piirang on vajalik avalikkuse huvides ja puudutab </w:t>
      </w:r>
      <w:r w:rsidR="006F019E">
        <w:rPr>
          <w:rFonts w:ascii="Times New Roman" w:hAnsi="Times New Roman"/>
          <w:sz w:val="24"/>
          <w:szCs w:val="24"/>
        </w:rPr>
        <w:t>nii</w:t>
      </w:r>
      <w:r w:rsidRPr="00F02147">
        <w:rPr>
          <w:rFonts w:ascii="Times New Roman" w:hAnsi="Times New Roman"/>
          <w:sz w:val="24"/>
          <w:szCs w:val="24"/>
        </w:rPr>
        <w:t xml:space="preserve"> rasketes</w:t>
      </w:r>
      <w:r w:rsidR="006F019E">
        <w:rPr>
          <w:rFonts w:ascii="Times New Roman" w:hAnsi="Times New Roman"/>
          <w:sz w:val="24"/>
          <w:szCs w:val="24"/>
        </w:rPr>
        <w:t>, varavastastes kui ka seksuaal</w:t>
      </w:r>
      <w:r w:rsidRPr="00F02147">
        <w:rPr>
          <w:rFonts w:ascii="Times New Roman" w:hAnsi="Times New Roman"/>
          <w:sz w:val="24"/>
          <w:szCs w:val="24"/>
        </w:rPr>
        <w:t>kuritegudes süüdimõistetud inimesi, takistades neil varjata oma identiteeti ja toimepandud kuritegusid karistuse kehtivuse ajal.</w:t>
      </w:r>
    </w:p>
    <w:p w:rsidR="00DD4ACF" w:rsidP="007C5902" w:rsidRDefault="00DD4ACF" w14:paraId="18A944B3" w14:textId="77777777">
      <w:pPr>
        <w:pStyle w:val="NoSpacing"/>
        <w:jc w:val="both"/>
        <w:rPr>
          <w:rFonts w:ascii="Times New Roman" w:hAnsi="Times New Roman"/>
          <w:sz w:val="24"/>
          <w:szCs w:val="24"/>
        </w:rPr>
      </w:pPr>
    </w:p>
    <w:p w:rsidRPr="00F02147" w:rsidR="00DD4ACF" w:rsidP="007C5902" w:rsidRDefault="00DD4ACF" w14:paraId="6F539C21" w14:textId="52917353">
      <w:pPr>
        <w:pStyle w:val="NoSpacing"/>
        <w:jc w:val="both"/>
        <w:rPr>
          <w:rFonts w:ascii="Times New Roman" w:hAnsi="Times New Roman"/>
          <w:sz w:val="24"/>
          <w:szCs w:val="24"/>
        </w:rPr>
      </w:pPr>
      <w:commentRangeStart w:id="5"/>
      <w:commentRangeStart w:id="6"/>
      <w:r w:rsidRPr="1C1DE492">
        <w:rPr>
          <w:rFonts w:ascii="Times New Roman" w:hAnsi="Times New Roman"/>
          <w:sz w:val="24"/>
          <w:szCs w:val="24"/>
        </w:rPr>
        <w:t xml:space="preserve">2. </w:t>
      </w:r>
      <w:r w:rsidRPr="1C1DE492" w:rsidR="00D846E8">
        <w:rPr>
          <w:rFonts w:ascii="Times New Roman" w:hAnsi="Times New Roman"/>
          <w:sz w:val="24"/>
          <w:szCs w:val="24"/>
        </w:rPr>
        <w:t>KarS §-i 141 lõike 2 punkt 1, § 141</w:t>
      </w:r>
      <w:r w:rsidRPr="1C1DE492" w:rsidR="00D846E8">
        <w:rPr>
          <w:rFonts w:ascii="Times New Roman" w:hAnsi="Times New Roman"/>
          <w:sz w:val="24"/>
          <w:szCs w:val="24"/>
          <w:vertAlign w:val="superscript"/>
        </w:rPr>
        <w:t>1</w:t>
      </w:r>
      <w:r w:rsidRPr="1C1DE492" w:rsidR="00D846E8">
        <w:rPr>
          <w:rFonts w:ascii="Times New Roman" w:hAnsi="Times New Roman"/>
          <w:sz w:val="24"/>
          <w:szCs w:val="24"/>
        </w:rPr>
        <w:t xml:space="preserve"> lõike 2 punkt 1, § 142 lõike 2 punkt 1, § 143 lõike 2 punkt 1, § 143</w:t>
      </w:r>
      <w:r w:rsidRPr="1C1DE492" w:rsidR="00D846E8">
        <w:rPr>
          <w:rFonts w:ascii="Times New Roman" w:hAnsi="Times New Roman"/>
          <w:sz w:val="24"/>
          <w:szCs w:val="24"/>
          <w:vertAlign w:val="superscript"/>
        </w:rPr>
        <w:t>1</w:t>
      </w:r>
      <w:r w:rsidRPr="1C1DE492" w:rsidR="00D846E8">
        <w:rPr>
          <w:rFonts w:ascii="Times New Roman" w:hAnsi="Times New Roman"/>
          <w:sz w:val="24"/>
          <w:szCs w:val="24"/>
        </w:rPr>
        <w:t xml:space="preserve"> lõike 2 punkt 1, § 143</w:t>
      </w:r>
      <w:r w:rsidRPr="1C1DE492" w:rsidR="00D846E8">
        <w:rPr>
          <w:rFonts w:ascii="Times New Roman" w:hAnsi="Times New Roman"/>
          <w:sz w:val="24"/>
          <w:szCs w:val="24"/>
          <w:vertAlign w:val="superscript"/>
        </w:rPr>
        <w:t>2</w:t>
      </w:r>
      <w:r w:rsidRPr="1C1DE492" w:rsidR="00D846E8">
        <w:rPr>
          <w:rFonts w:ascii="Times New Roman" w:hAnsi="Times New Roman"/>
          <w:sz w:val="24"/>
          <w:szCs w:val="24"/>
        </w:rPr>
        <w:t xml:space="preserve"> lõige 1, § 144–146 </w:t>
      </w:r>
      <w:commentRangeEnd w:id="6"/>
      <w:r w:rsidRPr="1C1DE492">
        <w:rPr>
          <w:rStyle w:val="CommentReference"/>
          <w:rFonts w:ascii="Times New Roman" w:hAnsi="Times New Roman"/>
          <w:sz w:val="24"/>
          <w:szCs w:val="24"/>
        </w:rPr>
        <w:commentReference w:id="6"/>
      </w:r>
      <w:r w:rsidRPr="1C1DE492" w:rsidR="00D846E8">
        <w:rPr>
          <w:rFonts w:ascii="Times New Roman" w:hAnsi="Times New Roman"/>
          <w:sz w:val="24"/>
          <w:szCs w:val="24"/>
        </w:rPr>
        <w:t xml:space="preserve">(edaspidi </w:t>
      </w:r>
      <w:r w:rsidRPr="1C1DE492" w:rsidR="00D846E8">
        <w:rPr>
          <w:rFonts w:ascii="Times New Roman" w:hAnsi="Times New Roman"/>
          <w:i/>
          <w:iCs/>
          <w:sz w:val="24"/>
          <w:szCs w:val="24"/>
        </w:rPr>
        <w:t>alaealiste suhtes toimepandud seksuaalkuriteod</w:t>
      </w:r>
      <w:r w:rsidRPr="1C1DE492" w:rsidR="00D846E8">
        <w:rPr>
          <w:rFonts w:ascii="Times New Roman" w:hAnsi="Times New Roman"/>
          <w:sz w:val="24"/>
          <w:szCs w:val="24"/>
        </w:rPr>
        <w:t>)</w:t>
      </w:r>
      <w:r w:rsidRPr="1C1DE492" w:rsidR="00D846E8">
        <w:rPr>
          <w:rFonts w:ascii="Times New Roman" w:hAnsi="Times New Roman"/>
          <w:b/>
          <w:bCs/>
          <w:sz w:val="24"/>
          <w:szCs w:val="24"/>
        </w:rPr>
        <w:t xml:space="preserve"> </w:t>
      </w:r>
      <w:r w:rsidRPr="1C1DE492" w:rsidR="00D846E8">
        <w:rPr>
          <w:rFonts w:ascii="Times New Roman" w:hAnsi="Times New Roman"/>
          <w:sz w:val="24"/>
          <w:szCs w:val="24"/>
        </w:rPr>
        <w:t xml:space="preserve">alusel süüdimõistetud isikutel </w:t>
      </w:r>
      <w:r w:rsidRPr="1C1DE492">
        <w:rPr>
          <w:rFonts w:ascii="Times New Roman" w:hAnsi="Times New Roman"/>
          <w:sz w:val="24"/>
          <w:szCs w:val="24"/>
        </w:rPr>
        <w:t xml:space="preserve">ei ole võimalik nime muuta ka siis, kui karistusandmed on karistusregistrist kustutatud. Piirang on vajalik avalikkuse huvides </w:t>
      </w:r>
      <w:r w:rsidRPr="1C1DE492" w:rsidR="00A60505">
        <w:rPr>
          <w:rFonts w:ascii="Times New Roman" w:hAnsi="Times New Roman"/>
          <w:sz w:val="24"/>
          <w:szCs w:val="24"/>
        </w:rPr>
        <w:t xml:space="preserve">ning </w:t>
      </w:r>
      <w:r w:rsidRPr="1C1DE492">
        <w:rPr>
          <w:rFonts w:ascii="Times New Roman" w:hAnsi="Times New Roman"/>
          <w:sz w:val="24"/>
          <w:szCs w:val="24"/>
        </w:rPr>
        <w:t xml:space="preserve">puudutab </w:t>
      </w:r>
      <w:r w:rsidRPr="1C1DE492" w:rsidR="00A60505">
        <w:rPr>
          <w:rFonts w:ascii="Times New Roman" w:hAnsi="Times New Roman"/>
          <w:sz w:val="24"/>
          <w:szCs w:val="24"/>
        </w:rPr>
        <w:t xml:space="preserve">isikuid, kes on süüdi mõistetud </w:t>
      </w:r>
      <w:r w:rsidRPr="1C1DE492">
        <w:rPr>
          <w:rFonts w:ascii="Times New Roman" w:hAnsi="Times New Roman"/>
          <w:sz w:val="24"/>
          <w:szCs w:val="24"/>
        </w:rPr>
        <w:t>alaealiste suhtes toimepandud seksuaalkuritegudes</w:t>
      </w:r>
      <w:r w:rsidRPr="1C1DE492" w:rsidR="00A60505">
        <w:rPr>
          <w:rFonts w:ascii="Times New Roman" w:hAnsi="Times New Roman"/>
          <w:sz w:val="24"/>
          <w:szCs w:val="24"/>
        </w:rPr>
        <w:t>. Selle eesmärk on takistada</w:t>
      </w:r>
      <w:r w:rsidRPr="1C1DE492">
        <w:rPr>
          <w:rFonts w:ascii="Times New Roman" w:hAnsi="Times New Roman"/>
          <w:sz w:val="24"/>
          <w:szCs w:val="24"/>
        </w:rPr>
        <w:t xml:space="preserve"> neil </w:t>
      </w:r>
      <w:r w:rsidRPr="1C1DE492" w:rsidR="00A60505">
        <w:rPr>
          <w:rFonts w:ascii="Times New Roman" w:hAnsi="Times New Roman"/>
          <w:sz w:val="24"/>
          <w:szCs w:val="24"/>
        </w:rPr>
        <w:t>oma nime muutmise kaudu varjata identiteeti ja varasemat kuritegelikku tausta, mis kahjustaks avalikku usaldust ning looks reaalse ohu teistele inimestele.</w:t>
      </w:r>
      <w:commentRangeEnd w:id="5"/>
      <w:r w:rsidRPr="00F02147" w:rsidR="0072538E">
        <w:rPr>
          <w:rStyle w:val="CommentReference"/>
          <w:rFonts w:ascii="Times New Roman" w:hAnsi="Times New Roman"/>
          <w:sz w:val="24"/>
          <w:szCs w:val="24"/>
        </w:rPr>
        <w:commentReference w:id="5"/>
      </w:r>
    </w:p>
    <w:p w:rsidRPr="00F02147" w:rsidR="001159C4" w:rsidP="00F02147" w:rsidRDefault="001159C4" w14:paraId="706A72DF" w14:textId="77777777">
      <w:pPr>
        <w:spacing w:after="0" w:line="240" w:lineRule="auto"/>
        <w:jc w:val="both"/>
        <w:rPr>
          <w:rFonts w:ascii="Times New Roman" w:hAnsi="Times New Roman" w:cs="Times New Roman"/>
          <w:sz w:val="24"/>
          <w:szCs w:val="24"/>
        </w:rPr>
      </w:pPr>
    </w:p>
    <w:p w:rsidRPr="00F02147" w:rsidR="001159C4" w:rsidP="00F02147" w:rsidRDefault="00196667" w14:paraId="64581FE3" w14:textId="57CAF110">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2. </w:t>
      </w:r>
      <w:r w:rsidRPr="00F02147" w:rsidR="00A00F96">
        <w:rPr>
          <w:rFonts w:ascii="Times New Roman" w:hAnsi="Times New Roman" w:cs="Times New Roman"/>
          <w:sz w:val="24"/>
          <w:szCs w:val="24"/>
        </w:rPr>
        <w:t>N</w:t>
      </w:r>
      <w:r w:rsidRPr="00F02147">
        <w:rPr>
          <w:rFonts w:ascii="Times New Roman" w:hAnsi="Times New Roman" w:cs="Times New Roman"/>
          <w:sz w:val="24"/>
          <w:szCs w:val="24"/>
        </w:rPr>
        <w:t>ime</w:t>
      </w:r>
      <w:r w:rsidR="007C5902">
        <w:rPr>
          <w:rFonts w:ascii="Times New Roman" w:hAnsi="Times New Roman" w:cs="Times New Roman"/>
          <w:sz w:val="24"/>
          <w:szCs w:val="24"/>
        </w:rPr>
        <w:t xml:space="preserve"> </w:t>
      </w:r>
      <w:r w:rsidRPr="00F02147">
        <w:rPr>
          <w:rFonts w:ascii="Times New Roman" w:hAnsi="Times New Roman" w:cs="Times New Roman"/>
          <w:sz w:val="24"/>
          <w:szCs w:val="24"/>
        </w:rPr>
        <w:t xml:space="preserve">muutmisel </w:t>
      </w:r>
      <w:r w:rsidRPr="00F02147" w:rsidR="00A00F96">
        <w:rPr>
          <w:rFonts w:ascii="Times New Roman" w:hAnsi="Times New Roman" w:cs="Times New Roman"/>
          <w:sz w:val="24"/>
          <w:szCs w:val="24"/>
        </w:rPr>
        <w:t xml:space="preserve">ei ole vabalt valitud perekonnanimena võimalik </w:t>
      </w:r>
      <w:r w:rsidRPr="00F02147">
        <w:rPr>
          <w:rFonts w:ascii="Times New Roman" w:hAnsi="Times New Roman" w:cs="Times New Roman"/>
          <w:sz w:val="24"/>
          <w:szCs w:val="24"/>
        </w:rPr>
        <w:t>anda perekonnanime</w:t>
      </w:r>
      <w:r w:rsidRPr="00F02147" w:rsidR="00A00F96">
        <w:rPr>
          <w:rFonts w:ascii="Times New Roman" w:hAnsi="Times New Roman" w:cs="Times New Roman"/>
          <w:sz w:val="24"/>
          <w:szCs w:val="24"/>
        </w:rPr>
        <w:t xml:space="preserve">, </w:t>
      </w:r>
      <w:r w:rsidRPr="00F02147">
        <w:rPr>
          <w:rFonts w:ascii="Times New Roman" w:hAnsi="Times New Roman" w:cs="Times New Roman"/>
          <w:sz w:val="24"/>
          <w:szCs w:val="24"/>
        </w:rPr>
        <w:t xml:space="preserve">mida kannab </w:t>
      </w:r>
      <w:proofErr w:type="spellStart"/>
      <w:r w:rsidR="0056608A">
        <w:rPr>
          <w:rFonts w:ascii="Times New Roman" w:hAnsi="Times New Roman" w:cs="Times New Roman"/>
          <w:sz w:val="24"/>
          <w:szCs w:val="24"/>
        </w:rPr>
        <w:t>RR-i</w:t>
      </w:r>
      <w:proofErr w:type="spellEnd"/>
      <w:r w:rsidRPr="00F02147">
        <w:rPr>
          <w:rFonts w:ascii="Times New Roman" w:hAnsi="Times New Roman" w:cs="Times New Roman"/>
          <w:sz w:val="24"/>
          <w:szCs w:val="24"/>
        </w:rPr>
        <w:t xml:space="preserve"> andmetel elav isik</w:t>
      </w:r>
      <w:r w:rsidRPr="00F02147" w:rsidR="00A00F96">
        <w:rPr>
          <w:rFonts w:ascii="Times New Roman" w:hAnsi="Times New Roman" w:cs="Times New Roman"/>
          <w:sz w:val="24"/>
          <w:szCs w:val="24"/>
        </w:rPr>
        <w:t xml:space="preserve"> –</w:t>
      </w:r>
      <w:r w:rsidRPr="00F02147">
        <w:rPr>
          <w:rFonts w:ascii="Times New Roman" w:hAnsi="Times New Roman" w:cs="Times New Roman"/>
          <w:sz w:val="24"/>
          <w:szCs w:val="24"/>
        </w:rPr>
        <w:t xml:space="preserve"> </w:t>
      </w:r>
      <w:r w:rsidRPr="00F02147" w:rsidR="00A00F96">
        <w:rPr>
          <w:rFonts w:ascii="Times New Roman" w:hAnsi="Times New Roman" w:cs="Times New Roman"/>
          <w:sz w:val="24"/>
          <w:szCs w:val="24"/>
        </w:rPr>
        <w:t>eesmärk vältida perekonnanime kaudu näilise põlvnemise või abielulise suhte tekkimist</w:t>
      </w:r>
      <w:r w:rsidR="00E00425">
        <w:rPr>
          <w:rFonts w:ascii="Times New Roman" w:hAnsi="Times New Roman" w:cs="Times New Roman"/>
          <w:sz w:val="24"/>
          <w:szCs w:val="24"/>
        </w:rPr>
        <w:t>, identiteedivargust</w:t>
      </w:r>
      <w:r w:rsidRPr="00F02147" w:rsidR="00C82F3D">
        <w:rPr>
          <w:rFonts w:ascii="Times New Roman" w:hAnsi="Times New Roman" w:cs="Times New Roman"/>
          <w:sz w:val="24"/>
          <w:szCs w:val="24"/>
        </w:rPr>
        <w:t>. Lisaks võimaldab keel</w:t>
      </w:r>
      <w:r w:rsidRPr="00F02147" w:rsidR="001C7466">
        <w:rPr>
          <w:rFonts w:ascii="Times New Roman" w:hAnsi="Times New Roman" w:cs="Times New Roman"/>
          <w:sz w:val="24"/>
          <w:szCs w:val="24"/>
        </w:rPr>
        <w:t>d</w:t>
      </w:r>
      <w:r w:rsidRPr="00F02147" w:rsidR="00C82F3D">
        <w:rPr>
          <w:rFonts w:ascii="Times New Roman" w:hAnsi="Times New Roman" w:cs="Times New Roman"/>
          <w:sz w:val="24"/>
          <w:szCs w:val="24"/>
        </w:rPr>
        <w:t xml:space="preserve"> luua</w:t>
      </w:r>
      <w:r w:rsidRPr="00F02147" w:rsidR="00A00F96">
        <w:rPr>
          <w:rFonts w:ascii="Times New Roman" w:hAnsi="Times New Roman" w:cs="Times New Roman"/>
          <w:sz w:val="24"/>
          <w:szCs w:val="24"/>
        </w:rPr>
        <w:t xml:space="preserve"> uusi eestipäraseid perekonnanimesid</w:t>
      </w:r>
      <w:r w:rsidRPr="00F02147" w:rsidR="00C82F3D">
        <w:rPr>
          <w:rFonts w:ascii="Times New Roman" w:hAnsi="Times New Roman" w:cs="Times New Roman"/>
          <w:sz w:val="24"/>
          <w:szCs w:val="24"/>
        </w:rPr>
        <w:t xml:space="preserve"> </w:t>
      </w:r>
      <w:r w:rsidR="00994E95">
        <w:rPr>
          <w:rFonts w:ascii="Times New Roman" w:hAnsi="Times New Roman" w:cs="Times New Roman"/>
          <w:sz w:val="24"/>
          <w:szCs w:val="24"/>
        </w:rPr>
        <w:t>e</w:t>
      </w:r>
      <w:r w:rsidRPr="00F02147" w:rsidR="00C82F3D">
        <w:rPr>
          <w:rFonts w:ascii="Times New Roman" w:hAnsi="Times New Roman" w:cs="Times New Roman"/>
          <w:sz w:val="24"/>
          <w:szCs w:val="24"/>
        </w:rPr>
        <w:t>esti</w:t>
      </w:r>
      <w:r w:rsidRPr="00F02147" w:rsidR="00A00F96">
        <w:rPr>
          <w:rFonts w:ascii="Times New Roman" w:hAnsi="Times New Roman" w:cs="Times New Roman"/>
          <w:sz w:val="24"/>
          <w:szCs w:val="24"/>
        </w:rPr>
        <w:t xml:space="preserve"> nimetraditsiooni rikastamiseks.</w:t>
      </w:r>
    </w:p>
    <w:p w:rsidR="00CE1D95" w:rsidP="00F02147" w:rsidRDefault="00CE1D95" w14:paraId="70B55B82" w14:textId="77777777">
      <w:pPr>
        <w:spacing w:after="0" w:line="240" w:lineRule="auto"/>
        <w:jc w:val="both"/>
        <w:rPr>
          <w:rFonts w:ascii="Times New Roman" w:hAnsi="Times New Roman" w:cs="Times New Roman"/>
          <w:sz w:val="24"/>
          <w:szCs w:val="24"/>
        </w:rPr>
      </w:pPr>
    </w:p>
    <w:p w:rsidRPr="00F02147" w:rsidR="00CE1D95" w:rsidP="00F02147" w:rsidRDefault="00CE1D95" w14:paraId="752A05FA" w14:textId="5623B43A">
      <w:pPr>
        <w:spacing w:after="0" w:line="240" w:lineRule="auto"/>
        <w:jc w:val="both"/>
        <w:rPr>
          <w:rFonts w:ascii="Times New Roman" w:hAnsi="Times New Roman" w:cs="Times New Roman"/>
          <w:sz w:val="24"/>
          <w:szCs w:val="24"/>
        </w:rPr>
      </w:pPr>
      <w:commentRangeStart w:id="7"/>
      <w:r>
        <w:rPr>
          <w:rFonts w:ascii="Times New Roman" w:hAnsi="Times New Roman" w:cs="Times New Roman"/>
          <w:sz w:val="24"/>
          <w:szCs w:val="24"/>
        </w:rPr>
        <w:t xml:space="preserve">3. </w:t>
      </w:r>
      <w:r w:rsidR="006F019E">
        <w:rPr>
          <w:rFonts w:ascii="Times New Roman" w:hAnsi="Times New Roman" w:cs="Times New Roman"/>
          <w:sz w:val="24"/>
          <w:szCs w:val="24"/>
        </w:rPr>
        <w:t xml:space="preserve">Isik </w:t>
      </w:r>
      <w:r w:rsidRPr="00A61B93" w:rsidR="006F019E">
        <w:rPr>
          <w:rFonts w:ascii="Times New Roman" w:hAnsi="Times New Roman" w:cs="Times New Roman"/>
          <w:sz w:val="24"/>
          <w:szCs w:val="24"/>
        </w:rPr>
        <w:t>saab esitad</w:t>
      </w:r>
      <w:r w:rsidR="006F019E">
        <w:rPr>
          <w:rFonts w:ascii="Times New Roman" w:hAnsi="Times New Roman" w:cs="Times New Roman"/>
          <w:sz w:val="24"/>
          <w:szCs w:val="24"/>
        </w:rPr>
        <w:t xml:space="preserve">a turvalises veebikeskkonnas isikunime muutmise avalduse </w:t>
      </w:r>
      <w:r w:rsidRPr="00A61B93" w:rsidR="006F019E">
        <w:rPr>
          <w:rFonts w:ascii="Times New Roman" w:hAnsi="Times New Roman" w:cs="Times New Roman"/>
          <w:sz w:val="24"/>
          <w:szCs w:val="24"/>
        </w:rPr>
        <w:t>ning tingimuste kontroll, otsu</w:t>
      </w:r>
      <w:r w:rsidR="006F019E">
        <w:rPr>
          <w:rFonts w:ascii="Times New Roman" w:hAnsi="Times New Roman" w:cs="Times New Roman"/>
          <w:sz w:val="24"/>
          <w:szCs w:val="24"/>
        </w:rPr>
        <w:t>se</w:t>
      </w:r>
      <w:r w:rsidRPr="00A61B93" w:rsidR="006F019E">
        <w:rPr>
          <w:rFonts w:ascii="Times New Roman" w:hAnsi="Times New Roman" w:cs="Times New Roman"/>
          <w:sz w:val="24"/>
          <w:szCs w:val="24"/>
        </w:rPr>
        <w:t xml:space="preserve"> tegemine ja kan</w:t>
      </w:r>
      <w:r w:rsidR="006F019E">
        <w:rPr>
          <w:rFonts w:ascii="Times New Roman" w:hAnsi="Times New Roman" w:cs="Times New Roman"/>
          <w:sz w:val="24"/>
          <w:szCs w:val="24"/>
        </w:rPr>
        <w:t>ne</w:t>
      </w:r>
      <w:r w:rsidRPr="00A61B93" w:rsidR="006F019E">
        <w:rPr>
          <w:rFonts w:ascii="Times New Roman" w:hAnsi="Times New Roman" w:cs="Times New Roman"/>
          <w:sz w:val="24"/>
          <w:szCs w:val="24"/>
        </w:rPr>
        <w:t xml:space="preserve"> rahvastikuregistrisse toim</w:t>
      </w:r>
      <w:r w:rsidR="006F019E">
        <w:rPr>
          <w:rFonts w:ascii="Times New Roman" w:hAnsi="Times New Roman" w:cs="Times New Roman"/>
          <w:sz w:val="24"/>
          <w:szCs w:val="24"/>
        </w:rPr>
        <w:t>ub</w:t>
      </w:r>
      <w:r w:rsidRPr="00A61B93" w:rsidR="006F019E">
        <w:rPr>
          <w:rFonts w:ascii="Times New Roman" w:hAnsi="Times New Roman" w:cs="Times New Roman"/>
          <w:sz w:val="24"/>
          <w:szCs w:val="24"/>
        </w:rPr>
        <w:t xml:space="preserve"> võimalusel automaatselt ilma ametniku sekkumiseta</w:t>
      </w:r>
      <w:r w:rsidR="000F6189">
        <w:rPr>
          <w:rFonts w:ascii="Times New Roman" w:hAnsi="Times New Roman" w:cs="Times New Roman"/>
          <w:sz w:val="24"/>
          <w:szCs w:val="24"/>
        </w:rPr>
        <w:t>.</w:t>
      </w:r>
      <w:commentRangeEnd w:id="7"/>
      <w:r w:rsidRPr="00F02147" w:rsidR="00DE7C0C">
        <w:rPr>
          <w:rStyle w:val="CommentReference"/>
          <w:rFonts w:ascii="Times New Roman" w:hAnsi="Times New Roman" w:cs="Times New Roman"/>
          <w:sz w:val="24"/>
          <w:szCs w:val="24"/>
        </w:rPr>
        <w:commentReference w:id="7"/>
      </w:r>
    </w:p>
    <w:p w:rsidRPr="00F02147" w:rsidR="00196667" w:rsidP="00F02147" w:rsidRDefault="00196667" w14:paraId="7AE1A683" w14:textId="745A792A">
      <w:pPr>
        <w:spacing w:after="0" w:line="240" w:lineRule="auto"/>
        <w:jc w:val="both"/>
        <w:rPr>
          <w:rFonts w:ascii="Times New Roman" w:hAnsi="Times New Roman" w:cs="Times New Roman"/>
          <w:color w:val="000000" w:themeColor="text1"/>
          <w:sz w:val="24"/>
          <w:szCs w:val="24"/>
        </w:rPr>
      </w:pPr>
    </w:p>
    <w:p w:rsidRPr="00F02147" w:rsidR="00196667" w:rsidP="00F02147" w:rsidRDefault="00CE1D95" w14:paraId="3DBDDEC9" w14:textId="5001BB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F02147" w:rsidR="00196667">
        <w:rPr>
          <w:rFonts w:ascii="Times New Roman" w:hAnsi="Times New Roman" w:cs="Times New Roman"/>
          <w:sz w:val="24"/>
          <w:szCs w:val="24"/>
        </w:rPr>
        <w:t>. </w:t>
      </w:r>
      <w:r w:rsidRPr="00F02147" w:rsidR="00A00F96">
        <w:rPr>
          <w:rFonts w:ascii="Times New Roman" w:hAnsi="Times New Roman" w:cs="Times New Roman"/>
          <w:sz w:val="24"/>
          <w:szCs w:val="24"/>
        </w:rPr>
        <w:t>Lapse sünni registreerimisel</w:t>
      </w:r>
      <w:r w:rsidRPr="00F02147" w:rsidR="00196667">
        <w:rPr>
          <w:rFonts w:ascii="Times New Roman" w:hAnsi="Times New Roman" w:cs="Times New Roman"/>
          <w:sz w:val="24"/>
          <w:szCs w:val="24"/>
        </w:rPr>
        <w:t xml:space="preserve"> </w:t>
      </w:r>
      <w:r w:rsidRPr="00F02147" w:rsidR="00A00F96">
        <w:rPr>
          <w:rFonts w:ascii="Times New Roman" w:hAnsi="Times New Roman" w:cs="Times New Roman"/>
          <w:sz w:val="24"/>
          <w:szCs w:val="24"/>
        </w:rPr>
        <w:t xml:space="preserve">teavitab </w:t>
      </w:r>
      <w:r w:rsidRPr="00F02147" w:rsidR="00196667">
        <w:rPr>
          <w:rFonts w:ascii="Times New Roman" w:hAnsi="Times New Roman" w:cs="Times New Roman"/>
          <w:sz w:val="24"/>
          <w:szCs w:val="24"/>
        </w:rPr>
        <w:t xml:space="preserve">perekonnaseisuametnik vanemaid sellest, kas ja mitu samasuguse </w:t>
      </w:r>
      <w:r w:rsidRPr="00F02147" w:rsidR="00A00F96">
        <w:rPr>
          <w:rFonts w:ascii="Times New Roman" w:hAnsi="Times New Roman" w:cs="Times New Roman"/>
          <w:sz w:val="24"/>
          <w:szCs w:val="24"/>
        </w:rPr>
        <w:t>isiku</w:t>
      </w:r>
      <w:r w:rsidRPr="00F02147" w:rsidR="00196667">
        <w:rPr>
          <w:rFonts w:ascii="Times New Roman" w:hAnsi="Times New Roman" w:cs="Times New Roman"/>
          <w:sz w:val="24"/>
          <w:szCs w:val="24"/>
        </w:rPr>
        <w:t>nimega inimest Eestis juba elab</w:t>
      </w:r>
      <w:r w:rsidR="00C53231">
        <w:rPr>
          <w:rFonts w:ascii="Times New Roman" w:hAnsi="Times New Roman" w:cs="Times New Roman"/>
          <w:sz w:val="24"/>
          <w:szCs w:val="24"/>
        </w:rPr>
        <w:t xml:space="preserve"> ning mis on nende isikute vanus</w:t>
      </w:r>
      <w:r w:rsidRPr="00F02147" w:rsidR="00196667">
        <w:rPr>
          <w:rFonts w:ascii="Times New Roman" w:hAnsi="Times New Roman" w:cs="Times New Roman"/>
          <w:sz w:val="24"/>
          <w:szCs w:val="24"/>
        </w:rPr>
        <w:t xml:space="preserve">. </w:t>
      </w:r>
      <w:r w:rsidR="00107459">
        <w:rPr>
          <w:rFonts w:ascii="Times New Roman" w:hAnsi="Times New Roman" w:cs="Times New Roman"/>
          <w:sz w:val="24"/>
          <w:szCs w:val="24"/>
        </w:rPr>
        <w:t>Samasuguse isikunime olemasolu</w:t>
      </w:r>
      <w:r w:rsidRPr="00F02147" w:rsidR="00196667">
        <w:rPr>
          <w:rFonts w:ascii="Times New Roman" w:hAnsi="Times New Roman" w:cs="Times New Roman"/>
          <w:sz w:val="24"/>
          <w:szCs w:val="24"/>
        </w:rPr>
        <w:t xml:space="preserve"> ei </w:t>
      </w:r>
      <w:r w:rsidR="00107459">
        <w:rPr>
          <w:rFonts w:ascii="Times New Roman" w:hAnsi="Times New Roman" w:cs="Times New Roman"/>
          <w:sz w:val="24"/>
          <w:szCs w:val="24"/>
        </w:rPr>
        <w:t>takista lapsele soovitud</w:t>
      </w:r>
      <w:r w:rsidRPr="00F02147" w:rsidR="00196667">
        <w:rPr>
          <w:rFonts w:ascii="Times New Roman" w:hAnsi="Times New Roman" w:cs="Times New Roman"/>
          <w:sz w:val="24"/>
          <w:szCs w:val="24"/>
        </w:rPr>
        <w:t xml:space="preserve"> nime </w:t>
      </w:r>
      <w:r w:rsidR="00107459">
        <w:rPr>
          <w:rFonts w:ascii="Times New Roman" w:hAnsi="Times New Roman" w:cs="Times New Roman"/>
          <w:sz w:val="24"/>
          <w:szCs w:val="24"/>
        </w:rPr>
        <w:t>andmist,</w:t>
      </w:r>
      <w:r w:rsidRPr="00F02147" w:rsidR="00196667">
        <w:rPr>
          <w:rFonts w:ascii="Times New Roman" w:hAnsi="Times New Roman" w:cs="Times New Roman"/>
          <w:sz w:val="24"/>
          <w:szCs w:val="24"/>
        </w:rPr>
        <w:t xml:space="preserve"> annab </w:t>
      </w:r>
      <w:r w:rsidR="00107459">
        <w:rPr>
          <w:rFonts w:ascii="Times New Roman" w:hAnsi="Times New Roman" w:cs="Times New Roman"/>
          <w:sz w:val="24"/>
          <w:szCs w:val="24"/>
        </w:rPr>
        <w:t>vaid</w:t>
      </w:r>
      <w:r w:rsidRPr="00F02147" w:rsidR="00196667">
        <w:rPr>
          <w:rFonts w:ascii="Times New Roman" w:hAnsi="Times New Roman" w:cs="Times New Roman"/>
          <w:sz w:val="24"/>
          <w:szCs w:val="24"/>
        </w:rPr>
        <w:t xml:space="preserve"> vanematele teadmise ja võimaluse kaaluda, kas nad soovivad lapsele panna juba esinevat </w:t>
      </w:r>
      <w:r w:rsidRPr="00F02147" w:rsidR="00A00F96">
        <w:rPr>
          <w:rFonts w:ascii="Times New Roman" w:hAnsi="Times New Roman" w:cs="Times New Roman"/>
          <w:sz w:val="24"/>
          <w:szCs w:val="24"/>
        </w:rPr>
        <w:t>isikunime</w:t>
      </w:r>
      <w:r w:rsidRPr="00F02147" w:rsidR="00196667">
        <w:rPr>
          <w:rFonts w:ascii="Times New Roman" w:hAnsi="Times New Roman" w:cs="Times New Roman"/>
          <w:sz w:val="24"/>
          <w:szCs w:val="24"/>
        </w:rPr>
        <w:t>.</w:t>
      </w:r>
    </w:p>
    <w:p w:rsidRPr="00F02147" w:rsidR="001159C4" w:rsidP="00F02147" w:rsidRDefault="001159C4" w14:paraId="2228C07E" w14:textId="77777777">
      <w:pPr>
        <w:spacing w:after="0" w:line="240" w:lineRule="auto"/>
        <w:jc w:val="both"/>
        <w:rPr>
          <w:rFonts w:ascii="Times New Roman" w:hAnsi="Times New Roman" w:cs="Times New Roman"/>
          <w:sz w:val="24"/>
          <w:szCs w:val="24"/>
        </w:rPr>
      </w:pPr>
    </w:p>
    <w:p w:rsidR="00107459" w:rsidP="00F02147" w:rsidRDefault="00CE1D95" w14:paraId="6B74A88A" w14:textId="2058C859">
      <w:pPr>
        <w:spacing w:after="0" w:line="240" w:lineRule="auto"/>
        <w:jc w:val="both"/>
        <w:rPr>
          <w:rFonts w:ascii="Times New Roman" w:hAnsi="Times New Roman" w:cs="Times New Roman"/>
          <w:sz w:val="24"/>
          <w:szCs w:val="24"/>
        </w:rPr>
      </w:pPr>
      <w:r w:rsidRPr="36BA6DC8" w:rsidR="2FFD5222">
        <w:rPr>
          <w:rFonts w:ascii="Times New Roman" w:hAnsi="Times New Roman" w:cs="Times New Roman"/>
          <w:sz w:val="24"/>
          <w:szCs w:val="24"/>
        </w:rPr>
        <w:t>5</w:t>
      </w:r>
      <w:r w:rsidRPr="36BA6DC8" w:rsidR="4C82F711">
        <w:rPr>
          <w:rFonts w:ascii="Times New Roman" w:hAnsi="Times New Roman" w:cs="Times New Roman"/>
          <w:sz w:val="24"/>
          <w:szCs w:val="24"/>
        </w:rPr>
        <w:t>. </w:t>
      </w:r>
      <w:r w:rsidRPr="36BA6DC8" w:rsidR="64C24941">
        <w:rPr>
          <w:rFonts w:ascii="Times New Roman" w:hAnsi="Times New Roman" w:cs="Times New Roman"/>
          <w:sz w:val="24"/>
          <w:szCs w:val="24"/>
        </w:rPr>
        <w:t xml:space="preserve">Isikunime muutmise õigusega isikute ringi on lisatud </w:t>
      </w:r>
      <w:r w:rsidRPr="36BA6DC8" w:rsidR="01C8CECC">
        <w:rPr>
          <w:rFonts w:ascii="Times New Roman" w:hAnsi="Times New Roman"/>
          <w:sz w:val="24"/>
          <w:szCs w:val="24"/>
        </w:rPr>
        <w:t xml:space="preserve">Eesti elamisloaga </w:t>
      </w:r>
      <w:r w:rsidRPr="36BA6DC8" w:rsidR="01C8CECC">
        <w:rPr>
          <w:rFonts w:ascii="Times New Roman" w:hAnsi="Times New Roman"/>
          <w:sz w:val="24"/>
          <w:szCs w:val="24"/>
        </w:rPr>
        <w:t>rahvusvahelise kaitse</w:t>
      </w:r>
      <w:r w:rsidRPr="36BA6DC8" w:rsidR="01C8CECC">
        <w:rPr>
          <w:rFonts w:ascii="Times New Roman" w:hAnsi="Times New Roman"/>
          <w:sz w:val="24"/>
          <w:szCs w:val="24"/>
        </w:rPr>
        <w:t xml:space="preserve"> saaja</w:t>
      </w:r>
      <w:r w:rsidRPr="36BA6DC8" w:rsidR="01C8CECC">
        <w:rPr>
          <w:rFonts w:ascii="Times New Roman" w:hAnsi="Times New Roman"/>
          <w:sz w:val="24"/>
          <w:szCs w:val="24"/>
        </w:rPr>
        <w:t>. Piiratud õigus nime</w:t>
      </w:r>
      <w:ins w:author="Maarja-Liis Lall - JUSTDIGI" w:date="2026-01-29T14:46:39.624Z" w:id="1215521855">
        <w:r w:rsidRPr="36BA6DC8" w:rsidR="73293C37">
          <w:rPr>
            <w:rFonts w:ascii="Times New Roman" w:hAnsi="Times New Roman"/>
            <w:sz w:val="24"/>
            <w:szCs w:val="24"/>
          </w:rPr>
          <w:t xml:space="preserve"> </w:t>
        </w:r>
      </w:ins>
      <w:r w:rsidRPr="36BA6DC8" w:rsidR="01C8CECC">
        <w:rPr>
          <w:rFonts w:ascii="Times New Roman" w:hAnsi="Times New Roman"/>
          <w:sz w:val="24"/>
          <w:szCs w:val="24"/>
        </w:rPr>
        <w:t>muutmiseks antakse</w:t>
      </w:r>
      <w:r w:rsidRPr="36BA6DC8" w:rsidR="01C8CECC">
        <w:rPr>
          <w:rFonts w:ascii="Times New Roman" w:hAnsi="Times New Roman" w:cs="Times New Roman"/>
          <w:sz w:val="24"/>
          <w:szCs w:val="24"/>
        </w:rPr>
        <w:t xml:space="preserve"> muu riigi kodanikele olukordadeks, kui neile Eestis perekonnaseisutoiminguga saadud eesnime või perekonnanime nende kodakondsusriik ei tunnusta.</w:t>
      </w:r>
    </w:p>
    <w:p w:rsidRPr="00F02147" w:rsidR="00196667" w:rsidP="00F02147" w:rsidRDefault="00196667" w14:paraId="2103CD15" w14:textId="6382D5CF">
      <w:pPr>
        <w:spacing w:after="0" w:line="240" w:lineRule="auto"/>
        <w:jc w:val="both"/>
        <w:rPr>
          <w:rFonts w:ascii="Times New Roman" w:hAnsi="Times New Roman" w:cs="Times New Roman"/>
          <w:sz w:val="24"/>
          <w:szCs w:val="24"/>
        </w:rPr>
      </w:pPr>
    </w:p>
    <w:p w:rsidRPr="00F02147" w:rsidR="001159C4" w:rsidP="00F02147" w:rsidRDefault="00CE1D95" w14:paraId="5E14DD84" w14:textId="5E9EF1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commentRangeStart w:id="8"/>
      <w:r w:rsidRPr="00F02147" w:rsidR="00196667">
        <w:rPr>
          <w:rFonts w:ascii="Times New Roman" w:hAnsi="Times New Roman" w:cs="Times New Roman"/>
          <w:sz w:val="24"/>
          <w:szCs w:val="24"/>
        </w:rPr>
        <w:t xml:space="preserve">. Alaealise perekonnanime </w:t>
      </w:r>
      <w:r w:rsidR="00107459">
        <w:rPr>
          <w:rFonts w:ascii="Times New Roman" w:hAnsi="Times New Roman" w:cs="Times New Roman"/>
          <w:sz w:val="24"/>
          <w:szCs w:val="24"/>
        </w:rPr>
        <w:t>muutmise võimalusi kitsendatakse ja võimalik on anda ainult</w:t>
      </w:r>
      <w:r w:rsidDel="007C5902" w:rsidR="00107459">
        <w:rPr>
          <w:rFonts w:ascii="Times New Roman" w:hAnsi="Times New Roman" w:cs="Times New Roman"/>
          <w:sz w:val="24"/>
          <w:szCs w:val="24"/>
        </w:rPr>
        <w:t xml:space="preserve"> </w:t>
      </w:r>
      <w:r w:rsidR="00107459">
        <w:rPr>
          <w:rFonts w:ascii="Times New Roman" w:hAnsi="Times New Roman" w:cs="Times New Roman"/>
          <w:sz w:val="24"/>
          <w:szCs w:val="24"/>
        </w:rPr>
        <w:t xml:space="preserve">perekonnanime, mida </w:t>
      </w:r>
      <w:r w:rsidRPr="00F02147" w:rsidR="00196667">
        <w:rPr>
          <w:rFonts w:ascii="Times New Roman" w:hAnsi="Times New Roman" w:cs="Times New Roman"/>
          <w:sz w:val="24"/>
          <w:szCs w:val="24"/>
        </w:rPr>
        <w:t>vanem</w:t>
      </w:r>
      <w:r w:rsidR="00107459">
        <w:rPr>
          <w:rFonts w:ascii="Times New Roman" w:hAnsi="Times New Roman" w:cs="Times New Roman"/>
          <w:sz w:val="24"/>
          <w:szCs w:val="24"/>
        </w:rPr>
        <w:t xml:space="preserve"> kannab.</w:t>
      </w:r>
      <w:commentRangeEnd w:id="8"/>
      <w:r w:rsidRPr="00F02147" w:rsidR="0037651F">
        <w:rPr>
          <w:rStyle w:val="CommentReference"/>
          <w:rFonts w:ascii="Times New Roman" w:hAnsi="Times New Roman" w:cs="Times New Roman"/>
          <w:sz w:val="24"/>
          <w:szCs w:val="24"/>
        </w:rPr>
        <w:commentReference w:id="8"/>
      </w:r>
    </w:p>
    <w:p w:rsidR="004F31CE" w:rsidP="00F02147" w:rsidRDefault="004F31CE" w14:paraId="74B6188F" w14:textId="77777777">
      <w:pPr>
        <w:spacing w:after="0" w:line="240" w:lineRule="auto"/>
        <w:jc w:val="both"/>
        <w:rPr>
          <w:rFonts w:ascii="Times New Roman" w:hAnsi="Times New Roman" w:cs="Times New Roman"/>
          <w:sz w:val="24"/>
          <w:szCs w:val="24"/>
        </w:rPr>
      </w:pPr>
    </w:p>
    <w:p w:rsidRPr="00F02147" w:rsidR="00685F7C" w:rsidP="00F02147" w:rsidRDefault="00685F7C" w14:paraId="44A66F08" w14:textId="77777777">
      <w:pPr>
        <w:pStyle w:val="Heading2"/>
        <w:tabs>
          <w:tab w:val="left" w:pos="2160"/>
        </w:tabs>
        <w:spacing w:before="0" w:line="240" w:lineRule="auto"/>
        <w:ind w:left="576" w:hanging="576"/>
        <w:jc w:val="both"/>
        <w:rPr>
          <w:rFonts w:ascii="Times New Roman" w:hAnsi="Times New Roman" w:cs="Times New Roman"/>
          <w:b/>
          <w:bCs/>
          <w:color w:val="auto"/>
          <w:sz w:val="24"/>
          <w:szCs w:val="24"/>
        </w:rPr>
      </w:pPr>
      <w:r w:rsidRPr="00F02147">
        <w:rPr>
          <w:rFonts w:ascii="Times New Roman" w:hAnsi="Times New Roman" w:cs="Times New Roman"/>
          <w:b/>
          <w:bCs/>
          <w:color w:val="auto"/>
          <w:sz w:val="24"/>
          <w:szCs w:val="24"/>
        </w:rPr>
        <w:t>2.3. Eelnõu koostamine</w:t>
      </w:r>
    </w:p>
    <w:p w:rsidRPr="00F02147" w:rsidR="001159C4" w:rsidP="00F02147" w:rsidRDefault="001159C4" w14:paraId="04DB9A4D" w14:textId="77777777">
      <w:pPr>
        <w:spacing w:after="0" w:line="240" w:lineRule="auto"/>
        <w:rPr>
          <w:rFonts w:ascii="Times New Roman" w:hAnsi="Times New Roman" w:cs="Times New Roman"/>
          <w:sz w:val="24"/>
          <w:szCs w:val="24"/>
        </w:rPr>
      </w:pPr>
    </w:p>
    <w:p w:rsidRPr="00F02147" w:rsidR="001159C4" w:rsidP="00F02147" w:rsidRDefault="00685F7C" w14:paraId="2FD9AE05" w14:textId="6FE474E1">
      <w:pPr>
        <w:pStyle w:val="Default"/>
        <w:spacing w:after="0" w:line="240" w:lineRule="auto"/>
        <w:jc w:val="both"/>
        <w:rPr>
          <w:rFonts w:ascii="Times New Roman" w:hAnsi="Times New Roman" w:cs="Times New Roman"/>
          <w:color w:val="auto"/>
          <w:sz w:val="24"/>
          <w:szCs w:val="24"/>
        </w:rPr>
      </w:pPr>
      <w:r w:rsidRPr="00F02147">
        <w:rPr>
          <w:rFonts w:ascii="Times New Roman" w:hAnsi="Times New Roman" w:cs="Times New Roman"/>
          <w:color w:val="auto"/>
          <w:sz w:val="24"/>
          <w:szCs w:val="24"/>
        </w:rPr>
        <w:t xml:space="preserve">2015. aastal oli kooskõlastamisel </w:t>
      </w:r>
      <w:r w:rsidR="00B113EC">
        <w:rPr>
          <w:rFonts w:ascii="Times New Roman" w:hAnsi="Times New Roman" w:cs="Times New Roman"/>
          <w:color w:val="auto"/>
          <w:sz w:val="24"/>
          <w:szCs w:val="24"/>
        </w:rPr>
        <w:t>kehtiva nimeseaduse</w:t>
      </w:r>
      <w:r w:rsidR="009C495C">
        <w:rPr>
          <w:rFonts w:ascii="Times New Roman" w:hAnsi="Times New Roman" w:cs="Times New Roman"/>
          <w:color w:val="auto"/>
          <w:sz w:val="24"/>
          <w:szCs w:val="24"/>
        </w:rPr>
        <w:t xml:space="preserve"> </w:t>
      </w:r>
      <w:r w:rsidRPr="00F02147">
        <w:rPr>
          <w:rFonts w:ascii="Times New Roman" w:hAnsi="Times New Roman" w:cs="Times New Roman"/>
          <w:color w:val="auto"/>
          <w:sz w:val="24"/>
          <w:szCs w:val="24"/>
        </w:rPr>
        <w:t>väljatöötamiskavatsus</w:t>
      </w:r>
      <w:r w:rsidR="00C77FC9">
        <w:rPr>
          <w:rStyle w:val="FootnoteReference"/>
          <w:rFonts w:ascii="Times New Roman" w:hAnsi="Times New Roman" w:cs="Times New Roman"/>
          <w:color w:val="auto"/>
          <w:sz w:val="24"/>
          <w:szCs w:val="24"/>
        </w:rPr>
        <w:footnoteReference w:id="1"/>
      </w:r>
      <w:r w:rsidR="00B113EC">
        <w:rPr>
          <w:rFonts w:ascii="Times New Roman" w:hAnsi="Times New Roman" w:cs="Times New Roman"/>
          <w:color w:val="auto"/>
          <w:sz w:val="24"/>
          <w:szCs w:val="24"/>
        </w:rPr>
        <w:t xml:space="preserve"> (edaspidi </w:t>
      </w:r>
      <w:r w:rsidR="00B113EC">
        <w:rPr>
          <w:rFonts w:ascii="Times New Roman" w:hAnsi="Times New Roman" w:cs="Times New Roman"/>
          <w:i/>
          <w:iCs/>
          <w:color w:val="auto"/>
          <w:sz w:val="24"/>
          <w:szCs w:val="24"/>
        </w:rPr>
        <w:t>väljatöötamiskavatsus</w:t>
      </w:r>
      <w:r w:rsidR="00B113EC">
        <w:rPr>
          <w:rFonts w:ascii="Times New Roman" w:hAnsi="Times New Roman" w:cs="Times New Roman"/>
          <w:color w:val="auto"/>
          <w:sz w:val="24"/>
          <w:szCs w:val="24"/>
        </w:rPr>
        <w:t>)</w:t>
      </w:r>
      <w:r w:rsidRPr="00F02147">
        <w:rPr>
          <w:rFonts w:ascii="Times New Roman" w:hAnsi="Times New Roman" w:cs="Times New Roman"/>
          <w:color w:val="auto"/>
          <w:sz w:val="24"/>
          <w:szCs w:val="24"/>
        </w:rPr>
        <w:t xml:space="preserve">. Pärast seda peeti </w:t>
      </w:r>
      <w:proofErr w:type="spellStart"/>
      <w:r w:rsidRPr="00F02147">
        <w:rPr>
          <w:rFonts w:ascii="Times New Roman" w:hAnsi="Times New Roman" w:cs="Times New Roman"/>
          <w:color w:val="auto"/>
          <w:sz w:val="24"/>
          <w:szCs w:val="24"/>
        </w:rPr>
        <w:t>NS-i</w:t>
      </w:r>
      <w:proofErr w:type="spellEnd"/>
      <w:r w:rsidRPr="00F02147">
        <w:rPr>
          <w:rFonts w:ascii="Times New Roman" w:hAnsi="Times New Roman" w:cs="Times New Roman"/>
          <w:color w:val="auto"/>
          <w:sz w:val="24"/>
          <w:szCs w:val="24"/>
        </w:rPr>
        <w:t xml:space="preserve"> eelnõu loomiseks ümarlauakohtumisi ja mitu isikunimekomisjoni koosolekut. </w:t>
      </w:r>
      <w:proofErr w:type="spellStart"/>
      <w:r w:rsidRPr="00F02147">
        <w:rPr>
          <w:rFonts w:ascii="Times New Roman" w:hAnsi="Times New Roman" w:cs="Times New Roman"/>
          <w:color w:val="auto"/>
          <w:sz w:val="24"/>
          <w:szCs w:val="24"/>
        </w:rPr>
        <w:t>NS</w:t>
      </w:r>
      <w:r w:rsidRPr="00F02147">
        <w:rPr>
          <w:rFonts w:ascii="Times New Roman" w:hAnsi="Times New Roman" w:cs="Times New Roman"/>
          <w:color w:val="auto"/>
          <w:sz w:val="24"/>
          <w:szCs w:val="24"/>
        </w:rPr>
        <w:noBreakHyphen/>
        <w:t>i</w:t>
      </w:r>
      <w:proofErr w:type="spellEnd"/>
      <w:r w:rsidRPr="00F02147">
        <w:rPr>
          <w:rFonts w:ascii="Times New Roman" w:hAnsi="Times New Roman" w:cs="Times New Roman"/>
          <w:color w:val="auto"/>
          <w:sz w:val="24"/>
          <w:szCs w:val="24"/>
        </w:rPr>
        <w:t xml:space="preserve"> väljatöötamiskavatsuse kooskõlastasid kõik ministeeriumid.</w:t>
      </w:r>
    </w:p>
    <w:p w:rsidR="0039427E" w:rsidP="00F02147" w:rsidRDefault="0039427E" w14:paraId="4431EC50" w14:textId="2A825392">
      <w:pPr>
        <w:pStyle w:val="Default"/>
        <w:spacing w:after="0" w:line="240" w:lineRule="auto"/>
        <w:jc w:val="both"/>
        <w:rPr>
          <w:rFonts w:ascii="Times New Roman" w:hAnsi="Times New Roman" w:cs="Times New Roman"/>
          <w:sz w:val="24"/>
          <w:szCs w:val="24"/>
        </w:rPr>
      </w:pPr>
    </w:p>
    <w:p w:rsidR="00B829D2" w:rsidP="00B829D2" w:rsidRDefault="00B829D2" w14:paraId="6A1364B5" w14:textId="6D7B2684">
      <w:pPr>
        <w:spacing w:after="0" w:line="240" w:lineRule="auto"/>
        <w:jc w:val="both"/>
        <w:rPr>
          <w:rFonts w:ascii="Times New Roman" w:hAnsi="Times New Roman" w:cs="Times New Roman"/>
          <w:sz w:val="24"/>
          <w:szCs w:val="24"/>
        </w:rPr>
      </w:pPr>
      <w:commentRangeStart w:id="1533680188"/>
      <w:r w:rsidRPr="00F02147" w:rsidR="2CEAF90B">
        <w:rPr>
          <w:rFonts w:ascii="Times New Roman" w:hAnsi="Times New Roman" w:cs="Times New Roman"/>
          <w:sz w:val="24"/>
          <w:szCs w:val="24"/>
        </w:rPr>
        <w:t>Eelnõu koostamisel on võimaluse korral arvestatud väljatöötamiskavatsuse kohta esitatud ettepanekutega.</w:t>
      </w:r>
      <w:r w:rsidR="2CEAF90B">
        <w:rPr>
          <w:rFonts w:ascii="Times New Roman" w:hAnsi="Times New Roman" w:cs="Times New Roman"/>
          <w:sz w:val="24"/>
          <w:szCs w:val="24"/>
        </w:rPr>
        <w:t xml:space="preserve"> </w:t>
      </w:r>
      <w:commentRangeEnd w:id="1533680188"/>
      <w:r>
        <w:rPr>
          <w:rStyle w:val="CommentReference"/>
        </w:rPr>
        <w:commentReference w:id="1533680188"/>
      </w:r>
      <w:r w:rsidR="2CEAF90B">
        <w:rPr>
          <w:rFonts w:ascii="Times New Roman" w:hAnsi="Times New Roman" w:cs="Times New Roman"/>
          <w:sz w:val="24"/>
          <w:szCs w:val="24"/>
        </w:rPr>
        <w:t xml:space="preserve">Enne käesoleva eelnõu väljatöötamist valmis 202</w:t>
      </w:r>
      <w:r w:rsidR="1D852EB4">
        <w:rPr>
          <w:rFonts w:ascii="Times New Roman" w:hAnsi="Times New Roman" w:cs="Times New Roman"/>
          <w:sz w:val="24"/>
          <w:szCs w:val="24"/>
        </w:rPr>
        <w:t>0</w:t>
      </w:r>
      <w:r w:rsidR="2CEAF90B">
        <w:rPr>
          <w:rFonts w:ascii="Times New Roman" w:hAnsi="Times New Roman" w:cs="Times New Roman"/>
          <w:sz w:val="24"/>
          <w:szCs w:val="24"/>
        </w:rPr>
        <w:t>.</w:t>
      </w:r>
      <w:r w:rsidR="1398E173">
        <w:rPr>
          <w:rFonts w:ascii="Times New Roman" w:hAnsi="Times New Roman" w:cs="Times New Roman"/>
          <w:sz w:val="24"/>
          <w:szCs w:val="24"/>
        </w:rPr>
        <w:t xml:space="preserve"> </w:t>
      </w:r>
      <w:r w:rsidR="2CEAF90B">
        <w:rPr>
          <w:rFonts w:ascii="Times New Roman" w:hAnsi="Times New Roman" w:cs="Times New Roman"/>
          <w:sz w:val="24"/>
          <w:szCs w:val="24"/>
        </w:rPr>
        <w:t>aastal nimeseaduse terviktekst</w:t>
      </w:r>
      <w:r w:rsidR="00BE1AAC">
        <w:rPr>
          <w:rStyle w:val="FootnoteReference"/>
          <w:rFonts w:ascii="Times New Roman" w:hAnsi="Times New Roman" w:cs="Times New Roman"/>
          <w:sz w:val="24"/>
          <w:szCs w:val="24"/>
        </w:rPr>
        <w:footnoteReference w:id="2"/>
      </w:r>
      <w:r w:rsidR="2CEAF90B">
        <w:rPr>
          <w:rFonts w:ascii="Times New Roman" w:hAnsi="Times New Roman" w:cs="Times New Roman"/>
          <w:sz w:val="24"/>
          <w:szCs w:val="24"/>
        </w:rPr>
        <w:t xml:space="preserve">, </w:t>
      </w:r>
      <w:commentRangeStart w:id="9"/>
      <w:r w:rsidR="2CEAF90B">
        <w:rPr>
          <w:rFonts w:ascii="Times New Roman" w:hAnsi="Times New Roman" w:cs="Times New Roman"/>
          <w:sz w:val="24"/>
          <w:szCs w:val="24"/>
        </w:rPr>
        <w:t>mis ministeeriumite poolt kooskõlastati ja mis esitati Vabariigi Valitsusele ning milles sisalduvatest põhimõtetest on eelnõu koostajad ka lähtunud.</w:t>
      </w:r>
      <w:commentRangeEnd w:id="9"/>
      <w:r w:rsidR="002E6D8D">
        <w:rPr>
          <w:rStyle w:val="CommentReference"/>
          <w:rFonts w:ascii="Times New Roman" w:hAnsi="Times New Roman" w:cs="Times New Roman"/>
          <w:sz w:val="24"/>
          <w:szCs w:val="24"/>
        </w:rPr>
        <w:commentReference w:id="9"/>
      </w:r>
    </w:p>
    <w:p w:rsidRPr="00F02147" w:rsidR="00685F7C" w:rsidP="00F02147" w:rsidRDefault="00685F7C" w14:paraId="1B4D43D7" w14:textId="3EE4555A">
      <w:pPr>
        <w:pStyle w:val="Default"/>
        <w:spacing w:after="0" w:line="240" w:lineRule="auto"/>
        <w:jc w:val="both"/>
        <w:rPr>
          <w:rFonts w:ascii="Times New Roman" w:hAnsi="Times New Roman" w:cs="Times New Roman"/>
          <w:sz w:val="24"/>
          <w:szCs w:val="24"/>
        </w:rPr>
      </w:pPr>
    </w:p>
    <w:p w:rsidRPr="00F02147" w:rsidR="00685F7C" w:rsidP="00F02147" w:rsidRDefault="005C01F8" w14:paraId="7E30462D" w14:textId="0E1CB1B3">
      <w:pPr>
        <w:pStyle w:val="Default"/>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Valminud on </w:t>
      </w:r>
      <w:r w:rsidR="00397C0E">
        <w:rPr>
          <w:rFonts w:ascii="Times New Roman" w:hAnsi="Times New Roman" w:cs="Times New Roman"/>
          <w:sz w:val="24"/>
          <w:szCs w:val="24"/>
        </w:rPr>
        <w:t>I</w:t>
      </w:r>
      <w:r w:rsidRPr="00F02147" w:rsidR="00685F7C">
        <w:rPr>
          <w:rFonts w:ascii="Times New Roman" w:hAnsi="Times New Roman" w:cs="Times New Roman"/>
          <w:sz w:val="24"/>
          <w:szCs w:val="24"/>
        </w:rPr>
        <w:t>NS</w:t>
      </w:r>
      <w:r w:rsidRPr="00F02147" w:rsidR="00685F7C">
        <w:rPr>
          <w:rFonts w:ascii="Times New Roman" w:hAnsi="Times New Roman" w:cs="Times New Roman"/>
          <w:sz w:val="24"/>
          <w:szCs w:val="24"/>
        </w:rPr>
        <w:noBreakHyphen/>
        <w:t>i</w:t>
      </w:r>
      <w:r w:rsidRPr="00F02147" w:rsidDel="004E4EBD" w:rsidR="00685F7C">
        <w:rPr>
          <w:rFonts w:ascii="Times New Roman" w:hAnsi="Times New Roman" w:cs="Times New Roman"/>
          <w:sz w:val="24"/>
          <w:szCs w:val="24"/>
        </w:rPr>
        <w:t xml:space="preserve"> </w:t>
      </w:r>
      <w:r>
        <w:rPr>
          <w:rFonts w:ascii="Times New Roman" w:hAnsi="Times New Roman" w:cs="Times New Roman"/>
          <w:sz w:val="24"/>
          <w:szCs w:val="24"/>
        </w:rPr>
        <w:t>terviktekst</w:t>
      </w:r>
      <w:r w:rsidR="004E4EBD">
        <w:rPr>
          <w:rFonts w:ascii="Times New Roman" w:hAnsi="Times New Roman" w:cs="Times New Roman"/>
          <w:sz w:val="24"/>
          <w:szCs w:val="24"/>
        </w:rPr>
        <w:t>i eelnõu</w:t>
      </w:r>
      <w:r w:rsidRPr="00F02147" w:rsidR="00685F7C">
        <w:rPr>
          <w:rFonts w:ascii="Times New Roman" w:hAnsi="Times New Roman" w:cs="Times New Roman"/>
          <w:sz w:val="24"/>
          <w:szCs w:val="24"/>
        </w:rPr>
        <w:t xml:space="preserve"> ja on tehtud</w:t>
      </w:r>
      <w:r>
        <w:rPr>
          <w:rFonts w:ascii="Times New Roman" w:hAnsi="Times New Roman" w:cs="Times New Roman"/>
          <w:sz w:val="24"/>
          <w:szCs w:val="24"/>
        </w:rPr>
        <w:t xml:space="preserve"> mitmeid</w:t>
      </w:r>
      <w:r w:rsidRPr="00F02147" w:rsidR="00685F7C">
        <w:rPr>
          <w:rFonts w:ascii="Times New Roman" w:hAnsi="Times New Roman" w:cs="Times New Roman"/>
          <w:sz w:val="24"/>
          <w:szCs w:val="24"/>
        </w:rPr>
        <w:t xml:space="preserve"> nii sisulisi kui ka vormilisi muudatusi. Suuremad ja kaalukamad sisulised muudatused on näiteks teatud süütegude eest süüdimõistetud isikul keeld isikunime muuta ning vanema teavitamine lapse sünni registreerimisel, kui lapsele soovitavat isikunime kannab </w:t>
      </w:r>
      <w:proofErr w:type="spellStart"/>
      <w:r w:rsidR="0056608A">
        <w:rPr>
          <w:rFonts w:ascii="Times New Roman" w:hAnsi="Times New Roman" w:cs="Times New Roman"/>
          <w:sz w:val="24"/>
          <w:szCs w:val="24"/>
        </w:rPr>
        <w:t>RR-i</w:t>
      </w:r>
      <w:proofErr w:type="spellEnd"/>
      <w:r w:rsidRPr="00F02147" w:rsidR="00685F7C">
        <w:rPr>
          <w:rFonts w:ascii="Times New Roman" w:hAnsi="Times New Roman" w:cs="Times New Roman"/>
          <w:sz w:val="24"/>
          <w:szCs w:val="24"/>
        </w:rPr>
        <w:t xml:space="preserve"> andmetel vähemalt üks elus isik, ning piirang, et nime muutmise korral vabalt valitud perekonnanime</w:t>
      </w:r>
      <w:r w:rsidR="004F31CE">
        <w:rPr>
          <w:rFonts w:ascii="Times New Roman" w:hAnsi="Times New Roman" w:cs="Times New Roman"/>
          <w:sz w:val="24"/>
          <w:szCs w:val="24"/>
        </w:rPr>
        <w:t>na</w:t>
      </w:r>
      <w:r w:rsidRPr="00F02147" w:rsidR="00685F7C">
        <w:rPr>
          <w:rFonts w:ascii="Times New Roman" w:hAnsi="Times New Roman" w:cs="Times New Roman"/>
          <w:sz w:val="24"/>
          <w:szCs w:val="24"/>
        </w:rPr>
        <w:t xml:space="preserve"> ei </w:t>
      </w:r>
      <w:r w:rsidR="004F31CE">
        <w:rPr>
          <w:rFonts w:ascii="Times New Roman" w:hAnsi="Times New Roman" w:cs="Times New Roman"/>
          <w:sz w:val="24"/>
          <w:szCs w:val="24"/>
        </w:rPr>
        <w:t>anta</w:t>
      </w:r>
      <w:r w:rsidRPr="00F02147" w:rsidR="00685F7C">
        <w:rPr>
          <w:rFonts w:ascii="Times New Roman" w:hAnsi="Times New Roman" w:cs="Times New Roman"/>
          <w:sz w:val="24"/>
          <w:szCs w:val="24"/>
        </w:rPr>
        <w:t xml:space="preserve"> perekonnanime, mis on </w:t>
      </w:r>
      <w:proofErr w:type="spellStart"/>
      <w:r w:rsidR="0056608A">
        <w:rPr>
          <w:rFonts w:ascii="Times New Roman" w:hAnsi="Times New Roman" w:cs="Times New Roman"/>
          <w:sz w:val="24"/>
          <w:szCs w:val="24"/>
        </w:rPr>
        <w:t>RR-i</w:t>
      </w:r>
      <w:proofErr w:type="spellEnd"/>
      <w:r w:rsidRPr="00F02147" w:rsidR="00685F7C">
        <w:rPr>
          <w:rFonts w:ascii="Times New Roman" w:hAnsi="Times New Roman" w:cs="Times New Roman"/>
          <w:sz w:val="24"/>
          <w:szCs w:val="24"/>
        </w:rPr>
        <w:t xml:space="preserve"> andmetel elava isiku perekonnanimi. Vormilised muudatused on paragrahvide ümberjaotamine ja ühendamine. Võib öelda, et tervikteksti väljatöötamine oli õigustatud.</w:t>
      </w:r>
    </w:p>
    <w:p w:rsidR="00606ED2" w:rsidP="00F02147" w:rsidRDefault="00606ED2" w14:paraId="6EEE63E3" w14:textId="5123230E">
      <w:pPr>
        <w:spacing w:after="0" w:line="240" w:lineRule="auto"/>
        <w:jc w:val="both"/>
        <w:rPr>
          <w:rFonts w:ascii="Times New Roman" w:hAnsi="Times New Roman" w:cs="Times New Roman"/>
          <w:sz w:val="24"/>
          <w:szCs w:val="24"/>
        </w:rPr>
      </w:pPr>
    </w:p>
    <w:p w:rsidR="00606ED2" w:rsidP="00F02147" w:rsidRDefault="00606ED2" w14:paraId="5DE46132" w14:textId="6EE21448">
      <w:pPr>
        <w:spacing w:after="0" w:line="240" w:lineRule="auto"/>
        <w:jc w:val="both"/>
        <w:rPr>
          <w:rFonts w:ascii="Times New Roman" w:hAnsi="Times New Roman" w:cs="Times New Roman"/>
          <w:sz w:val="24"/>
          <w:szCs w:val="24"/>
        </w:rPr>
      </w:pPr>
      <w:commentRangeStart w:id="152592188"/>
      <w:r w:rsidRPr="36BA6DC8" w:rsidR="0173F19E">
        <w:rPr>
          <w:rFonts w:ascii="Times New Roman" w:hAnsi="Times New Roman" w:cs="Times New Roman"/>
          <w:b w:val="1"/>
          <w:bCs w:val="1"/>
          <w:sz w:val="24"/>
          <w:szCs w:val="24"/>
        </w:rPr>
        <w:t>2.4. Eelnõu põhiseaduspärasuse analüüs</w:t>
      </w:r>
      <w:commentRangeEnd w:id="152592188"/>
      <w:r>
        <w:rPr>
          <w:rStyle w:val="CommentReference"/>
        </w:rPr>
        <w:commentReference w:id="152592188"/>
      </w:r>
    </w:p>
    <w:p w:rsidRPr="00606ED2" w:rsidR="00606ED2" w:rsidP="00606ED2" w:rsidRDefault="00606ED2" w14:paraId="195A33E9" w14:textId="77777777">
      <w:pPr>
        <w:spacing w:after="0" w:line="240" w:lineRule="auto"/>
        <w:jc w:val="both"/>
        <w:rPr>
          <w:rFonts w:ascii="Times New Roman" w:hAnsi="Times New Roman" w:cs="Times New Roman"/>
          <w:sz w:val="24"/>
          <w:szCs w:val="24"/>
        </w:rPr>
      </w:pPr>
    </w:p>
    <w:p w:rsidR="007A39BE" w:rsidP="00606ED2" w:rsidRDefault="00606ED2" w14:paraId="132837EF" w14:textId="68449231">
      <w:pPr>
        <w:spacing w:after="0" w:line="240" w:lineRule="auto"/>
        <w:jc w:val="both"/>
        <w:rPr>
          <w:rFonts w:ascii="Times New Roman" w:hAnsi="Times New Roman" w:cs="Times New Roman"/>
          <w:sz w:val="24"/>
          <w:szCs w:val="24"/>
        </w:rPr>
      </w:pPr>
      <w:r w:rsidRPr="0090198E">
        <w:rPr>
          <w:rFonts w:ascii="Times New Roman" w:hAnsi="Times New Roman" w:cs="Times New Roman"/>
          <w:sz w:val="24"/>
          <w:szCs w:val="24"/>
        </w:rPr>
        <w:t>PS</w:t>
      </w:r>
      <w:r w:rsidRPr="00606ED2">
        <w:rPr>
          <w:rFonts w:ascii="Times New Roman" w:hAnsi="Times New Roman" w:cs="Times New Roman"/>
          <w:sz w:val="24"/>
          <w:szCs w:val="24"/>
        </w:rPr>
        <w:t xml:space="preserve"> §-s 11 on sätestatud, et õigusi ja vabadusi tohib piirata ainult kooskõlas </w:t>
      </w:r>
      <w:proofErr w:type="spellStart"/>
      <w:r w:rsidRPr="00606ED2">
        <w:rPr>
          <w:rFonts w:ascii="Times New Roman" w:hAnsi="Times New Roman" w:cs="Times New Roman"/>
          <w:sz w:val="24"/>
          <w:szCs w:val="24"/>
        </w:rPr>
        <w:t>PS-iga</w:t>
      </w:r>
      <w:proofErr w:type="spellEnd"/>
      <w:r w:rsidRPr="00606ED2">
        <w:rPr>
          <w:rFonts w:ascii="Times New Roman" w:hAnsi="Times New Roman" w:cs="Times New Roman"/>
          <w:sz w:val="24"/>
          <w:szCs w:val="24"/>
        </w:rPr>
        <w:t>. Piirangud peavad olema demokraatlikus ühiskonnas vajalikud ning ei tohi moonutada piiratavate õiguste ja vabaduste olemust. Seega peab põhiõiguse riivel olema legitiimne eesmärk ja riive selle saavutamiseks proportsionaalne: sobiv, vajalik ja mõõdukas.</w:t>
      </w:r>
    </w:p>
    <w:p w:rsidR="007A39BE" w:rsidP="00606ED2" w:rsidRDefault="007A39BE" w14:paraId="599DEEA0" w14:textId="77777777">
      <w:pPr>
        <w:spacing w:after="0" w:line="240" w:lineRule="auto"/>
        <w:jc w:val="both"/>
        <w:rPr>
          <w:rFonts w:ascii="Times New Roman" w:hAnsi="Times New Roman" w:cs="Times New Roman"/>
          <w:sz w:val="24"/>
          <w:szCs w:val="24"/>
        </w:rPr>
      </w:pPr>
    </w:p>
    <w:p w:rsidRPr="00606ED2" w:rsidR="00606ED2" w:rsidP="00606ED2" w:rsidRDefault="00606ED2" w14:paraId="34863C93" w14:textId="6AD71DC5">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Põhiõiguse riive on:</w:t>
      </w:r>
    </w:p>
    <w:p w:rsidR="007A39BE" w:rsidP="00606ED2" w:rsidRDefault="00606ED2" w14:paraId="4BB2985B" w14:textId="0CF5D57C">
      <w:pPr>
        <w:pStyle w:val="ListParagraph"/>
        <w:numPr>
          <w:ilvl w:val="0"/>
          <w:numId w:val="14"/>
        </w:numPr>
        <w:spacing w:after="0" w:line="240" w:lineRule="auto"/>
        <w:jc w:val="both"/>
        <w:rPr>
          <w:rFonts w:ascii="Times New Roman" w:hAnsi="Times New Roman"/>
          <w:sz w:val="24"/>
          <w:szCs w:val="24"/>
        </w:rPr>
      </w:pPr>
      <w:r w:rsidRPr="007A39BE">
        <w:rPr>
          <w:rFonts w:ascii="Times New Roman" w:hAnsi="Times New Roman"/>
          <w:sz w:val="24"/>
          <w:szCs w:val="24"/>
        </w:rPr>
        <w:t>sobiv, kui see aitab saavutada legitiimset eesmärki;</w:t>
      </w:r>
    </w:p>
    <w:p w:rsidR="007A39BE" w:rsidP="00606ED2" w:rsidRDefault="00606ED2" w14:paraId="271F8A16" w14:textId="77777777">
      <w:pPr>
        <w:pStyle w:val="ListParagraph"/>
        <w:numPr>
          <w:ilvl w:val="0"/>
          <w:numId w:val="14"/>
        </w:numPr>
        <w:spacing w:after="0" w:line="240" w:lineRule="auto"/>
        <w:jc w:val="both"/>
        <w:rPr>
          <w:rFonts w:ascii="Times New Roman" w:hAnsi="Times New Roman"/>
          <w:sz w:val="24"/>
          <w:szCs w:val="24"/>
        </w:rPr>
      </w:pPr>
      <w:r w:rsidRPr="007A39BE">
        <w:rPr>
          <w:rFonts w:ascii="Times New Roman" w:hAnsi="Times New Roman"/>
          <w:sz w:val="24"/>
          <w:szCs w:val="24"/>
        </w:rPr>
        <w:t>vajalik, kui seda ei ole võimalik saavutada, kasutades põhiõigusi vähem riivavat meedet, ning</w:t>
      </w:r>
    </w:p>
    <w:p w:rsidRPr="007A39BE" w:rsidR="00606ED2" w:rsidP="00606ED2" w:rsidRDefault="00606ED2" w14:paraId="3EA73CAC" w14:textId="0055FDE3">
      <w:pPr>
        <w:pStyle w:val="ListParagraph"/>
        <w:numPr>
          <w:ilvl w:val="0"/>
          <w:numId w:val="14"/>
        </w:numPr>
        <w:spacing w:after="0" w:line="240" w:lineRule="auto"/>
        <w:jc w:val="both"/>
        <w:rPr>
          <w:rFonts w:ascii="Times New Roman" w:hAnsi="Times New Roman"/>
          <w:sz w:val="24"/>
          <w:szCs w:val="24"/>
        </w:rPr>
      </w:pPr>
      <w:r w:rsidRPr="007A39BE">
        <w:rPr>
          <w:rFonts w:ascii="Times New Roman" w:hAnsi="Times New Roman"/>
          <w:sz w:val="24"/>
          <w:szCs w:val="24"/>
        </w:rPr>
        <w:t>mõõdukas, kui see ei moonuta ühiskonna demokraatlikkust ja põhiõiguse olemust.</w:t>
      </w:r>
    </w:p>
    <w:p w:rsidRPr="00606ED2" w:rsidR="00606ED2" w:rsidP="00606ED2" w:rsidRDefault="00606ED2" w14:paraId="30CF6881" w14:textId="77777777">
      <w:pPr>
        <w:spacing w:after="0" w:line="240" w:lineRule="auto"/>
        <w:jc w:val="both"/>
        <w:rPr>
          <w:rFonts w:ascii="Times New Roman" w:hAnsi="Times New Roman" w:cs="Times New Roman"/>
          <w:sz w:val="24"/>
          <w:szCs w:val="24"/>
        </w:rPr>
      </w:pPr>
    </w:p>
    <w:p w:rsidRPr="00606ED2" w:rsidR="00606ED2" w:rsidP="00606ED2" w:rsidRDefault="0090198E" w14:paraId="1FE8E46C" w14:textId="29A95963">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P</w:t>
      </w:r>
      <w:r>
        <w:rPr>
          <w:rFonts w:ascii="Times New Roman" w:hAnsi="Times New Roman" w:cs="Times New Roman"/>
          <w:sz w:val="24"/>
          <w:szCs w:val="24"/>
        </w:rPr>
        <w:t>S</w:t>
      </w:r>
      <w:r w:rsidRPr="00606ED2" w:rsidR="00606ED2">
        <w:rPr>
          <w:rFonts w:ascii="Times New Roman" w:hAnsi="Times New Roman" w:cs="Times New Roman"/>
          <w:sz w:val="24"/>
          <w:szCs w:val="24"/>
        </w:rPr>
        <w:t xml:space="preserve"> § 19 kohaselt on igaühel õigus vabale eneseteostusele. Igaüks peab oma õiguste ja vabaduste kasutamisel ning kohustuste täitmisel austama ja arvestama teiste inimeste õigusi ja vabadusi ning järgima seadust.</w:t>
      </w:r>
    </w:p>
    <w:p w:rsidRPr="00606ED2" w:rsidR="00606ED2" w:rsidP="00606ED2" w:rsidRDefault="00606ED2" w14:paraId="448FC89E" w14:textId="77777777">
      <w:pPr>
        <w:spacing w:after="0" w:line="240" w:lineRule="auto"/>
        <w:jc w:val="both"/>
        <w:rPr>
          <w:rFonts w:ascii="Times New Roman" w:hAnsi="Times New Roman" w:cs="Times New Roman"/>
          <w:sz w:val="24"/>
          <w:szCs w:val="24"/>
        </w:rPr>
      </w:pPr>
    </w:p>
    <w:p w:rsidRPr="00606ED2" w:rsidR="00606ED2" w:rsidP="00606ED2" w:rsidRDefault="0090198E" w14:paraId="5B1036E1" w14:textId="60D700E8">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P</w:t>
      </w:r>
      <w:r>
        <w:rPr>
          <w:rFonts w:ascii="Times New Roman" w:hAnsi="Times New Roman" w:cs="Times New Roman"/>
          <w:sz w:val="24"/>
          <w:szCs w:val="24"/>
        </w:rPr>
        <w:t>S</w:t>
      </w:r>
      <w:r w:rsidRPr="00606ED2" w:rsidR="00606ED2">
        <w:rPr>
          <w:rFonts w:ascii="Times New Roman" w:hAnsi="Times New Roman" w:cs="Times New Roman"/>
          <w:sz w:val="24"/>
          <w:szCs w:val="24"/>
        </w:rPr>
        <w:t xml:space="preserve"> § 26 kohaselt on igaühel õigus perekonna- ja eraelu puutumatusele. Riigiasutused, kohalikud omavalitsused </w:t>
      </w:r>
      <w:r w:rsidR="00665C5C">
        <w:rPr>
          <w:rFonts w:ascii="Times New Roman" w:hAnsi="Times New Roman" w:cs="Times New Roman"/>
          <w:sz w:val="24"/>
          <w:szCs w:val="24"/>
        </w:rPr>
        <w:t xml:space="preserve">(edaspidi </w:t>
      </w:r>
      <w:r w:rsidR="00665C5C">
        <w:rPr>
          <w:rFonts w:ascii="Times New Roman" w:hAnsi="Times New Roman" w:cs="Times New Roman"/>
          <w:i/>
          <w:iCs/>
          <w:sz w:val="24"/>
          <w:szCs w:val="24"/>
        </w:rPr>
        <w:t>KOV</w:t>
      </w:r>
      <w:r w:rsidR="00665C5C">
        <w:rPr>
          <w:rFonts w:ascii="Times New Roman" w:hAnsi="Times New Roman" w:cs="Times New Roman"/>
          <w:sz w:val="24"/>
          <w:szCs w:val="24"/>
        </w:rPr>
        <w:t>)</w:t>
      </w:r>
      <w:r w:rsidRPr="00606ED2" w:rsidR="00606ED2">
        <w:rPr>
          <w:rFonts w:ascii="Times New Roman" w:hAnsi="Times New Roman" w:cs="Times New Roman"/>
          <w:sz w:val="24"/>
          <w:szCs w:val="24"/>
        </w:rPr>
        <w:t xml:space="preserve"> ja nende ametiisikud ei tohi kellegi perekonna- ega eraellu sekkuda muidu, kui seaduses sätestatud juhtudel ja korras tervise, kõlbluse, avaliku korra või teiste inimeste õiguste ja vabaduste kaitseks, kuriteo tõkestamiseks või kurjategija tabamiseks.</w:t>
      </w:r>
    </w:p>
    <w:p w:rsidRPr="00606ED2" w:rsidR="00606ED2" w:rsidP="00606ED2" w:rsidRDefault="00606ED2" w14:paraId="18163BA5" w14:textId="77777777">
      <w:pPr>
        <w:spacing w:after="0" w:line="240" w:lineRule="auto"/>
        <w:jc w:val="both"/>
        <w:rPr>
          <w:rFonts w:ascii="Times New Roman" w:hAnsi="Times New Roman" w:cs="Times New Roman"/>
          <w:sz w:val="24"/>
          <w:szCs w:val="24"/>
        </w:rPr>
      </w:pPr>
    </w:p>
    <w:p w:rsidRPr="00606ED2" w:rsidR="00606ED2" w:rsidP="00606ED2" w:rsidRDefault="00606ED2" w14:paraId="27FADD9E" w14:textId="4A9C0E1A">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Identiteet on inimese enesemääratlus iseenda ja välismaailma jaoks ning on antud inimese nime, elukäigu, välimuse, käitumismaneeride, riietuse, seksuaalsuse enesemääratluse, mõtete, tunnete, veendumuste jmt kategooriate kaudu. Nimi on üks osa inimese identiteedist. Nimi on esmane tunnus, millega inimene end eristab teistest ning seostab end vanemate, hõimlaste ja rahvusega. Nimi kui personaalse identifitseerimise ja perekonnaga seostamise vahend on samal ajal ka era</w:t>
      </w:r>
      <w:r w:rsidR="00777D36">
        <w:rPr>
          <w:rFonts w:ascii="Times New Roman" w:hAnsi="Times New Roman" w:cs="Times New Roman"/>
          <w:sz w:val="24"/>
          <w:szCs w:val="24"/>
        </w:rPr>
        <w:t>-</w:t>
      </w:r>
      <w:r w:rsidRPr="00606ED2">
        <w:rPr>
          <w:rFonts w:ascii="Times New Roman" w:hAnsi="Times New Roman" w:cs="Times New Roman"/>
          <w:sz w:val="24"/>
          <w:szCs w:val="24"/>
        </w:rPr>
        <w:t xml:space="preserve"> ja pereelu küsimus.</w:t>
      </w:r>
    </w:p>
    <w:p w:rsidRPr="00606ED2" w:rsidR="00606ED2" w:rsidP="00606ED2" w:rsidRDefault="00606ED2" w14:paraId="5E14C479" w14:textId="77777777">
      <w:pPr>
        <w:spacing w:after="0" w:line="240" w:lineRule="auto"/>
        <w:jc w:val="both"/>
        <w:rPr>
          <w:rFonts w:ascii="Times New Roman" w:hAnsi="Times New Roman" w:cs="Times New Roman"/>
          <w:sz w:val="24"/>
          <w:szCs w:val="24"/>
        </w:rPr>
      </w:pPr>
    </w:p>
    <w:p w:rsidRPr="00606ED2" w:rsidR="00606ED2" w:rsidP="00606ED2" w:rsidRDefault="00A60505" w14:paraId="5DC23A22" w14:textId="2AE25D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Eelnõus</w:t>
      </w:r>
      <w:r w:rsidRPr="00606ED2" w:rsidR="00606ED2">
        <w:rPr>
          <w:rFonts w:ascii="Times New Roman" w:hAnsi="Times New Roman" w:cs="Times New Roman"/>
          <w:sz w:val="24"/>
          <w:szCs w:val="24"/>
        </w:rPr>
        <w:t xml:space="preserve"> sätestatud </w:t>
      </w:r>
      <w:r w:rsidR="009F3BEF">
        <w:rPr>
          <w:rFonts w:ascii="Times New Roman" w:hAnsi="Times New Roman" w:cs="Times New Roman"/>
          <w:sz w:val="24"/>
          <w:szCs w:val="24"/>
        </w:rPr>
        <w:t xml:space="preserve">nime muutmist piiravate </w:t>
      </w:r>
      <w:r w:rsidRPr="00606ED2" w:rsidR="00606ED2">
        <w:rPr>
          <w:rFonts w:ascii="Times New Roman" w:hAnsi="Times New Roman" w:cs="Times New Roman"/>
          <w:sz w:val="24"/>
          <w:szCs w:val="24"/>
        </w:rPr>
        <w:t xml:space="preserve">meetmete näol on tegemist põhiõiguste riivamisega, sest eelnõu kohaselt piiratakse isiku õigust vabalt endale ees- ja perekonnanime valida, sätestades nime valimisele teatud piirangud, et isikunimi oleks </w:t>
      </w:r>
      <w:r w:rsidR="00777D36">
        <w:rPr>
          <w:rFonts w:ascii="Times New Roman" w:hAnsi="Times New Roman" w:cs="Times New Roman"/>
          <w:sz w:val="24"/>
          <w:szCs w:val="24"/>
        </w:rPr>
        <w:t>INS</w:t>
      </w:r>
      <w:r w:rsidR="00823463">
        <w:rPr>
          <w:rFonts w:ascii="Times New Roman" w:hAnsi="Times New Roman" w:cs="Times New Roman"/>
          <w:sz w:val="24"/>
          <w:szCs w:val="24"/>
        </w:rPr>
        <w:t>-</w:t>
      </w:r>
      <w:proofErr w:type="spellStart"/>
      <w:r w:rsidR="00823463">
        <w:rPr>
          <w:rFonts w:ascii="Times New Roman" w:hAnsi="Times New Roman" w:cs="Times New Roman"/>
          <w:sz w:val="24"/>
          <w:szCs w:val="24"/>
        </w:rPr>
        <w:t>ga</w:t>
      </w:r>
      <w:proofErr w:type="spellEnd"/>
      <w:r w:rsidRPr="00606ED2" w:rsidR="00606ED2">
        <w:rPr>
          <w:rFonts w:ascii="Times New Roman" w:hAnsi="Times New Roman" w:cs="Times New Roman"/>
          <w:sz w:val="24"/>
          <w:szCs w:val="24"/>
        </w:rPr>
        <w:t xml:space="preserve"> kooskõlas. Seega riivatakse isiku põhiseadusest tulenevat õigust perekonnaelu puutumatusele ning õigust vabale eneseteostusele.</w:t>
      </w:r>
    </w:p>
    <w:p w:rsidRPr="00606ED2" w:rsidR="00606ED2" w:rsidP="00606ED2" w:rsidRDefault="00606ED2" w14:paraId="7F3D24EE" w14:textId="77777777">
      <w:pPr>
        <w:spacing w:after="0" w:line="240" w:lineRule="auto"/>
        <w:jc w:val="both"/>
        <w:rPr>
          <w:rFonts w:ascii="Times New Roman" w:hAnsi="Times New Roman" w:cs="Times New Roman"/>
          <w:sz w:val="24"/>
          <w:szCs w:val="24"/>
        </w:rPr>
      </w:pPr>
    </w:p>
    <w:p w:rsidRPr="00606ED2" w:rsidR="00606ED2" w:rsidP="00606ED2" w:rsidRDefault="00606ED2" w14:paraId="67BEC4F5" w14:textId="7FBFC33B">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 xml:space="preserve">Kuna PS § 19 sätestatud õigus on üldine vabadusõigus ja lisaks PS §-s 19 sätestatud õigusele riivavad meetmed ka PS §-s 26 sätestatud õigust, </w:t>
      </w:r>
      <w:r w:rsidRPr="00DB1C8C">
        <w:rPr>
          <w:rFonts w:ascii="Times New Roman" w:hAnsi="Times New Roman" w:cs="Times New Roman"/>
          <w:i/>
          <w:iCs/>
          <w:sz w:val="24"/>
          <w:szCs w:val="24"/>
        </w:rPr>
        <w:t xml:space="preserve">tuleb </w:t>
      </w:r>
      <w:proofErr w:type="spellStart"/>
      <w:r w:rsidRPr="00DB1C8C">
        <w:rPr>
          <w:rFonts w:ascii="Times New Roman" w:hAnsi="Times New Roman" w:cs="Times New Roman"/>
          <w:i/>
          <w:iCs/>
          <w:sz w:val="24"/>
          <w:szCs w:val="24"/>
        </w:rPr>
        <w:t>lex</w:t>
      </w:r>
      <w:proofErr w:type="spellEnd"/>
      <w:r w:rsidRPr="00DB1C8C">
        <w:rPr>
          <w:rFonts w:ascii="Times New Roman" w:hAnsi="Times New Roman" w:cs="Times New Roman"/>
          <w:i/>
          <w:iCs/>
          <w:sz w:val="24"/>
          <w:szCs w:val="24"/>
        </w:rPr>
        <w:t xml:space="preserve"> </w:t>
      </w:r>
      <w:proofErr w:type="spellStart"/>
      <w:r w:rsidRPr="00DB1C8C">
        <w:rPr>
          <w:rFonts w:ascii="Times New Roman" w:hAnsi="Times New Roman" w:cs="Times New Roman"/>
          <w:i/>
          <w:iCs/>
          <w:sz w:val="24"/>
          <w:szCs w:val="24"/>
        </w:rPr>
        <w:t>specialis</w:t>
      </w:r>
      <w:proofErr w:type="spellEnd"/>
      <w:r w:rsidRPr="00DB1C8C">
        <w:rPr>
          <w:rFonts w:ascii="Times New Roman" w:hAnsi="Times New Roman" w:cs="Times New Roman"/>
          <w:i/>
          <w:iCs/>
          <w:sz w:val="24"/>
          <w:szCs w:val="24"/>
        </w:rPr>
        <w:t xml:space="preserve"> </w:t>
      </w:r>
      <w:proofErr w:type="spellStart"/>
      <w:r w:rsidRPr="00DB1C8C">
        <w:rPr>
          <w:rFonts w:ascii="Times New Roman" w:hAnsi="Times New Roman" w:cs="Times New Roman"/>
          <w:i/>
          <w:iCs/>
          <w:sz w:val="24"/>
          <w:szCs w:val="24"/>
        </w:rPr>
        <w:t>derogat</w:t>
      </w:r>
      <w:proofErr w:type="spellEnd"/>
      <w:r w:rsidRPr="00DB1C8C">
        <w:rPr>
          <w:rFonts w:ascii="Times New Roman" w:hAnsi="Times New Roman" w:cs="Times New Roman"/>
          <w:i/>
          <w:iCs/>
          <w:sz w:val="24"/>
          <w:szCs w:val="24"/>
        </w:rPr>
        <w:t xml:space="preserve"> </w:t>
      </w:r>
      <w:proofErr w:type="spellStart"/>
      <w:r w:rsidRPr="00DB1C8C">
        <w:rPr>
          <w:rFonts w:ascii="Times New Roman" w:hAnsi="Times New Roman" w:cs="Times New Roman"/>
          <w:i/>
          <w:iCs/>
          <w:sz w:val="24"/>
          <w:szCs w:val="24"/>
        </w:rPr>
        <w:t>legi</w:t>
      </w:r>
      <w:proofErr w:type="spellEnd"/>
      <w:r w:rsidRPr="00DB1C8C">
        <w:rPr>
          <w:rFonts w:ascii="Times New Roman" w:hAnsi="Times New Roman" w:cs="Times New Roman"/>
          <w:i/>
          <w:iCs/>
          <w:sz w:val="24"/>
          <w:szCs w:val="24"/>
        </w:rPr>
        <w:t xml:space="preserve"> </w:t>
      </w:r>
      <w:proofErr w:type="spellStart"/>
      <w:r w:rsidRPr="00DB1C8C">
        <w:rPr>
          <w:rFonts w:ascii="Times New Roman" w:hAnsi="Times New Roman" w:cs="Times New Roman"/>
          <w:i/>
          <w:iCs/>
          <w:sz w:val="24"/>
          <w:szCs w:val="24"/>
        </w:rPr>
        <w:t>generali</w:t>
      </w:r>
      <w:proofErr w:type="spellEnd"/>
      <w:r w:rsidRPr="00606ED2">
        <w:rPr>
          <w:rFonts w:ascii="Times New Roman" w:hAnsi="Times New Roman" w:cs="Times New Roman"/>
          <w:sz w:val="24"/>
          <w:szCs w:val="24"/>
        </w:rPr>
        <w:t xml:space="preserve"> -põhimõttest lähtudes riive proportsionaalsust hinnata PS § 26 alusel ning analüüsida meetmete põhiseaduspärasust PS §</w:t>
      </w:r>
      <w:r w:rsidR="003F3D52">
        <w:rPr>
          <w:rFonts w:ascii="Times New Roman" w:hAnsi="Times New Roman" w:cs="Times New Roman"/>
          <w:sz w:val="24"/>
          <w:szCs w:val="24"/>
        </w:rPr>
        <w:t>-st</w:t>
      </w:r>
      <w:r w:rsidRPr="00606ED2">
        <w:rPr>
          <w:rFonts w:ascii="Times New Roman" w:hAnsi="Times New Roman" w:cs="Times New Roman"/>
          <w:sz w:val="24"/>
          <w:szCs w:val="24"/>
        </w:rPr>
        <w:t xml:space="preserve"> 26 lähtudes.</w:t>
      </w:r>
      <w:r w:rsidR="00C449DA">
        <w:rPr>
          <w:rStyle w:val="FootnoteReference"/>
          <w:rFonts w:ascii="Times New Roman" w:hAnsi="Times New Roman" w:cs="Times New Roman"/>
          <w:sz w:val="24"/>
          <w:szCs w:val="24"/>
        </w:rPr>
        <w:footnoteReference w:id="3"/>
      </w:r>
    </w:p>
    <w:p w:rsidRPr="00606ED2" w:rsidR="00606ED2" w:rsidP="00606ED2" w:rsidRDefault="00606ED2" w14:paraId="1C96C6A5" w14:textId="77777777">
      <w:pPr>
        <w:spacing w:after="0" w:line="240" w:lineRule="auto"/>
        <w:jc w:val="both"/>
        <w:rPr>
          <w:rFonts w:ascii="Times New Roman" w:hAnsi="Times New Roman" w:cs="Times New Roman"/>
          <w:sz w:val="24"/>
          <w:szCs w:val="24"/>
        </w:rPr>
      </w:pPr>
    </w:p>
    <w:p w:rsidRPr="00885EE3" w:rsidR="00924495" w:rsidP="00606ED2" w:rsidRDefault="00606ED2" w14:paraId="1BBA4B01" w14:textId="5445B929">
      <w:pPr>
        <w:pStyle w:val="ListParagraph"/>
        <w:numPr>
          <w:ilvl w:val="0"/>
          <w:numId w:val="11"/>
        </w:numPr>
        <w:spacing w:after="0" w:line="240" w:lineRule="auto"/>
        <w:jc w:val="both"/>
        <w:rPr>
          <w:rFonts w:ascii="Times New Roman" w:hAnsi="Times New Roman"/>
          <w:sz w:val="24"/>
          <w:szCs w:val="24"/>
        </w:rPr>
      </w:pPr>
      <w:r w:rsidRPr="0072186A">
        <w:rPr>
          <w:rFonts w:ascii="Times New Roman" w:hAnsi="Times New Roman"/>
          <w:sz w:val="24"/>
          <w:szCs w:val="24"/>
        </w:rPr>
        <w:t>Isikuline kaitseala.</w:t>
      </w:r>
      <w:r w:rsidRPr="00924495">
        <w:rPr>
          <w:rFonts w:ascii="Times New Roman" w:hAnsi="Times New Roman"/>
          <w:sz w:val="24"/>
          <w:szCs w:val="24"/>
        </w:rPr>
        <w:t xml:space="preserve"> Õigus perekonna- ja eraelu puutumatusele ning õigus vabale eneseteostusele on PS § 9 </w:t>
      </w:r>
      <w:r w:rsidRPr="00885EE3">
        <w:rPr>
          <w:rFonts w:ascii="Times New Roman" w:hAnsi="Times New Roman"/>
          <w:sz w:val="24"/>
          <w:szCs w:val="24"/>
        </w:rPr>
        <w:t>lõike 1 järgi igaühe õigus. PS § 9 lõikes 1 loetletud kõigi ja igaühe õigused, vabadused ja kohustused on võrdselt nii Eesti kodanikel kui ka Eestis viibivatel välisriikide kodanikel ja kodakondsuseta isikutel.</w:t>
      </w:r>
      <w:r w:rsidR="00C449DA">
        <w:rPr>
          <w:rStyle w:val="FootnoteReference"/>
          <w:rFonts w:ascii="Times New Roman" w:hAnsi="Times New Roman"/>
          <w:sz w:val="24"/>
          <w:szCs w:val="24"/>
        </w:rPr>
        <w:footnoteReference w:id="4"/>
      </w:r>
    </w:p>
    <w:p w:rsidRPr="00885EE3" w:rsidR="00924495" w:rsidP="00606ED2" w:rsidRDefault="00606ED2" w14:paraId="042F22C3" w14:textId="4B0DA0ED">
      <w:pPr>
        <w:pStyle w:val="ListParagraph"/>
        <w:numPr>
          <w:ilvl w:val="0"/>
          <w:numId w:val="11"/>
        </w:numPr>
        <w:spacing w:after="0" w:line="240" w:lineRule="auto"/>
        <w:jc w:val="both"/>
        <w:rPr>
          <w:rFonts w:ascii="Times New Roman" w:hAnsi="Times New Roman"/>
          <w:sz w:val="24"/>
          <w:szCs w:val="24"/>
        </w:rPr>
      </w:pPr>
      <w:r w:rsidRPr="0072186A">
        <w:rPr>
          <w:rFonts w:ascii="Times New Roman" w:hAnsi="Times New Roman"/>
          <w:sz w:val="24"/>
          <w:szCs w:val="24"/>
        </w:rPr>
        <w:t>Esemeline kaitseala.</w:t>
      </w:r>
      <w:r w:rsidRPr="00885EE3">
        <w:rPr>
          <w:rFonts w:ascii="Times New Roman" w:hAnsi="Times New Roman"/>
          <w:sz w:val="24"/>
          <w:szCs w:val="24"/>
        </w:rPr>
        <w:t xml:space="preserve"> Riigikohus tõdeb, et esemeliselt kaitseb PS § 26 kõiki eraelu valdkondi, mis ei ole kaitstud eriõigustega.</w:t>
      </w:r>
      <w:r w:rsidR="00C449DA">
        <w:rPr>
          <w:rStyle w:val="FootnoteReference"/>
          <w:rFonts w:ascii="Times New Roman" w:hAnsi="Times New Roman"/>
          <w:sz w:val="24"/>
          <w:szCs w:val="24"/>
        </w:rPr>
        <w:footnoteReference w:id="5"/>
      </w:r>
      <w:r w:rsidRPr="00885EE3">
        <w:rPr>
          <w:rFonts w:ascii="Times New Roman" w:hAnsi="Times New Roman"/>
          <w:sz w:val="24"/>
          <w:szCs w:val="24"/>
        </w:rPr>
        <w:t xml:space="preserve"> </w:t>
      </w:r>
    </w:p>
    <w:p w:rsidRPr="00885EE3" w:rsidR="00606ED2" w:rsidP="00885EE3" w:rsidRDefault="00606ED2" w14:paraId="5C1758AF" w14:textId="11DD2A5F">
      <w:pPr>
        <w:pStyle w:val="NoSpacing"/>
        <w:numPr>
          <w:ilvl w:val="0"/>
          <w:numId w:val="11"/>
        </w:numPr>
        <w:jc w:val="both"/>
        <w:rPr>
          <w:rFonts w:ascii="Times New Roman" w:hAnsi="Times New Roman"/>
          <w:sz w:val="24"/>
          <w:szCs w:val="24"/>
        </w:rPr>
      </w:pPr>
      <w:r w:rsidRPr="0072186A">
        <w:rPr>
          <w:rFonts w:ascii="Times New Roman" w:hAnsi="Times New Roman"/>
          <w:sz w:val="24"/>
          <w:szCs w:val="24"/>
        </w:rPr>
        <w:t>Piiriklausel.</w:t>
      </w:r>
      <w:r w:rsidRPr="00885EE3">
        <w:rPr>
          <w:rFonts w:ascii="Times New Roman" w:hAnsi="Times New Roman"/>
          <w:sz w:val="24"/>
          <w:szCs w:val="24"/>
        </w:rPr>
        <w:t xml:space="preserve"> </w:t>
      </w:r>
      <w:proofErr w:type="spellStart"/>
      <w:r w:rsidRPr="00885EE3">
        <w:rPr>
          <w:rFonts w:ascii="Times New Roman" w:hAnsi="Times New Roman"/>
          <w:sz w:val="24"/>
          <w:szCs w:val="24"/>
        </w:rPr>
        <w:t>PS-i</w:t>
      </w:r>
      <w:proofErr w:type="spellEnd"/>
      <w:r w:rsidRPr="00885EE3">
        <w:rPr>
          <w:rFonts w:ascii="Times New Roman" w:hAnsi="Times New Roman"/>
          <w:sz w:val="24"/>
          <w:szCs w:val="24"/>
        </w:rPr>
        <w:t xml:space="preserve"> § 26 teise lause kohaselt võib sekkuda perekonna- ja eraellu tervise, kõlbluse, avaliku korra või teiste inimeste õiguste ja vabaduste kaitseks, kuriteo tõkestamiseks või kurjategija tabamiseks. See on kvalifitseeritud seadusereservatsioon, mis lubab perekonna- ja eraelu riivata üksnes seadusega või seaduse alusel </w:t>
      </w:r>
      <w:proofErr w:type="spellStart"/>
      <w:r w:rsidRPr="00885EE3">
        <w:rPr>
          <w:rFonts w:ascii="Times New Roman" w:hAnsi="Times New Roman"/>
          <w:sz w:val="24"/>
          <w:szCs w:val="24"/>
        </w:rPr>
        <w:t>PS-i</w:t>
      </w:r>
      <w:proofErr w:type="spellEnd"/>
      <w:r w:rsidRPr="00885EE3">
        <w:rPr>
          <w:rFonts w:ascii="Times New Roman" w:hAnsi="Times New Roman"/>
          <w:sz w:val="24"/>
          <w:szCs w:val="24"/>
        </w:rPr>
        <w:t xml:space="preserve"> § 26 teises lauses kindlaks määratud eesmärgil. Kvalifitseeritud seadusereservatsiooni korral on põhiõiguse piirang legitiimne üksnes </w:t>
      </w:r>
      <w:proofErr w:type="spellStart"/>
      <w:r w:rsidRPr="00885EE3">
        <w:rPr>
          <w:rFonts w:ascii="Times New Roman" w:hAnsi="Times New Roman"/>
          <w:sz w:val="24"/>
          <w:szCs w:val="24"/>
        </w:rPr>
        <w:t>PS-is</w:t>
      </w:r>
      <w:proofErr w:type="spellEnd"/>
      <w:r w:rsidRPr="00885EE3">
        <w:rPr>
          <w:rFonts w:ascii="Times New Roman" w:hAnsi="Times New Roman"/>
          <w:sz w:val="24"/>
          <w:szCs w:val="24"/>
        </w:rPr>
        <w:t xml:space="preserve"> loetletud eesmärgil. Riigikohus on korduvalt kontrollinud, kas perekonna- või eraellu sekkumise eesmärk on hõlmatud </w:t>
      </w:r>
      <w:proofErr w:type="spellStart"/>
      <w:r w:rsidRPr="00885EE3">
        <w:rPr>
          <w:rFonts w:ascii="Times New Roman" w:hAnsi="Times New Roman"/>
          <w:sz w:val="24"/>
          <w:szCs w:val="24"/>
        </w:rPr>
        <w:t>PS-i</w:t>
      </w:r>
      <w:proofErr w:type="spellEnd"/>
      <w:r w:rsidRPr="00885EE3">
        <w:rPr>
          <w:rFonts w:ascii="Times New Roman" w:hAnsi="Times New Roman"/>
          <w:sz w:val="24"/>
          <w:szCs w:val="24"/>
        </w:rPr>
        <w:t xml:space="preserve"> § 26 teise lausega.</w:t>
      </w:r>
      <w:r w:rsidR="00C449DA">
        <w:rPr>
          <w:rStyle w:val="FootnoteReference"/>
          <w:rFonts w:ascii="Times New Roman" w:hAnsi="Times New Roman"/>
          <w:sz w:val="24"/>
          <w:szCs w:val="24"/>
        </w:rPr>
        <w:footnoteReference w:id="6"/>
      </w:r>
      <w:r w:rsidRPr="00885EE3">
        <w:rPr>
          <w:rFonts w:ascii="Times New Roman" w:hAnsi="Times New Roman"/>
          <w:sz w:val="24"/>
          <w:szCs w:val="24"/>
        </w:rPr>
        <w:t xml:space="preserve"> Õigust perekonna- ja eraelu puutumatusele võib seadusega piirata juhul, kui piirangu kehtestamisel on lisaks eesmärgi legitiimsusele järgitud </w:t>
      </w:r>
      <w:proofErr w:type="spellStart"/>
      <w:r w:rsidRPr="00885EE3">
        <w:rPr>
          <w:rFonts w:ascii="Times New Roman" w:hAnsi="Times New Roman"/>
          <w:sz w:val="24"/>
          <w:szCs w:val="24"/>
        </w:rPr>
        <w:t>PS-i</w:t>
      </w:r>
      <w:proofErr w:type="spellEnd"/>
      <w:r w:rsidRPr="00885EE3">
        <w:rPr>
          <w:rFonts w:ascii="Times New Roman" w:hAnsi="Times New Roman"/>
          <w:sz w:val="24"/>
          <w:szCs w:val="24"/>
        </w:rPr>
        <w:t xml:space="preserve"> §-s 11 sätestatud proportsionaalsuse põhimõtet, mille kohaselt peavad piirangud olema demokraatlikus ühiskonnas vajalikud ning ei tohi moonutada piiratavate õiguste ja vabaduste olemust. Seega võib seadusandja </w:t>
      </w:r>
      <w:proofErr w:type="spellStart"/>
      <w:r w:rsidRPr="00885EE3">
        <w:rPr>
          <w:rFonts w:ascii="Times New Roman" w:hAnsi="Times New Roman"/>
          <w:sz w:val="24"/>
          <w:szCs w:val="24"/>
        </w:rPr>
        <w:t>PS-i</w:t>
      </w:r>
      <w:proofErr w:type="spellEnd"/>
      <w:r w:rsidRPr="00885EE3">
        <w:rPr>
          <w:rFonts w:ascii="Times New Roman" w:hAnsi="Times New Roman"/>
          <w:sz w:val="24"/>
          <w:szCs w:val="24"/>
        </w:rPr>
        <w:t xml:space="preserve"> § 26 teises lauses nimetatud eesmärgil piirata isiku õigust perekonna- ja eraelu puutumatusele, kuid piirang peab olema proportsionaalne ehk sobiv, vajalik ja mõõdukas.</w:t>
      </w:r>
    </w:p>
    <w:p w:rsidRPr="00885EE3" w:rsidR="00606ED2" w:rsidP="00885EE3" w:rsidRDefault="00606ED2" w14:paraId="06B21BE7" w14:textId="77777777">
      <w:pPr>
        <w:pStyle w:val="NoSpacing"/>
        <w:jc w:val="both"/>
        <w:rPr>
          <w:rFonts w:ascii="Times New Roman" w:hAnsi="Times New Roman"/>
          <w:sz w:val="24"/>
          <w:szCs w:val="24"/>
        </w:rPr>
      </w:pPr>
    </w:p>
    <w:p w:rsidRPr="00885EE3" w:rsidR="00606ED2" w:rsidP="00885EE3" w:rsidRDefault="00606ED2" w14:paraId="79E52DBA" w14:textId="49976BC5">
      <w:pPr>
        <w:pStyle w:val="NoSpacing"/>
        <w:jc w:val="both"/>
        <w:rPr>
          <w:rFonts w:ascii="Times New Roman" w:hAnsi="Times New Roman"/>
          <w:sz w:val="24"/>
          <w:szCs w:val="24"/>
        </w:rPr>
      </w:pPr>
      <w:r w:rsidRPr="00885EE3">
        <w:rPr>
          <w:rFonts w:ascii="Times New Roman" w:hAnsi="Times New Roman"/>
          <w:sz w:val="24"/>
          <w:szCs w:val="24"/>
        </w:rPr>
        <w:t>Eesmärkide saavutamiseks võetakse eelnõuga järgmisi meetmeid, millega piiratakse õigust perekonna- ja eraelu puutumatusele:</w:t>
      </w:r>
    </w:p>
    <w:p w:rsidRPr="00885EE3" w:rsidR="00606ED2" w:rsidP="00885EE3" w:rsidRDefault="00606ED2" w14:paraId="68183D57" w14:textId="77777777">
      <w:pPr>
        <w:pStyle w:val="NoSpacing"/>
        <w:jc w:val="both"/>
        <w:rPr>
          <w:rFonts w:ascii="Times New Roman" w:hAnsi="Times New Roman"/>
          <w:sz w:val="24"/>
          <w:szCs w:val="24"/>
        </w:rPr>
      </w:pPr>
    </w:p>
    <w:p w:rsidRPr="00885EE3" w:rsidR="00606ED2" w:rsidP="00C80A59" w:rsidRDefault="00606ED2" w14:paraId="04F62DB7" w14:textId="77777777">
      <w:pPr>
        <w:pStyle w:val="NoSpacing"/>
        <w:numPr>
          <w:ilvl w:val="0"/>
          <w:numId w:val="13"/>
        </w:numPr>
        <w:jc w:val="both"/>
        <w:rPr>
          <w:rFonts w:ascii="Times New Roman" w:hAnsi="Times New Roman"/>
          <w:sz w:val="24"/>
          <w:szCs w:val="24"/>
        </w:rPr>
      </w:pPr>
      <w:r w:rsidRPr="00885EE3">
        <w:rPr>
          <w:rFonts w:ascii="Times New Roman" w:hAnsi="Times New Roman"/>
          <w:sz w:val="24"/>
          <w:szCs w:val="24"/>
        </w:rPr>
        <w:t>ees- ja perekonnanimele esitatavad nõuded;</w:t>
      </w:r>
    </w:p>
    <w:p w:rsidRPr="00885EE3" w:rsidR="00606ED2" w:rsidP="00C80A59" w:rsidRDefault="00606ED2" w14:paraId="734489AA" w14:textId="3C8358F3">
      <w:pPr>
        <w:pStyle w:val="NoSpacing"/>
        <w:numPr>
          <w:ilvl w:val="0"/>
          <w:numId w:val="13"/>
        </w:numPr>
        <w:jc w:val="both"/>
        <w:rPr>
          <w:rFonts w:ascii="Times New Roman" w:hAnsi="Times New Roman"/>
          <w:sz w:val="24"/>
          <w:szCs w:val="24"/>
        </w:rPr>
      </w:pPr>
      <w:r w:rsidRPr="00885EE3">
        <w:rPr>
          <w:rFonts w:ascii="Times New Roman" w:hAnsi="Times New Roman"/>
          <w:sz w:val="24"/>
          <w:szCs w:val="24"/>
        </w:rPr>
        <w:t>kriminaalkorras karistatud isikute isikunime muutmise piirang</w:t>
      </w:r>
      <w:r w:rsidR="008E47CB">
        <w:rPr>
          <w:rFonts w:ascii="Times New Roman" w:hAnsi="Times New Roman"/>
          <w:sz w:val="24"/>
          <w:szCs w:val="24"/>
        </w:rPr>
        <w:t xml:space="preserve"> (sh keeld muuta isikunime </w:t>
      </w:r>
      <w:r w:rsidR="008B3AB5">
        <w:rPr>
          <w:rFonts w:ascii="Times New Roman" w:hAnsi="Times New Roman"/>
          <w:sz w:val="24"/>
          <w:szCs w:val="24"/>
        </w:rPr>
        <w:t>tähtajatult</w:t>
      </w:r>
      <w:r w:rsidR="008E47CB">
        <w:rPr>
          <w:rFonts w:ascii="Times New Roman" w:hAnsi="Times New Roman"/>
          <w:sz w:val="24"/>
          <w:szCs w:val="24"/>
        </w:rPr>
        <w:t>, kui isik on süüdi mõistetud seksuaalkuriteo toimepanemises alaealise suhtes)</w:t>
      </w:r>
      <w:r w:rsidRPr="00885EE3">
        <w:rPr>
          <w:rFonts w:ascii="Times New Roman" w:hAnsi="Times New Roman"/>
          <w:sz w:val="24"/>
          <w:szCs w:val="24"/>
        </w:rPr>
        <w:t>;</w:t>
      </w:r>
    </w:p>
    <w:p w:rsidRPr="00885EE3" w:rsidR="00606ED2" w:rsidP="00C80A59" w:rsidRDefault="00606ED2" w14:paraId="276223D7" w14:textId="18964327">
      <w:pPr>
        <w:pStyle w:val="NoSpacing"/>
        <w:numPr>
          <w:ilvl w:val="0"/>
          <w:numId w:val="13"/>
        </w:numPr>
        <w:jc w:val="both"/>
        <w:rPr>
          <w:rFonts w:ascii="Times New Roman" w:hAnsi="Times New Roman"/>
          <w:sz w:val="24"/>
          <w:szCs w:val="24"/>
        </w:rPr>
      </w:pPr>
      <w:r w:rsidRPr="00885EE3">
        <w:rPr>
          <w:rFonts w:ascii="Times New Roman" w:hAnsi="Times New Roman"/>
          <w:sz w:val="24"/>
          <w:szCs w:val="24"/>
        </w:rPr>
        <w:t>automaatotsuste tegemine nimemuutmise avalduse esitamisel läbi turvalise veebikeskkonna;</w:t>
      </w:r>
    </w:p>
    <w:p w:rsidRPr="00885EE3" w:rsidR="00606ED2" w:rsidP="00C80A59" w:rsidRDefault="00606ED2" w14:paraId="226EBD7A" w14:textId="39FF3A12">
      <w:pPr>
        <w:pStyle w:val="NoSpacing"/>
        <w:numPr>
          <w:ilvl w:val="0"/>
          <w:numId w:val="13"/>
        </w:numPr>
        <w:jc w:val="both"/>
        <w:rPr>
          <w:rFonts w:ascii="Times New Roman" w:hAnsi="Times New Roman"/>
          <w:sz w:val="24"/>
          <w:szCs w:val="24"/>
        </w:rPr>
      </w:pPr>
      <w:r w:rsidRPr="00885EE3">
        <w:rPr>
          <w:rFonts w:ascii="Times New Roman" w:hAnsi="Times New Roman"/>
          <w:sz w:val="24"/>
          <w:szCs w:val="24"/>
        </w:rPr>
        <w:t>eesnime- ja perekonnanime muutmise piirangud</w:t>
      </w:r>
      <w:r w:rsidR="001B608C">
        <w:rPr>
          <w:rFonts w:ascii="Times New Roman" w:hAnsi="Times New Roman"/>
          <w:sz w:val="24"/>
          <w:szCs w:val="24"/>
        </w:rPr>
        <w:t>,</w:t>
      </w:r>
      <w:r w:rsidR="000F0DFA">
        <w:rPr>
          <w:rFonts w:ascii="Times New Roman" w:hAnsi="Times New Roman"/>
          <w:sz w:val="24"/>
          <w:szCs w:val="24"/>
        </w:rPr>
        <w:t xml:space="preserve"> sh piirang võtta teise elava isiku nime</w:t>
      </w:r>
      <w:r w:rsidR="00A32866">
        <w:rPr>
          <w:rFonts w:ascii="Times New Roman" w:hAnsi="Times New Roman"/>
          <w:sz w:val="24"/>
          <w:szCs w:val="24"/>
        </w:rPr>
        <w:t>.</w:t>
      </w:r>
    </w:p>
    <w:p w:rsidRPr="00885EE3" w:rsidR="00606ED2" w:rsidP="00885EE3" w:rsidRDefault="00606ED2" w14:paraId="0D67A6E6" w14:textId="77777777">
      <w:pPr>
        <w:pStyle w:val="NoSpacing"/>
        <w:jc w:val="both"/>
        <w:rPr>
          <w:rFonts w:ascii="Times New Roman" w:hAnsi="Times New Roman"/>
          <w:sz w:val="24"/>
          <w:szCs w:val="24"/>
        </w:rPr>
      </w:pPr>
    </w:p>
    <w:p w:rsidRPr="00885EE3" w:rsidR="00606ED2" w:rsidP="00885EE3" w:rsidRDefault="00606ED2" w14:paraId="5C7A7429" w14:textId="77777777">
      <w:pPr>
        <w:pStyle w:val="NoSpacing"/>
        <w:jc w:val="both"/>
        <w:rPr>
          <w:rFonts w:ascii="Times New Roman" w:hAnsi="Times New Roman"/>
          <w:sz w:val="24"/>
          <w:szCs w:val="24"/>
        </w:rPr>
      </w:pPr>
      <w:r w:rsidRPr="00885EE3">
        <w:rPr>
          <w:rFonts w:ascii="Times New Roman" w:hAnsi="Times New Roman"/>
          <w:sz w:val="24"/>
          <w:szCs w:val="24"/>
        </w:rPr>
        <w:t>Järgnevalt analüüsitakse, kas eelnõuga kavandatavad meetmed on proportsionaalsed.</w:t>
      </w:r>
    </w:p>
    <w:p w:rsidRPr="00885EE3" w:rsidR="00606ED2" w:rsidP="00885EE3" w:rsidRDefault="00606ED2" w14:paraId="60C721FC" w14:textId="77777777">
      <w:pPr>
        <w:pStyle w:val="NoSpacing"/>
        <w:jc w:val="both"/>
        <w:rPr>
          <w:rFonts w:ascii="Times New Roman" w:hAnsi="Times New Roman"/>
          <w:sz w:val="24"/>
          <w:szCs w:val="24"/>
        </w:rPr>
      </w:pPr>
    </w:p>
    <w:p w:rsidRPr="0026641A" w:rsidR="00606ED2" w:rsidP="00885EE3" w:rsidRDefault="0026641A" w14:paraId="526F9943" w14:textId="1626123E">
      <w:pPr>
        <w:pStyle w:val="NoSpacing"/>
        <w:jc w:val="both"/>
        <w:rPr>
          <w:b/>
          <w:bCs/>
        </w:rPr>
      </w:pPr>
      <w:r>
        <w:rPr>
          <w:rFonts w:ascii="Times New Roman" w:hAnsi="Times New Roman"/>
          <w:b/>
          <w:bCs/>
          <w:sz w:val="24"/>
          <w:szCs w:val="24"/>
        </w:rPr>
        <w:t xml:space="preserve">2.4.1. </w:t>
      </w:r>
      <w:r w:rsidRPr="0026641A" w:rsidR="00606ED2">
        <w:rPr>
          <w:rFonts w:ascii="Times New Roman" w:hAnsi="Times New Roman"/>
          <w:b/>
          <w:bCs/>
          <w:sz w:val="24"/>
          <w:szCs w:val="24"/>
        </w:rPr>
        <w:t>Ees- ja perekonnanimele esitatavad nõuded</w:t>
      </w:r>
    </w:p>
    <w:p w:rsidR="0039544F" w:rsidP="00606ED2" w:rsidRDefault="0039544F" w14:paraId="3497FF55" w14:textId="77777777">
      <w:pPr>
        <w:spacing w:after="0" w:line="240" w:lineRule="auto"/>
        <w:jc w:val="both"/>
        <w:rPr>
          <w:rFonts w:ascii="Times New Roman" w:hAnsi="Times New Roman" w:cs="Times New Roman"/>
          <w:sz w:val="24"/>
          <w:szCs w:val="24"/>
          <w:u w:val="single"/>
        </w:rPr>
      </w:pPr>
    </w:p>
    <w:p w:rsidRPr="00606ED2" w:rsidR="00606ED2" w:rsidP="00606ED2" w:rsidRDefault="00606ED2" w14:paraId="1E577B94" w14:textId="7CFCCFC4">
      <w:pPr>
        <w:spacing w:after="0" w:line="240" w:lineRule="auto"/>
        <w:jc w:val="both"/>
        <w:rPr>
          <w:rFonts w:ascii="Times New Roman" w:hAnsi="Times New Roman" w:cs="Times New Roman"/>
          <w:sz w:val="24"/>
          <w:szCs w:val="24"/>
        </w:rPr>
      </w:pPr>
      <w:r w:rsidRPr="0072186A">
        <w:rPr>
          <w:rFonts w:ascii="Times New Roman" w:hAnsi="Times New Roman" w:cs="Times New Roman"/>
          <w:sz w:val="24"/>
          <w:szCs w:val="24"/>
        </w:rPr>
        <w:t>Legitiimne eesmärk</w:t>
      </w:r>
      <w:r w:rsidR="00E96F9C">
        <w:rPr>
          <w:rFonts w:ascii="Times New Roman" w:hAnsi="Times New Roman" w:cs="Times New Roman"/>
          <w:sz w:val="24"/>
          <w:szCs w:val="24"/>
        </w:rPr>
        <w:t>:</w:t>
      </w:r>
      <w:r w:rsidRPr="00606ED2">
        <w:rPr>
          <w:rFonts w:ascii="Times New Roman" w:hAnsi="Times New Roman" w:cs="Times New Roman"/>
          <w:sz w:val="24"/>
          <w:szCs w:val="24"/>
        </w:rPr>
        <w:t xml:space="preserve"> Nõuete eesmärk on tagada nimede ühtlustatud ja õiguspärane kasutamine ning sellega seoses tagatakse teiste isikute õiguste ja vabaduste kaitse, samuti õigusselgus ning eksituste vältimine, identiteedi kaitse ning inimeste õigus olla teistest eristatud. Lisaks aitavad piirangud tagada eesti keele ja nimetraditsiooni säilimist.</w:t>
      </w:r>
    </w:p>
    <w:p w:rsidRPr="00606ED2" w:rsidR="00606ED2" w:rsidP="00606ED2" w:rsidRDefault="00606ED2" w14:paraId="1D2CA73F" w14:textId="77777777">
      <w:pPr>
        <w:spacing w:after="0" w:line="240" w:lineRule="auto"/>
        <w:jc w:val="both"/>
        <w:rPr>
          <w:rFonts w:ascii="Times New Roman" w:hAnsi="Times New Roman" w:cs="Times New Roman"/>
          <w:sz w:val="24"/>
          <w:szCs w:val="24"/>
        </w:rPr>
      </w:pPr>
    </w:p>
    <w:p w:rsidRPr="00606ED2" w:rsidR="00606ED2" w:rsidP="00606ED2" w:rsidRDefault="00606ED2" w14:paraId="5518E47E" w14:textId="0601A5C5">
      <w:pPr>
        <w:spacing w:after="0" w:line="240" w:lineRule="auto"/>
        <w:jc w:val="both"/>
        <w:rPr>
          <w:rFonts w:ascii="Times New Roman" w:hAnsi="Times New Roman" w:cs="Times New Roman"/>
          <w:sz w:val="24"/>
          <w:szCs w:val="24"/>
        </w:rPr>
      </w:pPr>
      <w:r w:rsidRPr="0072186A">
        <w:rPr>
          <w:rFonts w:ascii="Times New Roman" w:hAnsi="Times New Roman" w:cs="Times New Roman"/>
          <w:sz w:val="24"/>
          <w:szCs w:val="24"/>
        </w:rPr>
        <w:t>Sobivus:</w:t>
      </w:r>
      <w:r w:rsidRPr="00606ED2">
        <w:rPr>
          <w:rFonts w:ascii="Times New Roman" w:hAnsi="Times New Roman" w:cs="Times New Roman"/>
          <w:sz w:val="24"/>
          <w:szCs w:val="24"/>
        </w:rPr>
        <w:t xml:space="preserve"> Meede on sobiv ehk kohane, kui see aitab kaasa legitiimse eesmärgi saavutamisele. Selleks, et oleks võimalik tagada ees- ja perekonnanimede ühtlustatud ja õiguspärase andmine ja kasutamine</w:t>
      </w:r>
      <w:r w:rsidR="001B608C">
        <w:rPr>
          <w:rFonts w:ascii="Times New Roman" w:hAnsi="Times New Roman" w:cs="Times New Roman"/>
          <w:sz w:val="24"/>
          <w:szCs w:val="24"/>
        </w:rPr>
        <w:t>,</w:t>
      </w:r>
      <w:r w:rsidRPr="00606ED2">
        <w:rPr>
          <w:rFonts w:ascii="Times New Roman" w:hAnsi="Times New Roman" w:cs="Times New Roman"/>
          <w:sz w:val="24"/>
          <w:szCs w:val="24"/>
        </w:rPr>
        <w:t xml:space="preserve"> on vajalik seaduse tasandil sätestada ees- ja perekonnanimedele teatavad reeglid, millest saavad lähtuda nii isikud kui asutused. Seega on meede sobiv eesmärgi saavutamiseks.</w:t>
      </w:r>
    </w:p>
    <w:p w:rsidRPr="00606ED2" w:rsidR="00606ED2" w:rsidP="00606ED2" w:rsidRDefault="00606ED2" w14:paraId="37028FFD" w14:textId="77777777">
      <w:pPr>
        <w:spacing w:after="0" w:line="240" w:lineRule="auto"/>
        <w:jc w:val="both"/>
        <w:rPr>
          <w:rFonts w:ascii="Times New Roman" w:hAnsi="Times New Roman" w:cs="Times New Roman"/>
          <w:sz w:val="24"/>
          <w:szCs w:val="24"/>
        </w:rPr>
      </w:pPr>
    </w:p>
    <w:p w:rsidRPr="00606ED2" w:rsidR="00606ED2" w:rsidP="00606ED2" w:rsidRDefault="00606ED2" w14:paraId="785AAB0F" w14:textId="7D456201">
      <w:pPr>
        <w:spacing w:after="0" w:line="240" w:lineRule="auto"/>
        <w:jc w:val="both"/>
        <w:rPr>
          <w:rFonts w:ascii="Times New Roman" w:hAnsi="Times New Roman" w:cs="Times New Roman"/>
          <w:sz w:val="24"/>
          <w:szCs w:val="24"/>
        </w:rPr>
      </w:pPr>
      <w:r w:rsidRPr="0072186A">
        <w:rPr>
          <w:rFonts w:ascii="Times New Roman" w:hAnsi="Times New Roman" w:cs="Times New Roman"/>
          <w:sz w:val="24"/>
          <w:szCs w:val="24"/>
        </w:rPr>
        <w:t>Vajalikkus:</w:t>
      </w:r>
      <w:r w:rsidRPr="00606ED2">
        <w:rPr>
          <w:rFonts w:ascii="Times New Roman" w:hAnsi="Times New Roman" w:cs="Times New Roman"/>
          <w:sz w:val="24"/>
          <w:szCs w:val="24"/>
        </w:rPr>
        <w:t xml:space="preserve"> Meede on vajalik, kui ei leidu muud, põhiõigust vähem piiravat, end sama efektiivset meedet. Alternatiivselt on võimalik jätta seadusest välja nõuded ees- ja perekonnanimele, kuid sellisel juhul puudub võimalus tagada, et ees- ja perekonnanimed siiski teatud kriteeriumitele vastaks ning et neid </w:t>
      </w:r>
      <w:r w:rsidR="001B608C">
        <w:rPr>
          <w:rFonts w:ascii="Times New Roman" w:hAnsi="Times New Roman" w:cs="Times New Roman"/>
          <w:sz w:val="24"/>
          <w:szCs w:val="24"/>
        </w:rPr>
        <w:t>kriteeriume</w:t>
      </w:r>
      <w:r w:rsidRPr="00606ED2">
        <w:rPr>
          <w:rFonts w:ascii="Times New Roman" w:hAnsi="Times New Roman" w:cs="Times New Roman"/>
          <w:sz w:val="24"/>
          <w:szCs w:val="24"/>
        </w:rPr>
        <w:t xml:space="preserve"> ka isikute suhtes ühetaoliselt kohaldataks. Seega on reeglite kehtestamine seaduse tasandil efektiivne meede eesmärgi saavutamiseks.</w:t>
      </w:r>
      <w:r w:rsidR="00810E7A">
        <w:rPr>
          <w:rFonts w:ascii="Times New Roman" w:hAnsi="Times New Roman" w:cs="Times New Roman"/>
          <w:sz w:val="24"/>
          <w:szCs w:val="24"/>
        </w:rPr>
        <w:t xml:space="preserve"> Lisaks oleks võimalik koostada ka juhendeid ja soovitusi, kuid need ei annaks sellist tulemust, mi</w:t>
      </w:r>
      <w:r w:rsidR="00865A51">
        <w:rPr>
          <w:rFonts w:ascii="Times New Roman" w:hAnsi="Times New Roman" w:cs="Times New Roman"/>
          <w:sz w:val="24"/>
          <w:szCs w:val="24"/>
        </w:rPr>
        <w:t>da annab</w:t>
      </w:r>
      <w:r w:rsidR="00810E7A">
        <w:rPr>
          <w:rFonts w:ascii="Times New Roman" w:hAnsi="Times New Roman" w:cs="Times New Roman"/>
          <w:sz w:val="24"/>
          <w:szCs w:val="24"/>
        </w:rPr>
        <w:t xml:space="preserve"> regulatiivne meede, mis võimaldab mõjutada rohkemate inimeste käitumist.</w:t>
      </w:r>
    </w:p>
    <w:p w:rsidRPr="00606ED2" w:rsidR="00606ED2" w:rsidP="00606ED2" w:rsidRDefault="00606ED2" w14:paraId="49614999" w14:textId="77777777">
      <w:pPr>
        <w:spacing w:after="0" w:line="240" w:lineRule="auto"/>
        <w:jc w:val="both"/>
        <w:rPr>
          <w:rFonts w:ascii="Times New Roman" w:hAnsi="Times New Roman" w:cs="Times New Roman"/>
          <w:sz w:val="24"/>
          <w:szCs w:val="24"/>
        </w:rPr>
      </w:pPr>
    </w:p>
    <w:p w:rsidRPr="00606ED2" w:rsidR="00606ED2" w:rsidP="00606ED2" w:rsidRDefault="00606ED2" w14:paraId="345142D5" w14:textId="16198262">
      <w:pPr>
        <w:spacing w:after="0" w:line="240" w:lineRule="auto"/>
        <w:jc w:val="both"/>
        <w:rPr>
          <w:rFonts w:ascii="Times New Roman" w:hAnsi="Times New Roman" w:cs="Times New Roman"/>
          <w:sz w:val="24"/>
          <w:szCs w:val="24"/>
        </w:rPr>
      </w:pPr>
      <w:r w:rsidRPr="0072186A">
        <w:rPr>
          <w:rFonts w:ascii="Times New Roman" w:hAnsi="Times New Roman" w:cs="Times New Roman"/>
          <w:sz w:val="24"/>
          <w:szCs w:val="24"/>
        </w:rPr>
        <w:t>Mõõdukus</w:t>
      </w:r>
      <w:r w:rsidRPr="00606ED2">
        <w:rPr>
          <w:rFonts w:ascii="Times New Roman" w:hAnsi="Times New Roman" w:cs="Times New Roman"/>
          <w:sz w:val="24"/>
          <w:szCs w:val="24"/>
        </w:rPr>
        <w:t>: Abinõu mõõdukuse üle otsustamiseks tuleb kaaluda ühelt poolt põhiõigus</w:t>
      </w:r>
      <w:r w:rsidR="00322043">
        <w:rPr>
          <w:rFonts w:ascii="Times New Roman" w:hAnsi="Times New Roman" w:cs="Times New Roman"/>
          <w:sz w:val="24"/>
          <w:szCs w:val="24"/>
        </w:rPr>
        <w:t>es</w:t>
      </w:r>
      <w:r w:rsidRPr="00606ED2">
        <w:rPr>
          <w:rFonts w:ascii="Times New Roman" w:hAnsi="Times New Roman" w:cs="Times New Roman"/>
          <w:sz w:val="24"/>
          <w:szCs w:val="24"/>
        </w:rPr>
        <w:t>se sekkumise ulatust ja intensiivsust ning teiselt poolt piirangu eesmärgi tähtsust.</w:t>
      </w:r>
      <w:r w:rsidR="00423270">
        <w:rPr>
          <w:rStyle w:val="FootnoteReference"/>
          <w:rFonts w:ascii="Times New Roman" w:hAnsi="Times New Roman" w:cs="Times New Roman"/>
          <w:sz w:val="24"/>
          <w:szCs w:val="24"/>
        </w:rPr>
        <w:footnoteReference w:id="7"/>
      </w:r>
      <w:r w:rsidRPr="00606ED2">
        <w:rPr>
          <w:rFonts w:ascii="Times New Roman" w:hAnsi="Times New Roman" w:cs="Times New Roman"/>
          <w:sz w:val="24"/>
          <w:szCs w:val="24"/>
        </w:rPr>
        <w:t xml:space="preserve"> Tuleb kaaluda, kas eelnõu eesmärk kaalub üles perekonna- ja eraelu puutumatuse riive. </w:t>
      </w:r>
      <w:r w:rsidR="00A60505">
        <w:rPr>
          <w:rFonts w:ascii="Times New Roman" w:hAnsi="Times New Roman" w:cs="Times New Roman"/>
          <w:sz w:val="24"/>
          <w:szCs w:val="24"/>
        </w:rPr>
        <w:t>Eelnõu</w:t>
      </w:r>
      <w:r w:rsidRPr="00606ED2">
        <w:rPr>
          <w:rFonts w:ascii="Times New Roman" w:hAnsi="Times New Roman" w:cs="Times New Roman"/>
          <w:sz w:val="24"/>
          <w:szCs w:val="24"/>
        </w:rPr>
        <w:t xml:space="preserve"> eesmärk on </w:t>
      </w:r>
      <w:r w:rsidR="00994E95">
        <w:rPr>
          <w:rFonts w:ascii="Times New Roman" w:hAnsi="Times New Roman" w:cs="Times New Roman"/>
          <w:sz w:val="24"/>
          <w:szCs w:val="24"/>
        </w:rPr>
        <w:t>e</w:t>
      </w:r>
      <w:r w:rsidRPr="00606ED2">
        <w:rPr>
          <w:rFonts w:ascii="Times New Roman" w:hAnsi="Times New Roman" w:cs="Times New Roman"/>
          <w:sz w:val="24"/>
          <w:szCs w:val="24"/>
        </w:rPr>
        <w:t xml:space="preserve">esti nimetraditsiooni hoidmine ning isikunimede ühtlustatud ja õiguspärane kasutamine. </w:t>
      </w:r>
      <w:proofErr w:type="spellStart"/>
      <w:r w:rsidR="001E0DF9">
        <w:rPr>
          <w:rFonts w:ascii="Times New Roman" w:hAnsi="Times New Roman" w:cs="Times New Roman"/>
          <w:sz w:val="24"/>
          <w:szCs w:val="24"/>
        </w:rPr>
        <w:t>PS-i</w:t>
      </w:r>
      <w:proofErr w:type="spellEnd"/>
      <w:r w:rsidRPr="00606ED2">
        <w:rPr>
          <w:rFonts w:ascii="Times New Roman" w:hAnsi="Times New Roman" w:cs="Times New Roman"/>
          <w:sz w:val="24"/>
          <w:szCs w:val="24"/>
        </w:rPr>
        <w:t xml:space="preserve"> preambul viitab eesti rahvuse ja kultuuri säilimise olulisusele ja PS</w:t>
      </w:r>
      <w:r w:rsidR="00976996">
        <w:rPr>
          <w:rFonts w:ascii="Times New Roman" w:hAnsi="Times New Roman" w:cs="Times New Roman"/>
          <w:sz w:val="24"/>
          <w:szCs w:val="24"/>
        </w:rPr>
        <w:t xml:space="preserve"> </w:t>
      </w:r>
      <w:r w:rsidRPr="00606ED2">
        <w:rPr>
          <w:rFonts w:ascii="Times New Roman" w:hAnsi="Times New Roman" w:cs="Times New Roman"/>
          <w:sz w:val="24"/>
          <w:szCs w:val="24"/>
        </w:rPr>
        <w:t xml:space="preserve">§ 6 on sätestatud, et Eesti riigikeel on eesti keel. Nimede andmise ja kasutamise korraldamisel põrkuvad sageli kokku kaks </w:t>
      </w:r>
      <w:proofErr w:type="spellStart"/>
      <w:r w:rsidRPr="00606ED2">
        <w:rPr>
          <w:rFonts w:ascii="Times New Roman" w:hAnsi="Times New Roman" w:cs="Times New Roman"/>
          <w:sz w:val="24"/>
          <w:szCs w:val="24"/>
        </w:rPr>
        <w:t>PS</w:t>
      </w:r>
      <w:r w:rsidR="00322043">
        <w:rPr>
          <w:rFonts w:ascii="Times New Roman" w:hAnsi="Times New Roman" w:cs="Times New Roman"/>
          <w:sz w:val="24"/>
          <w:szCs w:val="24"/>
        </w:rPr>
        <w:t>-</w:t>
      </w:r>
      <w:r w:rsidRPr="00606ED2">
        <w:rPr>
          <w:rFonts w:ascii="Times New Roman" w:hAnsi="Times New Roman" w:cs="Times New Roman"/>
          <w:sz w:val="24"/>
          <w:szCs w:val="24"/>
        </w:rPr>
        <w:t>i</w:t>
      </w:r>
      <w:proofErr w:type="spellEnd"/>
      <w:r w:rsidRPr="00606ED2">
        <w:rPr>
          <w:rFonts w:ascii="Times New Roman" w:hAnsi="Times New Roman" w:cs="Times New Roman"/>
          <w:sz w:val="24"/>
          <w:szCs w:val="24"/>
        </w:rPr>
        <w:t xml:space="preserve"> kaitsealasse kuuluvat </w:t>
      </w:r>
      <w:r w:rsidRPr="00606ED2" w:rsidR="00976996">
        <w:rPr>
          <w:rFonts w:ascii="Times New Roman" w:hAnsi="Times New Roman" w:cs="Times New Roman"/>
          <w:sz w:val="24"/>
          <w:szCs w:val="24"/>
        </w:rPr>
        <w:t xml:space="preserve">olulist </w:t>
      </w:r>
      <w:r w:rsidRPr="00606ED2">
        <w:rPr>
          <w:rFonts w:ascii="Times New Roman" w:hAnsi="Times New Roman" w:cs="Times New Roman"/>
          <w:sz w:val="24"/>
          <w:szCs w:val="24"/>
        </w:rPr>
        <w:t>aspekti, ühelt poolt inimese eneseteostusõigus ning õigus perekonna- ja eraelu puutumatusele, teisalt avalik huvi eesti rahvuse ja keele säilitamiseks ning edasikandmiseks tulevastele põlvedele.</w:t>
      </w:r>
    </w:p>
    <w:p w:rsidRPr="00606ED2" w:rsidR="00606ED2" w:rsidP="00606ED2" w:rsidRDefault="00606ED2" w14:paraId="2C7DAD76" w14:textId="77777777">
      <w:pPr>
        <w:spacing w:after="0" w:line="240" w:lineRule="auto"/>
        <w:jc w:val="both"/>
        <w:rPr>
          <w:rFonts w:ascii="Times New Roman" w:hAnsi="Times New Roman" w:cs="Times New Roman"/>
          <w:sz w:val="24"/>
          <w:szCs w:val="24"/>
        </w:rPr>
      </w:pPr>
    </w:p>
    <w:p w:rsidRPr="00606ED2" w:rsidR="00606ED2" w:rsidP="00606ED2" w:rsidRDefault="00606ED2" w14:paraId="6C7457AA" w14:textId="3E201813">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Eelnõu seletuskirja kohaselt on identiteet inimese enesemääratlus iseenda ja välismaailma jaoks ning on antud inimese nime, elukäigu, välimuse, käitumismaneeride, riietuse, seksuaalsuse enesemääratluse, mõtete, tunnete, veendumuste jmt kategooriate kaudu. Nimi on üks osa inimese identiteedist. Nimi on esmane tunnus, millega inimene end eristab teistest ning seostab end vanemate, hõimlaste ja rahvusega. Nimi kui personaalse identifitseerimise ja perekonnaga seostamise vahend on samal ajal ka era</w:t>
      </w:r>
      <w:r w:rsidR="00E86DA4">
        <w:rPr>
          <w:rFonts w:ascii="Times New Roman" w:hAnsi="Times New Roman" w:cs="Times New Roman"/>
          <w:sz w:val="24"/>
          <w:szCs w:val="24"/>
        </w:rPr>
        <w:t>-</w:t>
      </w:r>
      <w:r w:rsidRPr="00606ED2">
        <w:rPr>
          <w:rFonts w:ascii="Times New Roman" w:hAnsi="Times New Roman" w:cs="Times New Roman"/>
          <w:sz w:val="24"/>
          <w:szCs w:val="24"/>
        </w:rPr>
        <w:t xml:space="preserve"> </w:t>
      </w:r>
      <w:r w:rsidR="00E86DA4">
        <w:rPr>
          <w:rFonts w:ascii="Times New Roman" w:hAnsi="Times New Roman" w:cs="Times New Roman"/>
          <w:sz w:val="24"/>
          <w:szCs w:val="24"/>
        </w:rPr>
        <w:t>j</w:t>
      </w:r>
      <w:r w:rsidRPr="00606ED2">
        <w:rPr>
          <w:rFonts w:ascii="Times New Roman" w:hAnsi="Times New Roman" w:cs="Times New Roman"/>
          <w:sz w:val="24"/>
          <w:szCs w:val="24"/>
        </w:rPr>
        <w:t>a pereelu küsimus.</w:t>
      </w:r>
    </w:p>
    <w:p w:rsidRPr="00606ED2" w:rsidR="00606ED2" w:rsidP="00606ED2" w:rsidRDefault="00606ED2" w14:paraId="4653FFC1" w14:textId="77777777">
      <w:pPr>
        <w:spacing w:after="0" w:line="240" w:lineRule="auto"/>
        <w:jc w:val="both"/>
        <w:rPr>
          <w:rFonts w:ascii="Times New Roman" w:hAnsi="Times New Roman" w:cs="Times New Roman"/>
          <w:sz w:val="24"/>
          <w:szCs w:val="24"/>
        </w:rPr>
      </w:pPr>
    </w:p>
    <w:p w:rsidRPr="00606ED2" w:rsidR="00606ED2" w:rsidP="00606ED2" w:rsidRDefault="00606ED2" w14:paraId="1F8777A4" w14:textId="3B79737F">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Riigikoh</w:t>
      </w:r>
      <w:r w:rsidR="00447B71">
        <w:rPr>
          <w:rFonts w:ascii="Times New Roman" w:hAnsi="Times New Roman" w:cs="Times New Roman"/>
          <w:sz w:val="24"/>
          <w:szCs w:val="24"/>
        </w:rPr>
        <w:t xml:space="preserve">us on </w:t>
      </w:r>
      <w:r w:rsidRPr="00606ED2">
        <w:rPr>
          <w:rFonts w:ascii="Times New Roman" w:hAnsi="Times New Roman" w:cs="Times New Roman"/>
          <w:sz w:val="24"/>
          <w:szCs w:val="24"/>
        </w:rPr>
        <w:t>otsuses</w:t>
      </w:r>
      <w:r w:rsidR="00423270">
        <w:rPr>
          <w:rStyle w:val="FootnoteReference"/>
          <w:rFonts w:ascii="Times New Roman" w:hAnsi="Times New Roman" w:cs="Times New Roman"/>
          <w:sz w:val="24"/>
          <w:szCs w:val="24"/>
        </w:rPr>
        <w:footnoteReference w:id="8"/>
      </w:r>
      <w:r w:rsidR="00447B71">
        <w:rPr>
          <w:rFonts w:ascii="Times New Roman" w:hAnsi="Times New Roman" w:cs="Times New Roman"/>
          <w:sz w:val="24"/>
          <w:szCs w:val="24"/>
        </w:rPr>
        <w:t xml:space="preserve"> välja toonud</w:t>
      </w:r>
      <w:r w:rsidRPr="00606ED2">
        <w:rPr>
          <w:rFonts w:ascii="Times New Roman" w:hAnsi="Times New Roman" w:cs="Times New Roman"/>
          <w:sz w:val="24"/>
          <w:szCs w:val="24"/>
        </w:rPr>
        <w:t xml:space="preserve">, et kui seadusandja eesmärgiks piirangu kehtestamisel oli tagada eesti rahvuse ja kultuuri säilimine ja selle kaudu teiste inimeste õigus rahvuslikule identiteedile, siis Riigikohtu põhiseaduslikkuse kolleegiumi arvates saab lugeda riivet õigustavaks eesmärgiks. Ka õiguskantsler on </w:t>
      </w:r>
      <w:r w:rsidR="00447B71">
        <w:rPr>
          <w:rFonts w:ascii="Times New Roman" w:hAnsi="Times New Roman" w:cs="Times New Roman"/>
          <w:sz w:val="24"/>
          <w:szCs w:val="24"/>
        </w:rPr>
        <w:t>antud teemat puudutanud oma</w:t>
      </w:r>
      <w:r w:rsidRPr="00606ED2">
        <w:rPr>
          <w:rFonts w:ascii="Times New Roman" w:hAnsi="Times New Roman" w:cs="Times New Roman"/>
          <w:sz w:val="24"/>
          <w:szCs w:val="24"/>
        </w:rPr>
        <w:t xml:space="preserve"> seisukohas</w:t>
      </w:r>
      <w:r w:rsidR="00C07563">
        <w:rPr>
          <w:rStyle w:val="FootnoteReference"/>
          <w:rFonts w:ascii="Times New Roman" w:hAnsi="Times New Roman" w:cs="Times New Roman"/>
          <w:sz w:val="24"/>
          <w:szCs w:val="24"/>
        </w:rPr>
        <w:footnoteReference w:id="9"/>
      </w:r>
      <w:r w:rsidRPr="00606ED2">
        <w:rPr>
          <w:rFonts w:ascii="Times New Roman" w:hAnsi="Times New Roman" w:cs="Times New Roman"/>
          <w:sz w:val="24"/>
          <w:szCs w:val="24"/>
        </w:rPr>
        <w:t>, vastates talle esitatud avaldusele. Õiguskantsler ütles järgmist: „Selgub, et nime valiku õigust on võimalik piirata, kuid äärmiselt ettevaatlikult ning mitte rohkem kui see on hädavajalik muu eesmärgi (nt eesti rahvuse ja kultuuri säilimine ja selle kaudu teiste inimeste õigus rahvuslikule identiteedile, inimese identifitseerimine nime kaudu, isiku kaitse põhjalikult läbi mõtlemata nimede muutmise otsuste eest jne) saavutamiseks.“</w:t>
      </w:r>
      <w:r w:rsidR="00976996">
        <w:rPr>
          <w:rFonts w:ascii="Times New Roman" w:hAnsi="Times New Roman" w:cs="Times New Roman"/>
          <w:sz w:val="24"/>
          <w:szCs w:val="24"/>
        </w:rPr>
        <w:t>.</w:t>
      </w:r>
    </w:p>
    <w:p w:rsidRPr="00606ED2" w:rsidR="00606ED2" w:rsidP="00606ED2" w:rsidRDefault="00606ED2" w14:paraId="2B0590F7" w14:textId="77777777">
      <w:pPr>
        <w:spacing w:after="0" w:line="240" w:lineRule="auto"/>
        <w:jc w:val="both"/>
        <w:rPr>
          <w:rFonts w:ascii="Times New Roman" w:hAnsi="Times New Roman" w:cs="Times New Roman"/>
          <w:sz w:val="24"/>
          <w:szCs w:val="24"/>
        </w:rPr>
      </w:pPr>
    </w:p>
    <w:p w:rsidRPr="00606ED2" w:rsidR="00606ED2" w:rsidP="00606ED2" w:rsidRDefault="00606ED2" w14:paraId="0F972B06" w14:textId="2B03ADEB">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Riigikohus on lisaks öelnud</w:t>
      </w:r>
      <w:r w:rsidR="00C07563">
        <w:rPr>
          <w:rStyle w:val="FootnoteReference"/>
          <w:rFonts w:ascii="Times New Roman" w:hAnsi="Times New Roman" w:cs="Times New Roman"/>
          <w:sz w:val="24"/>
          <w:szCs w:val="24"/>
        </w:rPr>
        <w:footnoteReference w:id="10"/>
      </w:r>
      <w:r w:rsidRPr="00606ED2">
        <w:rPr>
          <w:rFonts w:ascii="Times New Roman" w:hAnsi="Times New Roman" w:cs="Times New Roman"/>
          <w:sz w:val="24"/>
          <w:szCs w:val="24"/>
        </w:rPr>
        <w:t>: „Nimi on ka selleks, et isikuid eristada või määratleda isiku perekondlik kuuluvus.“ Siinkohal võib minna isegi veel kaugemale ning öelda, et nimi ei aita mitte ainult isikuid eristada või määratleda perekondlikku kuuluvust, vaid aitab ka määratleda rahvuslikku kuuluvust ning kannab edasi rahvuslikku järjepidevust. Traditsiooniliste nimede järgi saab öelda, näiteks millisest maailma piirkonnast või rahvusest inimene suure tõenäosusega pärit on.</w:t>
      </w:r>
    </w:p>
    <w:p w:rsidRPr="00606ED2" w:rsidR="00606ED2" w:rsidP="00606ED2" w:rsidRDefault="00606ED2" w14:paraId="355A501C" w14:textId="77777777">
      <w:pPr>
        <w:spacing w:after="0" w:line="240" w:lineRule="auto"/>
        <w:jc w:val="both"/>
        <w:rPr>
          <w:rFonts w:ascii="Times New Roman" w:hAnsi="Times New Roman" w:cs="Times New Roman"/>
          <w:sz w:val="24"/>
          <w:szCs w:val="24"/>
        </w:rPr>
      </w:pPr>
    </w:p>
    <w:p w:rsidRPr="00606ED2" w:rsidR="00606ED2" w:rsidP="00606ED2" w:rsidRDefault="00606ED2" w14:paraId="64C00E39" w14:textId="77777777">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Riigikohtu ja Õiguskantsleri seisukohad kinnitavad, et nimevaliku piirangud võivad olla põhiseaduslikult õigustatud, kui nende eesmärk on tagada eesti rahvuse ja kultuuri säilimine ning kaitsta seeläbi ka teiste isikute õigust rahvuslikule identiteedile ja õiguskindlusele. Nime kui isikut eristava ja identiteeti kandva tunnuse kaudu täidab riik olulist rolli nii üksikisiku kui ka ühiskonna tasandil identiteedi hoidmisel.</w:t>
      </w:r>
    </w:p>
    <w:p w:rsidRPr="00606ED2" w:rsidR="00606ED2" w:rsidP="00606ED2" w:rsidRDefault="00606ED2" w14:paraId="36EE888F" w14:textId="77777777">
      <w:pPr>
        <w:spacing w:after="0" w:line="240" w:lineRule="auto"/>
        <w:jc w:val="both"/>
        <w:rPr>
          <w:rFonts w:ascii="Times New Roman" w:hAnsi="Times New Roman" w:cs="Times New Roman"/>
          <w:sz w:val="24"/>
          <w:szCs w:val="24"/>
        </w:rPr>
      </w:pPr>
    </w:p>
    <w:p w:rsidRPr="00606ED2" w:rsidR="00606ED2" w:rsidP="00606ED2" w:rsidRDefault="00606ED2" w14:paraId="77F9A658" w14:textId="77777777">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Eeltoodust tuleneb, et seadusandja eesmärk ei ole pelgalt keeleline või vormiline, vaid sisuliselt seotud rahvusliku järjepidevuse ja sotsiaalse selguse tagamisega. Nimi võimaldab inimestel üksteist eristada, määratleda perekondlikku ja rahvuslikku kuuluvust ning toetab ühtlasi avalikku huvi, et nimed oleksid arusaadavad ja sobituksid keele- ning kultuuriruumi.</w:t>
      </w:r>
    </w:p>
    <w:p w:rsidRPr="00606ED2" w:rsidR="00606ED2" w:rsidP="00606ED2" w:rsidRDefault="00606ED2" w14:paraId="3F6F7A5A" w14:textId="77777777">
      <w:pPr>
        <w:spacing w:after="0" w:line="240" w:lineRule="auto"/>
        <w:jc w:val="both"/>
        <w:rPr>
          <w:rFonts w:ascii="Times New Roman" w:hAnsi="Times New Roman" w:cs="Times New Roman"/>
          <w:sz w:val="24"/>
          <w:szCs w:val="24"/>
        </w:rPr>
      </w:pPr>
    </w:p>
    <w:p w:rsidRPr="00606ED2" w:rsidR="00606ED2" w:rsidP="00606ED2" w:rsidRDefault="00606ED2" w14:paraId="32B59641" w14:textId="3D50A66E">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 xml:space="preserve">Seetõttu võib järeldada, et nimetatud piirangud teenivad õiguspärast ja kaaluka avaliku </w:t>
      </w:r>
      <w:r w:rsidR="00976996">
        <w:rPr>
          <w:rFonts w:ascii="Times New Roman" w:hAnsi="Times New Roman" w:cs="Times New Roman"/>
          <w:sz w:val="24"/>
          <w:szCs w:val="24"/>
        </w:rPr>
        <w:t>huvi</w:t>
      </w:r>
      <w:r w:rsidRPr="00606ED2">
        <w:rPr>
          <w:rFonts w:ascii="Times New Roman" w:hAnsi="Times New Roman" w:cs="Times New Roman"/>
          <w:sz w:val="24"/>
          <w:szCs w:val="24"/>
        </w:rPr>
        <w:t xml:space="preserve"> eesmärki, milleks on eesti rahvuse ja kultuuri säilitamine ning teiste isikute identiteedi ja õiguskindluse kaitse. Selline eesmärk on kooskõlas </w:t>
      </w:r>
      <w:r w:rsidR="00F57CA8">
        <w:rPr>
          <w:rFonts w:ascii="Times New Roman" w:hAnsi="Times New Roman" w:cs="Times New Roman"/>
          <w:sz w:val="24"/>
          <w:szCs w:val="24"/>
        </w:rPr>
        <w:t>PS</w:t>
      </w:r>
      <w:r w:rsidRPr="00606ED2">
        <w:rPr>
          <w:rFonts w:ascii="Times New Roman" w:hAnsi="Times New Roman" w:cs="Times New Roman"/>
          <w:sz w:val="24"/>
          <w:szCs w:val="24"/>
        </w:rPr>
        <w:t xml:space="preserve"> preambuli ja §</w:t>
      </w:r>
      <w:r w:rsidR="00322043">
        <w:rPr>
          <w:rFonts w:ascii="Times New Roman" w:hAnsi="Times New Roman" w:cs="Times New Roman"/>
          <w:sz w:val="24"/>
          <w:szCs w:val="24"/>
        </w:rPr>
        <w:t>-i</w:t>
      </w:r>
      <w:r w:rsidRPr="00606ED2">
        <w:rPr>
          <w:rFonts w:ascii="Times New Roman" w:hAnsi="Times New Roman" w:cs="Times New Roman"/>
          <w:sz w:val="24"/>
          <w:szCs w:val="24"/>
        </w:rPr>
        <w:t xml:space="preserve"> 6 sisuga ning annab piisava aluse mõõduka põhiõiguste piirangu õigustamiseks.</w:t>
      </w:r>
    </w:p>
    <w:p w:rsidRPr="00606ED2" w:rsidR="00606ED2" w:rsidP="00606ED2" w:rsidRDefault="00606ED2" w14:paraId="7B5200FE" w14:textId="77777777">
      <w:pPr>
        <w:spacing w:after="0" w:line="240" w:lineRule="auto"/>
        <w:jc w:val="both"/>
        <w:rPr>
          <w:rFonts w:ascii="Times New Roman" w:hAnsi="Times New Roman" w:cs="Times New Roman"/>
          <w:sz w:val="24"/>
          <w:szCs w:val="24"/>
        </w:rPr>
      </w:pPr>
    </w:p>
    <w:p w:rsidRPr="00606ED2" w:rsidR="00606ED2" w:rsidP="00606ED2" w:rsidRDefault="00606ED2" w14:paraId="13FD181F" w14:textId="6AAC77C5">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Kehtestatud nõuded</w:t>
      </w:r>
      <w:r w:rsidR="00AB2036">
        <w:rPr>
          <w:rFonts w:ascii="Times New Roman" w:hAnsi="Times New Roman" w:cs="Times New Roman"/>
          <w:sz w:val="24"/>
          <w:szCs w:val="24"/>
        </w:rPr>
        <w:t xml:space="preserve">, </w:t>
      </w:r>
      <w:r w:rsidRPr="00606ED2">
        <w:rPr>
          <w:rFonts w:ascii="Times New Roman" w:hAnsi="Times New Roman" w:cs="Times New Roman"/>
          <w:sz w:val="24"/>
          <w:szCs w:val="24"/>
        </w:rPr>
        <w:t xml:space="preserve">näiteks </w:t>
      </w:r>
      <w:r w:rsidR="00837FE8">
        <w:rPr>
          <w:rFonts w:ascii="Times New Roman" w:hAnsi="Times New Roman" w:cs="Times New Roman"/>
          <w:sz w:val="24"/>
          <w:szCs w:val="24"/>
        </w:rPr>
        <w:t xml:space="preserve">eestikeelses </w:t>
      </w:r>
      <w:r w:rsidRPr="00606ED2">
        <w:rPr>
          <w:rFonts w:ascii="Times New Roman" w:hAnsi="Times New Roman" w:cs="Times New Roman"/>
          <w:sz w:val="24"/>
          <w:szCs w:val="24"/>
        </w:rPr>
        <w:t>eesnime</w:t>
      </w:r>
      <w:r w:rsidR="00837FE8">
        <w:rPr>
          <w:rFonts w:ascii="Times New Roman" w:hAnsi="Times New Roman" w:cs="Times New Roman"/>
          <w:sz w:val="24"/>
          <w:szCs w:val="24"/>
        </w:rPr>
        <w:t>s</w:t>
      </w:r>
      <w:r w:rsidRPr="00606ED2">
        <w:rPr>
          <w:rFonts w:ascii="Times New Roman" w:hAnsi="Times New Roman" w:cs="Times New Roman"/>
          <w:sz w:val="24"/>
          <w:szCs w:val="24"/>
        </w:rPr>
        <w:t xml:space="preserve"> õigekirjareeglite järgimine, vastassoole omaste nimede kasutamise piiramine või heade kommetega vastuolus olevate nimede vältimine</w:t>
      </w:r>
      <w:r w:rsidR="00AB2036">
        <w:rPr>
          <w:rFonts w:ascii="Times New Roman" w:hAnsi="Times New Roman" w:cs="Times New Roman"/>
          <w:sz w:val="24"/>
          <w:szCs w:val="24"/>
        </w:rPr>
        <w:t>,</w:t>
      </w:r>
      <w:r w:rsidRPr="00606ED2">
        <w:rPr>
          <w:rFonts w:ascii="Times New Roman" w:hAnsi="Times New Roman" w:cs="Times New Roman"/>
          <w:sz w:val="24"/>
          <w:szCs w:val="24"/>
        </w:rPr>
        <w:t xml:space="preserve"> ei välista isikule sobiva nime valikut, vaid suunavad seda viisil, mis tagab ühiskondliku arusaadavuse ja õigusselguse. Eelnõu võimaldab lisaks kasutada ka võõrapäraseid eesnimesid, kui need on kasutusel eesnimedena, sarnased juba kasutusel olevate nimedega või mugandatud eesti keele struktuurile vastavaks. Seega säilib isikul lai valikuvabadus, kuid välditakse selliseid nimesid, mis oleksid ühiskondlikult eksitavad, solvavad või vastuolus eesti keele üldpõhimõtetega.</w:t>
      </w:r>
    </w:p>
    <w:p w:rsidRPr="00606ED2" w:rsidR="00606ED2" w:rsidP="00606ED2" w:rsidRDefault="00606ED2" w14:paraId="6F931CE0" w14:textId="77777777">
      <w:pPr>
        <w:spacing w:after="0" w:line="240" w:lineRule="auto"/>
        <w:jc w:val="both"/>
        <w:rPr>
          <w:rFonts w:ascii="Times New Roman" w:hAnsi="Times New Roman" w:cs="Times New Roman"/>
          <w:sz w:val="24"/>
          <w:szCs w:val="24"/>
        </w:rPr>
      </w:pPr>
    </w:p>
    <w:p w:rsidRPr="00606ED2" w:rsidR="00606ED2" w:rsidP="00606ED2" w:rsidRDefault="00606ED2" w14:paraId="79C79F61" w14:textId="640B2125">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 xml:space="preserve">Lisaks tagavad nimeteadusliku usaldusasutuse kaasamine ja seaduses sätestatud erandid, et iga juhtum hinnatakse individuaalselt, vältides meelevaldseid otsuseid ja ülemääraseid piiranguid. </w:t>
      </w:r>
      <w:r w:rsidR="009B78F8">
        <w:rPr>
          <w:rFonts w:ascii="Times New Roman" w:hAnsi="Times New Roman" w:cs="Times New Roman"/>
          <w:sz w:val="24"/>
          <w:szCs w:val="24"/>
        </w:rPr>
        <w:t xml:space="preserve">Võimalus erandite tegemiseks võimaldab arvestada isiku keelelist või rahvuslikku tausta, mis aitab tagada seda, et nõuded oleksid mõõdukad ning aitaksid vajadusel lähtuda konkreetsetest olukordadest. </w:t>
      </w:r>
      <w:r w:rsidRPr="00606ED2">
        <w:rPr>
          <w:rFonts w:ascii="Times New Roman" w:hAnsi="Times New Roman" w:cs="Times New Roman"/>
          <w:sz w:val="24"/>
          <w:szCs w:val="24"/>
        </w:rPr>
        <w:t>Seega on abinõud kujundatud viisil, mis tagavad tasakaalu üksikisiku õiguste ja avaliku huvi vahel.</w:t>
      </w:r>
    </w:p>
    <w:p w:rsidRPr="00606ED2" w:rsidR="00606ED2" w:rsidP="00606ED2" w:rsidRDefault="00606ED2" w14:paraId="7A3A3C8D" w14:textId="77777777">
      <w:pPr>
        <w:spacing w:after="0" w:line="240" w:lineRule="auto"/>
        <w:jc w:val="both"/>
        <w:rPr>
          <w:rFonts w:ascii="Times New Roman" w:hAnsi="Times New Roman" w:cs="Times New Roman"/>
          <w:sz w:val="24"/>
          <w:szCs w:val="24"/>
        </w:rPr>
      </w:pPr>
    </w:p>
    <w:p w:rsidRPr="00606ED2" w:rsidR="00606ED2" w:rsidP="00606ED2" w:rsidRDefault="00606ED2" w14:paraId="2731F837" w14:textId="5615BAE1">
      <w:pPr>
        <w:spacing w:after="0" w:line="240" w:lineRule="auto"/>
        <w:jc w:val="both"/>
        <w:rPr>
          <w:rFonts w:ascii="Times New Roman" w:hAnsi="Times New Roman" w:cs="Times New Roman"/>
          <w:sz w:val="24"/>
          <w:szCs w:val="24"/>
        </w:rPr>
      </w:pPr>
      <w:r w:rsidRPr="0072186A">
        <w:rPr>
          <w:rFonts w:ascii="Times New Roman" w:hAnsi="Times New Roman" w:cs="Times New Roman"/>
          <w:b/>
          <w:bCs/>
          <w:sz w:val="24"/>
          <w:szCs w:val="24"/>
        </w:rPr>
        <w:t>Järeldus</w:t>
      </w:r>
      <w:r w:rsidRPr="0072186A">
        <w:rPr>
          <w:rFonts w:ascii="Times New Roman" w:hAnsi="Times New Roman" w:cs="Times New Roman"/>
          <w:sz w:val="24"/>
          <w:szCs w:val="24"/>
        </w:rPr>
        <w:t>:</w:t>
      </w:r>
      <w:r w:rsidRPr="00606ED2">
        <w:rPr>
          <w:rFonts w:ascii="Times New Roman" w:hAnsi="Times New Roman" w:cs="Times New Roman"/>
          <w:sz w:val="24"/>
          <w:szCs w:val="24"/>
        </w:rPr>
        <w:t xml:space="preserve"> Ees- ja perekonnanimedele esitatavad nõuded on </w:t>
      </w:r>
      <w:r w:rsidR="00F9347F">
        <w:rPr>
          <w:rFonts w:ascii="Times New Roman" w:hAnsi="Times New Roman" w:cs="Times New Roman"/>
          <w:sz w:val="24"/>
          <w:szCs w:val="24"/>
        </w:rPr>
        <w:t>PS-</w:t>
      </w:r>
      <w:proofErr w:type="spellStart"/>
      <w:r w:rsidR="00F9347F">
        <w:rPr>
          <w:rFonts w:ascii="Times New Roman" w:hAnsi="Times New Roman" w:cs="Times New Roman"/>
          <w:sz w:val="24"/>
          <w:szCs w:val="24"/>
        </w:rPr>
        <w:t>ga</w:t>
      </w:r>
      <w:proofErr w:type="spellEnd"/>
      <w:r w:rsidRPr="00606ED2">
        <w:rPr>
          <w:rFonts w:ascii="Times New Roman" w:hAnsi="Times New Roman" w:cs="Times New Roman"/>
          <w:sz w:val="24"/>
          <w:szCs w:val="24"/>
        </w:rPr>
        <w:t xml:space="preserve"> kooskõlas, kuna need on suunatud põhiseaduslikult kaitstud eesmärgi </w:t>
      </w:r>
      <w:r w:rsidR="00837FE8">
        <w:rPr>
          <w:rFonts w:ascii="Times New Roman" w:hAnsi="Times New Roman" w:cs="Times New Roman"/>
          <w:sz w:val="24"/>
          <w:szCs w:val="24"/>
        </w:rPr>
        <w:t>-</w:t>
      </w:r>
      <w:r w:rsidRPr="00606ED2">
        <w:rPr>
          <w:rFonts w:ascii="Times New Roman" w:hAnsi="Times New Roman" w:cs="Times New Roman"/>
          <w:sz w:val="24"/>
          <w:szCs w:val="24"/>
        </w:rPr>
        <w:t xml:space="preserve"> eesti keele ja kultuuri säilitamise ning rahvusliku identiteedi kaitse saavutamisele.</w:t>
      </w:r>
    </w:p>
    <w:p w:rsidRPr="00606ED2" w:rsidR="00606ED2" w:rsidP="00606ED2" w:rsidRDefault="00606ED2" w14:paraId="430C2DB9" w14:textId="77777777">
      <w:pPr>
        <w:spacing w:after="0" w:line="240" w:lineRule="auto"/>
        <w:jc w:val="both"/>
        <w:rPr>
          <w:rFonts w:ascii="Times New Roman" w:hAnsi="Times New Roman" w:cs="Times New Roman"/>
          <w:sz w:val="24"/>
          <w:szCs w:val="24"/>
        </w:rPr>
      </w:pPr>
    </w:p>
    <w:p w:rsidRPr="00606ED2" w:rsidR="00606ED2" w:rsidP="00606ED2" w:rsidRDefault="00606ED2" w14:paraId="4542E095" w14:textId="77777777">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Kehtestatud abinõud on oma olemuselt mõõdukad ja tasakaalustatud, piirates isiku enesemääramisõigust üksnes ulatuses, mis on vajalik nimetatud eesmärgi tagamiseks. Seadus ei välista nimevalikut täielikult, vaid sätestab üldised raamid, mille piires on isikul jätkuvalt lai otsustusvabadus.</w:t>
      </w:r>
    </w:p>
    <w:p w:rsidRPr="00606ED2" w:rsidR="00606ED2" w:rsidP="00606ED2" w:rsidRDefault="00606ED2" w14:paraId="31AE8DD2" w14:textId="77777777">
      <w:pPr>
        <w:spacing w:after="0" w:line="240" w:lineRule="auto"/>
        <w:jc w:val="both"/>
        <w:rPr>
          <w:rFonts w:ascii="Times New Roman" w:hAnsi="Times New Roman" w:cs="Times New Roman"/>
          <w:sz w:val="24"/>
          <w:szCs w:val="24"/>
        </w:rPr>
      </w:pPr>
    </w:p>
    <w:p w:rsidRPr="00606ED2" w:rsidR="00606ED2" w:rsidP="00606ED2" w:rsidRDefault="00606ED2" w14:paraId="10837507" w14:textId="549E3887">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 xml:space="preserve">Oluline on seegi, et eelnõu näeb ette </w:t>
      </w:r>
      <w:r w:rsidRPr="00606ED2" w:rsidR="00837FE8">
        <w:rPr>
          <w:rFonts w:ascii="Times New Roman" w:hAnsi="Times New Roman" w:cs="Times New Roman"/>
          <w:sz w:val="24"/>
          <w:szCs w:val="24"/>
        </w:rPr>
        <w:t>erand</w:t>
      </w:r>
      <w:r w:rsidR="00837FE8">
        <w:rPr>
          <w:rFonts w:ascii="Times New Roman" w:hAnsi="Times New Roman" w:cs="Times New Roman"/>
          <w:sz w:val="24"/>
          <w:szCs w:val="24"/>
        </w:rPr>
        <w:t>e</w:t>
      </w:r>
      <w:r w:rsidRPr="00606ED2" w:rsidR="00837FE8">
        <w:rPr>
          <w:rFonts w:ascii="Times New Roman" w:hAnsi="Times New Roman" w:cs="Times New Roman"/>
          <w:sz w:val="24"/>
          <w:szCs w:val="24"/>
        </w:rPr>
        <w:t>i</w:t>
      </w:r>
      <w:r w:rsidR="00837FE8">
        <w:rPr>
          <w:rFonts w:ascii="Times New Roman" w:hAnsi="Times New Roman" w:cs="Times New Roman"/>
          <w:sz w:val="24"/>
          <w:szCs w:val="24"/>
        </w:rPr>
        <w:t>d</w:t>
      </w:r>
      <w:r w:rsidRPr="00606ED2">
        <w:rPr>
          <w:rFonts w:ascii="Times New Roman" w:hAnsi="Times New Roman" w:cs="Times New Roman"/>
          <w:sz w:val="24"/>
          <w:szCs w:val="24"/>
        </w:rPr>
        <w:t>, mis võimalda</w:t>
      </w:r>
      <w:r w:rsidR="00837FE8">
        <w:rPr>
          <w:rFonts w:ascii="Times New Roman" w:hAnsi="Times New Roman" w:cs="Times New Roman"/>
          <w:sz w:val="24"/>
          <w:szCs w:val="24"/>
        </w:rPr>
        <w:t>vad</w:t>
      </w:r>
      <w:r w:rsidRPr="00606ED2">
        <w:rPr>
          <w:rFonts w:ascii="Times New Roman" w:hAnsi="Times New Roman" w:cs="Times New Roman"/>
          <w:sz w:val="24"/>
          <w:szCs w:val="24"/>
        </w:rPr>
        <w:t xml:space="preserve"> arvestada isiku keelelist või rahvuslikku tausta ning taga</w:t>
      </w:r>
      <w:r w:rsidR="00837FE8">
        <w:rPr>
          <w:rFonts w:ascii="Times New Roman" w:hAnsi="Times New Roman" w:cs="Times New Roman"/>
          <w:sz w:val="24"/>
          <w:szCs w:val="24"/>
        </w:rPr>
        <w:t>vad</w:t>
      </w:r>
      <w:r w:rsidRPr="00606ED2">
        <w:rPr>
          <w:rFonts w:ascii="Times New Roman" w:hAnsi="Times New Roman" w:cs="Times New Roman"/>
          <w:sz w:val="24"/>
          <w:szCs w:val="24"/>
        </w:rPr>
        <w:t>, et piirangud ei oleks meelevaldsed ega ülemäärased. Selline paindlikkus välistab olukorra, kus põhiõiguste piirangud muutuksid absoluutseteks või põhjendamatult intensiivseteks.</w:t>
      </w:r>
    </w:p>
    <w:p w:rsidRPr="00606ED2" w:rsidR="00606ED2" w:rsidP="00606ED2" w:rsidRDefault="00606ED2" w14:paraId="1E2D48D0" w14:textId="77777777">
      <w:pPr>
        <w:spacing w:after="0" w:line="240" w:lineRule="auto"/>
        <w:jc w:val="both"/>
        <w:rPr>
          <w:rFonts w:ascii="Times New Roman" w:hAnsi="Times New Roman" w:cs="Times New Roman"/>
          <w:sz w:val="24"/>
          <w:szCs w:val="24"/>
        </w:rPr>
      </w:pPr>
    </w:p>
    <w:p w:rsidRPr="00606ED2" w:rsidR="00606ED2" w:rsidP="00606ED2" w:rsidRDefault="00606ED2" w14:paraId="4A4F210A" w14:textId="54EB7486">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 xml:space="preserve">Seetõttu võib järeldada, et kehtestatud regulatsioon tasakaalustab õiguspäraselt isiku õiguse valida ja kanda nime ning riigi kohustuse kaitsta eesti keelt ja kultuuri. Lisaks teenib see ka teiste isikute õiguste ja õiguskindluse kaitse eesmärki, tagades, et nimed oleksid selgelt eristatavad, ühiskondlikult arusaadavad ning ei looks eksitavaid või identiteeti kahjustavaid olukordi. Eelnõus sätestatud piirangud on proportsionaalsed, kuna avaliku huvi </w:t>
      </w:r>
      <w:r w:rsidR="00706C1D">
        <w:rPr>
          <w:rFonts w:ascii="Times New Roman" w:hAnsi="Times New Roman" w:cs="Times New Roman"/>
          <w:sz w:val="24"/>
          <w:szCs w:val="24"/>
        </w:rPr>
        <w:t>olulisus</w:t>
      </w:r>
      <w:r w:rsidRPr="00606ED2">
        <w:rPr>
          <w:rFonts w:ascii="Times New Roman" w:hAnsi="Times New Roman" w:cs="Times New Roman"/>
          <w:sz w:val="24"/>
          <w:szCs w:val="24"/>
        </w:rPr>
        <w:t>, st eesti rahvuse ja keele kestmine ning teiste isikute identiteedi ja õiguskindluse kaitse, ületab mõõduka põhiõiguste riive intensiivsuse.</w:t>
      </w:r>
    </w:p>
    <w:p w:rsidRPr="00606ED2" w:rsidR="00606ED2" w:rsidP="00606ED2" w:rsidRDefault="00606ED2" w14:paraId="58B34F6D" w14:textId="77777777">
      <w:pPr>
        <w:spacing w:after="0" w:line="240" w:lineRule="auto"/>
        <w:jc w:val="both"/>
        <w:rPr>
          <w:rFonts w:ascii="Times New Roman" w:hAnsi="Times New Roman" w:cs="Times New Roman"/>
          <w:sz w:val="24"/>
          <w:szCs w:val="24"/>
        </w:rPr>
      </w:pPr>
    </w:p>
    <w:p w:rsidRPr="00606ED2" w:rsidR="00606ED2" w:rsidP="00606ED2" w:rsidRDefault="00186E6D" w14:paraId="71FAFDC8" w14:textId="67E21E9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2.4.2. </w:t>
      </w:r>
      <w:r w:rsidRPr="00186E6D" w:rsidR="00606ED2">
        <w:rPr>
          <w:rFonts w:ascii="Times New Roman" w:hAnsi="Times New Roman" w:cs="Times New Roman"/>
          <w:b/>
          <w:bCs/>
          <w:sz w:val="24"/>
          <w:szCs w:val="24"/>
        </w:rPr>
        <w:t>Kriminaalkorras karistatud isiku isikunime muutmise piirang</w:t>
      </w:r>
    </w:p>
    <w:p w:rsidR="0039544F" w:rsidP="00606ED2" w:rsidRDefault="0039544F" w14:paraId="5CFDA463" w14:textId="77777777">
      <w:pPr>
        <w:spacing w:after="0" w:line="240" w:lineRule="auto"/>
        <w:jc w:val="both"/>
        <w:rPr>
          <w:rFonts w:ascii="Times New Roman" w:hAnsi="Times New Roman" w:cs="Times New Roman"/>
          <w:sz w:val="24"/>
          <w:szCs w:val="24"/>
          <w:u w:val="single"/>
        </w:rPr>
      </w:pPr>
    </w:p>
    <w:p w:rsidRPr="00606ED2" w:rsidR="00606ED2" w:rsidP="00606ED2" w:rsidRDefault="00606ED2" w14:paraId="44E6E528" w14:textId="68BC152A">
      <w:pPr>
        <w:spacing w:after="0" w:line="240" w:lineRule="auto"/>
        <w:jc w:val="both"/>
        <w:rPr>
          <w:rFonts w:ascii="Times New Roman" w:hAnsi="Times New Roman" w:cs="Times New Roman"/>
          <w:sz w:val="24"/>
          <w:szCs w:val="24"/>
        </w:rPr>
      </w:pPr>
      <w:r w:rsidRPr="0072186A">
        <w:rPr>
          <w:rFonts w:ascii="Times New Roman" w:hAnsi="Times New Roman" w:cs="Times New Roman"/>
          <w:sz w:val="24"/>
          <w:szCs w:val="24"/>
        </w:rPr>
        <w:t>Legitiimne eesmärk:</w:t>
      </w:r>
      <w:r w:rsidRPr="00606ED2">
        <w:rPr>
          <w:rFonts w:ascii="Times New Roman" w:hAnsi="Times New Roman" w:cs="Times New Roman"/>
          <w:sz w:val="24"/>
          <w:szCs w:val="24"/>
        </w:rPr>
        <w:t xml:space="preserve"> Nime muutmise piirangu eesmärk kriminaalkorras karistatud isiku puhul on avaliku korra, õiguskindluse ja teiste isikute õiguste ning turvalisuse kaitse, samuti karistusõiguse preventiivsete eesmärkide tagamine.</w:t>
      </w:r>
    </w:p>
    <w:p w:rsidRPr="00606ED2" w:rsidR="00606ED2" w:rsidP="00606ED2" w:rsidRDefault="00606ED2" w14:paraId="68F200FA" w14:textId="77777777">
      <w:pPr>
        <w:spacing w:after="0" w:line="240" w:lineRule="auto"/>
        <w:jc w:val="both"/>
        <w:rPr>
          <w:rFonts w:ascii="Times New Roman" w:hAnsi="Times New Roman" w:cs="Times New Roman"/>
          <w:sz w:val="24"/>
          <w:szCs w:val="24"/>
        </w:rPr>
      </w:pPr>
    </w:p>
    <w:p w:rsidRPr="00606ED2" w:rsidR="00606ED2" w:rsidP="00606ED2" w:rsidRDefault="00606ED2" w14:paraId="271C61AB" w14:textId="0318C01B">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Piirang puudutab rasketes ja varavastastes kuritegudes süüdimõistetud isiku</w:t>
      </w:r>
      <w:r w:rsidR="00CA59D4">
        <w:rPr>
          <w:rFonts w:ascii="Times New Roman" w:hAnsi="Times New Roman" w:cs="Times New Roman"/>
          <w:sz w:val="24"/>
          <w:szCs w:val="24"/>
        </w:rPr>
        <w:t>t</w:t>
      </w:r>
      <w:r w:rsidRPr="00606ED2">
        <w:rPr>
          <w:rFonts w:ascii="Times New Roman" w:hAnsi="Times New Roman" w:cs="Times New Roman"/>
          <w:sz w:val="24"/>
          <w:szCs w:val="24"/>
        </w:rPr>
        <w:t>, kelle karistusandmed ei ole veel karistusregistrist kustutatud</w:t>
      </w:r>
      <w:r w:rsidR="00D846E8">
        <w:rPr>
          <w:rFonts w:ascii="Times New Roman" w:hAnsi="Times New Roman" w:cs="Times New Roman"/>
          <w:sz w:val="24"/>
          <w:szCs w:val="24"/>
        </w:rPr>
        <w:t>, väljaarvatud juhud, kus isik on süüdimõistetud alaealise suhtes toimepandud seksuaalkuriteos. Põhiseaduspärasuse analüüs nende isikute osas kohalduvale piirangule sisaldub punktis 2.4.3.</w:t>
      </w:r>
      <w:r w:rsidRPr="00606ED2">
        <w:rPr>
          <w:rFonts w:ascii="Times New Roman" w:hAnsi="Times New Roman" w:cs="Times New Roman"/>
          <w:sz w:val="24"/>
          <w:szCs w:val="24"/>
        </w:rPr>
        <w:t xml:space="preserve"> Piirangu eesmärgiks </w:t>
      </w:r>
      <w:r w:rsidR="00CA59D4">
        <w:rPr>
          <w:rFonts w:ascii="Times New Roman" w:hAnsi="Times New Roman" w:cs="Times New Roman"/>
          <w:sz w:val="24"/>
          <w:szCs w:val="24"/>
        </w:rPr>
        <w:t xml:space="preserve">on </w:t>
      </w:r>
      <w:r w:rsidRPr="00606ED2">
        <w:rPr>
          <w:rFonts w:ascii="Times New Roman" w:hAnsi="Times New Roman" w:cs="Times New Roman"/>
          <w:sz w:val="24"/>
          <w:szCs w:val="24"/>
        </w:rPr>
        <w:t xml:space="preserve">vältida olukorda, kus sellistes kuritegudes süüdimõistetud isik saaks nime muutmisega varjata oma identiteeti ja varasemat kuritegelikku tausta, kahjustades sellega avalikku usaldust ning tekitades reaalse ohu teistele isikutele. </w:t>
      </w:r>
      <w:r w:rsidR="00CA59D4">
        <w:rPr>
          <w:rFonts w:ascii="Times New Roman" w:hAnsi="Times New Roman" w:cs="Times New Roman"/>
          <w:sz w:val="24"/>
          <w:szCs w:val="24"/>
        </w:rPr>
        <w:t>V</w:t>
      </w:r>
      <w:r w:rsidRPr="00606ED2">
        <w:rPr>
          <w:rFonts w:ascii="Times New Roman" w:hAnsi="Times New Roman" w:cs="Times New Roman"/>
          <w:sz w:val="24"/>
          <w:szCs w:val="24"/>
        </w:rPr>
        <w:t>aravastaste kuritegude (n</w:t>
      </w:r>
      <w:r w:rsidR="00E61059">
        <w:rPr>
          <w:rFonts w:ascii="Times New Roman" w:hAnsi="Times New Roman" w:cs="Times New Roman"/>
          <w:sz w:val="24"/>
          <w:szCs w:val="24"/>
        </w:rPr>
        <w:t>äi</w:t>
      </w:r>
      <w:r w:rsidRPr="00606ED2">
        <w:rPr>
          <w:rFonts w:ascii="Times New Roman" w:hAnsi="Times New Roman" w:cs="Times New Roman"/>
          <w:sz w:val="24"/>
          <w:szCs w:val="24"/>
        </w:rPr>
        <w:t>t</w:t>
      </w:r>
      <w:r w:rsidR="00E61059">
        <w:rPr>
          <w:rFonts w:ascii="Times New Roman" w:hAnsi="Times New Roman" w:cs="Times New Roman"/>
          <w:sz w:val="24"/>
          <w:szCs w:val="24"/>
        </w:rPr>
        <w:t>eks</w:t>
      </w:r>
      <w:r w:rsidRPr="00606ED2">
        <w:rPr>
          <w:rFonts w:ascii="Times New Roman" w:hAnsi="Times New Roman" w:cs="Times New Roman"/>
          <w:sz w:val="24"/>
          <w:szCs w:val="24"/>
        </w:rPr>
        <w:t xml:space="preserve"> kelmus, vargus, omastamine) puhul võib nime muutmine võimaldada toimepanijal jätkata samalaadseid tegusid uue identiteedi all, raskendades õiguskaitseorganite ja potentsiaalsete kannatanute võimalust isikut tuvastada.</w:t>
      </w:r>
    </w:p>
    <w:p w:rsidRPr="00606ED2" w:rsidR="00606ED2" w:rsidP="00606ED2" w:rsidRDefault="00606ED2" w14:paraId="06DBB7B7" w14:textId="77777777">
      <w:pPr>
        <w:spacing w:after="0" w:line="240" w:lineRule="auto"/>
        <w:jc w:val="both"/>
        <w:rPr>
          <w:rFonts w:ascii="Times New Roman" w:hAnsi="Times New Roman" w:cs="Times New Roman"/>
          <w:sz w:val="24"/>
          <w:szCs w:val="24"/>
        </w:rPr>
      </w:pPr>
    </w:p>
    <w:p w:rsidRPr="00606ED2" w:rsidR="00606ED2" w:rsidP="00606ED2" w:rsidRDefault="00606ED2" w14:paraId="36238BBF" w14:textId="4E937CC0">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 xml:space="preserve">Sellise </w:t>
      </w:r>
      <w:r w:rsidR="00CA59D4">
        <w:rPr>
          <w:rFonts w:ascii="Times New Roman" w:hAnsi="Times New Roman" w:cs="Times New Roman"/>
          <w:sz w:val="24"/>
          <w:szCs w:val="24"/>
        </w:rPr>
        <w:t xml:space="preserve">nimemuutmise </w:t>
      </w:r>
      <w:r w:rsidRPr="00606ED2">
        <w:rPr>
          <w:rFonts w:ascii="Times New Roman" w:hAnsi="Times New Roman" w:cs="Times New Roman"/>
          <w:sz w:val="24"/>
          <w:szCs w:val="24"/>
        </w:rPr>
        <w:t xml:space="preserve">piirangu kaudu tagatakse, et avalikkusel on võimalik tuvastada isik, kelle süüdimõistvad kohtuotsused on seaduse järgi avalikud </w:t>
      </w:r>
      <w:r w:rsidR="009C11EC">
        <w:rPr>
          <w:rFonts w:ascii="Times New Roman" w:hAnsi="Times New Roman" w:cs="Times New Roman"/>
          <w:sz w:val="24"/>
          <w:szCs w:val="24"/>
        </w:rPr>
        <w:t>nagu seda näeb ette</w:t>
      </w:r>
      <w:r w:rsidRPr="00606ED2">
        <w:rPr>
          <w:rFonts w:ascii="Times New Roman" w:hAnsi="Times New Roman" w:cs="Times New Roman"/>
          <w:sz w:val="24"/>
          <w:szCs w:val="24"/>
        </w:rPr>
        <w:t xml:space="preserve"> karistusregistri seaduse </w:t>
      </w:r>
      <w:r w:rsidR="009C11EC">
        <w:rPr>
          <w:rFonts w:ascii="Times New Roman" w:hAnsi="Times New Roman" w:cs="Times New Roman"/>
          <w:sz w:val="24"/>
          <w:szCs w:val="24"/>
        </w:rPr>
        <w:t xml:space="preserve">(edaspidi </w:t>
      </w:r>
      <w:proofErr w:type="spellStart"/>
      <w:r w:rsidRPr="00E61059" w:rsidR="009C11EC">
        <w:rPr>
          <w:rFonts w:ascii="Times New Roman" w:hAnsi="Times New Roman" w:cs="Times New Roman"/>
          <w:i/>
          <w:iCs/>
          <w:sz w:val="24"/>
          <w:szCs w:val="24"/>
        </w:rPr>
        <w:t>KarRS</w:t>
      </w:r>
      <w:proofErr w:type="spellEnd"/>
      <w:r w:rsidR="009C11EC">
        <w:rPr>
          <w:rFonts w:ascii="Times New Roman" w:hAnsi="Times New Roman" w:cs="Times New Roman"/>
          <w:sz w:val="24"/>
          <w:szCs w:val="24"/>
        </w:rPr>
        <w:t>)</w:t>
      </w:r>
      <w:r w:rsidRPr="00606ED2">
        <w:rPr>
          <w:rFonts w:ascii="Times New Roman" w:hAnsi="Times New Roman" w:cs="Times New Roman"/>
          <w:sz w:val="24"/>
          <w:szCs w:val="24"/>
        </w:rPr>
        <w:t xml:space="preserve"> § 28. Kui </w:t>
      </w:r>
      <w:proofErr w:type="spellStart"/>
      <w:r w:rsidR="009C11EC">
        <w:rPr>
          <w:rFonts w:ascii="Times New Roman" w:hAnsi="Times New Roman" w:cs="Times New Roman"/>
          <w:sz w:val="24"/>
          <w:szCs w:val="24"/>
        </w:rPr>
        <w:t>KarRS</w:t>
      </w:r>
      <w:proofErr w:type="spellEnd"/>
      <w:r w:rsidRPr="00606ED2" w:rsidR="00CA59D4">
        <w:rPr>
          <w:rFonts w:ascii="Times New Roman" w:hAnsi="Times New Roman" w:cs="Times New Roman"/>
          <w:sz w:val="24"/>
          <w:szCs w:val="24"/>
        </w:rPr>
        <w:t xml:space="preserve"> §</w:t>
      </w:r>
      <w:r w:rsidR="00CA59D4">
        <w:rPr>
          <w:rFonts w:ascii="Times New Roman" w:hAnsi="Times New Roman" w:cs="Times New Roman"/>
          <w:sz w:val="24"/>
          <w:szCs w:val="24"/>
        </w:rPr>
        <w:t>-s</w:t>
      </w:r>
      <w:r w:rsidRPr="00606ED2" w:rsidR="00CA59D4">
        <w:rPr>
          <w:rFonts w:ascii="Times New Roman" w:hAnsi="Times New Roman" w:cs="Times New Roman"/>
          <w:sz w:val="24"/>
          <w:szCs w:val="24"/>
        </w:rPr>
        <w:t xml:space="preserve"> 28</w:t>
      </w:r>
      <w:r w:rsidR="00CA59D4">
        <w:rPr>
          <w:rFonts w:ascii="Times New Roman" w:hAnsi="Times New Roman" w:cs="Times New Roman"/>
          <w:sz w:val="24"/>
          <w:szCs w:val="24"/>
        </w:rPr>
        <w:t xml:space="preserve"> sätestatud süütegudes süüdimõistetud </w:t>
      </w:r>
      <w:r w:rsidRPr="00606ED2">
        <w:rPr>
          <w:rFonts w:ascii="Times New Roman" w:hAnsi="Times New Roman" w:cs="Times New Roman"/>
          <w:sz w:val="24"/>
          <w:szCs w:val="24"/>
        </w:rPr>
        <w:t>isiku</w:t>
      </w:r>
      <w:r w:rsidR="00CA59D4">
        <w:rPr>
          <w:rFonts w:ascii="Times New Roman" w:hAnsi="Times New Roman" w:cs="Times New Roman"/>
          <w:sz w:val="24"/>
          <w:szCs w:val="24"/>
        </w:rPr>
        <w:t>l</w:t>
      </w:r>
      <w:r w:rsidRPr="00606ED2">
        <w:rPr>
          <w:rFonts w:ascii="Times New Roman" w:hAnsi="Times New Roman" w:cs="Times New Roman"/>
          <w:sz w:val="24"/>
          <w:szCs w:val="24"/>
        </w:rPr>
        <w:t xml:space="preserve"> oleks lubatud nime muuta enne karistusandmete kustumist, muutuks karistusregistri ja kohtulahendite avalikustamise eesmärk sisutuks ning kahjustaks avalikkuse õigust saada usaldusväärset teavet rasketes ja varavastastes kuritegudes süüdimõistetud isikute kohta.</w:t>
      </w:r>
    </w:p>
    <w:p w:rsidRPr="00606ED2" w:rsidR="00606ED2" w:rsidP="00606ED2" w:rsidRDefault="00606ED2" w14:paraId="0CB4F4EF" w14:textId="77777777">
      <w:pPr>
        <w:spacing w:after="0" w:line="240" w:lineRule="auto"/>
        <w:jc w:val="both"/>
        <w:rPr>
          <w:rFonts w:ascii="Times New Roman" w:hAnsi="Times New Roman" w:cs="Times New Roman"/>
          <w:sz w:val="24"/>
          <w:szCs w:val="24"/>
        </w:rPr>
      </w:pPr>
    </w:p>
    <w:p w:rsidRPr="00606ED2" w:rsidR="00606ED2" w:rsidP="00606ED2" w:rsidRDefault="00606ED2" w14:paraId="1525206F" w14:textId="2B7C0E38">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Seega teenib piirang kaalukat ja põhiseaduslikult õigustatud avalikku huvi</w:t>
      </w:r>
      <w:r w:rsidR="00AB2036">
        <w:rPr>
          <w:rFonts w:ascii="Times New Roman" w:hAnsi="Times New Roman" w:cs="Times New Roman"/>
          <w:sz w:val="24"/>
          <w:szCs w:val="24"/>
        </w:rPr>
        <w:t>,</w:t>
      </w:r>
      <w:r w:rsidRPr="00606ED2">
        <w:rPr>
          <w:rFonts w:ascii="Times New Roman" w:hAnsi="Times New Roman" w:cs="Times New Roman"/>
          <w:sz w:val="24"/>
          <w:szCs w:val="24"/>
        </w:rPr>
        <w:t xml:space="preserve"> kaitsta ühiskonda potentsiaalsete korduvkuritegude eest, hoida ära isikuandmete</w:t>
      </w:r>
      <w:r w:rsidR="00CA59D4">
        <w:rPr>
          <w:rFonts w:ascii="Times New Roman" w:hAnsi="Times New Roman" w:cs="Times New Roman"/>
          <w:sz w:val="24"/>
          <w:szCs w:val="24"/>
        </w:rPr>
        <w:t>ga</w:t>
      </w:r>
      <w:r w:rsidRPr="00606ED2">
        <w:rPr>
          <w:rFonts w:ascii="Times New Roman" w:hAnsi="Times New Roman" w:cs="Times New Roman"/>
          <w:sz w:val="24"/>
          <w:szCs w:val="24"/>
        </w:rPr>
        <w:t xml:space="preserve"> manipuleerimist ning säilitada karistusõiguse </w:t>
      </w:r>
      <w:proofErr w:type="spellStart"/>
      <w:r w:rsidRPr="00606ED2">
        <w:rPr>
          <w:rFonts w:ascii="Times New Roman" w:hAnsi="Times New Roman" w:cs="Times New Roman"/>
          <w:sz w:val="24"/>
          <w:szCs w:val="24"/>
        </w:rPr>
        <w:t>üld</w:t>
      </w:r>
      <w:proofErr w:type="spellEnd"/>
      <w:r w:rsidRPr="00606ED2">
        <w:rPr>
          <w:rFonts w:ascii="Times New Roman" w:hAnsi="Times New Roman" w:cs="Times New Roman"/>
          <w:sz w:val="24"/>
          <w:szCs w:val="24"/>
        </w:rPr>
        <w:t>- ja eripreventiivne mõju.</w:t>
      </w:r>
    </w:p>
    <w:p w:rsidRPr="00606ED2" w:rsidR="00606ED2" w:rsidP="00606ED2" w:rsidRDefault="00606ED2" w14:paraId="4C5A1139" w14:textId="77777777">
      <w:pPr>
        <w:spacing w:after="0" w:line="240" w:lineRule="auto"/>
        <w:jc w:val="both"/>
        <w:rPr>
          <w:rFonts w:ascii="Times New Roman" w:hAnsi="Times New Roman" w:cs="Times New Roman"/>
          <w:sz w:val="24"/>
          <w:szCs w:val="24"/>
        </w:rPr>
      </w:pPr>
    </w:p>
    <w:p w:rsidRPr="00606ED2" w:rsidR="00606ED2" w:rsidP="00606ED2" w:rsidRDefault="00606ED2" w14:paraId="36539BD0" w14:textId="77777777">
      <w:pPr>
        <w:spacing w:after="0" w:line="240" w:lineRule="auto"/>
        <w:jc w:val="both"/>
        <w:rPr>
          <w:rFonts w:ascii="Times New Roman" w:hAnsi="Times New Roman" w:cs="Times New Roman"/>
          <w:sz w:val="24"/>
          <w:szCs w:val="24"/>
        </w:rPr>
      </w:pPr>
      <w:r w:rsidRPr="0072186A">
        <w:rPr>
          <w:rFonts w:ascii="Times New Roman" w:hAnsi="Times New Roman" w:cs="Times New Roman"/>
          <w:sz w:val="24"/>
          <w:szCs w:val="24"/>
        </w:rPr>
        <w:t>Sobivus:</w:t>
      </w:r>
      <w:r w:rsidRPr="00606ED2">
        <w:rPr>
          <w:rFonts w:ascii="Times New Roman" w:hAnsi="Times New Roman" w:cs="Times New Roman"/>
          <w:sz w:val="24"/>
          <w:szCs w:val="24"/>
        </w:rPr>
        <w:t xml:space="preserve"> Piirang on sobiv seatud eesmärgi saavutamiseks, sest see aitab tõhusalt vältida olukorda, kus süüdimõistetud isik saaks nime muutmise kaudu varjata oma isikut ja varasemat kuritegelikku käitumist.</w:t>
      </w:r>
    </w:p>
    <w:p w:rsidRPr="00606ED2" w:rsidR="00606ED2" w:rsidP="00606ED2" w:rsidRDefault="00606ED2" w14:paraId="408D47D0" w14:textId="77777777">
      <w:pPr>
        <w:spacing w:after="0" w:line="240" w:lineRule="auto"/>
        <w:jc w:val="both"/>
        <w:rPr>
          <w:rFonts w:ascii="Times New Roman" w:hAnsi="Times New Roman" w:cs="Times New Roman"/>
          <w:sz w:val="24"/>
          <w:szCs w:val="24"/>
        </w:rPr>
      </w:pPr>
    </w:p>
    <w:p w:rsidRPr="00606ED2" w:rsidR="00606ED2" w:rsidP="00606ED2" w:rsidRDefault="00606ED2" w14:paraId="0708DAD2" w14:textId="490F92E7">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Nime muutmise keeld tagab, et karistusregistri andmed ja kohtulahendite avalikustamine täidavad oma eesmärki teavitada avalikkust rasketest ja varavastastest kuritegudest ning hoida ära kuritegeliku tegevuse varjatud jätkumist. Samuti aitab piirang säilitada karistuse ühiskondlikku tähendust ja tagada õigussüsteemi usaldusväärsuse, sest isikul ei ole võimalik nime vahetamise kaudu jätta muljet, et karistuse kehtivus on lõppenud või tema kuriteod unustatud. Nime muutmise keeld vähendab seega reaalselt riski, et raskete või varavastaste kuritegude toimepanijad saaksid oma identiteeti varjata ja uute kannatanute usaldust kuritarvitada.</w:t>
      </w:r>
    </w:p>
    <w:p w:rsidRPr="00606ED2" w:rsidR="00606ED2" w:rsidP="00606ED2" w:rsidRDefault="00606ED2" w14:paraId="7DD9533D" w14:textId="77777777">
      <w:pPr>
        <w:spacing w:after="0" w:line="240" w:lineRule="auto"/>
        <w:jc w:val="both"/>
        <w:rPr>
          <w:rFonts w:ascii="Times New Roman" w:hAnsi="Times New Roman" w:cs="Times New Roman"/>
          <w:sz w:val="24"/>
          <w:szCs w:val="24"/>
        </w:rPr>
      </w:pPr>
    </w:p>
    <w:p w:rsidRPr="00606ED2" w:rsidR="00606ED2" w:rsidP="00606ED2" w:rsidRDefault="00606ED2" w14:paraId="3DB0B78C" w14:textId="330BEE8F">
      <w:pPr>
        <w:spacing w:after="0" w:line="240" w:lineRule="auto"/>
        <w:jc w:val="both"/>
        <w:rPr>
          <w:rFonts w:ascii="Times New Roman" w:hAnsi="Times New Roman" w:cs="Times New Roman"/>
          <w:sz w:val="24"/>
          <w:szCs w:val="24"/>
        </w:rPr>
      </w:pPr>
      <w:r w:rsidRPr="0072186A">
        <w:rPr>
          <w:rFonts w:ascii="Times New Roman" w:hAnsi="Times New Roman" w:cs="Times New Roman"/>
          <w:sz w:val="24"/>
          <w:szCs w:val="24"/>
        </w:rPr>
        <w:t>Vajalikkus:</w:t>
      </w:r>
      <w:r w:rsidRPr="00606ED2">
        <w:rPr>
          <w:rFonts w:ascii="Times New Roman" w:hAnsi="Times New Roman" w:cs="Times New Roman"/>
          <w:sz w:val="24"/>
          <w:szCs w:val="24"/>
        </w:rPr>
        <w:t xml:space="preserve"> Piirang on ka vajalik, kuna eesmärki</w:t>
      </w:r>
      <w:r w:rsidR="00041B1A">
        <w:rPr>
          <w:rFonts w:ascii="Times New Roman" w:hAnsi="Times New Roman" w:cs="Times New Roman"/>
          <w:sz w:val="24"/>
          <w:szCs w:val="24"/>
        </w:rPr>
        <w:t xml:space="preserve"> -</w:t>
      </w:r>
      <w:r w:rsidRPr="00606ED2">
        <w:rPr>
          <w:rFonts w:ascii="Times New Roman" w:hAnsi="Times New Roman" w:cs="Times New Roman"/>
          <w:sz w:val="24"/>
          <w:szCs w:val="24"/>
        </w:rPr>
        <w:t xml:space="preserve"> avaliku korra ja teiste isikute õiguste kaitset</w:t>
      </w:r>
      <w:r w:rsidR="0014531F">
        <w:rPr>
          <w:rFonts w:ascii="Times New Roman" w:hAnsi="Times New Roman" w:cs="Times New Roman"/>
          <w:sz w:val="24"/>
          <w:szCs w:val="24"/>
        </w:rPr>
        <w:t xml:space="preserve">, </w:t>
      </w:r>
      <w:r w:rsidRPr="00606ED2">
        <w:rPr>
          <w:rFonts w:ascii="Times New Roman" w:hAnsi="Times New Roman" w:cs="Times New Roman"/>
          <w:sz w:val="24"/>
          <w:szCs w:val="24"/>
        </w:rPr>
        <w:t>ei ole võimalik saavutada mõne leebema meetmega sama tõhusalt.</w:t>
      </w:r>
    </w:p>
    <w:p w:rsidRPr="00606ED2" w:rsidR="00606ED2" w:rsidP="00606ED2" w:rsidRDefault="00606ED2" w14:paraId="3F7E51CC" w14:textId="77777777">
      <w:pPr>
        <w:spacing w:after="0" w:line="240" w:lineRule="auto"/>
        <w:jc w:val="both"/>
        <w:rPr>
          <w:rFonts w:ascii="Times New Roman" w:hAnsi="Times New Roman" w:cs="Times New Roman"/>
          <w:sz w:val="24"/>
          <w:szCs w:val="24"/>
        </w:rPr>
      </w:pPr>
    </w:p>
    <w:p w:rsidRPr="00606ED2" w:rsidR="00606ED2" w:rsidP="00606ED2" w:rsidRDefault="00606ED2" w14:paraId="6C14D413" w14:textId="4928D548">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 xml:space="preserve">Kuigi karistusregistri andmete alusel on võimalik kontrollida isiku karistatust, on selline kontroll tasuline ja eeldab isikukoodi teadmist. Praktikas toimub isikute tausta kontrollimine enamasti avalike allikate ja internetiotsingute kaudu, kasutades </w:t>
      </w:r>
      <w:r w:rsidR="00BC2A3C">
        <w:rPr>
          <w:rFonts w:ascii="Times New Roman" w:hAnsi="Times New Roman" w:cs="Times New Roman"/>
          <w:sz w:val="24"/>
          <w:szCs w:val="24"/>
        </w:rPr>
        <w:t xml:space="preserve">vaid </w:t>
      </w:r>
      <w:r w:rsidRPr="00606ED2">
        <w:rPr>
          <w:rFonts w:ascii="Times New Roman" w:hAnsi="Times New Roman" w:cs="Times New Roman"/>
          <w:sz w:val="24"/>
          <w:szCs w:val="24"/>
        </w:rPr>
        <w:t>isikunime. Kui süüdimõistetud isikul oleks võimalik nime muuta, muutuks karistusregistri avalike andmete kasutamine ja kohtulahendite läbipaistvus sisuliselt ebaefektiivseks.</w:t>
      </w:r>
    </w:p>
    <w:p w:rsidRPr="00606ED2" w:rsidR="00606ED2" w:rsidP="00606ED2" w:rsidRDefault="00606ED2" w14:paraId="7618DC5A" w14:textId="77777777">
      <w:pPr>
        <w:spacing w:after="0" w:line="240" w:lineRule="auto"/>
        <w:jc w:val="both"/>
        <w:rPr>
          <w:rFonts w:ascii="Times New Roman" w:hAnsi="Times New Roman" w:cs="Times New Roman"/>
          <w:sz w:val="24"/>
          <w:szCs w:val="24"/>
        </w:rPr>
      </w:pPr>
    </w:p>
    <w:p w:rsidRPr="00606ED2" w:rsidR="00606ED2" w:rsidP="00606ED2" w:rsidRDefault="00606ED2" w14:paraId="32CA67DA" w14:textId="02483F8B">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Leebemad meetmed</w:t>
      </w:r>
      <w:r w:rsidR="0014531F">
        <w:rPr>
          <w:rFonts w:ascii="Times New Roman" w:hAnsi="Times New Roman" w:cs="Times New Roman"/>
          <w:sz w:val="24"/>
          <w:szCs w:val="24"/>
        </w:rPr>
        <w:t xml:space="preserve">, </w:t>
      </w:r>
      <w:r w:rsidRPr="00606ED2">
        <w:rPr>
          <w:rFonts w:ascii="Times New Roman" w:hAnsi="Times New Roman" w:cs="Times New Roman"/>
          <w:sz w:val="24"/>
          <w:szCs w:val="24"/>
        </w:rPr>
        <w:t>näiteks ainult nime muutmise avalikustamine või ajutine nimemuutmise keeld</w:t>
      </w:r>
      <w:r w:rsidR="0014531F">
        <w:rPr>
          <w:rFonts w:ascii="Times New Roman" w:hAnsi="Times New Roman" w:cs="Times New Roman"/>
          <w:sz w:val="24"/>
          <w:szCs w:val="24"/>
        </w:rPr>
        <w:t xml:space="preserve">, </w:t>
      </w:r>
      <w:r w:rsidRPr="00606ED2">
        <w:rPr>
          <w:rFonts w:ascii="Times New Roman" w:hAnsi="Times New Roman" w:cs="Times New Roman"/>
          <w:sz w:val="24"/>
          <w:szCs w:val="24"/>
        </w:rPr>
        <w:t>ei saavutaks sama</w:t>
      </w:r>
      <w:r w:rsidR="00BC2A3C">
        <w:rPr>
          <w:rFonts w:ascii="Times New Roman" w:hAnsi="Times New Roman" w:cs="Times New Roman"/>
          <w:sz w:val="24"/>
          <w:szCs w:val="24"/>
        </w:rPr>
        <w:t>l</w:t>
      </w:r>
      <w:r w:rsidRPr="00606ED2">
        <w:rPr>
          <w:rFonts w:ascii="Times New Roman" w:hAnsi="Times New Roman" w:cs="Times New Roman"/>
          <w:sz w:val="24"/>
          <w:szCs w:val="24"/>
        </w:rPr>
        <w:t xml:space="preserve"> tasemel kaitset, sest need ei välistaks identiteedi varjamise riski. </w:t>
      </w:r>
      <w:r w:rsidR="00BC2A3C">
        <w:rPr>
          <w:rFonts w:ascii="Times New Roman" w:hAnsi="Times New Roman" w:cs="Times New Roman"/>
          <w:sz w:val="24"/>
          <w:szCs w:val="24"/>
        </w:rPr>
        <w:t xml:space="preserve">Teatud kuritegudes süüdimõistetud isikute nime muutmise </w:t>
      </w:r>
      <w:r w:rsidR="008654DA">
        <w:rPr>
          <w:rFonts w:ascii="Times New Roman" w:hAnsi="Times New Roman" w:cs="Times New Roman"/>
          <w:sz w:val="24"/>
          <w:szCs w:val="24"/>
        </w:rPr>
        <w:t>k</w:t>
      </w:r>
      <w:r w:rsidRPr="00606ED2">
        <w:rPr>
          <w:rFonts w:ascii="Times New Roman" w:hAnsi="Times New Roman" w:cs="Times New Roman"/>
          <w:sz w:val="24"/>
          <w:szCs w:val="24"/>
        </w:rPr>
        <w:t>eeld on ajutine ja kestab vaid kuni karistusandmete kustumiseni, mistõttu ei ole tegemist ülemäärase ega püsiva piiranguga.</w:t>
      </w:r>
      <w:r w:rsidR="00A60505">
        <w:rPr>
          <w:rFonts w:ascii="Times New Roman" w:hAnsi="Times New Roman" w:cs="Times New Roman"/>
          <w:sz w:val="24"/>
          <w:szCs w:val="24"/>
        </w:rPr>
        <w:t xml:space="preserve"> Eraldi on põhiseaduslikkusele vastavust analüüsitud punktis 2.4.3., milles analüüsitakse </w:t>
      </w:r>
      <w:r w:rsidR="008B3AB5">
        <w:rPr>
          <w:rFonts w:ascii="Times New Roman" w:hAnsi="Times New Roman" w:cs="Times New Roman"/>
          <w:sz w:val="24"/>
          <w:szCs w:val="24"/>
        </w:rPr>
        <w:t>tähtajatut</w:t>
      </w:r>
      <w:r w:rsidR="00A60505">
        <w:rPr>
          <w:rFonts w:ascii="Times New Roman" w:hAnsi="Times New Roman" w:cs="Times New Roman"/>
          <w:sz w:val="24"/>
          <w:szCs w:val="24"/>
        </w:rPr>
        <w:t xml:space="preserve"> nimemuutmise keeldu nende isikute suhtes, kes on toime pannud seksuaalkuriteo alaealise suhtes. </w:t>
      </w:r>
    </w:p>
    <w:p w:rsidRPr="00606ED2" w:rsidR="00606ED2" w:rsidP="00606ED2" w:rsidRDefault="00606ED2" w14:paraId="19FED31D" w14:textId="77777777">
      <w:pPr>
        <w:spacing w:after="0" w:line="240" w:lineRule="auto"/>
        <w:jc w:val="both"/>
        <w:rPr>
          <w:rFonts w:ascii="Times New Roman" w:hAnsi="Times New Roman" w:cs="Times New Roman"/>
          <w:sz w:val="24"/>
          <w:szCs w:val="24"/>
        </w:rPr>
      </w:pPr>
    </w:p>
    <w:p w:rsidR="005171B6" w:rsidP="00606ED2" w:rsidRDefault="00606ED2" w14:paraId="36C89B9C" w14:textId="75B496BA">
      <w:pPr>
        <w:spacing w:after="0" w:line="240" w:lineRule="auto"/>
        <w:jc w:val="both"/>
        <w:rPr>
          <w:rFonts w:ascii="Times New Roman" w:hAnsi="Times New Roman" w:cs="Times New Roman"/>
          <w:sz w:val="24"/>
          <w:szCs w:val="24"/>
        </w:rPr>
      </w:pPr>
      <w:r w:rsidRPr="0072186A">
        <w:rPr>
          <w:rFonts w:ascii="Times New Roman" w:hAnsi="Times New Roman" w:cs="Times New Roman"/>
          <w:sz w:val="24"/>
          <w:szCs w:val="24"/>
        </w:rPr>
        <w:t>Mõõdukus:</w:t>
      </w:r>
      <w:r w:rsidRPr="00606ED2">
        <w:rPr>
          <w:rFonts w:ascii="Times New Roman" w:hAnsi="Times New Roman" w:cs="Times New Roman"/>
          <w:sz w:val="24"/>
          <w:szCs w:val="24"/>
        </w:rPr>
        <w:t xml:space="preserve"> Piirang on mõõdukas, kuna see kehtib vaid piiratud isikuterühmale ja kindla ajavahemiku jooksul. Süüdimõistetud isiku nime muutmise keeld ei ole absoluutne</w:t>
      </w:r>
      <w:r w:rsidR="0014531F">
        <w:rPr>
          <w:rFonts w:ascii="Times New Roman" w:hAnsi="Times New Roman" w:cs="Times New Roman"/>
          <w:sz w:val="24"/>
          <w:szCs w:val="24"/>
        </w:rPr>
        <w:t xml:space="preserve">, </w:t>
      </w:r>
      <w:r w:rsidRPr="00606ED2">
        <w:rPr>
          <w:rFonts w:ascii="Times New Roman" w:hAnsi="Times New Roman" w:cs="Times New Roman"/>
          <w:sz w:val="24"/>
          <w:szCs w:val="24"/>
        </w:rPr>
        <w:t>see lõpeb hetkest, kui karistusandmed on karistusregistrist kustutatud.</w:t>
      </w:r>
      <w:r w:rsidR="008654DA">
        <w:rPr>
          <w:rFonts w:ascii="Times New Roman" w:hAnsi="Times New Roman" w:cs="Times New Roman"/>
          <w:sz w:val="24"/>
          <w:szCs w:val="24"/>
        </w:rPr>
        <w:t xml:space="preserve"> Piirang suunab inimest oma käitumist kontrollima ning mõjutab teda mitte panema toime uusi kuritegusid, kuivõrd</w:t>
      </w:r>
      <w:r w:rsidR="00FF45F8">
        <w:rPr>
          <w:rFonts w:ascii="Times New Roman" w:hAnsi="Times New Roman" w:cs="Times New Roman"/>
          <w:sz w:val="24"/>
          <w:szCs w:val="24"/>
        </w:rPr>
        <w:t xml:space="preserve"> kui</w:t>
      </w:r>
      <w:r w:rsidR="008654DA">
        <w:rPr>
          <w:rFonts w:ascii="Times New Roman" w:hAnsi="Times New Roman" w:cs="Times New Roman"/>
          <w:sz w:val="24"/>
          <w:szCs w:val="24"/>
        </w:rPr>
        <w:t xml:space="preserve"> isik soovib nime muuta, peavad tal andmed karistusregistrist olema kustunud ning uue, eelnõus sätestatud kuriteo eest süüdimõistmisel pikeneb ka piirang nime muutmiseks.</w:t>
      </w:r>
    </w:p>
    <w:p w:rsidR="005171B6" w:rsidP="00606ED2" w:rsidRDefault="005171B6" w14:paraId="79F19D15" w14:textId="77777777">
      <w:pPr>
        <w:spacing w:after="0" w:line="240" w:lineRule="auto"/>
        <w:jc w:val="both"/>
        <w:rPr>
          <w:rFonts w:ascii="Times New Roman" w:hAnsi="Times New Roman" w:cs="Times New Roman"/>
          <w:sz w:val="24"/>
          <w:szCs w:val="24"/>
        </w:rPr>
      </w:pPr>
    </w:p>
    <w:p w:rsidR="00D559DD" w:rsidP="00606ED2" w:rsidRDefault="00606ED2" w14:paraId="4C98D957" w14:textId="27482AB2">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 xml:space="preserve">Samuti on süüdimõistetud isikul lubatud </w:t>
      </w:r>
      <w:r w:rsidR="00262E86">
        <w:rPr>
          <w:rFonts w:ascii="Times New Roman" w:hAnsi="Times New Roman" w:cs="Times New Roman"/>
          <w:sz w:val="24"/>
          <w:szCs w:val="24"/>
        </w:rPr>
        <w:t>vahetada</w:t>
      </w:r>
      <w:r w:rsidRPr="00606ED2" w:rsidR="00262E86">
        <w:rPr>
          <w:rFonts w:ascii="Times New Roman" w:hAnsi="Times New Roman" w:cs="Times New Roman"/>
          <w:sz w:val="24"/>
          <w:szCs w:val="24"/>
        </w:rPr>
        <w:t xml:space="preserve"> </w:t>
      </w:r>
      <w:r w:rsidR="00262E86">
        <w:rPr>
          <w:rFonts w:ascii="Times New Roman" w:hAnsi="Times New Roman" w:cs="Times New Roman"/>
          <w:sz w:val="24"/>
          <w:szCs w:val="24"/>
        </w:rPr>
        <w:t>perekonna</w:t>
      </w:r>
      <w:r w:rsidRPr="00606ED2">
        <w:rPr>
          <w:rFonts w:ascii="Times New Roman" w:hAnsi="Times New Roman" w:cs="Times New Roman"/>
          <w:sz w:val="24"/>
          <w:szCs w:val="24"/>
        </w:rPr>
        <w:t xml:space="preserve">nime või abielu </w:t>
      </w:r>
      <w:r w:rsidR="00262E86">
        <w:rPr>
          <w:rFonts w:ascii="Times New Roman" w:hAnsi="Times New Roman" w:cs="Times New Roman"/>
          <w:sz w:val="24"/>
          <w:szCs w:val="24"/>
        </w:rPr>
        <w:t xml:space="preserve">sõlmimise või </w:t>
      </w:r>
      <w:r w:rsidRPr="00606ED2">
        <w:rPr>
          <w:rFonts w:ascii="Times New Roman" w:hAnsi="Times New Roman" w:cs="Times New Roman"/>
          <w:sz w:val="24"/>
          <w:szCs w:val="24"/>
        </w:rPr>
        <w:t>lahutamisel, mis tagab, et piirang ei muutu ülemääraseks ega sega perekonnaelu.</w:t>
      </w:r>
    </w:p>
    <w:p w:rsidRPr="00606ED2" w:rsidR="00606ED2" w:rsidP="00606ED2" w:rsidRDefault="00606ED2" w14:paraId="73C0FF24" w14:textId="77777777">
      <w:pPr>
        <w:spacing w:after="0" w:line="240" w:lineRule="auto"/>
        <w:jc w:val="both"/>
        <w:rPr>
          <w:rFonts w:ascii="Times New Roman" w:hAnsi="Times New Roman" w:cs="Times New Roman"/>
          <w:sz w:val="24"/>
          <w:szCs w:val="24"/>
        </w:rPr>
      </w:pPr>
    </w:p>
    <w:p w:rsidRPr="00606ED2" w:rsidR="00606ED2" w:rsidP="00606ED2" w:rsidRDefault="00606ED2" w14:paraId="4E090582" w14:textId="463EB0E7">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Eesmärk kaitsta avalikku korda, õiguskindlust ja teiste isikute õigusi</w:t>
      </w:r>
      <w:r w:rsidR="0014531F">
        <w:rPr>
          <w:rFonts w:ascii="Times New Roman" w:hAnsi="Times New Roman" w:cs="Times New Roman"/>
          <w:sz w:val="24"/>
          <w:szCs w:val="24"/>
        </w:rPr>
        <w:t xml:space="preserve"> </w:t>
      </w:r>
      <w:r w:rsidRPr="00606ED2">
        <w:rPr>
          <w:rFonts w:ascii="Times New Roman" w:hAnsi="Times New Roman" w:cs="Times New Roman"/>
          <w:sz w:val="24"/>
          <w:szCs w:val="24"/>
        </w:rPr>
        <w:t>on oluliselt kaalukam kui piirangust tulenev sekkumine isiku eneseteostusvabadusse. Riigikohtu praktika kohaselt</w:t>
      </w:r>
      <w:r w:rsidR="00A348E9">
        <w:rPr>
          <w:rStyle w:val="FootnoteReference"/>
          <w:rFonts w:ascii="Times New Roman" w:hAnsi="Times New Roman" w:cs="Times New Roman"/>
          <w:sz w:val="24"/>
          <w:szCs w:val="24"/>
        </w:rPr>
        <w:footnoteReference w:id="11"/>
      </w:r>
      <w:r w:rsidRPr="00606ED2">
        <w:rPr>
          <w:rFonts w:ascii="Times New Roman" w:hAnsi="Times New Roman" w:cs="Times New Roman"/>
          <w:sz w:val="24"/>
          <w:szCs w:val="24"/>
        </w:rPr>
        <w:t xml:space="preserve"> võib põhiõiguse riivet pidada põhiseaduspäraseks, kui see on vajalik ja mõõdukas demokraatlikus ühiskonnas.</w:t>
      </w:r>
    </w:p>
    <w:p w:rsidRPr="00606ED2" w:rsidR="00606ED2" w:rsidP="00606ED2" w:rsidRDefault="00606ED2" w14:paraId="4B2528C3" w14:textId="77777777">
      <w:pPr>
        <w:spacing w:after="0" w:line="240" w:lineRule="auto"/>
        <w:jc w:val="both"/>
        <w:rPr>
          <w:rFonts w:ascii="Times New Roman" w:hAnsi="Times New Roman" w:cs="Times New Roman"/>
          <w:sz w:val="24"/>
          <w:szCs w:val="24"/>
        </w:rPr>
      </w:pPr>
    </w:p>
    <w:p w:rsidRPr="00606ED2" w:rsidR="00D559DD" w:rsidP="00486F77" w:rsidRDefault="00486F77" w14:paraId="3F500CAF" w14:textId="1518B880">
      <w:pPr>
        <w:spacing w:after="0" w:line="240" w:lineRule="auto"/>
        <w:jc w:val="both"/>
        <w:rPr>
          <w:rFonts w:ascii="Times New Roman" w:hAnsi="Times New Roman" w:cs="Times New Roman"/>
          <w:sz w:val="24"/>
          <w:szCs w:val="24"/>
        </w:rPr>
      </w:pPr>
      <w:r w:rsidRPr="00486F77">
        <w:rPr>
          <w:rFonts w:ascii="Times New Roman" w:hAnsi="Times New Roman" w:cs="Times New Roman"/>
          <w:sz w:val="24"/>
          <w:szCs w:val="24"/>
        </w:rPr>
        <w:t>Lisaks tuleb arvestada, et rasketes ja varavastastes kuritegudes süüdimõistetud isikute puhul võib nende käitumine kujutada endast reaalset ja piisavalt tõsist ohtu ühiskonnale. Euroopa Kohus on märkinud, et liikmesriigid võivad selliste ohtude ennetamiseks piirata ka EL-i põhivabadusi, kui see on vajalik avaliku korra ja ühiskonna põhiväärtuste kaitseks</w:t>
      </w:r>
      <w:r w:rsidR="00DB7039">
        <w:rPr>
          <w:rStyle w:val="FootnoteReference"/>
          <w:rFonts w:ascii="Times New Roman" w:hAnsi="Times New Roman" w:cs="Times New Roman"/>
          <w:sz w:val="24"/>
          <w:szCs w:val="24"/>
        </w:rPr>
        <w:footnoteReference w:id="12"/>
      </w:r>
      <w:r w:rsidRPr="00606ED2" w:rsidR="00606ED2">
        <w:rPr>
          <w:rFonts w:ascii="Times New Roman" w:hAnsi="Times New Roman" w:cs="Times New Roman"/>
          <w:sz w:val="24"/>
          <w:szCs w:val="24"/>
        </w:rPr>
        <w:t>. Antud juhul on tegemist reaalse ja piisavalt tõsise ohuga inimestele, kes ei tea, et raskes või varavastases kuriteos süüdimõistetud isikud on nime muutmisega endale uue identiteedi loonud ning saavad nii oma tegevust varjatult jätkata ja teisi oma tegudega ohtu seada. Seega peab seadusandja seesugusel juhul peale süüdimõistetud isikute õiguste lähtuma ka avaliku korra kaalutlustest, sest see on reaalne ja piisavalt tõsine oht, mis õigustab isikunime muutmise piirangut.</w:t>
      </w:r>
    </w:p>
    <w:p w:rsidRPr="00606ED2" w:rsidR="00606ED2" w:rsidP="00606ED2" w:rsidRDefault="00606ED2" w14:paraId="00AFE14A" w14:textId="77777777">
      <w:pPr>
        <w:spacing w:after="0" w:line="240" w:lineRule="auto"/>
        <w:jc w:val="both"/>
        <w:rPr>
          <w:rFonts w:ascii="Times New Roman" w:hAnsi="Times New Roman" w:cs="Times New Roman"/>
          <w:sz w:val="24"/>
          <w:szCs w:val="24"/>
        </w:rPr>
      </w:pPr>
    </w:p>
    <w:p w:rsidRPr="00606ED2" w:rsidR="00606ED2" w:rsidP="00606ED2" w:rsidRDefault="00606ED2" w14:paraId="7662894E" w14:textId="49D7D8B5">
      <w:pPr>
        <w:spacing w:after="0" w:line="240" w:lineRule="auto"/>
        <w:jc w:val="both"/>
        <w:rPr>
          <w:rFonts w:ascii="Times New Roman" w:hAnsi="Times New Roman" w:cs="Times New Roman"/>
          <w:sz w:val="24"/>
          <w:szCs w:val="24"/>
        </w:rPr>
      </w:pPr>
      <w:r w:rsidRPr="0072186A">
        <w:rPr>
          <w:rFonts w:ascii="Times New Roman" w:hAnsi="Times New Roman" w:cs="Times New Roman"/>
          <w:b/>
          <w:bCs/>
          <w:sz w:val="24"/>
          <w:szCs w:val="24"/>
        </w:rPr>
        <w:t>Järeldus:</w:t>
      </w:r>
      <w:r w:rsidRPr="00606ED2">
        <w:rPr>
          <w:rFonts w:ascii="Times New Roman" w:hAnsi="Times New Roman" w:cs="Times New Roman"/>
          <w:sz w:val="24"/>
          <w:szCs w:val="24"/>
        </w:rPr>
        <w:t xml:space="preserve"> Kokkuvõttes on kriminaalkorras karistatud isikutele kehtestatud nime muutmise piirang põhiseaduspärane ja proportsionaalne kitsamas mõttes. Piirang on suunatud avaliku korra, õiguskindluse ning teiste isikute õiguste ja turvalisuse kaitsele ning aitab täita karistusõiguse preventiivseid eesmärke. </w:t>
      </w:r>
      <w:r w:rsidR="00A60505">
        <w:rPr>
          <w:rFonts w:ascii="Times New Roman" w:hAnsi="Times New Roman" w:cs="Times New Roman"/>
          <w:sz w:val="24"/>
          <w:szCs w:val="24"/>
        </w:rPr>
        <w:t>Eelnõu § 18 lõikes 2 sätestatud k</w:t>
      </w:r>
      <w:r w:rsidRPr="00606ED2">
        <w:rPr>
          <w:rFonts w:ascii="Times New Roman" w:hAnsi="Times New Roman" w:cs="Times New Roman"/>
          <w:sz w:val="24"/>
          <w:szCs w:val="24"/>
        </w:rPr>
        <w:t>eeld on ajutine, välditakse identiteedi varjamist ja võimalust toime panna korduvkuritegusid, ning see ei kahjusta isiku põhiõigusi rohkem, kui on hädavajalik avaliku huvi saavutamiseks.</w:t>
      </w:r>
    </w:p>
    <w:p w:rsidR="004F0B81" w:rsidP="00606ED2" w:rsidRDefault="004F0B81" w14:paraId="27E6EF65" w14:textId="77777777">
      <w:pPr>
        <w:spacing w:after="0" w:line="240" w:lineRule="auto"/>
        <w:jc w:val="both"/>
        <w:rPr>
          <w:rFonts w:ascii="Times New Roman" w:hAnsi="Times New Roman" w:cs="Times New Roman"/>
          <w:sz w:val="24"/>
          <w:szCs w:val="24"/>
        </w:rPr>
      </w:pPr>
    </w:p>
    <w:p w:rsidR="004F0B81" w:rsidP="00606ED2" w:rsidRDefault="004F0B81" w14:paraId="3BF1CEB0" w14:textId="5F93C833">
      <w:pPr>
        <w:spacing w:after="0" w:line="240" w:lineRule="auto"/>
        <w:jc w:val="both"/>
        <w:rPr>
          <w:rFonts w:ascii="Times New Roman" w:hAnsi="Times New Roman" w:cs="Times New Roman"/>
          <w:b/>
          <w:bCs/>
          <w:sz w:val="24"/>
          <w:szCs w:val="24"/>
        </w:rPr>
      </w:pPr>
      <w:commentRangeStart w:id="11"/>
      <w:r>
        <w:rPr>
          <w:rFonts w:ascii="Times New Roman" w:hAnsi="Times New Roman" w:cs="Times New Roman"/>
          <w:b/>
          <w:bCs/>
          <w:sz w:val="24"/>
          <w:szCs w:val="24"/>
        </w:rPr>
        <w:t xml:space="preserve">2.4.3. </w:t>
      </w:r>
      <w:r w:rsidR="00874305">
        <w:rPr>
          <w:rFonts w:ascii="Times New Roman" w:hAnsi="Times New Roman" w:cs="Times New Roman"/>
          <w:b/>
          <w:bCs/>
          <w:sz w:val="24"/>
          <w:szCs w:val="24"/>
        </w:rPr>
        <w:t>Tähtajatu</w:t>
      </w:r>
      <w:r>
        <w:rPr>
          <w:rFonts w:ascii="Times New Roman" w:hAnsi="Times New Roman" w:cs="Times New Roman"/>
          <w:b/>
          <w:bCs/>
          <w:sz w:val="24"/>
          <w:szCs w:val="24"/>
        </w:rPr>
        <w:t xml:space="preserve"> nimemuutmise</w:t>
      </w:r>
      <w:r w:rsidR="00D559DD">
        <w:rPr>
          <w:rFonts w:ascii="Times New Roman" w:hAnsi="Times New Roman" w:cs="Times New Roman"/>
          <w:b/>
          <w:bCs/>
          <w:sz w:val="24"/>
          <w:szCs w:val="24"/>
        </w:rPr>
        <w:t xml:space="preserve"> </w:t>
      </w:r>
      <w:r w:rsidR="00D846E8">
        <w:rPr>
          <w:rFonts w:ascii="Times New Roman" w:hAnsi="Times New Roman" w:cs="Times New Roman"/>
          <w:b/>
          <w:bCs/>
          <w:sz w:val="24"/>
          <w:szCs w:val="24"/>
        </w:rPr>
        <w:t xml:space="preserve">keeld isikute suhtes, kes on toime pannud seksuaalkuriteo </w:t>
      </w:r>
      <w:r w:rsidRPr="00A60505" w:rsidR="00D559DD">
        <w:rPr>
          <w:rFonts w:ascii="Times New Roman" w:hAnsi="Times New Roman" w:cs="Times New Roman"/>
          <w:b/>
          <w:sz w:val="24"/>
          <w:szCs w:val="24"/>
        </w:rPr>
        <w:t>alaealis</w:t>
      </w:r>
      <w:r w:rsidR="00D846E8">
        <w:rPr>
          <w:rFonts w:ascii="Times New Roman" w:hAnsi="Times New Roman" w:cs="Times New Roman"/>
          <w:b/>
          <w:bCs/>
          <w:sz w:val="24"/>
          <w:szCs w:val="24"/>
        </w:rPr>
        <w:t xml:space="preserve">e </w:t>
      </w:r>
      <w:r w:rsidRPr="00A60505" w:rsidR="00D559DD">
        <w:rPr>
          <w:rFonts w:ascii="Times New Roman" w:hAnsi="Times New Roman" w:cs="Times New Roman"/>
          <w:b/>
          <w:sz w:val="24"/>
          <w:szCs w:val="24"/>
        </w:rPr>
        <w:t>suhtes</w:t>
      </w:r>
      <w:commentRangeEnd w:id="11"/>
      <w:r w:rsidR="0064263D">
        <w:rPr>
          <w:rStyle w:val="CommentReference"/>
          <w:rFonts w:ascii="Times New Roman" w:hAnsi="Times New Roman" w:cs="Times New Roman"/>
          <w:b/>
          <w:bCs/>
          <w:sz w:val="24"/>
          <w:szCs w:val="24"/>
        </w:rPr>
        <w:commentReference w:id="11"/>
      </w:r>
    </w:p>
    <w:p w:rsidRPr="00C939BA" w:rsidR="009F2D5E" w:rsidP="00606ED2" w:rsidRDefault="009F2D5E" w14:paraId="4F436DA0" w14:textId="77777777">
      <w:pPr>
        <w:spacing w:after="0" w:line="240" w:lineRule="auto"/>
        <w:jc w:val="both"/>
        <w:rPr>
          <w:rFonts w:ascii="Times New Roman" w:hAnsi="Times New Roman" w:cs="Times New Roman"/>
          <w:sz w:val="24"/>
          <w:szCs w:val="24"/>
        </w:rPr>
      </w:pPr>
    </w:p>
    <w:p w:rsidR="009F2D5E" w:rsidP="00606ED2" w:rsidRDefault="009F2D5E" w14:paraId="48562E7C" w14:textId="6E164C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Legitiimne eesmärk: </w:t>
      </w:r>
      <w:r w:rsidR="00262E86">
        <w:rPr>
          <w:rFonts w:ascii="Times New Roman" w:hAnsi="Times New Roman" w:cs="Times New Roman"/>
          <w:sz w:val="24"/>
          <w:szCs w:val="24"/>
        </w:rPr>
        <w:t>I</w:t>
      </w:r>
      <w:r w:rsidRPr="009F2D5E">
        <w:rPr>
          <w:rFonts w:ascii="Times New Roman" w:hAnsi="Times New Roman" w:cs="Times New Roman"/>
          <w:sz w:val="24"/>
          <w:szCs w:val="24"/>
        </w:rPr>
        <w:t xml:space="preserve">sikutele, kes on süüdi mõistetud </w:t>
      </w:r>
      <w:r w:rsidR="00D559DD">
        <w:rPr>
          <w:rFonts w:ascii="Times New Roman" w:hAnsi="Times New Roman" w:cs="Times New Roman"/>
          <w:sz w:val="24"/>
          <w:szCs w:val="24"/>
        </w:rPr>
        <w:t>alaealise suhtes toimepandu</w:t>
      </w:r>
      <w:r w:rsidR="00D846E8">
        <w:rPr>
          <w:rFonts w:ascii="Times New Roman" w:hAnsi="Times New Roman" w:cs="Times New Roman"/>
          <w:sz w:val="24"/>
          <w:szCs w:val="24"/>
        </w:rPr>
        <w:t>d</w:t>
      </w:r>
      <w:r w:rsidR="00D559DD">
        <w:rPr>
          <w:rFonts w:ascii="Times New Roman" w:hAnsi="Times New Roman" w:cs="Times New Roman"/>
          <w:sz w:val="24"/>
          <w:szCs w:val="24"/>
        </w:rPr>
        <w:t xml:space="preserve"> seksuaalkuriteos</w:t>
      </w:r>
      <w:r w:rsidR="00262E86">
        <w:rPr>
          <w:rFonts w:ascii="Times New Roman" w:hAnsi="Times New Roman" w:cs="Times New Roman"/>
          <w:sz w:val="24"/>
          <w:szCs w:val="24"/>
        </w:rPr>
        <w:t xml:space="preserve">, kehtestatakse </w:t>
      </w:r>
      <w:r w:rsidR="008B3AB5">
        <w:rPr>
          <w:rFonts w:ascii="Times New Roman" w:hAnsi="Times New Roman" w:cs="Times New Roman"/>
          <w:sz w:val="24"/>
          <w:szCs w:val="24"/>
        </w:rPr>
        <w:t xml:space="preserve">tähtajatu nimemuutmise keeld. Piiranu eesmärk </w:t>
      </w:r>
      <w:r w:rsidRPr="009F2D5E" w:rsidDel="00262E86">
        <w:rPr>
          <w:rFonts w:ascii="Times New Roman" w:hAnsi="Times New Roman" w:cs="Times New Roman"/>
          <w:sz w:val="24"/>
          <w:szCs w:val="24"/>
        </w:rPr>
        <w:t>on</w:t>
      </w:r>
      <w:r w:rsidRPr="009F2D5E">
        <w:rPr>
          <w:rFonts w:ascii="Times New Roman" w:hAnsi="Times New Roman" w:cs="Times New Roman"/>
          <w:sz w:val="24"/>
          <w:szCs w:val="24"/>
        </w:rPr>
        <w:t xml:space="preserve"> </w:t>
      </w:r>
      <w:r w:rsidR="008B3AB5">
        <w:rPr>
          <w:rFonts w:ascii="Times New Roman" w:hAnsi="Times New Roman" w:cs="Times New Roman"/>
          <w:sz w:val="24"/>
          <w:szCs w:val="24"/>
        </w:rPr>
        <w:t>edendada</w:t>
      </w:r>
      <w:r w:rsidRPr="009F2D5E">
        <w:rPr>
          <w:rFonts w:ascii="Times New Roman" w:hAnsi="Times New Roman" w:cs="Times New Roman"/>
          <w:sz w:val="24"/>
          <w:szCs w:val="24"/>
        </w:rPr>
        <w:t xml:space="preserve"> turvalisus</w:t>
      </w:r>
      <w:r w:rsidR="00262E86">
        <w:rPr>
          <w:rFonts w:ascii="Times New Roman" w:hAnsi="Times New Roman" w:cs="Times New Roman"/>
          <w:sz w:val="24"/>
          <w:szCs w:val="24"/>
        </w:rPr>
        <w:t>t</w:t>
      </w:r>
      <w:r w:rsidRPr="009F2D5E">
        <w:rPr>
          <w:rFonts w:ascii="Times New Roman" w:hAnsi="Times New Roman" w:cs="Times New Roman"/>
          <w:sz w:val="24"/>
          <w:szCs w:val="24"/>
        </w:rPr>
        <w:t xml:space="preserve"> ja </w:t>
      </w:r>
      <w:r w:rsidR="00262E86">
        <w:rPr>
          <w:rFonts w:ascii="Times New Roman" w:hAnsi="Times New Roman" w:cs="Times New Roman"/>
          <w:sz w:val="24"/>
          <w:szCs w:val="24"/>
        </w:rPr>
        <w:t xml:space="preserve">ennetada </w:t>
      </w:r>
      <w:r w:rsidRPr="009F2D5E">
        <w:rPr>
          <w:rFonts w:ascii="Times New Roman" w:hAnsi="Times New Roman" w:cs="Times New Roman"/>
          <w:sz w:val="24"/>
          <w:szCs w:val="24"/>
        </w:rPr>
        <w:t>ohte</w:t>
      </w:r>
      <w:r w:rsidRPr="009F2D5E" w:rsidDel="00262E86">
        <w:rPr>
          <w:rFonts w:ascii="Times New Roman" w:hAnsi="Times New Roman" w:cs="Times New Roman"/>
          <w:sz w:val="24"/>
          <w:szCs w:val="24"/>
        </w:rPr>
        <w:t xml:space="preserve"> </w:t>
      </w:r>
      <w:r w:rsidRPr="009F2D5E">
        <w:rPr>
          <w:rFonts w:ascii="Times New Roman" w:hAnsi="Times New Roman" w:cs="Times New Roman"/>
          <w:sz w:val="24"/>
          <w:szCs w:val="24"/>
        </w:rPr>
        <w:t>inimeste elule ja tervisele.</w:t>
      </w:r>
      <w:r w:rsidR="00F37C25">
        <w:rPr>
          <w:rFonts w:ascii="Times New Roman" w:hAnsi="Times New Roman" w:cs="Times New Roman"/>
          <w:sz w:val="24"/>
          <w:szCs w:val="24"/>
        </w:rPr>
        <w:t xml:space="preserve"> </w:t>
      </w:r>
      <w:r w:rsidR="00D44E43">
        <w:rPr>
          <w:rFonts w:ascii="Times New Roman" w:hAnsi="Times New Roman" w:cs="Times New Roman"/>
          <w:sz w:val="24"/>
          <w:szCs w:val="24"/>
        </w:rPr>
        <w:t>Justiits- ja Digiministeeriumi avaldatavas kuritegevuse statistikas on välja toodud, et s</w:t>
      </w:r>
      <w:r w:rsidRPr="00D44E43" w:rsidR="00D44E43">
        <w:rPr>
          <w:rFonts w:ascii="Times New Roman" w:hAnsi="Times New Roman" w:cs="Times New Roman"/>
          <w:sz w:val="24"/>
          <w:szCs w:val="24"/>
        </w:rPr>
        <w:t>uure osa registreeritud seksuaalkuritegudest moodustavad laste vastu toime pandud registreeritud seksuaalkuriteod. Alaealise kannatanuga kontaktsetest seksuaalkuritegudest on kõige enam registreeritud vägistamisjuhtumeid ning suguühet või muu sugulise iseloomuga tegusid lapseealisega</w:t>
      </w:r>
      <w:r w:rsidR="00D44E43">
        <w:rPr>
          <w:rFonts w:ascii="Times New Roman" w:hAnsi="Times New Roman" w:cs="Times New Roman"/>
          <w:sz w:val="24"/>
          <w:szCs w:val="24"/>
        </w:rPr>
        <w:t>.</w:t>
      </w:r>
      <w:r w:rsidR="00D44E43">
        <w:rPr>
          <w:rStyle w:val="FootnoteReference"/>
          <w:rFonts w:ascii="Times New Roman" w:hAnsi="Times New Roman" w:cs="Times New Roman"/>
          <w:sz w:val="24"/>
          <w:szCs w:val="24"/>
        </w:rPr>
        <w:footnoteReference w:id="13"/>
      </w:r>
    </w:p>
    <w:p w:rsidR="00486F77" w:rsidP="00606ED2" w:rsidRDefault="00486F77" w14:paraId="475CA258" w14:textId="77777777">
      <w:pPr>
        <w:spacing w:after="0" w:line="240" w:lineRule="auto"/>
        <w:jc w:val="both"/>
        <w:rPr>
          <w:rFonts w:ascii="Times New Roman" w:hAnsi="Times New Roman" w:cs="Times New Roman"/>
          <w:sz w:val="24"/>
          <w:szCs w:val="24"/>
        </w:rPr>
      </w:pPr>
    </w:p>
    <w:p w:rsidRPr="009F2D5E" w:rsidR="00486F77" w:rsidP="00606ED2" w:rsidRDefault="00486F77" w14:paraId="1877C2F4" w14:textId="420B6BFD">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Piirangu eesmär</w:t>
      </w:r>
      <w:r w:rsidR="00262E86">
        <w:rPr>
          <w:rFonts w:ascii="Times New Roman" w:hAnsi="Times New Roman" w:cs="Times New Roman"/>
          <w:sz w:val="24"/>
          <w:szCs w:val="24"/>
        </w:rPr>
        <w:t>k</w:t>
      </w:r>
      <w:r w:rsidRPr="00606ED2">
        <w:rPr>
          <w:rFonts w:ascii="Times New Roman" w:hAnsi="Times New Roman" w:cs="Times New Roman"/>
          <w:sz w:val="24"/>
          <w:szCs w:val="24"/>
        </w:rPr>
        <w:t xml:space="preserve"> </w:t>
      </w:r>
      <w:r>
        <w:rPr>
          <w:rFonts w:ascii="Times New Roman" w:hAnsi="Times New Roman" w:cs="Times New Roman"/>
          <w:sz w:val="24"/>
          <w:szCs w:val="24"/>
        </w:rPr>
        <w:t xml:space="preserve">on </w:t>
      </w:r>
      <w:r w:rsidRPr="00606ED2">
        <w:rPr>
          <w:rFonts w:ascii="Times New Roman" w:hAnsi="Times New Roman" w:cs="Times New Roman"/>
          <w:sz w:val="24"/>
          <w:szCs w:val="24"/>
        </w:rPr>
        <w:t xml:space="preserve">vältida olukorda, kus sellistes kuritegudes süüdimõistetud isik saaks nime muutmisega varjata oma identiteeti ja varasemat kuritegelikku tausta, kahjustades sellega avalikku usaldust ning tekitades reaalse ohu teistele isikutele. </w:t>
      </w:r>
      <w:r>
        <w:rPr>
          <w:rFonts w:ascii="Times New Roman" w:hAnsi="Times New Roman" w:cs="Times New Roman"/>
          <w:sz w:val="24"/>
          <w:szCs w:val="24"/>
        </w:rPr>
        <w:t xml:space="preserve">Võimalus muuta nime pärast karistusandmete kustumist võimaldaks teo </w:t>
      </w:r>
      <w:r w:rsidRPr="00606ED2">
        <w:rPr>
          <w:rFonts w:ascii="Times New Roman" w:hAnsi="Times New Roman" w:cs="Times New Roman"/>
          <w:sz w:val="24"/>
          <w:szCs w:val="24"/>
        </w:rPr>
        <w:t>toimepanijal jätkata samalaadseid tegusid uue identiteedi all, raskendades potentsiaalsete kannatanute võimalust isikut tuvastada</w:t>
      </w:r>
      <w:r>
        <w:rPr>
          <w:rFonts w:ascii="Times New Roman" w:hAnsi="Times New Roman" w:cs="Times New Roman"/>
          <w:sz w:val="24"/>
          <w:szCs w:val="24"/>
        </w:rPr>
        <w:t>. Lisaks kaitseb säte ka alaealiste laste</w:t>
      </w:r>
      <w:r w:rsidR="00F914DF">
        <w:rPr>
          <w:rFonts w:ascii="Times New Roman" w:hAnsi="Times New Roman" w:cs="Times New Roman"/>
          <w:sz w:val="24"/>
          <w:szCs w:val="24"/>
        </w:rPr>
        <w:t xml:space="preserve"> kui ühiskonna ühe kõige haavatama grupi</w:t>
      </w:r>
      <w:r>
        <w:rPr>
          <w:rFonts w:ascii="Times New Roman" w:hAnsi="Times New Roman" w:cs="Times New Roman"/>
          <w:sz w:val="24"/>
          <w:szCs w:val="24"/>
        </w:rPr>
        <w:t xml:space="preserve"> elu ja tervist, kuna sätted</w:t>
      </w:r>
      <w:r w:rsidR="00F914DF">
        <w:rPr>
          <w:rFonts w:ascii="Times New Roman" w:hAnsi="Times New Roman" w:cs="Times New Roman"/>
          <w:sz w:val="24"/>
          <w:szCs w:val="24"/>
        </w:rPr>
        <w:t>, mis ei luba süüdimõistetud isikul nime tema eluajal muuta</w:t>
      </w:r>
      <w:r w:rsidR="00262E86">
        <w:rPr>
          <w:rFonts w:ascii="Times New Roman" w:hAnsi="Times New Roman" w:cs="Times New Roman"/>
          <w:sz w:val="24"/>
          <w:szCs w:val="24"/>
        </w:rPr>
        <w:t>,</w:t>
      </w:r>
      <w:r w:rsidR="00F914DF">
        <w:rPr>
          <w:rFonts w:ascii="Times New Roman" w:hAnsi="Times New Roman" w:cs="Times New Roman"/>
          <w:sz w:val="24"/>
          <w:szCs w:val="24"/>
        </w:rPr>
        <w:t xml:space="preserve"> </w:t>
      </w:r>
      <w:r>
        <w:rPr>
          <w:rFonts w:ascii="Times New Roman" w:hAnsi="Times New Roman" w:cs="Times New Roman"/>
          <w:sz w:val="24"/>
          <w:szCs w:val="24"/>
        </w:rPr>
        <w:t>puudutavad seksuaalkuritegusid, mis on toimepandud alaealiste suhtes.</w:t>
      </w:r>
    </w:p>
    <w:p w:rsidR="004F0B81" w:rsidP="00606ED2" w:rsidRDefault="004F0B81" w14:paraId="6DC1968E" w14:textId="0B9E797B">
      <w:pPr>
        <w:spacing w:after="0" w:line="240" w:lineRule="auto"/>
        <w:jc w:val="both"/>
        <w:rPr>
          <w:rFonts w:ascii="Times New Roman" w:hAnsi="Times New Roman" w:cs="Times New Roman"/>
          <w:sz w:val="24"/>
          <w:szCs w:val="24"/>
        </w:rPr>
      </w:pPr>
    </w:p>
    <w:p w:rsidR="00486F77" w:rsidP="00606ED2" w:rsidRDefault="00486F77" w14:paraId="650FF3D6" w14:textId="1F9909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Sobivus: </w:t>
      </w:r>
      <w:r w:rsidRPr="00606ED2">
        <w:rPr>
          <w:rFonts w:ascii="Times New Roman" w:hAnsi="Times New Roman" w:cs="Times New Roman"/>
          <w:sz w:val="24"/>
          <w:szCs w:val="24"/>
        </w:rPr>
        <w:t xml:space="preserve">Piirang on sobiv seatud eesmärgi saavutamiseks, sest see aitab tõhusalt vältida olukorda, </w:t>
      </w:r>
      <w:r w:rsidR="00262E86">
        <w:rPr>
          <w:rFonts w:ascii="Times New Roman" w:hAnsi="Times New Roman" w:cs="Times New Roman"/>
          <w:sz w:val="24"/>
          <w:szCs w:val="24"/>
        </w:rPr>
        <w:t xml:space="preserve">kus </w:t>
      </w:r>
      <w:r w:rsidR="00D559DD">
        <w:rPr>
          <w:rFonts w:ascii="Times New Roman" w:hAnsi="Times New Roman" w:cs="Times New Roman"/>
          <w:sz w:val="24"/>
          <w:szCs w:val="24"/>
        </w:rPr>
        <w:t>alaealise suhtes toimepandud seksuaalkuriteos</w:t>
      </w:r>
      <w:r w:rsidR="00DE2B52">
        <w:rPr>
          <w:rFonts w:ascii="Times New Roman" w:hAnsi="Times New Roman" w:cs="Times New Roman"/>
          <w:sz w:val="24"/>
          <w:szCs w:val="24"/>
        </w:rPr>
        <w:t xml:space="preserve"> </w:t>
      </w:r>
      <w:r w:rsidRPr="00606ED2">
        <w:rPr>
          <w:rFonts w:ascii="Times New Roman" w:hAnsi="Times New Roman" w:cs="Times New Roman"/>
          <w:sz w:val="24"/>
          <w:szCs w:val="24"/>
        </w:rPr>
        <w:t>süüdimõistetud isik saaks nime muutmise kaudu varjata oma isikut ja varasemat kuritegelikku käitumist</w:t>
      </w:r>
      <w:r>
        <w:rPr>
          <w:rFonts w:ascii="Times New Roman" w:hAnsi="Times New Roman" w:cs="Times New Roman"/>
          <w:sz w:val="24"/>
          <w:szCs w:val="24"/>
        </w:rPr>
        <w:t xml:space="preserve">. </w:t>
      </w:r>
      <w:r w:rsidR="00D559DD">
        <w:rPr>
          <w:rFonts w:ascii="Times New Roman" w:hAnsi="Times New Roman" w:cs="Times New Roman"/>
          <w:sz w:val="24"/>
          <w:szCs w:val="24"/>
        </w:rPr>
        <w:t xml:space="preserve">Piirang aitab ära hoida </w:t>
      </w:r>
      <w:r w:rsidRPr="00606ED2" w:rsidR="00D559DD">
        <w:rPr>
          <w:rFonts w:ascii="Times New Roman" w:hAnsi="Times New Roman" w:cs="Times New Roman"/>
          <w:sz w:val="24"/>
          <w:szCs w:val="24"/>
        </w:rPr>
        <w:t>kuritegeliku tegevuse varjatud jätkumist</w:t>
      </w:r>
      <w:r w:rsidR="00262E86">
        <w:rPr>
          <w:rFonts w:ascii="Times New Roman" w:hAnsi="Times New Roman" w:cs="Times New Roman"/>
          <w:sz w:val="24"/>
          <w:szCs w:val="24"/>
        </w:rPr>
        <w:t>.</w:t>
      </w:r>
    </w:p>
    <w:p w:rsidR="00D559DD" w:rsidP="00606ED2" w:rsidRDefault="00D559DD" w14:paraId="2D1A5139" w14:textId="77777777">
      <w:pPr>
        <w:spacing w:after="0" w:line="240" w:lineRule="auto"/>
        <w:jc w:val="both"/>
        <w:rPr>
          <w:rFonts w:ascii="Times New Roman" w:hAnsi="Times New Roman" w:cs="Times New Roman"/>
          <w:sz w:val="24"/>
          <w:szCs w:val="24"/>
        </w:rPr>
      </w:pPr>
    </w:p>
    <w:p w:rsidR="004000F3" w:rsidP="004000F3" w:rsidRDefault="00486F77" w14:paraId="6C1B0583" w14:textId="3597E90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Vajalikkus:</w:t>
      </w:r>
      <w:r w:rsidR="004000F3">
        <w:rPr>
          <w:rFonts w:ascii="Times New Roman" w:hAnsi="Times New Roman" w:cs="Times New Roman"/>
          <w:sz w:val="24"/>
          <w:szCs w:val="24"/>
        </w:rPr>
        <w:t xml:space="preserve"> </w:t>
      </w:r>
      <w:r w:rsidRPr="00606ED2" w:rsidR="004000F3">
        <w:rPr>
          <w:rFonts w:ascii="Times New Roman" w:hAnsi="Times New Roman" w:cs="Times New Roman"/>
          <w:sz w:val="24"/>
          <w:szCs w:val="24"/>
        </w:rPr>
        <w:t>Piirang on ka vajalik, kuna eesmärki</w:t>
      </w:r>
      <w:r w:rsidR="004000F3">
        <w:rPr>
          <w:rFonts w:ascii="Times New Roman" w:hAnsi="Times New Roman" w:cs="Times New Roman"/>
          <w:sz w:val="24"/>
          <w:szCs w:val="24"/>
        </w:rPr>
        <w:t>,</w:t>
      </w:r>
      <w:r w:rsidDel="00262E86" w:rsidR="004000F3">
        <w:rPr>
          <w:rFonts w:ascii="Times New Roman" w:hAnsi="Times New Roman" w:cs="Times New Roman"/>
          <w:sz w:val="24"/>
          <w:szCs w:val="24"/>
        </w:rPr>
        <w:t xml:space="preserve"> </w:t>
      </w:r>
      <w:r w:rsidR="00262E86">
        <w:rPr>
          <w:rFonts w:ascii="Times New Roman" w:hAnsi="Times New Roman" w:cs="Times New Roman"/>
          <w:sz w:val="24"/>
          <w:szCs w:val="24"/>
        </w:rPr>
        <w:t>-</w:t>
      </w:r>
      <w:r w:rsidRPr="00606ED2" w:rsidR="004000F3">
        <w:rPr>
          <w:rFonts w:ascii="Times New Roman" w:hAnsi="Times New Roman" w:cs="Times New Roman"/>
          <w:sz w:val="24"/>
          <w:szCs w:val="24"/>
        </w:rPr>
        <w:t xml:space="preserve"> avaliku korra ja teiste isikute õiguste kaitset</w:t>
      </w:r>
      <w:r w:rsidR="004000F3">
        <w:rPr>
          <w:rFonts w:ascii="Times New Roman" w:hAnsi="Times New Roman" w:cs="Times New Roman"/>
          <w:sz w:val="24"/>
          <w:szCs w:val="24"/>
        </w:rPr>
        <w:t xml:space="preserve">, </w:t>
      </w:r>
      <w:r w:rsidRPr="00606ED2" w:rsidR="004000F3">
        <w:rPr>
          <w:rFonts w:ascii="Times New Roman" w:hAnsi="Times New Roman" w:cs="Times New Roman"/>
          <w:sz w:val="24"/>
          <w:szCs w:val="24"/>
        </w:rPr>
        <w:t>ei ole võimalik saavutada mõne leebema meetmega sama tõhusalt.</w:t>
      </w:r>
    </w:p>
    <w:p w:rsidRPr="00606ED2" w:rsidR="009342F6" w:rsidP="004000F3" w:rsidRDefault="009342F6" w14:paraId="02C2CF3F" w14:textId="77777777">
      <w:pPr>
        <w:spacing w:after="0" w:line="240" w:lineRule="auto"/>
        <w:jc w:val="both"/>
        <w:rPr>
          <w:rFonts w:ascii="Times New Roman" w:hAnsi="Times New Roman" w:cs="Times New Roman"/>
          <w:sz w:val="24"/>
          <w:szCs w:val="24"/>
        </w:rPr>
      </w:pPr>
    </w:p>
    <w:p w:rsidR="009E2747" w:rsidP="009E2747" w:rsidRDefault="009342F6" w14:paraId="3D43C756" w14:textId="3371F163">
      <w:pPr>
        <w:spacing w:after="0" w:line="240" w:lineRule="auto"/>
        <w:jc w:val="both"/>
        <w:rPr>
          <w:rFonts w:ascii="Times New Roman" w:hAnsi="Times New Roman" w:cs="Times New Roman"/>
          <w:sz w:val="24"/>
          <w:szCs w:val="24"/>
        </w:rPr>
      </w:pPr>
      <w:r w:rsidRPr="004000F3">
        <w:rPr>
          <w:rFonts w:ascii="Times New Roman" w:hAnsi="Times New Roman" w:cs="Times New Roman"/>
          <w:sz w:val="24"/>
          <w:szCs w:val="24"/>
        </w:rPr>
        <w:t xml:space="preserve">Riigikohus on korduvalt rõhutanud põhimõtet, et PS § 3 </w:t>
      </w:r>
      <w:r w:rsidR="00D846E8">
        <w:rPr>
          <w:rFonts w:ascii="Times New Roman" w:hAnsi="Times New Roman" w:cs="Times New Roman"/>
          <w:sz w:val="24"/>
          <w:szCs w:val="24"/>
        </w:rPr>
        <w:t>esimese</w:t>
      </w:r>
      <w:r w:rsidRPr="004000F3">
        <w:rPr>
          <w:rFonts w:ascii="Times New Roman" w:hAnsi="Times New Roman" w:cs="Times New Roman"/>
          <w:sz w:val="24"/>
          <w:szCs w:val="24"/>
        </w:rPr>
        <w:t xml:space="preserve"> lõike esimesest lausest ja</w:t>
      </w:r>
      <w:r w:rsidR="00D846E8">
        <w:rPr>
          <w:rFonts w:ascii="Times New Roman" w:hAnsi="Times New Roman" w:cs="Times New Roman"/>
          <w:sz w:val="24"/>
          <w:szCs w:val="24"/>
        </w:rPr>
        <w:t xml:space="preserve"> PS</w:t>
      </w:r>
      <w:r w:rsidRPr="004000F3">
        <w:rPr>
          <w:rFonts w:ascii="Times New Roman" w:hAnsi="Times New Roman" w:cs="Times New Roman"/>
          <w:sz w:val="24"/>
          <w:szCs w:val="24"/>
        </w:rPr>
        <w:t xml:space="preserve"> §-st 11 tulenevalt tohib põhiõiguste ja vabaduste piiranguid kehtestada ainult seadusjõulise õigusaktiga. Põhiseadus ei näe ette muid võimalusi põhiõiguste ja vabaduste piirangute kehtestamiseks. See põhimõte on absoluutne ning välistab võimaluse kehtestada põhiõiguste ja</w:t>
      </w:r>
      <w:r w:rsidRPr="009E2747" w:rsidR="009E2747">
        <w:rPr>
          <w:rFonts w:ascii="Times New Roman" w:hAnsi="Times New Roman" w:cs="Times New Roman"/>
          <w:sz w:val="24"/>
          <w:szCs w:val="24"/>
        </w:rPr>
        <w:t xml:space="preserve"> </w:t>
      </w:r>
      <w:r w:rsidRPr="004000F3" w:rsidR="009E2747">
        <w:rPr>
          <w:rFonts w:ascii="Times New Roman" w:hAnsi="Times New Roman" w:cs="Times New Roman"/>
          <w:sz w:val="24"/>
          <w:szCs w:val="24"/>
        </w:rPr>
        <w:t>vabaduste piiranguid seadusest allpool seisvate õigusaktidega</w:t>
      </w:r>
      <w:r w:rsidR="009E2747">
        <w:rPr>
          <w:rFonts w:ascii="Times New Roman" w:hAnsi="Times New Roman" w:cs="Times New Roman"/>
          <w:sz w:val="24"/>
          <w:szCs w:val="24"/>
        </w:rPr>
        <w:t>.</w:t>
      </w:r>
      <w:r w:rsidR="009E2747">
        <w:rPr>
          <w:rStyle w:val="FootnoteReference"/>
          <w:rFonts w:ascii="Times New Roman" w:hAnsi="Times New Roman" w:cs="Times New Roman"/>
          <w:sz w:val="24"/>
          <w:szCs w:val="24"/>
        </w:rPr>
        <w:footnoteReference w:id="14"/>
      </w:r>
      <w:r w:rsidR="009E2747">
        <w:rPr>
          <w:rFonts w:ascii="Times New Roman" w:hAnsi="Times New Roman" w:cs="Times New Roman"/>
          <w:sz w:val="24"/>
          <w:szCs w:val="24"/>
        </w:rPr>
        <w:t xml:space="preserve"> Seega ei ole nimetatud piirangu rakendamiseks muud sobivat lahendust.</w:t>
      </w:r>
    </w:p>
    <w:p w:rsidR="009E2747" w:rsidP="004000F3" w:rsidRDefault="009E2747" w14:paraId="1A46AD60" w14:textId="77777777">
      <w:pPr>
        <w:spacing w:after="0" w:line="240" w:lineRule="auto"/>
        <w:jc w:val="both"/>
        <w:rPr>
          <w:rFonts w:ascii="Times New Roman" w:hAnsi="Times New Roman" w:cs="Times New Roman"/>
          <w:sz w:val="24"/>
          <w:szCs w:val="24"/>
        </w:rPr>
      </w:pPr>
    </w:p>
    <w:p w:rsidR="009E2747" w:rsidP="009E2747" w:rsidRDefault="009E2747" w14:paraId="3D929A07" w14:textId="35463B9B">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Kuigi karistusregistri andmete alusel on võimalik kontrollida isiku karistatust, on selline kontroll tasuline ja eeldab isikukoodi teadmist</w:t>
      </w:r>
      <w:r>
        <w:rPr>
          <w:rFonts w:ascii="Times New Roman" w:hAnsi="Times New Roman" w:cs="Times New Roman"/>
          <w:sz w:val="24"/>
          <w:szCs w:val="24"/>
        </w:rPr>
        <w:t>. Lisaks k</w:t>
      </w:r>
      <w:r w:rsidR="007719CE">
        <w:rPr>
          <w:rFonts w:ascii="Times New Roman" w:hAnsi="Times New Roman" w:cs="Times New Roman"/>
          <w:sz w:val="24"/>
          <w:szCs w:val="24"/>
        </w:rPr>
        <w:t>ustutakse</w:t>
      </w:r>
      <w:r>
        <w:rPr>
          <w:rFonts w:ascii="Times New Roman" w:hAnsi="Times New Roman" w:cs="Times New Roman"/>
          <w:sz w:val="24"/>
          <w:szCs w:val="24"/>
        </w:rPr>
        <w:t xml:space="preserve"> karistusregistrist andmed teatud aja jooksul.</w:t>
      </w:r>
      <w:r w:rsidR="0059162F">
        <w:rPr>
          <w:rFonts w:ascii="Times New Roman" w:hAnsi="Times New Roman" w:cs="Times New Roman"/>
          <w:sz w:val="24"/>
          <w:szCs w:val="24"/>
        </w:rPr>
        <w:t xml:space="preserve"> </w:t>
      </w:r>
      <w:r w:rsidR="00BF5546">
        <w:rPr>
          <w:rFonts w:ascii="Times New Roman" w:hAnsi="Times New Roman" w:cs="Times New Roman"/>
          <w:sz w:val="24"/>
          <w:szCs w:val="24"/>
        </w:rPr>
        <w:t xml:space="preserve">Karistusregistrist andmete kustutamine aitab kaasa isiku rehabiliteerimisele, </w:t>
      </w:r>
      <w:r w:rsidR="00F37C25">
        <w:rPr>
          <w:rFonts w:ascii="Times New Roman" w:hAnsi="Times New Roman" w:cs="Times New Roman"/>
          <w:sz w:val="24"/>
          <w:szCs w:val="24"/>
        </w:rPr>
        <w:t xml:space="preserve">keeld muuta nime hoiab samal ajal ära olukorra, kus inimene kasutaks seda rehabilitatsiooni ära ohvri või uute potentsiaalsete ohvrite kahjustamiseks. Andmete kustutamisel karistusregistrist saab küll </w:t>
      </w:r>
      <w:r w:rsidR="00A60505">
        <w:rPr>
          <w:rFonts w:ascii="Times New Roman" w:hAnsi="Times New Roman" w:cs="Times New Roman"/>
          <w:sz w:val="24"/>
          <w:szCs w:val="24"/>
        </w:rPr>
        <w:t xml:space="preserve">isik oma elu jaoks nii-öelda </w:t>
      </w:r>
      <w:r w:rsidR="00F37C25">
        <w:rPr>
          <w:rFonts w:ascii="Times New Roman" w:hAnsi="Times New Roman" w:cs="Times New Roman"/>
          <w:sz w:val="24"/>
          <w:szCs w:val="24"/>
        </w:rPr>
        <w:t xml:space="preserve">uue alguse, kuid mitte uut identiteeti, millega end varjata. </w:t>
      </w:r>
    </w:p>
    <w:p w:rsidRPr="00606ED2" w:rsidR="009E2747" w:rsidP="009E2747" w:rsidRDefault="009E2747" w14:paraId="5BE4CD70" w14:textId="77777777">
      <w:pPr>
        <w:spacing w:after="0" w:line="240" w:lineRule="auto"/>
        <w:jc w:val="both"/>
        <w:rPr>
          <w:rFonts w:ascii="Times New Roman" w:hAnsi="Times New Roman" w:cs="Times New Roman"/>
          <w:sz w:val="24"/>
          <w:szCs w:val="24"/>
        </w:rPr>
      </w:pPr>
    </w:p>
    <w:p w:rsidR="004000F3" w:rsidP="004000F3" w:rsidRDefault="00486F77" w14:paraId="21A0F941" w14:textId="62697E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Mõõdukus:</w:t>
      </w:r>
      <w:r w:rsidR="004000F3">
        <w:rPr>
          <w:rFonts w:ascii="Times New Roman" w:hAnsi="Times New Roman" w:cs="Times New Roman"/>
          <w:sz w:val="24"/>
          <w:szCs w:val="24"/>
        </w:rPr>
        <w:t xml:space="preserve"> </w:t>
      </w:r>
      <w:r w:rsidRPr="00606ED2" w:rsidR="004000F3">
        <w:rPr>
          <w:rFonts w:ascii="Times New Roman" w:hAnsi="Times New Roman" w:cs="Times New Roman"/>
          <w:sz w:val="24"/>
          <w:szCs w:val="24"/>
        </w:rPr>
        <w:t>Eesmärk</w:t>
      </w:r>
      <w:r w:rsidR="00C00EA2">
        <w:rPr>
          <w:rFonts w:ascii="Times New Roman" w:hAnsi="Times New Roman" w:cs="Times New Roman"/>
          <w:sz w:val="24"/>
          <w:szCs w:val="24"/>
        </w:rPr>
        <w:t xml:space="preserve"> </w:t>
      </w:r>
      <w:r w:rsidRPr="00606ED2" w:rsidR="004000F3">
        <w:rPr>
          <w:rFonts w:ascii="Times New Roman" w:hAnsi="Times New Roman" w:cs="Times New Roman"/>
          <w:sz w:val="24"/>
          <w:szCs w:val="24"/>
        </w:rPr>
        <w:t>kaitsta avalikku korda, õiguskindlust ja teiste isikute õigusi</w:t>
      </w:r>
      <w:r w:rsidR="004000F3">
        <w:rPr>
          <w:rFonts w:ascii="Times New Roman" w:hAnsi="Times New Roman" w:cs="Times New Roman"/>
          <w:sz w:val="24"/>
          <w:szCs w:val="24"/>
        </w:rPr>
        <w:t xml:space="preserve"> </w:t>
      </w:r>
      <w:r w:rsidRPr="00606ED2" w:rsidR="004000F3">
        <w:rPr>
          <w:rFonts w:ascii="Times New Roman" w:hAnsi="Times New Roman" w:cs="Times New Roman"/>
          <w:sz w:val="24"/>
          <w:szCs w:val="24"/>
        </w:rPr>
        <w:t>on kaalukam kui piirangust tulenev sekkumine isiku eneseteostusvabadusse. Riigikohtu praktika kohaselt</w:t>
      </w:r>
      <w:r w:rsidR="004000F3">
        <w:rPr>
          <w:rStyle w:val="FootnoteReference"/>
          <w:rFonts w:ascii="Times New Roman" w:hAnsi="Times New Roman" w:cs="Times New Roman"/>
          <w:sz w:val="24"/>
          <w:szCs w:val="24"/>
        </w:rPr>
        <w:footnoteReference w:id="15"/>
      </w:r>
      <w:r w:rsidRPr="00606ED2" w:rsidR="004000F3">
        <w:rPr>
          <w:rFonts w:ascii="Times New Roman" w:hAnsi="Times New Roman" w:cs="Times New Roman"/>
          <w:sz w:val="24"/>
          <w:szCs w:val="24"/>
        </w:rPr>
        <w:t xml:space="preserve"> võib põhiõiguse riivet pidada põhiseaduspäraseks, kui see on vajalik ja mõõdukas demokraatlikus ühiskonnas.</w:t>
      </w:r>
    </w:p>
    <w:p w:rsidR="009342F6" w:rsidP="004000F3" w:rsidRDefault="009342F6" w14:paraId="5C340C3C" w14:textId="77777777">
      <w:pPr>
        <w:spacing w:after="0" w:line="240" w:lineRule="auto"/>
        <w:jc w:val="both"/>
        <w:rPr>
          <w:rFonts w:ascii="Times New Roman" w:hAnsi="Times New Roman" w:cs="Times New Roman"/>
          <w:sz w:val="24"/>
          <w:szCs w:val="24"/>
        </w:rPr>
      </w:pPr>
    </w:p>
    <w:p w:rsidR="00A56400" w:rsidP="00606ED2" w:rsidRDefault="00C00EA2" w14:paraId="296B09AF" w14:textId="0429C2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Piirang on mõõdukas</w:t>
      </w:r>
      <w:r w:rsidR="009F2D5E">
        <w:rPr>
          <w:rFonts w:ascii="Times New Roman" w:hAnsi="Times New Roman" w:cs="Times New Roman"/>
          <w:sz w:val="24"/>
          <w:szCs w:val="24"/>
        </w:rPr>
        <w:t xml:space="preserve">, sest </w:t>
      </w:r>
      <w:r w:rsidR="00874305">
        <w:rPr>
          <w:rFonts w:ascii="Times New Roman" w:hAnsi="Times New Roman" w:cs="Times New Roman"/>
          <w:sz w:val="24"/>
          <w:szCs w:val="24"/>
        </w:rPr>
        <w:t>tähtaegne</w:t>
      </w:r>
      <w:r>
        <w:rPr>
          <w:rFonts w:ascii="Times New Roman" w:hAnsi="Times New Roman" w:cs="Times New Roman"/>
          <w:sz w:val="24"/>
          <w:szCs w:val="24"/>
        </w:rPr>
        <w:t xml:space="preserve"> keeld muuta isikunime kehtib </w:t>
      </w:r>
      <w:r w:rsidR="009F2D5E">
        <w:rPr>
          <w:rFonts w:ascii="Times New Roman" w:hAnsi="Times New Roman" w:cs="Times New Roman"/>
          <w:sz w:val="24"/>
          <w:szCs w:val="24"/>
        </w:rPr>
        <w:t>isiku</w:t>
      </w:r>
      <w:r>
        <w:rPr>
          <w:rFonts w:ascii="Times New Roman" w:hAnsi="Times New Roman" w:cs="Times New Roman"/>
          <w:sz w:val="24"/>
          <w:szCs w:val="24"/>
        </w:rPr>
        <w:t>tele</w:t>
      </w:r>
      <w:r w:rsidR="00D559DD">
        <w:rPr>
          <w:rFonts w:ascii="Times New Roman" w:hAnsi="Times New Roman" w:cs="Times New Roman"/>
          <w:sz w:val="24"/>
          <w:szCs w:val="24"/>
        </w:rPr>
        <w:t>, kes on alaealise suhtes toime pannud seksuaalkuriteo</w:t>
      </w:r>
      <w:r>
        <w:rPr>
          <w:rFonts w:ascii="Times New Roman" w:hAnsi="Times New Roman" w:cs="Times New Roman"/>
          <w:sz w:val="24"/>
          <w:szCs w:val="24"/>
        </w:rPr>
        <w:t>. Eelnõu ei seo piirangut ainult karistatusega,</w:t>
      </w:r>
      <w:r w:rsidR="009F2D5E">
        <w:rPr>
          <w:rFonts w:ascii="Times New Roman" w:hAnsi="Times New Roman" w:cs="Times New Roman"/>
          <w:sz w:val="24"/>
          <w:szCs w:val="24"/>
        </w:rPr>
        <w:t xml:space="preserve"> vaid ka sellega, millise teo eest isikut karistatud on. Arvesse on võetu</w:t>
      </w:r>
      <w:r w:rsidR="00486F77">
        <w:rPr>
          <w:rFonts w:ascii="Times New Roman" w:hAnsi="Times New Roman" w:cs="Times New Roman"/>
          <w:sz w:val="24"/>
          <w:szCs w:val="24"/>
        </w:rPr>
        <w:t xml:space="preserve">d kuriteo raskusastet, laadi ja ohtlikust. </w:t>
      </w:r>
      <w:r w:rsidRPr="00486F77" w:rsidR="004000F3">
        <w:rPr>
          <w:rFonts w:ascii="Times New Roman" w:hAnsi="Times New Roman" w:cs="Times New Roman"/>
          <w:sz w:val="24"/>
          <w:szCs w:val="24"/>
        </w:rPr>
        <w:t>Euroopa Kohus on märkinud, et liikmesriigid võivad selliste ohtude ennetamiseks piirata ka EL-i põhivabadusi, kui see on vajalik avaliku korra ja ühiskonna põhiväärtuste kaitseks</w:t>
      </w:r>
      <w:r w:rsidR="004000F3">
        <w:rPr>
          <w:rStyle w:val="FootnoteReference"/>
          <w:rFonts w:ascii="Times New Roman" w:hAnsi="Times New Roman" w:cs="Times New Roman"/>
          <w:sz w:val="24"/>
          <w:szCs w:val="24"/>
        </w:rPr>
        <w:footnoteReference w:id="16"/>
      </w:r>
      <w:r w:rsidRPr="00606ED2" w:rsidR="004000F3">
        <w:rPr>
          <w:rFonts w:ascii="Times New Roman" w:hAnsi="Times New Roman" w:cs="Times New Roman"/>
          <w:sz w:val="24"/>
          <w:szCs w:val="24"/>
        </w:rPr>
        <w:t>. Antud juhul on tegemist reaalse ja piisavalt tõsise ohuga inimestele, kes ei tea, et kuriteos süüdimõistetud isikud on nime muutmisega endale uue identiteedi loonud ning saavad nii oma tegevust varjatult jätkata ja teisi oma tegudega ohtu seada.</w:t>
      </w:r>
    </w:p>
    <w:p w:rsidR="00A56400" w:rsidP="00606ED2" w:rsidRDefault="00A56400" w14:paraId="04EABADF" w14:textId="77777777">
      <w:pPr>
        <w:spacing w:after="0" w:line="240" w:lineRule="auto"/>
        <w:jc w:val="both"/>
        <w:rPr>
          <w:rFonts w:ascii="Times New Roman" w:hAnsi="Times New Roman" w:cs="Times New Roman"/>
          <w:sz w:val="24"/>
          <w:szCs w:val="24"/>
        </w:rPr>
      </w:pPr>
    </w:p>
    <w:p w:rsidR="00A56400" w:rsidP="00606ED2" w:rsidRDefault="00F919F5" w14:paraId="5F6D2E7C" w14:textId="5688FF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Tähtajatu</w:t>
      </w:r>
      <w:r w:rsidR="00A56400">
        <w:rPr>
          <w:rFonts w:ascii="Times New Roman" w:hAnsi="Times New Roman" w:cs="Times New Roman"/>
          <w:sz w:val="24"/>
          <w:szCs w:val="24"/>
        </w:rPr>
        <w:t xml:space="preserve"> nimemuutmise keelu sätestamine on vajalik, et </w:t>
      </w:r>
      <w:r w:rsidRPr="00A56400" w:rsidR="00A56400">
        <w:rPr>
          <w:rFonts w:ascii="Times New Roman" w:hAnsi="Times New Roman" w:cs="Times New Roman"/>
          <w:sz w:val="24"/>
          <w:szCs w:val="24"/>
        </w:rPr>
        <w:t>tagada avaliku turvalisuse maksimaalne kaitse</w:t>
      </w:r>
      <w:r w:rsidR="00A56400">
        <w:rPr>
          <w:rFonts w:ascii="Times New Roman" w:hAnsi="Times New Roman" w:cs="Times New Roman"/>
          <w:sz w:val="24"/>
          <w:szCs w:val="24"/>
        </w:rPr>
        <w:t>. L</w:t>
      </w:r>
      <w:r w:rsidRPr="00A56400" w:rsidR="00A56400">
        <w:rPr>
          <w:rFonts w:ascii="Times New Roman" w:hAnsi="Times New Roman" w:cs="Times New Roman"/>
          <w:sz w:val="24"/>
          <w:szCs w:val="24"/>
        </w:rPr>
        <w:t xml:space="preserve">isaks võimaldab </w:t>
      </w:r>
      <w:r w:rsidR="00874305">
        <w:rPr>
          <w:rFonts w:ascii="Times New Roman" w:hAnsi="Times New Roman" w:cs="Times New Roman"/>
          <w:sz w:val="24"/>
          <w:szCs w:val="24"/>
        </w:rPr>
        <w:t>tähtajatu</w:t>
      </w:r>
      <w:r w:rsidRPr="00A56400" w:rsidR="00A56400">
        <w:rPr>
          <w:rFonts w:ascii="Times New Roman" w:hAnsi="Times New Roman" w:cs="Times New Roman"/>
          <w:sz w:val="24"/>
          <w:szCs w:val="24"/>
        </w:rPr>
        <w:t xml:space="preserve"> keeld kõrvaldada</w:t>
      </w:r>
      <w:r w:rsidR="00C00EA2">
        <w:rPr>
          <w:rFonts w:ascii="Times New Roman" w:hAnsi="Times New Roman" w:cs="Times New Roman"/>
          <w:sz w:val="24"/>
          <w:szCs w:val="24"/>
        </w:rPr>
        <w:t xml:space="preserve"> </w:t>
      </w:r>
      <w:r w:rsidRPr="00A56400" w:rsidR="00A56400">
        <w:rPr>
          <w:rFonts w:ascii="Times New Roman" w:hAnsi="Times New Roman" w:cs="Times New Roman"/>
          <w:sz w:val="24"/>
          <w:szCs w:val="24"/>
        </w:rPr>
        <w:t>võimalused identiteedi</w:t>
      </w:r>
      <w:r w:rsidR="00564688">
        <w:rPr>
          <w:rFonts w:ascii="Times New Roman" w:hAnsi="Times New Roman" w:cs="Times New Roman"/>
          <w:sz w:val="24"/>
          <w:szCs w:val="24"/>
        </w:rPr>
        <w:t>ga</w:t>
      </w:r>
      <w:r w:rsidRPr="00A56400" w:rsidR="00A56400">
        <w:rPr>
          <w:rFonts w:ascii="Times New Roman" w:hAnsi="Times New Roman" w:cs="Times New Roman"/>
          <w:sz w:val="24"/>
          <w:szCs w:val="24"/>
        </w:rPr>
        <w:t xml:space="preserve"> manipuleerimiseks</w:t>
      </w:r>
      <w:r w:rsidR="00A56400">
        <w:rPr>
          <w:rFonts w:ascii="Times New Roman" w:hAnsi="Times New Roman" w:cs="Times New Roman"/>
          <w:sz w:val="24"/>
          <w:szCs w:val="24"/>
        </w:rPr>
        <w:t xml:space="preserve">. </w:t>
      </w:r>
      <w:r w:rsidRPr="00A56400" w:rsidR="00A56400">
        <w:rPr>
          <w:rFonts w:ascii="Times New Roman" w:hAnsi="Times New Roman" w:cs="Times New Roman"/>
          <w:sz w:val="24"/>
          <w:szCs w:val="24"/>
        </w:rPr>
        <w:t>Seksuaalkuriteod on oma olemuselt eriti rasked</w:t>
      </w:r>
      <w:r w:rsidR="00A56400">
        <w:rPr>
          <w:rFonts w:ascii="Times New Roman" w:hAnsi="Times New Roman" w:cs="Times New Roman"/>
          <w:sz w:val="24"/>
          <w:szCs w:val="24"/>
        </w:rPr>
        <w:t xml:space="preserve"> ja</w:t>
      </w:r>
      <w:r w:rsidRPr="00A56400" w:rsidR="00A56400">
        <w:rPr>
          <w:rFonts w:ascii="Times New Roman" w:hAnsi="Times New Roman" w:cs="Times New Roman"/>
          <w:sz w:val="24"/>
          <w:szCs w:val="24"/>
        </w:rPr>
        <w:t xml:space="preserve"> traumeerivad, mistõttu nendega seotud kurjategijad kujutavad pikaajalist ohtu ohvritele ja kogukonnale.</w:t>
      </w:r>
      <w:r w:rsidR="00C00EA2">
        <w:rPr>
          <w:rFonts w:ascii="Times New Roman" w:hAnsi="Times New Roman" w:cs="Times New Roman"/>
          <w:sz w:val="24"/>
          <w:szCs w:val="24"/>
        </w:rPr>
        <w:t xml:space="preserve"> Võimalus võtta uus nimi aitab teo toimepanijal </w:t>
      </w:r>
      <w:r w:rsidRPr="00C00EA2" w:rsidR="00C00EA2">
        <w:rPr>
          <w:rFonts w:ascii="Times New Roman" w:hAnsi="Times New Roman" w:cs="Times New Roman"/>
          <w:sz w:val="24"/>
          <w:szCs w:val="24"/>
        </w:rPr>
        <w:t>kasuta</w:t>
      </w:r>
      <w:r w:rsidR="00C00EA2">
        <w:rPr>
          <w:rFonts w:ascii="Times New Roman" w:hAnsi="Times New Roman" w:cs="Times New Roman"/>
          <w:sz w:val="24"/>
          <w:szCs w:val="24"/>
        </w:rPr>
        <w:t>da</w:t>
      </w:r>
      <w:r w:rsidRPr="00C00EA2" w:rsidR="00C00EA2">
        <w:rPr>
          <w:rFonts w:ascii="Times New Roman" w:hAnsi="Times New Roman" w:cs="Times New Roman"/>
          <w:sz w:val="24"/>
          <w:szCs w:val="24"/>
        </w:rPr>
        <w:t xml:space="preserve"> anonüümsust uute kuritegude toimepanemiseks</w:t>
      </w:r>
      <w:r w:rsidR="00C00EA2">
        <w:rPr>
          <w:rFonts w:ascii="Times New Roman" w:hAnsi="Times New Roman" w:cs="Times New Roman"/>
          <w:sz w:val="24"/>
          <w:szCs w:val="24"/>
        </w:rPr>
        <w:t xml:space="preserve">. </w:t>
      </w:r>
      <w:r w:rsidRPr="00C00EA2" w:rsidR="00C00EA2">
        <w:rPr>
          <w:rFonts w:ascii="Times New Roman" w:hAnsi="Times New Roman" w:cs="Times New Roman"/>
          <w:sz w:val="24"/>
          <w:szCs w:val="24"/>
        </w:rPr>
        <w:t xml:space="preserve">Laste puhul on risk eriti suur, sest </w:t>
      </w:r>
      <w:r w:rsidR="0080071A">
        <w:rPr>
          <w:rFonts w:ascii="Times New Roman" w:hAnsi="Times New Roman" w:cs="Times New Roman"/>
          <w:sz w:val="24"/>
          <w:szCs w:val="24"/>
        </w:rPr>
        <w:t>see</w:t>
      </w:r>
      <w:r w:rsidRPr="00C00EA2" w:rsidR="00C00EA2">
        <w:rPr>
          <w:rFonts w:ascii="Times New Roman" w:hAnsi="Times New Roman" w:cs="Times New Roman"/>
          <w:sz w:val="24"/>
          <w:szCs w:val="24"/>
        </w:rPr>
        <w:t xml:space="preserve"> ohvrite grupid ei saa end ise kaitsta, ning kurjategija identiteedi varjamine </w:t>
      </w:r>
      <w:r w:rsidR="00C00EA2">
        <w:rPr>
          <w:rFonts w:ascii="Times New Roman" w:hAnsi="Times New Roman" w:cs="Times New Roman"/>
          <w:sz w:val="24"/>
          <w:szCs w:val="24"/>
        </w:rPr>
        <w:t>võib lihtsustada uute kuritegude toimepanemist.</w:t>
      </w:r>
    </w:p>
    <w:p w:rsidR="00A56400" w:rsidP="00606ED2" w:rsidRDefault="00A56400" w14:paraId="0692EB06" w14:textId="77777777">
      <w:pPr>
        <w:spacing w:after="0" w:line="240" w:lineRule="auto"/>
        <w:jc w:val="both"/>
        <w:rPr>
          <w:rFonts w:ascii="Times New Roman" w:hAnsi="Times New Roman" w:cs="Times New Roman"/>
          <w:sz w:val="24"/>
          <w:szCs w:val="24"/>
        </w:rPr>
      </w:pPr>
    </w:p>
    <w:p w:rsidRPr="004F0B81" w:rsidR="004F0B81" w:rsidP="00606ED2" w:rsidRDefault="004000F3" w14:paraId="7BCB5F12" w14:textId="51125861">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 xml:space="preserve">Seega peab seadusandja seesugusel juhul peale süüdimõistetud isikute õiguste lähtuma ka avaliku korra kaalutlustest, sest see on reaalne ja piisavalt tõsine oht, mis õigustab isikunime muutmise </w:t>
      </w:r>
      <w:r w:rsidR="00F919F5">
        <w:rPr>
          <w:rFonts w:ascii="Times New Roman" w:hAnsi="Times New Roman" w:cs="Times New Roman"/>
          <w:sz w:val="24"/>
          <w:szCs w:val="24"/>
        </w:rPr>
        <w:t>tähtajatut</w:t>
      </w:r>
      <w:r w:rsidR="00A56400">
        <w:rPr>
          <w:rFonts w:ascii="Times New Roman" w:hAnsi="Times New Roman" w:cs="Times New Roman"/>
          <w:sz w:val="24"/>
          <w:szCs w:val="24"/>
        </w:rPr>
        <w:t xml:space="preserve"> keeldu.</w:t>
      </w:r>
    </w:p>
    <w:p w:rsidR="000B7566" w:rsidP="00606ED2" w:rsidRDefault="000B7566" w14:paraId="6AE061CB" w14:textId="77777777">
      <w:pPr>
        <w:spacing w:after="0" w:line="240" w:lineRule="auto"/>
        <w:jc w:val="both"/>
        <w:rPr>
          <w:rFonts w:ascii="Times New Roman" w:hAnsi="Times New Roman" w:cs="Times New Roman"/>
          <w:sz w:val="24"/>
          <w:szCs w:val="24"/>
        </w:rPr>
      </w:pPr>
    </w:p>
    <w:p w:rsidRPr="000B7566" w:rsidR="000B7566" w:rsidP="00606ED2" w:rsidRDefault="000B7566" w14:paraId="5B8B70A4" w14:textId="4DBCF02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Järeldus: </w:t>
      </w:r>
      <w:r w:rsidRPr="00606ED2">
        <w:rPr>
          <w:rFonts w:ascii="Times New Roman" w:hAnsi="Times New Roman" w:cs="Times New Roman"/>
          <w:sz w:val="24"/>
          <w:szCs w:val="24"/>
        </w:rPr>
        <w:t xml:space="preserve">Kokkuvõttes on </w:t>
      </w:r>
      <w:r>
        <w:rPr>
          <w:rFonts w:ascii="Times New Roman" w:hAnsi="Times New Roman" w:cs="Times New Roman"/>
          <w:sz w:val="24"/>
          <w:szCs w:val="24"/>
        </w:rPr>
        <w:t>alaealise suhtes seksuaalkuriteos</w:t>
      </w:r>
      <w:r w:rsidRPr="00606ED2">
        <w:rPr>
          <w:rFonts w:ascii="Times New Roman" w:hAnsi="Times New Roman" w:cs="Times New Roman"/>
          <w:sz w:val="24"/>
          <w:szCs w:val="24"/>
        </w:rPr>
        <w:t xml:space="preserve"> karistatud isikutele kehtestatud </w:t>
      </w:r>
      <w:r w:rsidR="00874305">
        <w:rPr>
          <w:rFonts w:ascii="Times New Roman" w:hAnsi="Times New Roman" w:cs="Times New Roman"/>
          <w:sz w:val="24"/>
          <w:szCs w:val="24"/>
        </w:rPr>
        <w:t>tähtajatu</w:t>
      </w:r>
      <w:r>
        <w:rPr>
          <w:rFonts w:ascii="Times New Roman" w:hAnsi="Times New Roman" w:cs="Times New Roman"/>
          <w:sz w:val="24"/>
          <w:szCs w:val="24"/>
        </w:rPr>
        <w:t xml:space="preserve"> </w:t>
      </w:r>
      <w:r w:rsidRPr="00606ED2">
        <w:rPr>
          <w:rFonts w:ascii="Times New Roman" w:hAnsi="Times New Roman" w:cs="Times New Roman"/>
          <w:sz w:val="24"/>
          <w:szCs w:val="24"/>
        </w:rPr>
        <w:t>nime muutmise piirang põhiseaduspärane ja proportsionaalne kitsamas mõttes. Piirang on suunatud avaliku korra</w:t>
      </w:r>
      <w:r>
        <w:rPr>
          <w:rFonts w:ascii="Times New Roman" w:hAnsi="Times New Roman" w:cs="Times New Roman"/>
          <w:sz w:val="24"/>
          <w:szCs w:val="24"/>
        </w:rPr>
        <w:t xml:space="preserve"> ja turvalisuse</w:t>
      </w:r>
      <w:r w:rsidRPr="00606ED2">
        <w:rPr>
          <w:rFonts w:ascii="Times New Roman" w:hAnsi="Times New Roman" w:cs="Times New Roman"/>
          <w:sz w:val="24"/>
          <w:szCs w:val="24"/>
        </w:rPr>
        <w:t>, õiguskindluse ning teiste isikute</w:t>
      </w:r>
      <w:r>
        <w:rPr>
          <w:rFonts w:ascii="Times New Roman" w:hAnsi="Times New Roman" w:cs="Times New Roman"/>
          <w:sz w:val="24"/>
          <w:szCs w:val="24"/>
        </w:rPr>
        <w:t>, eelkõige alaealiste laste</w:t>
      </w:r>
      <w:r w:rsidRPr="00606ED2">
        <w:rPr>
          <w:rFonts w:ascii="Times New Roman" w:hAnsi="Times New Roman" w:cs="Times New Roman"/>
          <w:sz w:val="24"/>
          <w:szCs w:val="24"/>
        </w:rPr>
        <w:t xml:space="preserve"> õiguste ja turvalisuse kaitsele</w:t>
      </w:r>
      <w:r w:rsidR="00190A95">
        <w:rPr>
          <w:rFonts w:ascii="Times New Roman" w:hAnsi="Times New Roman" w:cs="Times New Roman"/>
          <w:sz w:val="24"/>
          <w:szCs w:val="24"/>
        </w:rPr>
        <w:t xml:space="preserve">. </w:t>
      </w:r>
    </w:p>
    <w:p w:rsidRPr="00606ED2" w:rsidR="00606ED2" w:rsidP="00606ED2" w:rsidRDefault="00606ED2" w14:paraId="3D3A62BC" w14:textId="77777777">
      <w:pPr>
        <w:spacing w:after="0" w:line="240" w:lineRule="auto"/>
        <w:jc w:val="both"/>
        <w:rPr>
          <w:rFonts w:ascii="Times New Roman" w:hAnsi="Times New Roman" w:cs="Times New Roman"/>
          <w:sz w:val="24"/>
          <w:szCs w:val="24"/>
        </w:rPr>
      </w:pPr>
    </w:p>
    <w:p w:rsidRPr="00BC2A3C" w:rsidR="00606ED2" w:rsidP="00606ED2" w:rsidRDefault="00022DE9" w14:paraId="03EA8CCF" w14:textId="1B752C63">
      <w:pPr>
        <w:spacing w:after="0" w:line="240" w:lineRule="auto"/>
        <w:jc w:val="both"/>
        <w:rPr>
          <w:rFonts w:ascii="Times New Roman" w:hAnsi="Times New Roman" w:cs="Times New Roman"/>
          <w:sz w:val="24"/>
          <w:szCs w:val="24"/>
        </w:rPr>
      </w:pPr>
      <w:commentRangeStart w:id="12"/>
      <w:r w:rsidRPr="00022DE9">
        <w:rPr>
          <w:rFonts w:ascii="Times New Roman" w:hAnsi="Times New Roman" w:cs="Times New Roman"/>
          <w:b/>
          <w:bCs/>
          <w:sz w:val="24"/>
          <w:szCs w:val="24"/>
        </w:rPr>
        <w:t>2.4.</w:t>
      </w:r>
      <w:r w:rsidR="004F0B81">
        <w:rPr>
          <w:rFonts w:ascii="Times New Roman" w:hAnsi="Times New Roman" w:cs="Times New Roman"/>
          <w:b/>
          <w:bCs/>
          <w:sz w:val="24"/>
          <w:szCs w:val="24"/>
        </w:rPr>
        <w:t>4</w:t>
      </w:r>
      <w:r w:rsidRPr="00022DE9">
        <w:rPr>
          <w:rFonts w:ascii="Times New Roman" w:hAnsi="Times New Roman" w:cs="Times New Roman"/>
          <w:b/>
          <w:bCs/>
          <w:sz w:val="24"/>
          <w:szCs w:val="24"/>
        </w:rPr>
        <w:t xml:space="preserve">. </w:t>
      </w:r>
      <w:r w:rsidRPr="00022DE9" w:rsidR="00606ED2">
        <w:rPr>
          <w:rFonts w:ascii="Times New Roman" w:hAnsi="Times New Roman" w:cs="Times New Roman"/>
          <w:b/>
          <w:bCs/>
          <w:sz w:val="24"/>
          <w:szCs w:val="24"/>
        </w:rPr>
        <w:t xml:space="preserve">Automaatotsuste tegemine nimemuutmise avalduse esitamisel läbi </w:t>
      </w:r>
      <w:proofErr w:type="spellStart"/>
      <w:r w:rsidR="0056608A">
        <w:rPr>
          <w:rFonts w:ascii="Times New Roman" w:hAnsi="Times New Roman" w:cs="Times New Roman"/>
          <w:b/>
          <w:bCs/>
          <w:sz w:val="24"/>
          <w:szCs w:val="24"/>
        </w:rPr>
        <w:t>RR-i</w:t>
      </w:r>
      <w:proofErr w:type="spellEnd"/>
      <w:r w:rsidRPr="00022DE9" w:rsidR="00606ED2">
        <w:rPr>
          <w:rFonts w:ascii="Times New Roman" w:hAnsi="Times New Roman" w:cs="Times New Roman"/>
          <w:b/>
          <w:bCs/>
          <w:sz w:val="24"/>
          <w:szCs w:val="24"/>
        </w:rPr>
        <w:t xml:space="preserve"> turvalise veebikeskkonna</w:t>
      </w:r>
      <w:commentRangeEnd w:id="12"/>
      <w:r w:rsidRPr="00BC2A3C" w:rsidR="00D82276">
        <w:rPr>
          <w:rStyle w:val="CommentReference"/>
          <w:rFonts w:ascii="Times New Roman" w:hAnsi="Times New Roman" w:cs="Times New Roman"/>
          <w:sz w:val="24"/>
          <w:szCs w:val="24"/>
        </w:rPr>
        <w:commentReference w:id="12"/>
      </w:r>
    </w:p>
    <w:p w:rsidRPr="00606ED2" w:rsidR="00606ED2" w:rsidP="00606ED2" w:rsidRDefault="00606ED2" w14:paraId="582891C0" w14:textId="77777777">
      <w:pPr>
        <w:spacing w:after="0" w:line="240" w:lineRule="auto"/>
        <w:jc w:val="both"/>
        <w:rPr>
          <w:rFonts w:ascii="Times New Roman" w:hAnsi="Times New Roman" w:cs="Times New Roman"/>
          <w:sz w:val="24"/>
          <w:szCs w:val="24"/>
        </w:rPr>
      </w:pPr>
    </w:p>
    <w:p w:rsidRPr="00606ED2" w:rsidR="00606ED2" w:rsidP="00606ED2" w:rsidRDefault="00606ED2" w14:paraId="276C6791" w14:textId="5FA95936">
      <w:pPr>
        <w:spacing w:after="0" w:line="240" w:lineRule="auto"/>
        <w:jc w:val="both"/>
        <w:rPr>
          <w:rFonts w:ascii="Times New Roman" w:hAnsi="Times New Roman" w:cs="Times New Roman"/>
          <w:sz w:val="24"/>
          <w:szCs w:val="24"/>
        </w:rPr>
      </w:pPr>
      <w:r w:rsidRPr="0072186A">
        <w:rPr>
          <w:rFonts w:ascii="Times New Roman" w:hAnsi="Times New Roman" w:cs="Times New Roman"/>
          <w:sz w:val="24"/>
          <w:szCs w:val="24"/>
        </w:rPr>
        <w:t>Legitiimne eesmärk</w:t>
      </w:r>
      <w:r w:rsidRPr="00606ED2">
        <w:rPr>
          <w:rFonts w:ascii="Times New Roman" w:hAnsi="Times New Roman" w:cs="Times New Roman"/>
          <w:sz w:val="24"/>
          <w:szCs w:val="24"/>
        </w:rPr>
        <w:t>: Eelnõuga võimaldatakse nime muutmise menetluses esitada nimemuutmise avaldust turvalises veebikeskkonnas ning kui kõik eeldused nime muutmiseks on täidetud, tehakse otsus ja kanne automaatselt. Meetme eesmärgiks on muuta nimemuutmise protsessi inimese jaoks mugavamaks ja kiiremaks.</w:t>
      </w:r>
    </w:p>
    <w:p w:rsidRPr="00606ED2" w:rsidR="00606ED2" w:rsidP="00606ED2" w:rsidRDefault="00606ED2" w14:paraId="04CDDFF9" w14:textId="77777777">
      <w:pPr>
        <w:spacing w:after="0" w:line="240" w:lineRule="auto"/>
        <w:jc w:val="both"/>
        <w:rPr>
          <w:rFonts w:ascii="Times New Roman" w:hAnsi="Times New Roman" w:cs="Times New Roman"/>
          <w:sz w:val="24"/>
          <w:szCs w:val="24"/>
        </w:rPr>
      </w:pPr>
    </w:p>
    <w:p w:rsidRPr="00606ED2" w:rsidR="00606ED2" w:rsidP="00606ED2" w:rsidRDefault="00606ED2" w14:paraId="69161312" w14:textId="7ED055E3">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Sobivus: Kui nime muutmise avaldus esitatakse turvalises veebikeskkonnas, kontrollitakse avalduses esitatud andmeid ilma ametniku sekkumiseta. Automaatne kontroll on kiire. Seega säästab see nii inimese (avaldaja) aega kui ka ametniku aega, kes oleks pidanud avaldust läbi vaatama. Samuti saab teha kiiresti ja mugavalt automaatotsuse ja -kande.</w:t>
      </w:r>
    </w:p>
    <w:p w:rsidRPr="00606ED2" w:rsidR="00606ED2" w:rsidP="00606ED2" w:rsidRDefault="00606ED2" w14:paraId="0EE67B8C" w14:textId="77777777">
      <w:pPr>
        <w:spacing w:after="0" w:line="240" w:lineRule="auto"/>
        <w:jc w:val="both"/>
        <w:rPr>
          <w:rFonts w:ascii="Times New Roman" w:hAnsi="Times New Roman" w:cs="Times New Roman"/>
          <w:sz w:val="24"/>
          <w:szCs w:val="24"/>
        </w:rPr>
      </w:pPr>
    </w:p>
    <w:p w:rsidRPr="00606ED2" w:rsidR="00606ED2" w:rsidP="00606ED2" w:rsidRDefault="00606ED2" w14:paraId="3B1E73D0" w14:textId="197BED8A">
      <w:pPr>
        <w:spacing w:after="0" w:line="240" w:lineRule="auto"/>
        <w:jc w:val="both"/>
        <w:rPr>
          <w:rFonts w:ascii="Times New Roman" w:hAnsi="Times New Roman" w:cs="Times New Roman"/>
          <w:sz w:val="24"/>
          <w:szCs w:val="24"/>
        </w:rPr>
      </w:pPr>
      <w:r w:rsidRPr="0072186A">
        <w:rPr>
          <w:rFonts w:ascii="Times New Roman" w:hAnsi="Times New Roman" w:cs="Times New Roman"/>
          <w:sz w:val="24"/>
          <w:szCs w:val="24"/>
        </w:rPr>
        <w:t>Vajadus</w:t>
      </w:r>
      <w:r w:rsidRPr="00606ED2">
        <w:rPr>
          <w:rFonts w:ascii="Times New Roman" w:hAnsi="Times New Roman" w:cs="Times New Roman"/>
          <w:sz w:val="24"/>
          <w:szCs w:val="24"/>
        </w:rPr>
        <w:t>: Kuna enamik avaldusi esitatakse juba elektrooniliselt, ei ole mõistlik säilitada paralleelset menetlust, kus ametnik peaks käsitsi samu eeldusi kontrollima. Automaatotsuse kasutamine võimaldab ametnikel keskenduda ainult juhtumitele, mis nõuavad kaalutlust. Ükski teine lahendus ei oleks võrreldes automaatotsusega sama efektiivne ja isikute õigusi vähem koormav soovitud eesmär</w:t>
      </w:r>
      <w:r w:rsidR="00DC4F2D">
        <w:rPr>
          <w:rFonts w:ascii="Times New Roman" w:hAnsi="Times New Roman" w:cs="Times New Roman"/>
          <w:sz w:val="24"/>
          <w:szCs w:val="24"/>
        </w:rPr>
        <w:t>g</w:t>
      </w:r>
      <w:r w:rsidRPr="00606ED2">
        <w:rPr>
          <w:rFonts w:ascii="Times New Roman" w:hAnsi="Times New Roman" w:cs="Times New Roman"/>
          <w:sz w:val="24"/>
          <w:szCs w:val="24"/>
        </w:rPr>
        <w:t>i saavutamiseks.</w:t>
      </w:r>
      <w:r w:rsidR="006A0BBC">
        <w:rPr>
          <w:rFonts w:ascii="Times New Roman" w:hAnsi="Times New Roman" w:cs="Times New Roman"/>
          <w:sz w:val="24"/>
          <w:szCs w:val="24"/>
        </w:rPr>
        <w:t xml:space="preserve"> Lisaks saab automaatotsuse ja sellega kaasneva kontrolliga vältida olukordi, kus isikuandmeid töödeldakse liiasusega, kuivõrd automaat kontrollib ainult neid isikuandmeid, mis </w:t>
      </w:r>
      <w:r w:rsidR="00E85FD9">
        <w:rPr>
          <w:rFonts w:ascii="Times New Roman" w:hAnsi="Times New Roman" w:cs="Times New Roman"/>
          <w:sz w:val="24"/>
          <w:szCs w:val="24"/>
        </w:rPr>
        <w:t xml:space="preserve">seda </w:t>
      </w:r>
      <w:r w:rsidR="006A0BBC">
        <w:rPr>
          <w:rFonts w:ascii="Times New Roman" w:hAnsi="Times New Roman" w:cs="Times New Roman"/>
          <w:sz w:val="24"/>
          <w:szCs w:val="24"/>
        </w:rPr>
        <w:t xml:space="preserve">programmeeritud kontrollima on. </w:t>
      </w:r>
      <w:proofErr w:type="spellStart"/>
      <w:r w:rsidRPr="006A0BBC" w:rsidR="006A0BBC">
        <w:rPr>
          <w:rFonts w:ascii="Times New Roman" w:hAnsi="Times New Roman" w:cs="Times New Roman"/>
          <w:sz w:val="24"/>
          <w:szCs w:val="24"/>
        </w:rPr>
        <w:t>Inimkontrolli</w:t>
      </w:r>
      <w:proofErr w:type="spellEnd"/>
      <w:r w:rsidRPr="006A0BBC" w:rsidR="006A0BBC">
        <w:rPr>
          <w:rFonts w:ascii="Times New Roman" w:hAnsi="Times New Roman" w:cs="Times New Roman"/>
          <w:sz w:val="24"/>
          <w:szCs w:val="24"/>
        </w:rPr>
        <w:t xml:space="preserve"> puhul võib ametnik näha ka lisateavet, mis </w:t>
      </w:r>
      <w:r w:rsidR="006A0BBC">
        <w:rPr>
          <w:rFonts w:ascii="Times New Roman" w:hAnsi="Times New Roman" w:cs="Times New Roman"/>
          <w:sz w:val="24"/>
          <w:szCs w:val="24"/>
        </w:rPr>
        <w:t xml:space="preserve">võib </w:t>
      </w:r>
      <w:r w:rsidRPr="006A0BBC" w:rsidR="006A0BBC">
        <w:rPr>
          <w:rFonts w:ascii="Times New Roman" w:hAnsi="Times New Roman" w:cs="Times New Roman"/>
          <w:sz w:val="24"/>
          <w:szCs w:val="24"/>
        </w:rPr>
        <w:t>ületa</w:t>
      </w:r>
      <w:r w:rsidR="006A0BBC">
        <w:rPr>
          <w:rFonts w:ascii="Times New Roman" w:hAnsi="Times New Roman" w:cs="Times New Roman"/>
          <w:sz w:val="24"/>
          <w:szCs w:val="24"/>
        </w:rPr>
        <w:t>da</w:t>
      </w:r>
      <w:r w:rsidRPr="006A0BBC" w:rsidR="006A0BBC">
        <w:rPr>
          <w:rFonts w:ascii="Times New Roman" w:hAnsi="Times New Roman" w:cs="Times New Roman"/>
          <w:sz w:val="24"/>
          <w:szCs w:val="24"/>
        </w:rPr>
        <w:t xml:space="preserve"> vajaliku andmete kontrollimise ulatuse.</w:t>
      </w:r>
    </w:p>
    <w:p w:rsidRPr="00606ED2" w:rsidR="00606ED2" w:rsidP="00606ED2" w:rsidRDefault="00606ED2" w14:paraId="1A4DD71E" w14:textId="77777777">
      <w:pPr>
        <w:spacing w:after="0" w:line="240" w:lineRule="auto"/>
        <w:jc w:val="both"/>
        <w:rPr>
          <w:rFonts w:ascii="Times New Roman" w:hAnsi="Times New Roman" w:cs="Times New Roman"/>
          <w:sz w:val="24"/>
          <w:szCs w:val="24"/>
        </w:rPr>
      </w:pPr>
    </w:p>
    <w:p w:rsidRPr="00606ED2" w:rsidR="00606ED2" w:rsidP="00606ED2" w:rsidRDefault="00606ED2" w14:paraId="37426A99" w14:textId="42547537">
      <w:pPr>
        <w:spacing w:after="0" w:line="240" w:lineRule="auto"/>
        <w:jc w:val="both"/>
        <w:rPr>
          <w:rFonts w:ascii="Times New Roman" w:hAnsi="Times New Roman" w:cs="Times New Roman"/>
          <w:sz w:val="24"/>
          <w:szCs w:val="24"/>
        </w:rPr>
      </w:pPr>
      <w:r w:rsidRPr="00282E21">
        <w:rPr>
          <w:rFonts w:ascii="Times New Roman" w:hAnsi="Times New Roman" w:cs="Times New Roman"/>
          <w:sz w:val="24"/>
          <w:szCs w:val="24"/>
        </w:rPr>
        <w:t>Mõõdukus:</w:t>
      </w:r>
      <w:r w:rsidRPr="00606ED2">
        <w:rPr>
          <w:rFonts w:ascii="Times New Roman" w:hAnsi="Times New Roman" w:cs="Times New Roman"/>
          <w:sz w:val="24"/>
          <w:szCs w:val="24"/>
        </w:rPr>
        <w:t xml:space="preserve"> Nimemuutmise menetluses on võimalik avalduses esitatud andmeid kontrollida ning teha otsus ja kanne nii käsitsi kui ka automaatselt. Samas ei ole mõistlik kasutada ametnike ressurssi ülesannete puhul, mida suudavad täita IT-lahendused. Ametniku roll eelduste kontrollimisel ning otsuse ja kande tegemisel ei anna siinjuures lisandväärtust. Üksikisiku seisukohalt ei ole sisulist vahet , kas tema esitatud andmeid on kontrollinud ning otsuse ja kande teinud ametnik või IT-lahendus, mis toimib ettenähtud reeglite alusel</w:t>
      </w:r>
      <w:r w:rsidR="0014531F">
        <w:rPr>
          <w:rFonts w:ascii="Times New Roman" w:hAnsi="Times New Roman" w:cs="Times New Roman"/>
          <w:sz w:val="24"/>
          <w:szCs w:val="24"/>
        </w:rPr>
        <w:t xml:space="preserve">, </w:t>
      </w:r>
      <w:r w:rsidRPr="00606ED2">
        <w:rPr>
          <w:rFonts w:ascii="Times New Roman" w:hAnsi="Times New Roman" w:cs="Times New Roman"/>
          <w:sz w:val="24"/>
          <w:szCs w:val="24"/>
        </w:rPr>
        <w:t>lõpptulemus on sama, kuid menetlus on kiirem ja mugavam. Samuti säilib inimestel võimalus minna asutusse kohapeale ja esitada avalduse seal, sel juhul kontrollib ametnik avalduse vastuvõtmisel samu õiguslikke aluseid, mida teeb ettenähtud reeglite alusel IT-lahendus. Seega on avalduse esitamine turvalises veebikeskkonnas ning automaatotsuse ja -kande tegemine vaid üks viis, kuidas inimene saab oma nime muuta. Inimesele jääb alati võimalus minna soovi korral ka ametniku juurde.</w:t>
      </w:r>
      <w:r w:rsidR="00261E5B">
        <w:rPr>
          <w:rFonts w:ascii="Times New Roman" w:hAnsi="Times New Roman" w:cs="Times New Roman"/>
          <w:sz w:val="24"/>
          <w:szCs w:val="24"/>
        </w:rPr>
        <w:t xml:space="preserve"> </w:t>
      </w:r>
      <w:r w:rsidR="00282E21">
        <w:rPr>
          <w:rFonts w:ascii="Times New Roman" w:hAnsi="Times New Roman" w:cs="Times New Roman"/>
          <w:sz w:val="24"/>
          <w:szCs w:val="24"/>
        </w:rPr>
        <w:t>Turvalises veebikeskkonnas</w:t>
      </w:r>
      <w:r w:rsidR="00261E5B">
        <w:rPr>
          <w:rFonts w:ascii="Times New Roman" w:hAnsi="Times New Roman" w:cs="Times New Roman"/>
          <w:sz w:val="24"/>
          <w:szCs w:val="24"/>
        </w:rPr>
        <w:t xml:space="preserve"> avalduse esitamisel teavitatakse isikut alati </w:t>
      </w:r>
      <w:r w:rsidR="00282E21">
        <w:rPr>
          <w:rFonts w:ascii="Times New Roman" w:hAnsi="Times New Roman" w:cs="Times New Roman"/>
          <w:sz w:val="24"/>
          <w:szCs w:val="24"/>
        </w:rPr>
        <w:t>võimalusest</w:t>
      </w:r>
      <w:r w:rsidR="00261E5B">
        <w:rPr>
          <w:rFonts w:ascii="Times New Roman" w:hAnsi="Times New Roman" w:cs="Times New Roman"/>
          <w:sz w:val="24"/>
          <w:szCs w:val="24"/>
        </w:rPr>
        <w:t xml:space="preserve">, et </w:t>
      </w:r>
      <w:r w:rsidR="00282E21">
        <w:rPr>
          <w:rFonts w:ascii="Times New Roman" w:hAnsi="Times New Roman" w:cs="Times New Roman"/>
          <w:sz w:val="24"/>
          <w:szCs w:val="24"/>
        </w:rPr>
        <w:t>tema menetluses võidakse teha a</w:t>
      </w:r>
      <w:r w:rsidR="00261E5B">
        <w:rPr>
          <w:rFonts w:ascii="Times New Roman" w:hAnsi="Times New Roman" w:cs="Times New Roman"/>
          <w:sz w:val="24"/>
          <w:szCs w:val="24"/>
        </w:rPr>
        <w:t>utomaatotsus- ja kanne</w:t>
      </w:r>
      <w:r w:rsidR="00614E10">
        <w:rPr>
          <w:rFonts w:ascii="Times New Roman" w:hAnsi="Times New Roman" w:cs="Times New Roman"/>
          <w:sz w:val="24"/>
          <w:szCs w:val="24"/>
        </w:rPr>
        <w:t xml:space="preserve"> ning kui ta </w:t>
      </w:r>
      <w:r w:rsidR="00282E21">
        <w:rPr>
          <w:rFonts w:ascii="Times New Roman" w:hAnsi="Times New Roman" w:cs="Times New Roman"/>
          <w:sz w:val="24"/>
          <w:szCs w:val="24"/>
        </w:rPr>
        <w:t xml:space="preserve">ei </w:t>
      </w:r>
      <w:r w:rsidR="00614E10">
        <w:rPr>
          <w:rFonts w:ascii="Times New Roman" w:hAnsi="Times New Roman" w:cs="Times New Roman"/>
          <w:sz w:val="24"/>
          <w:szCs w:val="24"/>
        </w:rPr>
        <w:t>soov</w:t>
      </w:r>
      <w:r w:rsidR="00282E21">
        <w:rPr>
          <w:rFonts w:ascii="Times New Roman" w:hAnsi="Times New Roman" w:cs="Times New Roman"/>
          <w:sz w:val="24"/>
          <w:szCs w:val="24"/>
        </w:rPr>
        <w:t>i, et tema nime muutmise menetluses tehakse automaatotsus,</w:t>
      </w:r>
      <w:r w:rsidR="00614E10">
        <w:rPr>
          <w:rFonts w:ascii="Times New Roman" w:hAnsi="Times New Roman" w:cs="Times New Roman"/>
          <w:sz w:val="24"/>
          <w:szCs w:val="24"/>
        </w:rPr>
        <w:t xml:space="preserve"> võib ta esitada avalduse asutuses kohapeal. </w:t>
      </w:r>
      <w:r w:rsidR="00AB1A64">
        <w:rPr>
          <w:rFonts w:ascii="Times New Roman" w:hAnsi="Times New Roman" w:cs="Times New Roman"/>
          <w:sz w:val="24"/>
          <w:szCs w:val="24"/>
        </w:rPr>
        <w:t>Lisaks säilivad isikul automaatotsuse tegemisel ka tavapärased haldusmenetluse meetmed</w:t>
      </w:r>
      <w:r w:rsidR="00F62933">
        <w:rPr>
          <w:rFonts w:ascii="Times New Roman" w:hAnsi="Times New Roman" w:cs="Times New Roman"/>
          <w:sz w:val="24"/>
          <w:szCs w:val="24"/>
        </w:rPr>
        <w:t xml:space="preserve"> ja õiguskaitsevahendid</w:t>
      </w:r>
      <w:r w:rsidR="00AB1A64">
        <w:rPr>
          <w:rFonts w:ascii="Times New Roman" w:hAnsi="Times New Roman" w:cs="Times New Roman"/>
          <w:sz w:val="24"/>
          <w:szCs w:val="24"/>
        </w:rPr>
        <w:t xml:space="preserve"> – isikul on õigus nõuda isikuandmete parandamist, kui need on valed, </w:t>
      </w:r>
      <w:r w:rsidR="009B123B">
        <w:rPr>
          <w:rFonts w:ascii="Times New Roman" w:hAnsi="Times New Roman" w:cs="Times New Roman"/>
          <w:sz w:val="24"/>
          <w:szCs w:val="24"/>
        </w:rPr>
        <w:t>tal on</w:t>
      </w:r>
      <w:r w:rsidR="00AB1A64">
        <w:rPr>
          <w:rFonts w:ascii="Times New Roman" w:hAnsi="Times New Roman" w:cs="Times New Roman"/>
          <w:sz w:val="24"/>
          <w:szCs w:val="24"/>
        </w:rPr>
        <w:t xml:space="preserve"> õigus esitada otsuse peale vaie või pöörduda kohtuss</w:t>
      </w:r>
      <w:r w:rsidR="00F62933">
        <w:rPr>
          <w:rFonts w:ascii="Times New Roman" w:hAnsi="Times New Roman" w:cs="Times New Roman"/>
          <w:sz w:val="24"/>
          <w:szCs w:val="24"/>
        </w:rPr>
        <w:t>e</w:t>
      </w:r>
      <w:r w:rsidR="00AB1A64">
        <w:rPr>
          <w:rFonts w:ascii="Times New Roman" w:hAnsi="Times New Roman" w:cs="Times New Roman"/>
          <w:sz w:val="24"/>
          <w:szCs w:val="24"/>
        </w:rPr>
        <w:t>.</w:t>
      </w:r>
    </w:p>
    <w:p w:rsidRPr="00606ED2" w:rsidR="00606ED2" w:rsidP="00606ED2" w:rsidRDefault="00606ED2" w14:paraId="0A003B1D" w14:textId="77777777">
      <w:pPr>
        <w:spacing w:after="0" w:line="240" w:lineRule="auto"/>
        <w:jc w:val="both"/>
        <w:rPr>
          <w:rFonts w:ascii="Times New Roman" w:hAnsi="Times New Roman" w:cs="Times New Roman"/>
          <w:sz w:val="24"/>
          <w:szCs w:val="24"/>
        </w:rPr>
      </w:pPr>
    </w:p>
    <w:p w:rsidRPr="00606ED2" w:rsidR="00606ED2" w:rsidP="00606ED2" w:rsidRDefault="00606ED2" w14:paraId="45E87E9B" w14:textId="64837B70">
      <w:pPr>
        <w:spacing w:after="0" w:line="240" w:lineRule="auto"/>
        <w:jc w:val="both"/>
        <w:rPr>
          <w:rFonts w:ascii="Times New Roman" w:hAnsi="Times New Roman" w:cs="Times New Roman"/>
          <w:sz w:val="24"/>
          <w:szCs w:val="24"/>
        </w:rPr>
      </w:pPr>
      <w:r w:rsidRPr="00282E21">
        <w:rPr>
          <w:rFonts w:ascii="Times New Roman" w:hAnsi="Times New Roman" w:cs="Times New Roman"/>
          <w:b/>
          <w:bCs/>
          <w:sz w:val="24"/>
          <w:szCs w:val="24"/>
        </w:rPr>
        <w:t>Järeldus</w:t>
      </w:r>
      <w:r w:rsidRPr="00282E21">
        <w:rPr>
          <w:rFonts w:ascii="Times New Roman" w:hAnsi="Times New Roman" w:cs="Times New Roman"/>
          <w:sz w:val="24"/>
          <w:szCs w:val="24"/>
        </w:rPr>
        <w:t>:</w:t>
      </w:r>
      <w:r w:rsidRPr="00606ED2">
        <w:rPr>
          <w:rFonts w:ascii="Times New Roman" w:hAnsi="Times New Roman" w:cs="Times New Roman"/>
          <w:sz w:val="24"/>
          <w:szCs w:val="24"/>
        </w:rPr>
        <w:t xml:space="preserve"> meede on proportsionaalne, sest legitiimne eesmärk muuta nime muutmise protsess mugavamaks ja kiiremaks kaalub üles</w:t>
      </w:r>
      <w:r w:rsidR="00DC4F2D">
        <w:rPr>
          <w:rFonts w:ascii="Times New Roman" w:hAnsi="Times New Roman" w:cs="Times New Roman"/>
          <w:sz w:val="24"/>
          <w:szCs w:val="24"/>
        </w:rPr>
        <w:t xml:space="preserve"> </w:t>
      </w:r>
      <w:r w:rsidRPr="00606ED2">
        <w:rPr>
          <w:rFonts w:ascii="Times New Roman" w:hAnsi="Times New Roman" w:cs="Times New Roman"/>
          <w:sz w:val="24"/>
          <w:szCs w:val="24"/>
        </w:rPr>
        <w:t>võimalikud õiguste riived. Samuti säilib nime muutmist soovival inimesel võimalus esitada avaldus ametnikule.</w:t>
      </w:r>
    </w:p>
    <w:p w:rsidRPr="00606ED2" w:rsidR="00606ED2" w:rsidP="00606ED2" w:rsidRDefault="00606ED2" w14:paraId="034DED8F" w14:textId="77777777">
      <w:pPr>
        <w:spacing w:after="0" w:line="240" w:lineRule="auto"/>
        <w:jc w:val="both"/>
        <w:rPr>
          <w:rFonts w:ascii="Times New Roman" w:hAnsi="Times New Roman" w:cs="Times New Roman"/>
          <w:sz w:val="24"/>
          <w:szCs w:val="24"/>
        </w:rPr>
      </w:pPr>
    </w:p>
    <w:p w:rsidRPr="005B4B0B" w:rsidR="00606ED2" w:rsidP="00606ED2" w:rsidRDefault="005B4B0B" w14:paraId="5F9F33FB" w14:textId="71A7B26C">
      <w:pPr>
        <w:spacing w:after="0" w:line="240" w:lineRule="auto"/>
        <w:jc w:val="both"/>
        <w:rPr>
          <w:rFonts w:ascii="Times New Roman" w:hAnsi="Times New Roman" w:cs="Times New Roman"/>
          <w:b/>
          <w:bCs/>
          <w:sz w:val="24"/>
          <w:szCs w:val="24"/>
        </w:rPr>
      </w:pPr>
      <w:r w:rsidRPr="00022DE9">
        <w:rPr>
          <w:rFonts w:ascii="Times New Roman" w:hAnsi="Times New Roman" w:cs="Times New Roman"/>
          <w:b/>
          <w:bCs/>
          <w:sz w:val="24"/>
          <w:szCs w:val="24"/>
        </w:rPr>
        <w:t>2.4.</w:t>
      </w:r>
      <w:r w:rsidR="004F0B81">
        <w:rPr>
          <w:rFonts w:ascii="Times New Roman" w:hAnsi="Times New Roman" w:cs="Times New Roman"/>
          <w:b/>
          <w:bCs/>
          <w:sz w:val="24"/>
          <w:szCs w:val="24"/>
        </w:rPr>
        <w:t>5</w:t>
      </w:r>
      <w:r w:rsidRPr="00022DE9">
        <w:rPr>
          <w:rFonts w:ascii="Times New Roman" w:hAnsi="Times New Roman" w:cs="Times New Roman"/>
          <w:b/>
          <w:bCs/>
          <w:sz w:val="24"/>
          <w:szCs w:val="24"/>
        </w:rPr>
        <w:t xml:space="preserve">. </w:t>
      </w:r>
      <w:r w:rsidRPr="005B4B0B" w:rsidR="00606ED2">
        <w:rPr>
          <w:rFonts w:ascii="Times New Roman" w:hAnsi="Times New Roman" w:cs="Times New Roman"/>
          <w:b/>
          <w:bCs/>
          <w:sz w:val="24"/>
          <w:szCs w:val="24"/>
        </w:rPr>
        <w:t>Ee</w:t>
      </w:r>
      <w:r w:rsidRPr="005B4B0B">
        <w:rPr>
          <w:rFonts w:ascii="Times New Roman" w:hAnsi="Times New Roman" w:cs="Times New Roman"/>
          <w:b/>
          <w:bCs/>
          <w:sz w:val="24"/>
          <w:szCs w:val="24"/>
        </w:rPr>
        <w:t>s</w:t>
      </w:r>
      <w:r w:rsidRPr="005B4B0B" w:rsidR="00606ED2">
        <w:rPr>
          <w:rFonts w:ascii="Times New Roman" w:hAnsi="Times New Roman" w:cs="Times New Roman"/>
          <w:b/>
          <w:bCs/>
          <w:sz w:val="24"/>
          <w:szCs w:val="24"/>
        </w:rPr>
        <w:t>nime muutmise piirangud</w:t>
      </w:r>
    </w:p>
    <w:p w:rsidRPr="00606ED2" w:rsidR="00606ED2" w:rsidP="00606ED2" w:rsidRDefault="00606ED2" w14:paraId="799A0464" w14:textId="77777777">
      <w:pPr>
        <w:spacing w:after="0" w:line="240" w:lineRule="auto"/>
        <w:jc w:val="both"/>
        <w:rPr>
          <w:rFonts w:ascii="Times New Roman" w:hAnsi="Times New Roman" w:cs="Times New Roman"/>
          <w:sz w:val="24"/>
          <w:szCs w:val="24"/>
        </w:rPr>
      </w:pPr>
    </w:p>
    <w:p w:rsidRPr="00606ED2" w:rsidR="00606ED2" w:rsidP="00606ED2" w:rsidRDefault="00606ED2" w14:paraId="24A769DD" w14:textId="4B44353B">
      <w:pPr>
        <w:spacing w:after="0" w:line="240" w:lineRule="auto"/>
        <w:jc w:val="both"/>
        <w:rPr>
          <w:rFonts w:ascii="Times New Roman" w:hAnsi="Times New Roman" w:cs="Times New Roman"/>
          <w:sz w:val="24"/>
          <w:szCs w:val="24"/>
        </w:rPr>
      </w:pPr>
      <w:r w:rsidRPr="00282E21">
        <w:rPr>
          <w:rFonts w:ascii="Times New Roman" w:hAnsi="Times New Roman" w:cs="Times New Roman"/>
          <w:sz w:val="24"/>
          <w:szCs w:val="24"/>
        </w:rPr>
        <w:t>Legitiimne eesmärk:</w:t>
      </w:r>
      <w:r w:rsidRPr="00606ED2">
        <w:rPr>
          <w:rFonts w:ascii="Times New Roman" w:hAnsi="Times New Roman" w:cs="Times New Roman"/>
          <w:sz w:val="24"/>
          <w:szCs w:val="24"/>
        </w:rPr>
        <w:t xml:space="preserve"> Ees- ja perekonnanime muutmise sätestavate piirangute eesmärk on tagada nimede kasutatavuse ja arusaadavuse järjepidevus Eesti kultuuriruumis, vältida eksitavate, sobimatute või muul viisil isikute tuvastamist raskendavate nimede levikut ning kaitsta avalikku korda ja teiste isikute õigusi (n</w:t>
      </w:r>
      <w:r w:rsidR="001A5AD2">
        <w:rPr>
          <w:rFonts w:ascii="Times New Roman" w:hAnsi="Times New Roman" w:cs="Times New Roman"/>
          <w:sz w:val="24"/>
          <w:szCs w:val="24"/>
        </w:rPr>
        <w:t>äiteks</w:t>
      </w:r>
      <w:r w:rsidRPr="00606ED2">
        <w:rPr>
          <w:rFonts w:ascii="Times New Roman" w:hAnsi="Times New Roman" w:cs="Times New Roman"/>
          <w:sz w:val="24"/>
          <w:szCs w:val="24"/>
        </w:rPr>
        <w:t xml:space="preserve"> vältida olukordi, kus keegi valib täpselt sama nime, mis elaval isikul juba on).</w:t>
      </w:r>
    </w:p>
    <w:p w:rsidRPr="00606ED2" w:rsidR="00606ED2" w:rsidP="00606ED2" w:rsidRDefault="00606ED2" w14:paraId="45950EBD" w14:textId="77777777">
      <w:pPr>
        <w:spacing w:after="0" w:line="240" w:lineRule="auto"/>
        <w:jc w:val="both"/>
        <w:rPr>
          <w:rFonts w:ascii="Times New Roman" w:hAnsi="Times New Roman" w:cs="Times New Roman"/>
          <w:sz w:val="24"/>
          <w:szCs w:val="24"/>
        </w:rPr>
      </w:pPr>
    </w:p>
    <w:p w:rsidRPr="00606ED2" w:rsidR="00606ED2" w:rsidP="00606ED2" w:rsidRDefault="00606ED2" w14:paraId="02633F22" w14:textId="12BAF20D">
      <w:pPr>
        <w:spacing w:after="0" w:line="240" w:lineRule="auto"/>
        <w:jc w:val="both"/>
        <w:rPr>
          <w:rFonts w:ascii="Times New Roman" w:hAnsi="Times New Roman" w:cs="Times New Roman"/>
          <w:sz w:val="24"/>
          <w:szCs w:val="24"/>
        </w:rPr>
      </w:pPr>
      <w:r w:rsidRPr="00282E21">
        <w:rPr>
          <w:rFonts w:ascii="Times New Roman" w:hAnsi="Times New Roman" w:cs="Times New Roman"/>
          <w:sz w:val="24"/>
          <w:szCs w:val="24"/>
        </w:rPr>
        <w:t>Sobivus:</w:t>
      </w:r>
      <w:r w:rsidRPr="00606ED2">
        <w:rPr>
          <w:rFonts w:ascii="Times New Roman" w:hAnsi="Times New Roman" w:cs="Times New Roman"/>
          <w:sz w:val="24"/>
          <w:szCs w:val="24"/>
        </w:rPr>
        <w:t xml:space="preserve"> Antud meede kaitseb teiste inimese õigusi ja vabadusi ning tagab õigusselguse ning identiteedi kaitse, aitab inimestel olla teistest eristatud ning vähendada nimega seotud eksitusi. Seega on meede sobiv eesmärgi saavutamiseks.</w:t>
      </w:r>
    </w:p>
    <w:p w:rsidRPr="00606ED2" w:rsidR="00606ED2" w:rsidP="00606ED2" w:rsidRDefault="00606ED2" w14:paraId="34799FFE" w14:textId="77777777">
      <w:pPr>
        <w:spacing w:after="0" w:line="240" w:lineRule="auto"/>
        <w:jc w:val="both"/>
        <w:rPr>
          <w:rFonts w:ascii="Times New Roman" w:hAnsi="Times New Roman" w:cs="Times New Roman"/>
          <w:sz w:val="24"/>
          <w:szCs w:val="24"/>
        </w:rPr>
      </w:pPr>
    </w:p>
    <w:p w:rsidRPr="00606ED2" w:rsidR="00606ED2" w:rsidP="00606ED2" w:rsidRDefault="00606ED2" w14:paraId="38FBA64C" w14:textId="77777777">
      <w:pPr>
        <w:spacing w:after="0" w:line="240" w:lineRule="auto"/>
        <w:jc w:val="both"/>
        <w:rPr>
          <w:rFonts w:ascii="Times New Roman" w:hAnsi="Times New Roman" w:cs="Times New Roman"/>
          <w:sz w:val="24"/>
          <w:szCs w:val="24"/>
        </w:rPr>
      </w:pPr>
      <w:r w:rsidRPr="00282E21">
        <w:rPr>
          <w:rFonts w:ascii="Times New Roman" w:hAnsi="Times New Roman" w:cs="Times New Roman"/>
          <w:sz w:val="24"/>
          <w:szCs w:val="24"/>
        </w:rPr>
        <w:t>Vajalikkus:</w:t>
      </w:r>
      <w:r w:rsidRPr="00606ED2">
        <w:rPr>
          <w:rFonts w:ascii="Times New Roman" w:hAnsi="Times New Roman" w:cs="Times New Roman"/>
          <w:sz w:val="24"/>
          <w:szCs w:val="24"/>
        </w:rPr>
        <w:t xml:space="preserve"> Piirang on vajalik, sest eesmärki ei ole võimalik saavutada sama tõhusalt leebemate vahenditega. Juhul, kui lubada kõikide nimede kasutamist vabalt, tooks see kaasa riski, et tekivad nimed, mis võivad olla solvavad, raskesti kasutatavad või põhjustada segadust isikute eristamisel. Nõue esitada teatud juhtudel ees- või perekonnanime muutmiseks mõjuv põhjus ei välista uue nime andmist, vaid võimaldab hinnata selle sobivust konkreetsetes olukordades, säilitades samal ajal isiku vabaduse nime valida.</w:t>
      </w:r>
    </w:p>
    <w:p w:rsidRPr="00606ED2" w:rsidR="00606ED2" w:rsidP="00606ED2" w:rsidRDefault="00606ED2" w14:paraId="292785FB" w14:textId="77777777">
      <w:pPr>
        <w:spacing w:after="0" w:line="240" w:lineRule="auto"/>
        <w:jc w:val="both"/>
        <w:rPr>
          <w:rFonts w:ascii="Times New Roman" w:hAnsi="Times New Roman" w:cs="Times New Roman"/>
          <w:sz w:val="24"/>
          <w:szCs w:val="24"/>
        </w:rPr>
      </w:pPr>
    </w:p>
    <w:p w:rsidRPr="00606ED2" w:rsidR="00606ED2" w:rsidP="00606ED2" w:rsidRDefault="00606ED2" w14:paraId="6C4BB5E3" w14:textId="64E13629">
      <w:pPr>
        <w:spacing w:after="0" w:line="240" w:lineRule="auto"/>
        <w:jc w:val="both"/>
        <w:rPr>
          <w:rFonts w:ascii="Times New Roman" w:hAnsi="Times New Roman" w:cs="Times New Roman"/>
          <w:sz w:val="24"/>
          <w:szCs w:val="24"/>
        </w:rPr>
      </w:pPr>
      <w:r w:rsidRPr="00282E21">
        <w:rPr>
          <w:rFonts w:ascii="Times New Roman" w:hAnsi="Times New Roman" w:cs="Times New Roman"/>
          <w:sz w:val="24"/>
          <w:szCs w:val="24"/>
        </w:rPr>
        <w:t>Mõõdukus:</w:t>
      </w:r>
      <w:r w:rsidRPr="00606ED2">
        <w:rPr>
          <w:rFonts w:ascii="Times New Roman" w:hAnsi="Times New Roman" w:cs="Times New Roman"/>
          <w:sz w:val="24"/>
          <w:szCs w:val="24"/>
        </w:rPr>
        <w:t xml:space="preserve"> </w:t>
      </w:r>
      <w:r w:rsidR="003B1DC7">
        <w:rPr>
          <w:rFonts w:ascii="Times New Roman" w:hAnsi="Times New Roman" w:cs="Times New Roman"/>
          <w:sz w:val="24"/>
          <w:szCs w:val="24"/>
        </w:rPr>
        <w:t>E</w:t>
      </w:r>
      <w:r w:rsidRPr="00606ED2">
        <w:rPr>
          <w:rFonts w:ascii="Times New Roman" w:hAnsi="Times New Roman" w:cs="Times New Roman"/>
          <w:sz w:val="24"/>
          <w:szCs w:val="24"/>
        </w:rPr>
        <w:t>elnõu seletuskirjas on välja toodud, et nimi on inimese identiteedi oluline osa. Identiteet väljendab inimese enesemääratlust iseenda ja ümbritseva maailma jaoks ning hõlmab muu hulgas nime, elukäiku, välimust, käitumismaneere, mõtteid ja veendumusi. Nimi on esmane tunnus, millega inimene end eristab teistest ja seostab end oma perekonna, hõimlaste ja rahvusega. Seetõttu on nimi nii enesemääratluse kui ka era- ja perekonnaelu küsimus.</w:t>
      </w:r>
    </w:p>
    <w:p w:rsidRPr="00606ED2" w:rsidR="00606ED2" w:rsidP="00606ED2" w:rsidRDefault="00606ED2" w14:paraId="2F8DBF26" w14:textId="77777777">
      <w:pPr>
        <w:spacing w:after="0" w:line="240" w:lineRule="auto"/>
        <w:jc w:val="both"/>
        <w:rPr>
          <w:rFonts w:ascii="Times New Roman" w:hAnsi="Times New Roman" w:cs="Times New Roman"/>
          <w:sz w:val="24"/>
          <w:szCs w:val="24"/>
        </w:rPr>
      </w:pPr>
    </w:p>
    <w:p w:rsidRPr="00606ED2" w:rsidR="00606ED2" w:rsidP="00606ED2" w:rsidRDefault="00606ED2" w14:paraId="6BEAEE0B" w14:textId="2EE7B65C">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Riigikohus on otsuses</w:t>
      </w:r>
      <w:r w:rsidR="00D652FC">
        <w:rPr>
          <w:rStyle w:val="FootnoteReference"/>
          <w:rFonts w:ascii="Times New Roman" w:hAnsi="Times New Roman" w:cs="Times New Roman"/>
          <w:sz w:val="24"/>
          <w:szCs w:val="24"/>
        </w:rPr>
        <w:footnoteReference w:id="17"/>
      </w:r>
      <w:r w:rsidRPr="00606ED2">
        <w:rPr>
          <w:rFonts w:ascii="Times New Roman" w:hAnsi="Times New Roman" w:cs="Times New Roman"/>
          <w:sz w:val="24"/>
          <w:szCs w:val="24"/>
        </w:rPr>
        <w:t xml:space="preserve"> selgitanud, et nimi teenib lisaks isiku identifitseerimisele ka tema perekondliku kuuluvuse määratlemise eesmärki. Nimi võimaldab isikuid teistest eristada. Kui lubada inimestel võtta ilma piiranguteta teiste isikute nimesid, võiks see viia olukorrani, kus pahatahtlikult valitud nimi rikub teise inimese õigust olla selgelt eristatav ning võib põhjustada talle praktilisi probleeme. Seega on identiteedi ja eristatavuse kaitse seadusandja jaoks oluline väärtus.</w:t>
      </w:r>
    </w:p>
    <w:p w:rsidRPr="00606ED2" w:rsidR="00606ED2" w:rsidP="00606ED2" w:rsidRDefault="00606ED2" w14:paraId="2EBB02A6" w14:textId="77777777">
      <w:pPr>
        <w:spacing w:after="0" w:line="240" w:lineRule="auto"/>
        <w:jc w:val="both"/>
        <w:rPr>
          <w:rFonts w:ascii="Times New Roman" w:hAnsi="Times New Roman" w:cs="Times New Roman"/>
          <w:sz w:val="24"/>
          <w:szCs w:val="24"/>
        </w:rPr>
      </w:pPr>
    </w:p>
    <w:p w:rsidRPr="00606ED2" w:rsidR="00606ED2" w:rsidP="00606ED2" w:rsidRDefault="00606ED2" w14:paraId="57616E73" w14:textId="77777777">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Lisaks identiteedi kaitsele on oluline tagada õigusselgus ja eksituste vältimine. Praktikas on esinenud olukordi, kus mitmel isikul on sama nimi, mis on tekitanud segadust ametlikus asjaajamises, kirjavahetuses ja teenuseosutamises. Seetõttu on põhjendatud vajadus hoida nimede kasutus selgena ja isikud üheselt eristatavana.</w:t>
      </w:r>
    </w:p>
    <w:p w:rsidRPr="00606ED2" w:rsidR="00606ED2" w:rsidP="00606ED2" w:rsidRDefault="00606ED2" w14:paraId="4FD70AF1" w14:textId="77777777">
      <w:pPr>
        <w:spacing w:after="0" w:line="240" w:lineRule="auto"/>
        <w:jc w:val="both"/>
        <w:rPr>
          <w:rFonts w:ascii="Times New Roman" w:hAnsi="Times New Roman" w:cs="Times New Roman"/>
          <w:sz w:val="24"/>
          <w:szCs w:val="24"/>
        </w:rPr>
      </w:pPr>
    </w:p>
    <w:p w:rsidRPr="00606ED2" w:rsidR="00606ED2" w:rsidP="00606ED2" w:rsidRDefault="00606ED2" w14:paraId="07CB9F3D" w14:textId="0A4BBDBE">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Samas tuleb kaaluda ka isiku õigust valida ja muuta oma nime. Riigikohtu halduskolleegium on otsuses</w:t>
      </w:r>
      <w:r w:rsidR="004D173E">
        <w:rPr>
          <w:rStyle w:val="FootnoteReference"/>
          <w:rFonts w:ascii="Times New Roman" w:hAnsi="Times New Roman" w:cs="Times New Roman"/>
          <w:sz w:val="24"/>
          <w:szCs w:val="24"/>
        </w:rPr>
        <w:footnoteReference w:id="18"/>
      </w:r>
      <w:r w:rsidRPr="00606ED2">
        <w:rPr>
          <w:rFonts w:ascii="Times New Roman" w:hAnsi="Times New Roman" w:cs="Times New Roman"/>
          <w:sz w:val="24"/>
          <w:szCs w:val="24"/>
        </w:rPr>
        <w:t xml:space="preserve"> märkinud, et kuigi sõiduki juhtimisõigus ei ole põhiõigus, võimaldab see realiseerida põhiõigust vabale eneseteostusele. Sarnast loogikat võib rakendada ka nime muutmise puhul</w:t>
      </w:r>
      <w:r w:rsidR="0014531F">
        <w:rPr>
          <w:rFonts w:ascii="Times New Roman" w:hAnsi="Times New Roman" w:cs="Times New Roman"/>
          <w:sz w:val="24"/>
          <w:szCs w:val="24"/>
        </w:rPr>
        <w:t>,</w:t>
      </w:r>
      <w:r w:rsidRPr="00606ED2">
        <w:rPr>
          <w:rFonts w:ascii="Times New Roman" w:hAnsi="Times New Roman" w:cs="Times New Roman"/>
          <w:sz w:val="24"/>
          <w:szCs w:val="24"/>
        </w:rPr>
        <w:t xml:space="preserve"> nimi iseenesest ei ole põhiõigus, kuid selle kaudu saab inimene realiseerida oma õigust vabale eneseteostusele ja perekonna- ning eraelu puutumatusele.</w:t>
      </w:r>
    </w:p>
    <w:p w:rsidRPr="00CE2324" w:rsidR="00606ED2" w:rsidP="00CE2324" w:rsidRDefault="00606ED2" w14:paraId="29A898EA" w14:textId="77777777">
      <w:pPr>
        <w:pStyle w:val="NoSpacing"/>
        <w:jc w:val="both"/>
        <w:rPr>
          <w:rFonts w:ascii="Times New Roman" w:hAnsi="Times New Roman"/>
          <w:sz w:val="24"/>
          <w:szCs w:val="24"/>
        </w:rPr>
      </w:pPr>
    </w:p>
    <w:p w:rsidRPr="00CE2324" w:rsidR="00606ED2" w:rsidP="00CE2324" w:rsidRDefault="00606ED2" w14:paraId="43FF13DC" w14:textId="03809CA4">
      <w:pPr>
        <w:pStyle w:val="NoSpacing"/>
        <w:jc w:val="both"/>
        <w:rPr>
          <w:rFonts w:ascii="Times New Roman" w:hAnsi="Times New Roman"/>
          <w:sz w:val="24"/>
          <w:szCs w:val="24"/>
        </w:rPr>
      </w:pPr>
      <w:r w:rsidRPr="00CE2324">
        <w:rPr>
          <w:rFonts w:ascii="Times New Roman" w:hAnsi="Times New Roman"/>
          <w:sz w:val="24"/>
          <w:szCs w:val="24"/>
        </w:rPr>
        <w:t>Õiguskantsler on omakorda rõhutanud nime olulisust inimese jaoks, märkides, et nime tähtsust inimese identiteedi kujundamisel on pea võimatu üle hinnata. Nimi on inimese enesemääratluse keskne osa ning olukord, kus inimene ei suuda end oma nime kaudu positiivselt identifitseerida, võib põhjustada talle sügavat sisemist vastuolu. Seetõttu peab isikul olema võimalus oma nime muuta, kui see ei vasta tema identiteeditundele.</w:t>
      </w:r>
    </w:p>
    <w:p w:rsidRPr="00CE2324" w:rsidR="00606ED2" w:rsidP="00CE2324" w:rsidRDefault="00606ED2" w14:paraId="2BA9CA5F" w14:textId="77777777">
      <w:pPr>
        <w:pStyle w:val="NoSpacing"/>
        <w:jc w:val="both"/>
        <w:rPr>
          <w:rFonts w:ascii="Times New Roman" w:hAnsi="Times New Roman"/>
          <w:sz w:val="24"/>
          <w:szCs w:val="24"/>
        </w:rPr>
      </w:pPr>
    </w:p>
    <w:p w:rsidRPr="00CE2324" w:rsidR="00606ED2" w:rsidP="00CE2324" w:rsidRDefault="00606ED2" w14:paraId="2BC5641F" w14:textId="77777777">
      <w:pPr>
        <w:pStyle w:val="NoSpacing"/>
        <w:jc w:val="both"/>
        <w:rPr>
          <w:rFonts w:ascii="Times New Roman" w:hAnsi="Times New Roman"/>
          <w:sz w:val="24"/>
          <w:szCs w:val="24"/>
        </w:rPr>
      </w:pPr>
      <w:r w:rsidRPr="00CE2324">
        <w:rPr>
          <w:rFonts w:ascii="Times New Roman" w:hAnsi="Times New Roman"/>
          <w:sz w:val="24"/>
          <w:szCs w:val="24"/>
        </w:rPr>
        <w:t>Arvestades eeltoodut, on nime muutmise õigus inimese jaoks küll oluline, kuid eelnõus sätestatud piirangud teenivad mitmeid kaalukamaid eesmärke, sealhulgas õigusselguse, teiste isikute õiguste ja vabaduste ning identiteedi kaitset. Seega võib järeldada, et kaalumisel on mõlemal poolel olulised väärtused, kuid piirangute eesmärgid kaaluvad üles isiku õiguse nime piiranguteta muuta.</w:t>
      </w:r>
    </w:p>
    <w:p w:rsidRPr="00CE2324" w:rsidR="00606ED2" w:rsidP="00CE2324" w:rsidRDefault="00606ED2" w14:paraId="4E9EC949" w14:textId="77777777">
      <w:pPr>
        <w:pStyle w:val="NoSpacing"/>
        <w:jc w:val="both"/>
        <w:rPr>
          <w:rFonts w:ascii="Times New Roman" w:hAnsi="Times New Roman"/>
          <w:sz w:val="24"/>
          <w:szCs w:val="24"/>
        </w:rPr>
      </w:pPr>
    </w:p>
    <w:p w:rsidRPr="00CE2324" w:rsidR="00606ED2" w:rsidP="00CE2324" w:rsidRDefault="00606ED2" w14:paraId="3C9CCF0F" w14:textId="77777777">
      <w:pPr>
        <w:pStyle w:val="NoSpacing"/>
        <w:jc w:val="both"/>
        <w:rPr>
          <w:rFonts w:ascii="Times New Roman" w:hAnsi="Times New Roman"/>
          <w:sz w:val="24"/>
          <w:szCs w:val="24"/>
        </w:rPr>
      </w:pPr>
      <w:r w:rsidRPr="00CE2324">
        <w:rPr>
          <w:rFonts w:ascii="Times New Roman" w:hAnsi="Times New Roman"/>
          <w:sz w:val="24"/>
          <w:szCs w:val="24"/>
        </w:rPr>
        <w:t>Samuti tuleb märkida, et eelnõus on ette nähtud võimalused erandite tegemiseks. Täielik keeld kehtib üksnes juhtudel, kus soovitud eesnimi koos perekonnanimega oleks täpselt sama mis elaval isikul. Teiste piirangute puhul on seaduses ette nähtud erandite rakendamise võimalus. Seega ei ole piirangud absoluutse iseloomuga, vaid võimaldavad paindlikkust konkreetsete asjaolude arvestamisel.</w:t>
      </w:r>
    </w:p>
    <w:p w:rsidRPr="00CE2324" w:rsidR="00606ED2" w:rsidP="00CE2324" w:rsidRDefault="00606ED2" w14:paraId="66C04E9C" w14:textId="77777777">
      <w:pPr>
        <w:pStyle w:val="NoSpacing"/>
        <w:jc w:val="both"/>
        <w:rPr>
          <w:rFonts w:ascii="Times New Roman" w:hAnsi="Times New Roman"/>
          <w:sz w:val="24"/>
          <w:szCs w:val="24"/>
        </w:rPr>
      </w:pPr>
    </w:p>
    <w:p w:rsidRPr="00CE2324" w:rsidR="00606ED2" w:rsidP="00CE2324" w:rsidRDefault="00606ED2" w14:paraId="7A94A08B" w14:textId="77777777">
      <w:pPr>
        <w:pStyle w:val="NoSpacing"/>
        <w:jc w:val="both"/>
        <w:rPr>
          <w:rFonts w:ascii="Times New Roman" w:hAnsi="Times New Roman"/>
          <w:sz w:val="24"/>
          <w:szCs w:val="24"/>
        </w:rPr>
      </w:pPr>
      <w:r w:rsidRPr="00CE2324">
        <w:rPr>
          <w:rFonts w:ascii="Times New Roman" w:hAnsi="Times New Roman"/>
          <w:sz w:val="24"/>
          <w:szCs w:val="24"/>
        </w:rPr>
        <w:t>Kokkuvõtvalt võib järeldada, et eelnõus sätestatud piirangud on mõõdukad seatud eesmärkide saavutamiseks. Need kaitsevad olulisi väärtusi - identiteeti, avalikku korda ja teiste isikute õigusi - ning ei riiva isiku enesemääramisõigust ja perekonna- ega eraelu puutumatust rohkem, kui see on eesmärgiga põhjendatav.</w:t>
      </w:r>
    </w:p>
    <w:p w:rsidRPr="00606ED2" w:rsidR="00606ED2" w:rsidP="00CE2324" w:rsidRDefault="00606ED2" w14:paraId="32DFE796" w14:textId="77777777">
      <w:pPr>
        <w:spacing w:after="0" w:line="240" w:lineRule="auto"/>
        <w:jc w:val="both"/>
        <w:rPr>
          <w:rFonts w:ascii="Times New Roman" w:hAnsi="Times New Roman" w:cs="Times New Roman"/>
          <w:sz w:val="24"/>
          <w:szCs w:val="24"/>
        </w:rPr>
      </w:pPr>
    </w:p>
    <w:p w:rsidRPr="00606ED2" w:rsidR="00606ED2" w:rsidP="00606ED2" w:rsidRDefault="00606ED2" w14:paraId="52C43F55" w14:textId="16BADF18">
      <w:pPr>
        <w:spacing w:after="0" w:line="240" w:lineRule="auto"/>
        <w:jc w:val="both"/>
        <w:rPr>
          <w:rFonts w:ascii="Times New Roman" w:hAnsi="Times New Roman" w:cs="Times New Roman"/>
          <w:sz w:val="24"/>
          <w:szCs w:val="24"/>
        </w:rPr>
      </w:pPr>
      <w:r w:rsidRPr="00282E21">
        <w:rPr>
          <w:rFonts w:ascii="Times New Roman" w:hAnsi="Times New Roman" w:cs="Times New Roman"/>
          <w:b/>
          <w:bCs/>
          <w:sz w:val="24"/>
          <w:szCs w:val="24"/>
        </w:rPr>
        <w:t>Järeldus</w:t>
      </w:r>
      <w:r w:rsidRPr="00282E21">
        <w:rPr>
          <w:rFonts w:ascii="Times New Roman" w:hAnsi="Times New Roman" w:cs="Times New Roman"/>
          <w:sz w:val="24"/>
          <w:szCs w:val="24"/>
        </w:rPr>
        <w:t>:</w:t>
      </w:r>
      <w:r w:rsidRPr="00606ED2">
        <w:rPr>
          <w:rFonts w:ascii="Times New Roman" w:hAnsi="Times New Roman" w:cs="Times New Roman"/>
          <w:sz w:val="24"/>
          <w:szCs w:val="24"/>
        </w:rPr>
        <w:t xml:space="preserve"> Eesnime muutmisele seatud piirangud on </w:t>
      </w:r>
      <w:proofErr w:type="spellStart"/>
      <w:r w:rsidR="00F81722">
        <w:rPr>
          <w:rFonts w:ascii="Times New Roman" w:hAnsi="Times New Roman" w:cs="Times New Roman"/>
          <w:sz w:val="24"/>
          <w:szCs w:val="24"/>
        </w:rPr>
        <w:t>PS-i</w:t>
      </w:r>
      <w:proofErr w:type="spellEnd"/>
      <w:r w:rsidRPr="00606ED2">
        <w:rPr>
          <w:rFonts w:ascii="Times New Roman" w:hAnsi="Times New Roman" w:cs="Times New Roman"/>
          <w:sz w:val="24"/>
          <w:szCs w:val="24"/>
        </w:rPr>
        <w:t xml:space="preserve"> tähenduses proportsionaalsed. Nende eesmärk on legitiimne, milleks on kaitsta avalikku korda, teiste isikute õigusi ja vabadusi ning tagada nimede kasutatavuse ja arusaadavuse järjepidevus Eesti kultuuriruumis. Kehtestatud meetmed on sobivad ja vajalikud selle eesmärgi saavutamiseks, kuna need väldivad eksitavate või sobimatute nimede kasutuselevõttu ning kaitsevad isikute identiteeti ja eristatavust.</w:t>
      </w:r>
    </w:p>
    <w:p w:rsidRPr="00606ED2" w:rsidR="00606ED2" w:rsidP="00606ED2" w:rsidRDefault="00606ED2" w14:paraId="4DBE718D" w14:textId="77777777">
      <w:pPr>
        <w:spacing w:after="0" w:line="240" w:lineRule="auto"/>
        <w:jc w:val="both"/>
        <w:rPr>
          <w:rFonts w:ascii="Times New Roman" w:hAnsi="Times New Roman" w:cs="Times New Roman"/>
          <w:sz w:val="24"/>
          <w:szCs w:val="24"/>
        </w:rPr>
      </w:pPr>
    </w:p>
    <w:p w:rsidRPr="00606ED2" w:rsidR="00606ED2" w:rsidP="00606ED2" w:rsidRDefault="00606ED2" w14:paraId="1E17079D" w14:textId="77777777">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Kuigi eesnime muutmise piirangud riivavad teatud määral isiku õigust vabale eneseteostusele ning perekonna- ja eraelu puutumatusele, ei ole see riive intensiivne. Seadusandja on ette näinud võimalused erandite tegemiseks, mis tagavad paindlikkuse. Nime muutmise õigus on oluline osa inimese identiteedi kujundamisest, kuid selle piiramine on põhjendatud, kui see aitab kaitsta teisi samaväärseid ja kaalukamaid õigushüvesid, sealhulgas teiste isikute identiteeti, õigusselgust ja ühiskondlikku arusaadavust nimede kasutamisel.</w:t>
      </w:r>
    </w:p>
    <w:p w:rsidRPr="00606ED2" w:rsidR="00606ED2" w:rsidP="00606ED2" w:rsidRDefault="00606ED2" w14:paraId="748BE042" w14:textId="77777777">
      <w:pPr>
        <w:spacing w:after="0" w:line="240" w:lineRule="auto"/>
        <w:jc w:val="both"/>
        <w:rPr>
          <w:rFonts w:ascii="Times New Roman" w:hAnsi="Times New Roman" w:cs="Times New Roman"/>
          <w:sz w:val="24"/>
          <w:szCs w:val="24"/>
        </w:rPr>
      </w:pPr>
    </w:p>
    <w:p w:rsidRPr="00606ED2" w:rsidR="00606ED2" w:rsidP="00606ED2" w:rsidRDefault="00606ED2" w14:paraId="35273618" w14:textId="77777777">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Seetõttu võib järeldada, et eelnõus sätestatud piirangud on proportsionaalsed, need ei riiva isiku põhiõigusi rohkem, kui on vajalik seatud eesmärkide saavutamiseks, ning vastavad põhiseadusest tulenevale mõõdukuse põhimõttele.</w:t>
      </w:r>
    </w:p>
    <w:p w:rsidRPr="00606ED2" w:rsidR="00606ED2" w:rsidP="00606ED2" w:rsidRDefault="00606ED2" w14:paraId="3C5302C6" w14:textId="77777777">
      <w:pPr>
        <w:spacing w:after="0" w:line="240" w:lineRule="auto"/>
        <w:jc w:val="both"/>
        <w:rPr>
          <w:rFonts w:ascii="Times New Roman" w:hAnsi="Times New Roman" w:cs="Times New Roman"/>
          <w:sz w:val="24"/>
          <w:szCs w:val="24"/>
        </w:rPr>
      </w:pPr>
    </w:p>
    <w:p w:rsidRPr="005E2FAA" w:rsidR="00606ED2" w:rsidP="00606ED2" w:rsidRDefault="005E2FAA" w14:paraId="579E276A" w14:textId="22BAEFF4">
      <w:pPr>
        <w:spacing w:after="0" w:line="240" w:lineRule="auto"/>
        <w:jc w:val="both"/>
        <w:rPr>
          <w:rFonts w:ascii="Times New Roman" w:hAnsi="Times New Roman" w:cs="Times New Roman"/>
          <w:b/>
          <w:bCs/>
          <w:sz w:val="24"/>
          <w:szCs w:val="24"/>
        </w:rPr>
      </w:pPr>
      <w:r w:rsidRPr="005E2FAA">
        <w:rPr>
          <w:rFonts w:ascii="Times New Roman" w:hAnsi="Times New Roman" w:cs="Times New Roman"/>
          <w:b/>
          <w:bCs/>
          <w:sz w:val="24"/>
          <w:szCs w:val="24"/>
        </w:rPr>
        <w:t>2.4.</w:t>
      </w:r>
      <w:r w:rsidR="004F0B81">
        <w:rPr>
          <w:rFonts w:ascii="Times New Roman" w:hAnsi="Times New Roman" w:cs="Times New Roman"/>
          <w:b/>
          <w:bCs/>
          <w:sz w:val="24"/>
          <w:szCs w:val="24"/>
        </w:rPr>
        <w:t>6</w:t>
      </w:r>
      <w:r w:rsidRPr="005E2FAA">
        <w:rPr>
          <w:rFonts w:ascii="Times New Roman" w:hAnsi="Times New Roman" w:cs="Times New Roman"/>
          <w:b/>
          <w:bCs/>
          <w:sz w:val="24"/>
          <w:szCs w:val="24"/>
        </w:rPr>
        <w:t xml:space="preserve">. </w:t>
      </w:r>
      <w:r w:rsidRPr="005E2FAA" w:rsidR="00606ED2">
        <w:rPr>
          <w:rFonts w:ascii="Times New Roman" w:hAnsi="Times New Roman" w:cs="Times New Roman"/>
          <w:b/>
          <w:bCs/>
          <w:sz w:val="24"/>
          <w:szCs w:val="24"/>
        </w:rPr>
        <w:t>Uue perekonnanime andmisel kehtivad piirangud</w:t>
      </w:r>
    </w:p>
    <w:p w:rsidRPr="00606ED2" w:rsidR="00606ED2" w:rsidP="00606ED2" w:rsidRDefault="00606ED2" w14:paraId="695B0444" w14:textId="77777777">
      <w:pPr>
        <w:spacing w:after="0" w:line="240" w:lineRule="auto"/>
        <w:jc w:val="both"/>
        <w:rPr>
          <w:rFonts w:ascii="Times New Roman" w:hAnsi="Times New Roman" w:cs="Times New Roman"/>
          <w:sz w:val="24"/>
          <w:szCs w:val="24"/>
        </w:rPr>
      </w:pPr>
    </w:p>
    <w:p w:rsidRPr="00606ED2" w:rsidR="00606ED2" w:rsidP="00606ED2" w:rsidRDefault="00606ED2" w14:paraId="63BFA115" w14:textId="1A0D509F">
      <w:pPr>
        <w:spacing w:after="0" w:line="240" w:lineRule="auto"/>
        <w:jc w:val="both"/>
        <w:rPr>
          <w:rFonts w:ascii="Times New Roman" w:hAnsi="Times New Roman" w:cs="Times New Roman"/>
          <w:sz w:val="24"/>
          <w:szCs w:val="24"/>
        </w:rPr>
      </w:pPr>
      <w:r w:rsidRPr="00282E21">
        <w:rPr>
          <w:rFonts w:ascii="Times New Roman" w:hAnsi="Times New Roman" w:cs="Times New Roman"/>
          <w:sz w:val="24"/>
          <w:szCs w:val="24"/>
        </w:rPr>
        <w:t xml:space="preserve">Legitiimne eesmärk: </w:t>
      </w:r>
      <w:r w:rsidRPr="00606ED2">
        <w:rPr>
          <w:rFonts w:ascii="Times New Roman" w:hAnsi="Times New Roman" w:cs="Times New Roman"/>
          <w:sz w:val="24"/>
          <w:szCs w:val="24"/>
        </w:rPr>
        <w:t xml:space="preserve">Piirangute legitiimne eesmärk tuleneb vajadusest kaitsta inimese identiteeti, säilitada lapse perekonnanime stabiilsust ning hoida eesti nimetraditsiooni ja keele ühtsust. Samuti on eesmärk perekonnanimede ühtlustatud ja õiguspärane kasutamine. Perekonnanimi ei ole üksnes formaalne tunnus, vaid oluline osa inimese enesemääratlusest ja perekondlikust kuuluvusest. Piirangud, mis välistavad teise elava isiku perekonnanime </w:t>
      </w:r>
      <w:r w:rsidR="00331B97">
        <w:rPr>
          <w:rFonts w:ascii="Times New Roman" w:hAnsi="Times New Roman" w:cs="Times New Roman"/>
          <w:sz w:val="24"/>
          <w:szCs w:val="24"/>
        </w:rPr>
        <w:t>piiranguteta võ</w:t>
      </w:r>
      <w:r w:rsidR="00E401DC">
        <w:rPr>
          <w:rFonts w:ascii="Times New Roman" w:hAnsi="Times New Roman" w:cs="Times New Roman"/>
          <w:sz w:val="24"/>
          <w:szCs w:val="24"/>
        </w:rPr>
        <w:t>t</w:t>
      </w:r>
      <w:r w:rsidR="00331B97">
        <w:rPr>
          <w:rFonts w:ascii="Times New Roman" w:hAnsi="Times New Roman" w:cs="Times New Roman"/>
          <w:sz w:val="24"/>
          <w:szCs w:val="24"/>
        </w:rPr>
        <w:t>mise</w:t>
      </w:r>
      <w:r w:rsidRPr="00606ED2">
        <w:rPr>
          <w:rFonts w:ascii="Times New Roman" w:hAnsi="Times New Roman" w:cs="Times New Roman"/>
          <w:sz w:val="24"/>
          <w:szCs w:val="24"/>
        </w:rPr>
        <w:t>, kaitsevad isikute õigust eristuda ning vähendavad võimalikke segadusi nii isiklike suhete kui ka avaliku asjaajamise kontekstis. Samuti on alaealise perekonnanime muutmise piirang suunatud lapse huvide kaitsele, tagades, et laps kannab oma vanema perekonnanime ja seeläbi säilib tema identiteedi järjepidevus ning seos pereringiga.</w:t>
      </w:r>
    </w:p>
    <w:p w:rsidRPr="00606ED2" w:rsidR="00606ED2" w:rsidP="00606ED2" w:rsidRDefault="00606ED2" w14:paraId="4993908C" w14:textId="77777777">
      <w:pPr>
        <w:spacing w:after="0" w:line="240" w:lineRule="auto"/>
        <w:jc w:val="both"/>
        <w:rPr>
          <w:rFonts w:ascii="Times New Roman" w:hAnsi="Times New Roman" w:cs="Times New Roman"/>
          <w:sz w:val="24"/>
          <w:szCs w:val="24"/>
        </w:rPr>
      </w:pPr>
    </w:p>
    <w:p w:rsidRPr="00606ED2" w:rsidR="00606ED2" w:rsidP="00606ED2" w:rsidRDefault="00606ED2" w14:paraId="3D1D369B" w14:textId="0BDAA062">
      <w:pPr>
        <w:spacing w:after="0" w:line="240" w:lineRule="auto"/>
        <w:jc w:val="both"/>
        <w:rPr>
          <w:rFonts w:ascii="Times New Roman" w:hAnsi="Times New Roman" w:cs="Times New Roman"/>
          <w:sz w:val="24"/>
          <w:szCs w:val="24"/>
        </w:rPr>
      </w:pPr>
      <w:r w:rsidRPr="00282E21">
        <w:rPr>
          <w:rFonts w:ascii="Times New Roman" w:hAnsi="Times New Roman" w:cs="Times New Roman"/>
          <w:sz w:val="24"/>
          <w:szCs w:val="24"/>
        </w:rPr>
        <w:t>Sobivus:</w:t>
      </w:r>
      <w:r w:rsidRPr="00606ED2">
        <w:rPr>
          <w:rFonts w:ascii="Times New Roman" w:hAnsi="Times New Roman" w:cs="Times New Roman"/>
          <w:sz w:val="24"/>
          <w:szCs w:val="24"/>
        </w:rPr>
        <w:t xml:space="preserve"> Perekonnanime muutmise piirangud on sobivad seatud eesmärkide saavutamiseks, sest need tagavad oluliste väärtuste kaitse, nagu isiku identiteet, perekondlik kuuluvus ja õigusselgus. Piirangud, mis välistavad teise elava isiku nime vabatahtliku kandmise, kaitsevad inimese õigust eristuda ja vähendavad segadusi nii avalikus asjaajamises kui ka igapäevases suhtluses. Samuti on sobivuse kriteerium täidetud lapse perekonnanime muutmise piirangu korral, kus seadus kaitseb lapse huve ja tagab järjepidevuse ning seose oma vanemaga. Kirjaviisi ja eesti õigekirja normidega seotud piirangud aitavad hoida keelelist ja kultuurilist järjepidevust, mis on kooskõlas </w:t>
      </w:r>
      <w:r w:rsidR="00E401DC">
        <w:rPr>
          <w:rFonts w:ascii="Times New Roman" w:hAnsi="Times New Roman" w:cs="Times New Roman"/>
          <w:sz w:val="24"/>
          <w:szCs w:val="24"/>
        </w:rPr>
        <w:t>eelnõu</w:t>
      </w:r>
      <w:r w:rsidRPr="00606ED2">
        <w:rPr>
          <w:rFonts w:ascii="Times New Roman" w:hAnsi="Times New Roman" w:cs="Times New Roman"/>
          <w:sz w:val="24"/>
          <w:szCs w:val="24"/>
        </w:rPr>
        <w:t xml:space="preserve"> üldiste eesmärkidega ning soodustab nimede selget eristumist. Seega on piirangud otstarbekad ja loogiliselt seotud eesmärkidega, mida seadusandja soovib saavutada.</w:t>
      </w:r>
    </w:p>
    <w:p w:rsidRPr="00606ED2" w:rsidR="00606ED2" w:rsidP="00606ED2" w:rsidRDefault="00606ED2" w14:paraId="24C4B9CB" w14:textId="77777777">
      <w:pPr>
        <w:spacing w:after="0" w:line="240" w:lineRule="auto"/>
        <w:jc w:val="both"/>
        <w:rPr>
          <w:rFonts w:ascii="Times New Roman" w:hAnsi="Times New Roman" w:cs="Times New Roman"/>
          <w:sz w:val="24"/>
          <w:szCs w:val="24"/>
        </w:rPr>
      </w:pPr>
    </w:p>
    <w:p w:rsidRPr="00606ED2" w:rsidR="00606ED2" w:rsidP="00606ED2" w:rsidRDefault="00606ED2" w14:paraId="2A186049" w14:textId="5D47810E">
      <w:pPr>
        <w:spacing w:after="0" w:line="240" w:lineRule="auto"/>
        <w:jc w:val="both"/>
        <w:rPr>
          <w:rFonts w:ascii="Times New Roman" w:hAnsi="Times New Roman" w:cs="Times New Roman"/>
          <w:sz w:val="24"/>
          <w:szCs w:val="24"/>
        </w:rPr>
      </w:pPr>
      <w:r w:rsidRPr="00282E21">
        <w:rPr>
          <w:rFonts w:ascii="Times New Roman" w:hAnsi="Times New Roman" w:cs="Times New Roman"/>
          <w:sz w:val="24"/>
          <w:szCs w:val="24"/>
        </w:rPr>
        <w:t>Vajalikkus:</w:t>
      </w:r>
      <w:r w:rsidRPr="00606ED2">
        <w:rPr>
          <w:rFonts w:ascii="Times New Roman" w:hAnsi="Times New Roman" w:cs="Times New Roman"/>
          <w:sz w:val="24"/>
          <w:szCs w:val="24"/>
        </w:rPr>
        <w:t xml:space="preserve"> Piirangud on vajalikud, sest ilma nendeta ei ole võimalik saavutada seaduse seatud eesmärke. Näiteks võimalus vabalt valida perekonnanimi, mis juba on olemas, võiks tekitada õigusselgust ja identiteeti rikkuvaid olukordi, luues näilisi </w:t>
      </w:r>
      <w:r w:rsidR="00331B97">
        <w:rPr>
          <w:rFonts w:ascii="Times New Roman" w:hAnsi="Times New Roman" w:cs="Times New Roman"/>
          <w:sz w:val="24"/>
          <w:szCs w:val="24"/>
        </w:rPr>
        <w:t>põlvnemise või abielu</w:t>
      </w:r>
      <w:r w:rsidRPr="00606ED2">
        <w:rPr>
          <w:rFonts w:ascii="Times New Roman" w:hAnsi="Times New Roman" w:cs="Times New Roman"/>
          <w:sz w:val="24"/>
          <w:szCs w:val="24"/>
        </w:rPr>
        <w:t xml:space="preserve"> seoseid või põhjustades segadust dokumentides ja avalikus suhtluses. Samuti on vajalik keeld alaealise perekonnanime muutmisele, mis tooks kaasa olukordi, kus laps ei kannaks enam ühegi vanema perekonnanime, kahjustades tema identiteeti ja turvatunnet. Piirangud eesti õigekirja ja kirjaviisi osas on vajalikud keele ja kultuuri järjepidevuse ning nimetraditsiooni säilitamiseks. Vajalikkus on põhjendatud ka korduva nimemuutmise piirangu kaudu, et vältida identiteedi varjamist või võimalikke kuritarvitusi, ning sellega kaitstakse teiste inimeste õigust teada, kellega nad suhtlevad.</w:t>
      </w:r>
    </w:p>
    <w:p w:rsidRPr="00606ED2" w:rsidR="00606ED2" w:rsidP="00606ED2" w:rsidRDefault="00606ED2" w14:paraId="0432AB90" w14:textId="77777777">
      <w:pPr>
        <w:spacing w:after="0" w:line="240" w:lineRule="auto"/>
        <w:jc w:val="both"/>
        <w:rPr>
          <w:rFonts w:ascii="Times New Roman" w:hAnsi="Times New Roman" w:cs="Times New Roman"/>
          <w:sz w:val="24"/>
          <w:szCs w:val="24"/>
        </w:rPr>
      </w:pPr>
    </w:p>
    <w:p w:rsidRPr="00606ED2" w:rsidR="00606ED2" w:rsidP="00606ED2" w:rsidRDefault="00606ED2" w14:paraId="26EC5B07" w14:textId="1B2ECB6F">
      <w:pPr>
        <w:spacing w:after="0" w:line="240" w:lineRule="auto"/>
        <w:jc w:val="both"/>
        <w:rPr>
          <w:rFonts w:ascii="Times New Roman" w:hAnsi="Times New Roman" w:cs="Times New Roman"/>
          <w:sz w:val="24"/>
          <w:szCs w:val="24"/>
        </w:rPr>
      </w:pPr>
      <w:r w:rsidRPr="005247CD">
        <w:rPr>
          <w:rFonts w:ascii="Times New Roman" w:hAnsi="Times New Roman" w:cs="Times New Roman"/>
          <w:sz w:val="24"/>
          <w:szCs w:val="24"/>
        </w:rPr>
        <w:t>Mõõdukus:</w:t>
      </w:r>
      <w:r w:rsidRPr="00606ED2">
        <w:rPr>
          <w:rFonts w:ascii="Times New Roman" w:hAnsi="Times New Roman" w:cs="Times New Roman"/>
          <w:sz w:val="24"/>
          <w:szCs w:val="24"/>
        </w:rPr>
        <w:t xml:space="preserve"> Perekonnanime muutmise piirangud on mõõdukad, sest need ei tähenda isiku nimevabaduse täielikku kaotust, vaid suunavad selle realiseerimist viisil, mis kaitseb teiste isikute õigusi, lapse huve ning ühiskonna keele- ja kultuuritraditsioone. Seaduses on selgelt eristatud olukorrad, kus nimi antakse ilma kaalutlusõiguseta, ja olukorrad, kus avalduse menetlemisel rakendub kaalutlus. Näiteks isikul, kes soovib kanda</w:t>
      </w:r>
      <w:r w:rsidR="0031008E">
        <w:rPr>
          <w:rFonts w:ascii="Times New Roman" w:hAnsi="Times New Roman" w:cs="Times New Roman"/>
          <w:sz w:val="24"/>
          <w:szCs w:val="24"/>
        </w:rPr>
        <w:t xml:space="preserve"> oma</w:t>
      </w:r>
      <w:r w:rsidRPr="00606ED2">
        <w:rPr>
          <w:rFonts w:ascii="Times New Roman" w:hAnsi="Times New Roman" w:cs="Times New Roman"/>
          <w:sz w:val="24"/>
          <w:szCs w:val="24"/>
        </w:rPr>
        <w:t xml:space="preserve"> varem kantud nime, vanema või abikaasa perekonnanime, ei seata täiendavaid tingimusi ja nime andmine toimub faktipõhiselt. Kui aga soovitud nimi ei vasta neile eeltingimustele, rakendub kaalutlus ja mõjuva põhjuse kontroll, et tagada, et uue nime valik ei kahjustaks teiste inimeste õigusi ega tekita segadust dokumentides ja igapäevases suhtluses.</w:t>
      </w:r>
    </w:p>
    <w:p w:rsidR="0031008E" w:rsidP="00606ED2" w:rsidRDefault="0031008E" w14:paraId="19F0CBBE" w14:textId="77777777">
      <w:pPr>
        <w:spacing w:after="0" w:line="240" w:lineRule="auto"/>
        <w:jc w:val="both"/>
        <w:rPr>
          <w:rFonts w:ascii="Times New Roman" w:hAnsi="Times New Roman" w:cs="Times New Roman"/>
          <w:sz w:val="24"/>
          <w:szCs w:val="24"/>
        </w:rPr>
      </w:pPr>
    </w:p>
    <w:p w:rsidR="00BB4723" w:rsidP="00BB4723" w:rsidRDefault="001A2C8C" w14:paraId="4A60991C" w14:textId="6D3F1087">
      <w:pPr>
        <w:spacing w:after="0" w:line="240" w:lineRule="auto"/>
        <w:jc w:val="both"/>
        <w:rPr>
          <w:rFonts w:ascii="Times New Roman" w:hAnsi="Times New Roman" w:cs="Times New Roman"/>
          <w:sz w:val="24"/>
          <w:szCs w:val="24"/>
        </w:rPr>
      </w:pPr>
      <w:r w:rsidRPr="001A2C8C">
        <w:rPr>
          <w:rFonts w:ascii="Times New Roman" w:hAnsi="Times New Roman" w:cs="Times New Roman"/>
          <w:sz w:val="24"/>
          <w:szCs w:val="24"/>
        </w:rPr>
        <w:t xml:space="preserve">Piirangut võib pidada mõõdukaks, kuna uueks perekonnanimeks ei ole lubatud valida </w:t>
      </w:r>
      <w:proofErr w:type="spellStart"/>
      <w:r>
        <w:rPr>
          <w:rFonts w:ascii="Times New Roman" w:hAnsi="Times New Roman" w:cs="Times New Roman"/>
          <w:sz w:val="24"/>
          <w:szCs w:val="24"/>
        </w:rPr>
        <w:t>RR-i</w:t>
      </w:r>
      <w:proofErr w:type="spellEnd"/>
      <w:r>
        <w:rPr>
          <w:rFonts w:ascii="Times New Roman" w:hAnsi="Times New Roman" w:cs="Times New Roman"/>
          <w:sz w:val="24"/>
          <w:szCs w:val="24"/>
        </w:rPr>
        <w:t xml:space="preserve"> andmetel </w:t>
      </w:r>
      <w:r w:rsidRPr="001A2C8C">
        <w:rPr>
          <w:rFonts w:ascii="Times New Roman" w:hAnsi="Times New Roman" w:cs="Times New Roman"/>
          <w:sz w:val="24"/>
          <w:szCs w:val="24"/>
        </w:rPr>
        <w:t>elava isiku perekonnanime.</w:t>
      </w:r>
      <w:r w:rsidR="0031008E">
        <w:rPr>
          <w:rFonts w:ascii="Times New Roman" w:hAnsi="Times New Roman" w:cs="Times New Roman"/>
          <w:sz w:val="24"/>
          <w:szCs w:val="24"/>
        </w:rPr>
        <w:t xml:space="preserve"> </w:t>
      </w:r>
      <w:r w:rsidR="00BB4723">
        <w:rPr>
          <w:rFonts w:ascii="Times New Roman" w:hAnsi="Times New Roman" w:cs="Times New Roman"/>
          <w:sz w:val="24"/>
          <w:szCs w:val="24"/>
        </w:rPr>
        <w:t xml:space="preserve">Piirangu </w:t>
      </w:r>
      <w:r w:rsidRPr="00BB4723" w:rsidR="00BB4723">
        <w:rPr>
          <w:rFonts w:ascii="Times New Roman" w:hAnsi="Times New Roman" w:cs="Times New Roman"/>
          <w:sz w:val="24"/>
          <w:szCs w:val="24"/>
        </w:rPr>
        <w:t>puhul on eesmärk kaitsta soovitavat nime juba kandvate teiste inimeste identiteeti ja perekondlikku kuuluvust ning enesemääramisõigusega seonduvat. Peale selle kaitstakse juba kasutusel olevaid perekonnanimesid ja uute perekonnanimede loomisega rikastatakse Eesti nimekultuuri.</w:t>
      </w:r>
    </w:p>
    <w:p w:rsidRPr="00BB4723" w:rsidR="00BB4723" w:rsidP="00BB4723" w:rsidRDefault="00BB4723" w14:paraId="74C4799C" w14:textId="77777777">
      <w:pPr>
        <w:spacing w:after="0" w:line="240" w:lineRule="auto"/>
        <w:jc w:val="both"/>
        <w:rPr>
          <w:rFonts w:ascii="Times New Roman" w:hAnsi="Times New Roman" w:cs="Times New Roman"/>
          <w:sz w:val="24"/>
          <w:szCs w:val="24"/>
        </w:rPr>
      </w:pPr>
    </w:p>
    <w:p w:rsidR="00BB4723" w:rsidP="00BB4723" w:rsidRDefault="00BB4723" w14:paraId="76DE99F7" w14:textId="68E62D53">
      <w:pPr>
        <w:spacing w:after="0" w:line="240" w:lineRule="auto"/>
        <w:jc w:val="both"/>
        <w:rPr>
          <w:rFonts w:ascii="Times New Roman" w:hAnsi="Times New Roman" w:cs="Times New Roman"/>
          <w:sz w:val="24"/>
          <w:szCs w:val="24"/>
        </w:rPr>
      </w:pPr>
      <w:r w:rsidRPr="00BB4723">
        <w:rPr>
          <w:rFonts w:ascii="Times New Roman" w:hAnsi="Times New Roman" w:cs="Times New Roman"/>
          <w:sz w:val="24"/>
          <w:szCs w:val="24"/>
        </w:rPr>
        <w:t xml:space="preserve">Inimesel ei </w:t>
      </w:r>
      <w:r w:rsidR="00331B97">
        <w:rPr>
          <w:rFonts w:ascii="Times New Roman" w:hAnsi="Times New Roman" w:cs="Times New Roman"/>
          <w:sz w:val="24"/>
          <w:szCs w:val="24"/>
        </w:rPr>
        <w:t>ole</w:t>
      </w:r>
      <w:r w:rsidRPr="00BB4723">
        <w:rPr>
          <w:rFonts w:ascii="Times New Roman" w:hAnsi="Times New Roman" w:cs="Times New Roman"/>
          <w:sz w:val="24"/>
          <w:szCs w:val="24"/>
        </w:rPr>
        <w:t xml:space="preserve"> võimalik vabalt valida perekonnanime, </w:t>
      </w:r>
      <w:r w:rsidRPr="00E71D9B" w:rsidR="00E71D9B">
        <w:rPr>
          <w:rFonts w:ascii="Times New Roman" w:hAnsi="Times New Roman" w:cs="Times New Roman"/>
          <w:sz w:val="24"/>
          <w:szCs w:val="24"/>
        </w:rPr>
        <w:t xml:space="preserve">mida </w:t>
      </w:r>
      <w:proofErr w:type="spellStart"/>
      <w:r w:rsidR="00E71D9B">
        <w:rPr>
          <w:rFonts w:ascii="Times New Roman" w:hAnsi="Times New Roman" w:cs="Times New Roman"/>
          <w:sz w:val="24"/>
          <w:szCs w:val="24"/>
        </w:rPr>
        <w:t>RR-is</w:t>
      </w:r>
      <w:proofErr w:type="spellEnd"/>
      <w:r w:rsidRPr="00BB4723">
        <w:rPr>
          <w:rFonts w:ascii="Times New Roman" w:hAnsi="Times New Roman" w:cs="Times New Roman"/>
          <w:sz w:val="24"/>
          <w:szCs w:val="24"/>
        </w:rPr>
        <w:t xml:space="preserve"> juba </w:t>
      </w:r>
      <w:r w:rsidR="00E71D9B">
        <w:rPr>
          <w:rFonts w:ascii="Times New Roman" w:hAnsi="Times New Roman" w:cs="Times New Roman"/>
          <w:sz w:val="24"/>
          <w:szCs w:val="24"/>
        </w:rPr>
        <w:t>elav isik kannab</w:t>
      </w:r>
      <w:r w:rsidRPr="00E71D9B" w:rsidR="00E71D9B">
        <w:rPr>
          <w:rFonts w:ascii="Times New Roman" w:hAnsi="Times New Roman" w:cs="Times New Roman"/>
          <w:sz w:val="24"/>
          <w:szCs w:val="24"/>
        </w:rPr>
        <w:t xml:space="preserve">, kui tal puudub </w:t>
      </w:r>
      <w:r w:rsidR="00331B97">
        <w:rPr>
          <w:rFonts w:ascii="Times New Roman" w:hAnsi="Times New Roman" w:cs="Times New Roman"/>
          <w:sz w:val="24"/>
          <w:szCs w:val="24"/>
        </w:rPr>
        <w:t>põlvnemise või abielu</w:t>
      </w:r>
      <w:r w:rsidR="00AC12DD">
        <w:rPr>
          <w:rFonts w:ascii="Times New Roman" w:hAnsi="Times New Roman" w:cs="Times New Roman"/>
          <w:sz w:val="24"/>
          <w:szCs w:val="24"/>
        </w:rPr>
        <w:t xml:space="preserve"> või </w:t>
      </w:r>
      <w:r w:rsidR="00331B97">
        <w:rPr>
          <w:rFonts w:ascii="Times New Roman" w:hAnsi="Times New Roman" w:cs="Times New Roman"/>
          <w:sz w:val="24"/>
          <w:szCs w:val="24"/>
        </w:rPr>
        <w:t xml:space="preserve">registreeritud kooselu kaudu </w:t>
      </w:r>
      <w:r w:rsidRPr="00E71D9B" w:rsidR="00E71D9B">
        <w:rPr>
          <w:rFonts w:ascii="Times New Roman" w:hAnsi="Times New Roman" w:cs="Times New Roman"/>
          <w:sz w:val="24"/>
          <w:szCs w:val="24"/>
        </w:rPr>
        <w:t xml:space="preserve">seos </w:t>
      </w:r>
      <w:r w:rsidR="00331B97">
        <w:rPr>
          <w:rFonts w:ascii="Times New Roman" w:hAnsi="Times New Roman" w:cs="Times New Roman"/>
          <w:sz w:val="24"/>
          <w:szCs w:val="24"/>
        </w:rPr>
        <w:t>isikuga</w:t>
      </w:r>
      <w:r w:rsidRPr="00BB4723">
        <w:rPr>
          <w:rFonts w:ascii="Times New Roman" w:hAnsi="Times New Roman" w:cs="Times New Roman"/>
          <w:sz w:val="24"/>
          <w:szCs w:val="24"/>
        </w:rPr>
        <w:t xml:space="preserve">, kes </w:t>
      </w:r>
      <w:r w:rsidRPr="00E71D9B" w:rsidR="00E71D9B">
        <w:rPr>
          <w:rFonts w:ascii="Times New Roman" w:hAnsi="Times New Roman" w:cs="Times New Roman"/>
          <w:sz w:val="24"/>
          <w:szCs w:val="24"/>
        </w:rPr>
        <w:t>seda</w:t>
      </w:r>
      <w:r w:rsidRPr="00BB4723">
        <w:rPr>
          <w:rFonts w:ascii="Times New Roman" w:hAnsi="Times New Roman" w:cs="Times New Roman"/>
          <w:sz w:val="24"/>
          <w:szCs w:val="24"/>
        </w:rPr>
        <w:t xml:space="preserve"> nime kannab. Kui lubada võtta juba kasutusel</w:t>
      </w:r>
      <w:r w:rsidRPr="00BB4723" w:rsidR="00862725">
        <w:rPr>
          <w:rFonts w:ascii="Times New Roman" w:hAnsi="Times New Roman" w:cs="Times New Roman"/>
          <w:sz w:val="24"/>
          <w:szCs w:val="24"/>
        </w:rPr>
        <w:t xml:space="preserve"> </w:t>
      </w:r>
      <w:r w:rsidRPr="00BB4723">
        <w:rPr>
          <w:rFonts w:ascii="Times New Roman" w:hAnsi="Times New Roman" w:cs="Times New Roman"/>
          <w:sz w:val="24"/>
          <w:szCs w:val="24"/>
        </w:rPr>
        <w:t xml:space="preserve">perekonnanimi ja selle perekonnanime väikese leviku tõttu </w:t>
      </w:r>
      <w:r w:rsidR="00862725">
        <w:rPr>
          <w:rFonts w:ascii="Times New Roman" w:hAnsi="Times New Roman" w:cs="Times New Roman"/>
          <w:sz w:val="24"/>
          <w:szCs w:val="24"/>
        </w:rPr>
        <w:t>loodaks</w:t>
      </w:r>
      <w:r w:rsidRPr="00BB4723">
        <w:rPr>
          <w:rFonts w:ascii="Times New Roman" w:hAnsi="Times New Roman" w:cs="Times New Roman"/>
          <w:sz w:val="24"/>
          <w:szCs w:val="24"/>
        </w:rPr>
        <w:t xml:space="preserve"> mõttelise seose kindla perekonnaga, võib see olemasolevate perenimede ja pereliinide määramist riivata suurel määral (pereliinide all mõeldakse eelnõus nii ema kui ka isa poolseid pereliine).</w:t>
      </w:r>
    </w:p>
    <w:p w:rsidRPr="00BB4723" w:rsidR="00BB4723" w:rsidP="00BB4723" w:rsidRDefault="00BB4723" w14:paraId="3CA64371" w14:textId="77777777">
      <w:pPr>
        <w:spacing w:after="0" w:line="240" w:lineRule="auto"/>
        <w:jc w:val="both"/>
        <w:rPr>
          <w:rFonts w:ascii="Times New Roman" w:hAnsi="Times New Roman" w:cs="Times New Roman"/>
          <w:sz w:val="24"/>
          <w:szCs w:val="24"/>
        </w:rPr>
      </w:pPr>
    </w:p>
    <w:p w:rsidRPr="00606ED2" w:rsidR="0031008E" w:rsidP="00BB4723" w:rsidRDefault="001A1B9D" w14:paraId="7BDC702B" w14:textId="21ED6D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Eelnõuga</w:t>
      </w:r>
      <w:r w:rsidRPr="00BB4723" w:rsidR="00BB4723">
        <w:rPr>
          <w:rFonts w:ascii="Times New Roman" w:hAnsi="Times New Roman" w:cs="Times New Roman"/>
          <w:sz w:val="24"/>
          <w:szCs w:val="24"/>
        </w:rPr>
        <w:t xml:space="preserve"> antakse inimestele võimalus luua täiesti uus suguvõsanimi, mida tulevastele põlvedele edasi anda</w:t>
      </w:r>
      <w:r w:rsidR="00390D6A">
        <w:rPr>
          <w:rFonts w:ascii="Times New Roman" w:hAnsi="Times New Roman" w:cs="Times New Roman"/>
          <w:sz w:val="24"/>
          <w:szCs w:val="24"/>
        </w:rPr>
        <w:t xml:space="preserve">. </w:t>
      </w:r>
      <w:r w:rsidR="00862725">
        <w:rPr>
          <w:rFonts w:ascii="Times New Roman" w:hAnsi="Times New Roman" w:cs="Times New Roman"/>
          <w:sz w:val="24"/>
          <w:szCs w:val="24"/>
        </w:rPr>
        <w:t>Juba praegu on levimas trend, et enne abielu sõlmimist taotleb üks partneritest uut perekonnanime, mis on moodustatud liitsõnana mõlema partneri perekonnanimedest (näiteks nimedest Haug ja Oja moodustatakse unikaalne nimi Ojahaug). Samuti leitakse unikaalseid perekonnanimesid võõrapäraste perekonnanimede vabatõlgetena.</w:t>
      </w:r>
    </w:p>
    <w:p w:rsidRPr="00606ED2" w:rsidR="00606ED2" w:rsidP="00606ED2" w:rsidRDefault="00606ED2" w14:paraId="546CD95C" w14:textId="77777777">
      <w:pPr>
        <w:spacing w:after="0" w:line="240" w:lineRule="auto"/>
        <w:jc w:val="both"/>
        <w:rPr>
          <w:rFonts w:ascii="Times New Roman" w:hAnsi="Times New Roman" w:cs="Times New Roman"/>
          <w:sz w:val="24"/>
          <w:szCs w:val="24"/>
        </w:rPr>
      </w:pPr>
    </w:p>
    <w:p w:rsidRPr="00606ED2" w:rsidR="00606ED2" w:rsidP="00606ED2" w:rsidRDefault="00606ED2" w14:paraId="6EDB72A4" w14:textId="2C829F1C">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Mõõdukus väljendub ka korduva nimemuutmise piirangus: inimene võib oma nime muuta vaid üks kord ja rohkem kui ühe korra ainult mõjuva põhjuse olemasolul. See reguleerimine ei välista nimemuutmise võimalust, vaid kaitseb nime stabiilsust ja identiteeti, vältides olukordi, kus nimemuutmisega võiks varjata isiku identiteeti, ajendada eksitusi või kahjustada teiste õigust teada, kellega nad suhtlevad.</w:t>
      </w:r>
    </w:p>
    <w:p w:rsidRPr="00606ED2" w:rsidR="00606ED2" w:rsidP="00606ED2" w:rsidRDefault="00606ED2" w14:paraId="73C9DDB5" w14:textId="77777777">
      <w:pPr>
        <w:spacing w:after="0" w:line="240" w:lineRule="auto"/>
        <w:jc w:val="both"/>
        <w:rPr>
          <w:rFonts w:ascii="Times New Roman" w:hAnsi="Times New Roman" w:cs="Times New Roman"/>
          <w:sz w:val="24"/>
          <w:szCs w:val="24"/>
        </w:rPr>
      </w:pPr>
    </w:p>
    <w:p w:rsidR="00606ED2" w:rsidP="00D54F34" w:rsidRDefault="00606ED2" w14:paraId="424B4DA6" w14:textId="121AF148">
      <w:pPr>
        <w:pStyle w:val="NoSpacing"/>
        <w:jc w:val="both"/>
        <w:rPr>
          <w:rFonts w:ascii="Times New Roman" w:hAnsi="Times New Roman"/>
          <w:sz w:val="24"/>
          <w:szCs w:val="24"/>
        </w:rPr>
      </w:pPr>
      <w:r w:rsidRPr="00606ED2">
        <w:rPr>
          <w:rFonts w:ascii="Times New Roman" w:hAnsi="Times New Roman"/>
          <w:sz w:val="24"/>
          <w:szCs w:val="24"/>
        </w:rPr>
        <w:t>Lisaks on mõõdukas lapse perekonnanime piirang, mis keelab alaealisele perekonnanime andmise, kui see ei lange kokku vanema nimega. See kaitseb lapse identiteeti ja tagab järjepidevuse, säilitades lapse ja vanema vahelist sidet, kuid ei piira lapsevanema õigust taotleda lapsele perekonnanime muutmist</w:t>
      </w:r>
      <w:r w:rsidR="00A83B94">
        <w:rPr>
          <w:rFonts w:ascii="Times New Roman" w:hAnsi="Times New Roman"/>
          <w:sz w:val="24"/>
          <w:szCs w:val="24"/>
        </w:rPr>
        <w:t xml:space="preserve">, kui kantava nime asemel soovitakse lapsele anda teise vanema perekonnanimi. </w:t>
      </w:r>
      <w:r w:rsidRPr="00102946" w:rsidR="00D54F34">
        <w:rPr>
          <w:rFonts w:ascii="Times New Roman" w:hAnsi="Times New Roman"/>
          <w:sz w:val="24"/>
          <w:szCs w:val="24"/>
        </w:rPr>
        <w:t>Riigikohtu tsiviilkolleegium on otsuses</w:t>
      </w:r>
      <w:r w:rsidRPr="001D4247" w:rsidR="00D54F34">
        <w:rPr>
          <w:rStyle w:val="FootnoteReference"/>
          <w:rFonts w:ascii="Times New Roman" w:hAnsi="Times New Roman"/>
          <w:sz w:val="24"/>
          <w:szCs w:val="24"/>
        </w:rPr>
        <w:footnoteReference w:id="19"/>
      </w:r>
      <w:r w:rsidRPr="00102946" w:rsidR="00D54F34">
        <w:rPr>
          <w:rFonts w:ascii="Times New Roman" w:hAnsi="Times New Roman"/>
          <w:sz w:val="24"/>
          <w:szCs w:val="24"/>
        </w:rPr>
        <w:t xml:space="preserve"> öelnud: „Laste perekonnanime muutmise üle otsustades märkis ringkonnakohus õigesti, et laste huvides on nende perekonnanime stabiilsus.“ Seega, siin on seadusandja eesmärk tagada laste perekonnanime stabiilsus ja nimega seotud identiteet, samas lähtudes sellest, et lapsel on tihe seos oma vanemaga. Sellest ka piirang, et lapse perekonnanime ei saa muuta, kui selle tulemusena ei kanna laps kummagi vanema perekonnanime. Meede tagab lapse nime stabiilsuse ja perekonda kuuluvuse tunde, mis on laste arenguks vajalik.</w:t>
      </w:r>
    </w:p>
    <w:p w:rsidRPr="00606ED2" w:rsidR="00D54F34" w:rsidP="00D54F34" w:rsidRDefault="00D54F34" w14:paraId="456FA564" w14:textId="77777777">
      <w:pPr>
        <w:pStyle w:val="NoSpacing"/>
        <w:jc w:val="both"/>
        <w:rPr>
          <w:rFonts w:ascii="Times New Roman" w:hAnsi="Times New Roman"/>
          <w:sz w:val="24"/>
          <w:szCs w:val="24"/>
        </w:rPr>
      </w:pPr>
    </w:p>
    <w:p w:rsidRPr="00606ED2" w:rsidR="00606ED2" w:rsidP="00606ED2" w:rsidRDefault="00606ED2" w14:paraId="5DEEA37B" w14:textId="58A06269">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Ka kirjaviisi- ja keelenormidest tulenevad piirangud on proportsionaalsed: kehtestatakse keelud vanas kirjaviisis perekonnanimedele, mida pärast 1940. aastat ei ole kasutatud, ning nõutakse, et vabalt valitud nimed järgiksid eesti õigekirja. Samuti on piiratud võimalus võtta nimi, mis on juba elava isiku nimi või tähenduse tõttu heade kommetega vastuolus, või perekonnanimi, mis on Eestis kaitstud kaubamärk. Kõik need meetmed on suunatud üldsuse õiguste, identiteedi kaitse</w:t>
      </w:r>
      <w:r w:rsidR="00007F38">
        <w:rPr>
          <w:rFonts w:ascii="Times New Roman" w:hAnsi="Times New Roman" w:cs="Times New Roman"/>
          <w:sz w:val="24"/>
          <w:szCs w:val="24"/>
        </w:rPr>
        <w:t xml:space="preserve">, </w:t>
      </w:r>
      <w:r w:rsidRPr="00606ED2">
        <w:rPr>
          <w:rFonts w:ascii="Times New Roman" w:hAnsi="Times New Roman" w:cs="Times New Roman"/>
          <w:sz w:val="24"/>
          <w:szCs w:val="24"/>
        </w:rPr>
        <w:t xml:space="preserve">ühiskondliku korra </w:t>
      </w:r>
      <w:r w:rsidR="00007F38">
        <w:rPr>
          <w:rFonts w:ascii="Times New Roman" w:hAnsi="Times New Roman" w:cs="Times New Roman"/>
          <w:sz w:val="24"/>
          <w:szCs w:val="24"/>
        </w:rPr>
        <w:t>ja õigusselguse</w:t>
      </w:r>
      <w:r w:rsidRPr="00606ED2">
        <w:rPr>
          <w:rFonts w:ascii="Times New Roman" w:hAnsi="Times New Roman" w:cs="Times New Roman"/>
          <w:sz w:val="24"/>
          <w:szCs w:val="24"/>
        </w:rPr>
        <w:t xml:space="preserve"> tagamisele, kuid ei välista individuaalset eneseteostust seal, kus see ei kahjusta teisi.</w:t>
      </w:r>
    </w:p>
    <w:p w:rsidRPr="00606ED2" w:rsidR="00606ED2" w:rsidP="00606ED2" w:rsidRDefault="00606ED2" w14:paraId="27029F25" w14:textId="77777777">
      <w:pPr>
        <w:spacing w:after="0" w:line="240" w:lineRule="auto"/>
        <w:jc w:val="both"/>
        <w:rPr>
          <w:rFonts w:ascii="Times New Roman" w:hAnsi="Times New Roman" w:cs="Times New Roman"/>
          <w:sz w:val="24"/>
          <w:szCs w:val="24"/>
        </w:rPr>
      </w:pPr>
    </w:p>
    <w:p w:rsidRPr="00606ED2" w:rsidR="00606ED2" w:rsidP="00606ED2" w:rsidRDefault="00606ED2" w14:paraId="2AA012C7" w14:textId="77777777">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Samuti on seaduses arvestatud erandite võimalust, näiteks põlvnemisest tulenev seos muukeelse nimetraditsiooniga, mis näitab, et piirangud ei ole absoluutse iseloomuga, vaid kohandatavad konkreetsete asjaolude järgi. Nii jääb isikul võimalus muuta nime oma identiteedi kujundamise eesmärgil, samal ajal säilitatakse ka teiste õigused ja ühiskonna huvid.</w:t>
      </w:r>
    </w:p>
    <w:p w:rsidRPr="00606ED2" w:rsidR="00606ED2" w:rsidP="00606ED2" w:rsidRDefault="00606ED2" w14:paraId="59FD28F1" w14:textId="77777777">
      <w:pPr>
        <w:spacing w:after="0" w:line="240" w:lineRule="auto"/>
        <w:jc w:val="both"/>
        <w:rPr>
          <w:rFonts w:ascii="Times New Roman" w:hAnsi="Times New Roman" w:cs="Times New Roman"/>
          <w:sz w:val="24"/>
          <w:szCs w:val="24"/>
        </w:rPr>
      </w:pPr>
    </w:p>
    <w:p w:rsidRPr="00606ED2" w:rsidR="00606ED2" w:rsidP="00606ED2" w:rsidRDefault="00606ED2" w14:paraId="60189EC8" w14:textId="5215E465">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Seega on piirangud mõõdukad, sest n</w:t>
      </w:r>
      <w:r w:rsidR="00CD6FCB">
        <w:rPr>
          <w:rFonts w:ascii="Times New Roman" w:hAnsi="Times New Roman" w:cs="Times New Roman"/>
          <w:sz w:val="24"/>
          <w:szCs w:val="24"/>
        </w:rPr>
        <w:t>ee</w:t>
      </w:r>
      <w:r w:rsidRPr="00606ED2">
        <w:rPr>
          <w:rFonts w:ascii="Times New Roman" w:hAnsi="Times New Roman" w:cs="Times New Roman"/>
          <w:sz w:val="24"/>
          <w:szCs w:val="24"/>
        </w:rPr>
        <w:t>d tasakaalustavad isiku õiguse vabalt nime valida ning vajaduse kaitsta identiteeti, lapse huve, keelelist ja kultuurilist järjepidevust ning õigusselgust. Piirangud ei ole rohkem riivavad, kui on vajalik seatud eesmärkide saavutamiseks, ja neid saab paindlikult rakendada konkreetsetes olukordades, jättes siiski piisava vabaduse individuaalseks eneseteostuseks.</w:t>
      </w:r>
    </w:p>
    <w:p w:rsidRPr="00606ED2" w:rsidR="00606ED2" w:rsidP="00606ED2" w:rsidRDefault="00606ED2" w14:paraId="2B905AD0" w14:textId="77777777">
      <w:pPr>
        <w:spacing w:after="0" w:line="240" w:lineRule="auto"/>
        <w:jc w:val="both"/>
        <w:rPr>
          <w:rFonts w:ascii="Times New Roman" w:hAnsi="Times New Roman" w:cs="Times New Roman"/>
          <w:sz w:val="24"/>
          <w:szCs w:val="24"/>
        </w:rPr>
      </w:pPr>
    </w:p>
    <w:p w:rsidRPr="00606ED2" w:rsidR="00606ED2" w:rsidP="00606ED2" w:rsidRDefault="00606ED2" w14:paraId="5BF8B693" w14:textId="77777777">
      <w:pPr>
        <w:spacing w:after="0" w:line="240" w:lineRule="auto"/>
        <w:jc w:val="both"/>
        <w:rPr>
          <w:rFonts w:ascii="Times New Roman" w:hAnsi="Times New Roman" w:cs="Times New Roman"/>
          <w:sz w:val="24"/>
          <w:szCs w:val="24"/>
        </w:rPr>
      </w:pPr>
      <w:r w:rsidRPr="00390D6A">
        <w:rPr>
          <w:rFonts w:ascii="Times New Roman" w:hAnsi="Times New Roman" w:cs="Times New Roman"/>
          <w:b/>
          <w:bCs/>
          <w:sz w:val="24"/>
          <w:szCs w:val="24"/>
        </w:rPr>
        <w:t>Järeldus:</w:t>
      </w:r>
      <w:r w:rsidRPr="00606ED2">
        <w:rPr>
          <w:rFonts w:ascii="Times New Roman" w:hAnsi="Times New Roman" w:cs="Times New Roman"/>
          <w:sz w:val="24"/>
          <w:szCs w:val="24"/>
        </w:rPr>
        <w:t xml:space="preserve"> Perekonnanime muutmise piirangud on põhiseadusega kooskõlas, sest need teenivad legitiimset eesmärki kaitsta isiku identiteeti, tagada nime järjepidevus ja </w:t>
      </w:r>
      <w:proofErr w:type="spellStart"/>
      <w:r w:rsidRPr="00606ED2">
        <w:rPr>
          <w:rFonts w:ascii="Times New Roman" w:hAnsi="Times New Roman" w:cs="Times New Roman"/>
          <w:sz w:val="24"/>
          <w:szCs w:val="24"/>
        </w:rPr>
        <w:t>eristuvus</w:t>
      </w:r>
      <w:proofErr w:type="spellEnd"/>
      <w:r w:rsidRPr="00606ED2">
        <w:rPr>
          <w:rFonts w:ascii="Times New Roman" w:hAnsi="Times New Roman" w:cs="Times New Roman"/>
          <w:sz w:val="24"/>
          <w:szCs w:val="24"/>
        </w:rPr>
        <w:t>, hoida lapse huve ning säilitada keele- ja kultuuritraditsioone. Piirangud on sobivad, kuna need suunavad nimemuutmist viisil, mis ei kahjusta teiste inimeste õigusi ega tekita segadust asjaajamisel ja igapäevases suhtluses. Samuti on need vajalikud, sest ilma piiranguteta võiks vabalt valitud nimede andmine tekitada konflikte, eksitusi või pahatahtlikku kasutust ning rikkuda perekondlikke ja ühiskondlikke sidemeid.</w:t>
      </w:r>
    </w:p>
    <w:p w:rsidRPr="00606ED2" w:rsidR="00606ED2" w:rsidP="00606ED2" w:rsidRDefault="00606ED2" w14:paraId="6F811D83" w14:textId="77777777">
      <w:pPr>
        <w:spacing w:after="0" w:line="240" w:lineRule="auto"/>
        <w:jc w:val="both"/>
        <w:rPr>
          <w:rFonts w:ascii="Times New Roman" w:hAnsi="Times New Roman" w:cs="Times New Roman"/>
          <w:sz w:val="24"/>
          <w:szCs w:val="24"/>
        </w:rPr>
      </w:pPr>
    </w:p>
    <w:p w:rsidRPr="00606ED2" w:rsidR="00606ED2" w:rsidP="00F02147" w:rsidRDefault="00606ED2" w14:paraId="7EF62E68" w14:textId="0C545EA2">
      <w:pPr>
        <w:spacing w:after="0" w:line="240" w:lineRule="auto"/>
        <w:jc w:val="both"/>
        <w:rPr>
          <w:rFonts w:ascii="Times New Roman" w:hAnsi="Times New Roman" w:cs="Times New Roman"/>
          <w:sz w:val="24"/>
          <w:szCs w:val="24"/>
        </w:rPr>
      </w:pPr>
      <w:r w:rsidRPr="00606ED2">
        <w:rPr>
          <w:rFonts w:ascii="Times New Roman" w:hAnsi="Times New Roman" w:cs="Times New Roman"/>
          <w:sz w:val="24"/>
          <w:szCs w:val="24"/>
        </w:rPr>
        <w:t>Piirangud on mõõdukad, sest nad ei tähenda isiku nime</w:t>
      </w:r>
      <w:r w:rsidR="00A83B94">
        <w:rPr>
          <w:rFonts w:ascii="Times New Roman" w:hAnsi="Times New Roman" w:cs="Times New Roman"/>
          <w:sz w:val="24"/>
          <w:szCs w:val="24"/>
        </w:rPr>
        <w:t xml:space="preserve">muutmise </w:t>
      </w:r>
      <w:r w:rsidRPr="00606ED2">
        <w:rPr>
          <w:rFonts w:ascii="Times New Roman" w:hAnsi="Times New Roman" w:cs="Times New Roman"/>
          <w:sz w:val="24"/>
          <w:szCs w:val="24"/>
        </w:rPr>
        <w:t xml:space="preserve">vabaduse täielikku kaotust, vaid sätestavad selged reeglid, millistel alustel ja tingimustel nime muuta võib, võimaldades samal ajal individuaalset eneseteostust seal, kus see ei kahjusta teisi. Erandid ja kaalutlusotsuste rakendamine tagavad paindlikkuse ning arvestavad konkreetsete olukordade eripärasid. Kokkuvõttes tasakaalustavad piirangud efektiivselt ühiskondlikud huvid ja isiku õigused ning on proportsionaalsed seatud eesmärkide saavutamiseks, mistõttu </w:t>
      </w:r>
      <w:r w:rsidR="00A83B94">
        <w:rPr>
          <w:rFonts w:ascii="Times New Roman" w:hAnsi="Times New Roman" w:cs="Times New Roman"/>
          <w:sz w:val="24"/>
          <w:szCs w:val="24"/>
        </w:rPr>
        <w:t xml:space="preserve">ei </w:t>
      </w:r>
      <w:r w:rsidRPr="00606ED2">
        <w:rPr>
          <w:rFonts w:ascii="Times New Roman" w:hAnsi="Times New Roman" w:cs="Times New Roman"/>
          <w:sz w:val="24"/>
          <w:szCs w:val="24"/>
        </w:rPr>
        <w:t>piira neid isiku põhiõigusi ülemäära.</w:t>
      </w:r>
    </w:p>
    <w:p w:rsidRPr="00F02147" w:rsidR="001159C4" w:rsidP="00F02147" w:rsidRDefault="001159C4" w14:paraId="6B849967" w14:textId="77777777">
      <w:pPr>
        <w:spacing w:after="0" w:line="240" w:lineRule="auto"/>
        <w:jc w:val="both"/>
        <w:rPr>
          <w:rFonts w:ascii="Times New Roman" w:hAnsi="Times New Roman" w:cs="Times New Roman"/>
          <w:sz w:val="24"/>
          <w:szCs w:val="24"/>
        </w:rPr>
      </w:pPr>
    </w:p>
    <w:p w:rsidRPr="00F02147" w:rsidR="00F0099E" w:rsidP="00F02147" w:rsidRDefault="00F0099E" w14:paraId="0C577D82" w14:textId="77777777">
      <w:pPr>
        <w:spacing w:after="0" w:line="240" w:lineRule="auto"/>
        <w:rPr>
          <w:rFonts w:ascii="Times New Roman" w:hAnsi="Times New Roman" w:cs="Times New Roman"/>
          <w:b w:val="1"/>
          <w:bCs w:val="1"/>
          <w:sz w:val="24"/>
          <w:szCs w:val="24"/>
        </w:rPr>
      </w:pPr>
      <w:commentRangeStart w:id="1362346"/>
      <w:commentRangeStart w:id="935196650"/>
      <w:r w:rsidRPr="36BA6DC8" w:rsidR="5CB8388B">
        <w:rPr>
          <w:rFonts w:ascii="Times New Roman" w:hAnsi="Times New Roman" w:cs="Times New Roman"/>
          <w:b w:val="1"/>
          <w:bCs w:val="1"/>
          <w:sz w:val="24"/>
          <w:szCs w:val="24"/>
        </w:rPr>
        <w:t>3. Eelnõu sisu ja võrdlev analüüs</w:t>
      </w:r>
      <w:commentRangeEnd w:id="1362346"/>
      <w:r>
        <w:rPr>
          <w:rStyle w:val="CommentReference"/>
        </w:rPr>
        <w:commentReference w:id="1362346"/>
      </w:r>
      <w:commentRangeEnd w:id="935196650"/>
      <w:r>
        <w:rPr>
          <w:rStyle w:val="CommentReference"/>
        </w:rPr>
        <w:commentReference w:id="935196650"/>
      </w:r>
    </w:p>
    <w:p w:rsidRPr="00F02147" w:rsidR="001159C4" w:rsidP="00F02147" w:rsidRDefault="001159C4" w14:paraId="77BF0850" w14:textId="65490DD3">
      <w:pPr>
        <w:spacing w:after="0" w:line="240" w:lineRule="auto"/>
        <w:rPr>
          <w:rFonts w:ascii="Times New Roman" w:hAnsi="Times New Roman" w:cs="Times New Roman"/>
          <w:sz w:val="24"/>
          <w:szCs w:val="24"/>
        </w:rPr>
      </w:pPr>
      <w:bookmarkStart w:name="lg150" w:id="13"/>
      <w:bookmarkEnd w:id="13"/>
    </w:p>
    <w:p w:rsidRPr="005B209B" w:rsidR="00BF24B0" w:rsidP="005B209B" w:rsidRDefault="00685F7C" w14:paraId="7E683AA3" w14:textId="69A67A69">
      <w:pPr>
        <w:pStyle w:val="NoSpacing"/>
        <w:jc w:val="both"/>
        <w:rPr>
          <w:rFonts w:ascii="Times New Roman" w:hAnsi="Times New Roman"/>
          <w:sz w:val="24"/>
          <w:szCs w:val="24"/>
        </w:rPr>
      </w:pPr>
      <w:r w:rsidRPr="36BA6DC8" w:rsidR="0196EFC8">
        <w:rPr>
          <w:rFonts w:ascii="Times New Roman" w:hAnsi="Times New Roman"/>
          <w:sz w:val="24"/>
          <w:szCs w:val="24"/>
        </w:rPr>
        <w:t xml:space="preserve">Eelnõu on jagatud kaheksaks peatükiks. 1. peatükis kehtestatakse üldsätted, mis puudutavad seaduse reguleerimisala, eesmärki, isikuandmete töötlemist, isikunime kasutamist avaliku ülesande täitmisel, isikunime kirjapilti, </w:t>
      </w:r>
      <w:r w:rsidRPr="36BA6DC8" w:rsidR="55A66453">
        <w:rPr>
          <w:rFonts w:ascii="Times New Roman" w:hAnsi="Times New Roman"/>
          <w:sz w:val="24"/>
          <w:szCs w:val="24"/>
        </w:rPr>
        <w:t xml:space="preserve">piiratud teovõimega isiku </w:t>
      </w:r>
      <w:r w:rsidRPr="36BA6DC8" w:rsidR="0196EFC8">
        <w:rPr>
          <w:rFonts w:ascii="Times New Roman" w:hAnsi="Times New Roman"/>
          <w:sz w:val="24"/>
          <w:szCs w:val="24"/>
        </w:rPr>
        <w:t>nimetoimingut,</w:t>
      </w:r>
      <w:r w:rsidRPr="36BA6DC8" w:rsidR="55A66453">
        <w:rPr>
          <w:rFonts w:ascii="Times New Roman" w:hAnsi="Times New Roman"/>
          <w:sz w:val="24"/>
          <w:szCs w:val="24"/>
        </w:rPr>
        <w:t xml:space="preserve"> nõudeid eesnimele ja pe</w:t>
      </w:r>
      <w:r w:rsidRPr="36BA6DC8" w:rsidR="468D2CDA">
        <w:rPr>
          <w:rFonts w:ascii="Times New Roman" w:hAnsi="Times New Roman"/>
          <w:sz w:val="24"/>
          <w:szCs w:val="24"/>
        </w:rPr>
        <w:t>r</w:t>
      </w:r>
      <w:r w:rsidRPr="36BA6DC8" w:rsidR="55A66453">
        <w:rPr>
          <w:rFonts w:ascii="Times New Roman" w:hAnsi="Times New Roman"/>
          <w:sz w:val="24"/>
          <w:szCs w:val="24"/>
        </w:rPr>
        <w:t xml:space="preserve">ekonnanimele nende andmisel, vahetamisel ja muutmisel </w:t>
      </w:r>
      <w:r w:rsidRPr="36BA6DC8" w:rsidR="0196EFC8">
        <w:rPr>
          <w:rFonts w:ascii="Times New Roman" w:hAnsi="Times New Roman"/>
          <w:sz w:val="24"/>
          <w:szCs w:val="24"/>
        </w:rPr>
        <w:t>2. peatükis sätestatakse isikunime andmi</w:t>
      </w:r>
      <w:r w:rsidRPr="36BA6DC8" w:rsidR="55A66453">
        <w:rPr>
          <w:rFonts w:ascii="Times New Roman" w:hAnsi="Times New Roman"/>
          <w:sz w:val="24"/>
          <w:szCs w:val="24"/>
        </w:rPr>
        <w:t>n</w:t>
      </w:r>
      <w:r w:rsidRPr="36BA6DC8" w:rsidR="0196EFC8">
        <w:rPr>
          <w:rFonts w:ascii="Times New Roman" w:hAnsi="Times New Roman"/>
          <w:sz w:val="24"/>
          <w:szCs w:val="24"/>
        </w:rPr>
        <w:t xml:space="preserve">e </w:t>
      </w:r>
      <w:r w:rsidRPr="36BA6DC8" w:rsidR="55A66453">
        <w:rPr>
          <w:rFonts w:ascii="Times New Roman" w:hAnsi="Times New Roman"/>
          <w:sz w:val="24"/>
          <w:szCs w:val="24"/>
        </w:rPr>
        <w:t xml:space="preserve">sünni registreerimisel, </w:t>
      </w:r>
      <w:r w:rsidRPr="36BA6DC8" w:rsidR="11295DD0">
        <w:rPr>
          <w:rFonts w:ascii="Times New Roman" w:hAnsi="Times New Roman"/>
          <w:sz w:val="24"/>
          <w:szCs w:val="24"/>
        </w:rPr>
        <w:t>põlvnemise asjades ja</w:t>
      </w:r>
      <w:r w:rsidRPr="36BA6DC8" w:rsidR="56F9798C">
        <w:rPr>
          <w:rFonts w:ascii="Times New Roman" w:hAnsi="Times New Roman"/>
          <w:sz w:val="24"/>
          <w:szCs w:val="24"/>
        </w:rPr>
        <w:t xml:space="preserve"> </w:t>
      </w:r>
      <w:r w:rsidRPr="36BA6DC8" w:rsidR="55A66453">
        <w:rPr>
          <w:rFonts w:ascii="Times New Roman" w:hAnsi="Times New Roman"/>
          <w:sz w:val="24"/>
          <w:szCs w:val="24"/>
        </w:rPr>
        <w:t>lapsendamis</w:t>
      </w:r>
      <w:r w:rsidRPr="36BA6DC8" w:rsidR="11295DD0">
        <w:rPr>
          <w:rFonts w:ascii="Times New Roman" w:hAnsi="Times New Roman"/>
          <w:sz w:val="24"/>
          <w:szCs w:val="24"/>
        </w:rPr>
        <w:t xml:space="preserve">e </w:t>
      </w:r>
      <w:r w:rsidRPr="36BA6DC8" w:rsidR="55A66453">
        <w:rPr>
          <w:rFonts w:ascii="Times New Roman" w:hAnsi="Times New Roman"/>
          <w:sz w:val="24"/>
          <w:szCs w:val="24"/>
        </w:rPr>
        <w:t xml:space="preserve">asjades. </w:t>
      </w:r>
      <w:r w:rsidRPr="36BA6DC8" w:rsidR="0196EFC8">
        <w:rPr>
          <w:rFonts w:ascii="Times New Roman" w:hAnsi="Times New Roman"/>
          <w:sz w:val="24"/>
          <w:szCs w:val="24"/>
        </w:rPr>
        <w:t xml:space="preserve">3. peatükis sätestatakse </w:t>
      </w:r>
      <w:r w:rsidRPr="36BA6DC8" w:rsidR="55A66453">
        <w:rPr>
          <w:rFonts w:ascii="Times New Roman" w:hAnsi="Times New Roman"/>
          <w:sz w:val="24"/>
          <w:szCs w:val="24"/>
        </w:rPr>
        <w:t xml:space="preserve">perekonnanime vahetamine abielu </w:t>
      </w:r>
      <w:r w:rsidRPr="36BA6DC8" w:rsidR="7758D2D9">
        <w:rPr>
          <w:rFonts w:ascii="Times New Roman" w:hAnsi="Times New Roman"/>
          <w:sz w:val="24"/>
          <w:szCs w:val="24"/>
        </w:rPr>
        <w:t>sõlmimisel ja lahutamisel,</w:t>
      </w:r>
      <w:r w:rsidRPr="36BA6DC8" w:rsidR="55A66453">
        <w:rPr>
          <w:rFonts w:ascii="Times New Roman" w:hAnsi="Times New Roman"/>
          <w:sz w:val="24"/>
          <w:szCs w:val="24"/>
        </w:rPr>
        <w:t xml:space="preserve"> kooselulepingu sõlmimisel</w:t>
      </w:r>
      <w:r w:rsidRPr="36BA6DC8" w:rsidR="7758D2D9">
        <w:rPr>
          <w:rFonts w:ascii="Times New Roman" w:hAnsi="Times New Roman"/>
          <w:sz w:val="24"/>
          <w:szCs w:val="24"/>
        </w:rPr>
        <w:t xml:space="preserve"> ja</w:t>
      </w:r>
      <w:r w:rsidRPr="36BA6DC8" w:rsidR="55A66453">
        <w:rPr>
          <w:rFonts w:ascii="Times New Roman" w:hAnsi="Times New Roman"/>
          <w:sz w:val="24"/>
          <w:szCs w:val="24"/>
        </w:rPr>
        <w:t xml:space="preserve"> lõpetamisel</w:t>
      </w:r>
      <w:r w:rsidRPr="36BA6DC8" w:rsidR="7758D2D9">
        <w:rPr>
          <w:rFonts w:ascii="Times New Roman" w:hAnsi="Times New Roman"/>
          <w:sz w:val="24"/>
          <w:szCs w:val="24"/>
        </w:rPr>
        <w:t>,</w:t>
      </w:r>
      <w:r w:rsidRPr="36BA6DC8" w:rsidR="55A66453">
        <w:rPr>
          <w:rFonts w:ascii="Times New Roman" w:hAnsi="Times New Roman"/>
          <w:sz w:val="24"/>
          <w:szCs w:val="24"/>
        </w:rPr>
        <w:t xml:space="preserve"> isikunime vahetamine sooandmete muutmisel. 4. peatükis </w:t>
      </w:r>
      <w:r w:rsidRPr="36BA6DC8" w:rsidR="42194D33">
        <w:rPr>
          <w:rFonts w:ascii="Times New Roman" w:hAnsi="Times New Roman"/>
          <w:sz w:val="24"/>
          <w:szCs w:val="24"/>
        </w:rPr>
        <w:t>sätestatakse i</w:t>
      </w:r>
      <w:r w:rsidRPr="36BA6DC8" w:rsidR="7758D2D9">
        <w:rPr>
          <w:rFonts w:ascii="Times New Roman" w:hAnsi="Times New Roman"/>
          <w:sz w:val="24"/>
          <w:szCs w:val="24"/>
        </w:rPr>
        <w:t>siku</w:t>
      </w:r>
      <w:r w:rsidRPr="36BA6DC8" w:rsidR="42194D33">
        <w:rPr>
          <w:rFonts w:ascii="Times New Roman" w:hAnsi="Times New Roman"/>
          <w:sz w:val="24"/>
          <w:szCs w:val="24"/>
        </w:rPr>
        <w:t xml:space="preserve"> taotluse alusel isikunime muutmist reguleerivad normid</w:t>
      </w:r>
      <w:r w:rsidRPr="36BA6DC8" w:rsidR="0196EFC8">
        <w:rPr>
          <w:rFonts w:ascii="Times New Roman" w:hAnsi="Times New Roman"/>
          <w:sz w:val="24"/>
          <w:szCs w:val="24"/>
        </w:rPr>
        <w:t xml:space="preserve">. </w:t>
      </w:r>
      <w:r w:rsidRPr="36BA6DC8" w:rsidR="55A66453">
        <w:rPr>
          <w:rFonts w:ascii="Times New Roman" w:hAnsi="Times New Roman"/>
          <w:sz w:val="24"/>
          <w:szCs w:val="24"/>
        </w:rPr>
        <w:t>5</w:t>
      </w:r>
      <w:r w:rsidRPr="36BA6DC8" w:rsidR="0196EFC8">
        <w:rPr>
          <w:rFonts w:ascii="Times New Roman" w:hAnsi="Times New Roman"/>
          <w:sz w:val="24"/>
          <w:szCs w:val="24"/>
        </w:rPr>
        <w:t>. peatükis reguleeritakse isikunime koha</w:t>
      </w:r>
      <w:r w:rsidRPr="36BA6DC8" w:rsidR="508EC8B1">
        <w:rPr>
          <w:rFonts w:ascii="Times New Roman" w:hAnsi="Times New Roman"/>
          <w:sz w:val="24"/>
          <w:szCs w:val="24"/>
        </w:rPr>
        <w:t>l</w:t>
      </w:r>
      <w:r w:rsidRPr="36BA6DC8" w:rsidR="0196EFC8">
        <w:rPr>
          <w:rFonts w:ascii="Times New Roman" w:hAnsi="Times New Roman"/>
          <w:sz w:val="24"/>
          <w:szCs w:val="24"/>
        </w:rPr>
        <w:t>damist,</w:t>
      </w:r>
      <w:ins w:author="Maarja-Liis Lall - JUSTDIGI" w:date="2026-01-30T08:20:16.393Z" w:id="371067970">
        <w:r w:rsidRPr="36BA6DC8" w:rsidR="52CBC177">
          <w:rPr>
            <w:rFonts w:ascii="Times New Roman" w:hAnsi="Times New Roman"/>
            <w:sz w:val="24"/>
            <w:szCs w:val="24"/>
          </w:rPr>
          <w:t xml:space="preserve"> ümberkirjutamist ja korrastamist,</w:t>
        </w:r>
      </w:ins>
      <w:r w:rsidRPr="36BA6DC8" w:rsidR="0196EFC8">
        <w:rPr>
          <w:rFonts w:ascii="Times New Roman" w:hAnsi="Times New Roman"/>
          <w:sz w:val="24"/>
          <w:szCs w:val="24"/>
        </w:rPr>
        <w:t xml:space="preserve"> </w:t>
      </w:r>
      <w:r w:rsidRPr="36BA6DC8" w:rsidR="55A66453">
        <w:rPr>
          <w:rFonts w:ascii="Times New Roman" w:hAnsi="Times New Roman"/>
          <w:sz w:val="24"/>
          <w:szCs w:val="24"/>
        </w:rPr>
        <w:t>6</w:t>
      </w:r>
      <w:r w:rsidRPr="36BA6DC8" w:rsidR="0196EFC8">
        <w:rPr>
          <w:rFonts w:ascii="Times New Roman" w:hAnsi="Times New Roman"/>
          <w:sz w:val="24"/>
          <w:szCs w:val="24"/>
        </w:rPr>
        <w:t>. </w:t>
      </w:r>
      <w:r w:rsidRPr="36BA6DC8" w:rsidR="4330DED7">
        <w:rPr>
          <w:rFonts w:ascii="Times New Roman" w:hAnsi="Times New Roman"/>
          <w:sz w:val="24"/>
          <w:szCs w:val="24"/>
        </w:rPr>
        <w:t>peatükis on reguleeritud isikunimekomisjoni ja nimeteadusliku usaldusasutuse rollid</w:t>
      </w:r>
      <w:r w:rsidRPr="36BA6DC8" w:rsidR="0196EFC8">
        <w:rPr>
          <w:rFonts w:ascii="Times New Roman" w:hAnsi="Times New Roman"/>
          <w:sz w:val="24"/>
          <w:szCs w:val="24"/>
        </w:rPr>
        <w:t xml:space="preserve">. </w:t>
      </w:r>
      <w:r w:rsidRPr="36BA6DC8" w:rsidR="55A66453">
        <w:rPr>
          <w:rFonts w:ascii="Times New Roman" w:hAnsi="Times New Roman"/>
          <w:sz w:val="24"/>
          <w:szCs w:val="24"/>
        </w:rPr>
        <w:t>7</w:t>
      </w:r>
      <w:r w:rsidRPr="36BA6DC8" w:rsidR="7758D2D9">
        <w:rPr>
          <w:rFonts w:ascii="Times New Roman" w:hAnsi="Times New Roman"/>
          <w:sz w:val="24"/>
          <w:szCs w:val="24"/>
        </w:rPr>
        <w:t xml:space="preserve">. </w:t>
      </w:r>
      <w:r w:rsidRPr="36BA6DC8" w:rsidR="4330DED7">
        <w:rPr>
          <w:rFonts w:ascii="Times New Roman" w:hAnsi="Times New Roman"/>
          <w:sz w:val="24"/>
          <w:szCs w:val="24"/>
        </w:rPr>
        <w:t>peatükki on koondatud järelevalve ja vaidlustamise sätted</w:t>
      </w:r>
      <w:r w:rsidRPr="36BA6DC8" w:rsidR="0196EFC8">
        <w:rPr>
          <w:rFonts w:ascii="Times New Roman" w:hAnsi="Times New Roman"/>
          <w:sz w:val="24"/>
          <w:szCs w:val="24"/>
        </w:rPr>
        <w:t xml:space="preserve">, </w:t>
      </w:r>
      <w:r w:rsidRPr="36BA6DC8" w:rsidR="55A66453">
        <w:rPr>
          <w:rFonts w:ascii="Times New Roman" w:hAnsi="Times New Roman"/>
          <w:sz w:val="24"/>
          <w:szCs w:val="24"/>
        </w:rPr>
        <w:t>8</w:t>
      </w:r>
      <w:r w:rsidRPr="36BA6DC8" w:rsidR="0196EFC8">
        <w:rPr>
          <w:rFonts w:ascii="Times New Roman" w:hAnsi="Times New Roman"/>
          <w:sz w:val="24"/>
          <w:szCs w:val="24"/>
        </w:rPr>
        <w:t>. peatükis seaduse rakendamine ja seaduste muutmine.</w:t>
      </w:r>
    </w:p>
    <w:p w:rsidRPr="005B209B" w:rsidR="001159C4" w:rsidP="00F02147" w:rsidRDefault="001159C4" w14:paraId="1CB40799" w14:textId="77777777">
      <w:pPr>
        <w:pStyle w:val="Default"/>
        <w:spacing w:after="0" w:line="240" w:lineRule="auto"/>
        <w:jc w:val="both"/>
        <w:rPr>
          <w:rFonts w:ascii="Times New Roman" w:hAnsi="Times New Roman" w:cs="Times New Roman"/>
          <w:bCs/>
          <w:sz w:val="24"/>
          <w:szCs w:val="24"/>
        </w:rPr>
      </w:pPr>
    </w:p>
    <w:p w:rsidRPr="00F02147" w:rsidR="00A7174A" w:rsidP="0063040B" w:rsidRDefault="00A7174A" w14:paraId="3F6227F8" w14:textId="384062A4">
      <w:pPr>
        <w:pStyle w:val="NoSpacing"/>
        <w:jc w:val="both"/>
        <w:rPr>
          <w:rFonts w:ascii="Times New Roman" w:hAnsi="Times New Roman"/>
          <w:sz w:val="24"/>
          <w:szCs w:val="24"/>
        </w:rPr>
      </w:pPr>
      <w:r w:rsidRPr="00624954">
        <w:rPr>
          <w:rFonts w:ascii="Times New Roman" w:hAnsi="Times New Roman"/>
          <w:b/>
          <w:sz w:val="24"/>
          <w:szCs w:val="24"/>
        </w:rPr>
        <w:t>Eelnõu §-s</w:t>
      </w:r>
      <w:r w:rsidRPr="00F02147">
        <w:rPr>
          <w:rFonts w:ascii="Times New Roman" w:hAnsi="Times New Roman"/>
          <w:sz w:val="24"/>
          <w:szCs w:val="24"/>
        </w:rPr>
        <w:t> </w:t>
      </w:r>
      <w:r w:rsidRPr="00624954">
        <w:rPr>
          <w:rFonts w:ascii="Times New Roman" w:hAnsi="Times New Roman"/>
          <w:b/>
          <w:sz w:val="24"/>
          <w:szCs w:val="24"/>
        </w:rPr>
        <w:t>1</w:t>
      </w:r>
      <w:r w:rsidRPr="00F02147">
        <w:rPr>
          <w:rFonts w:ascii="Times New Roman" w:hAnsi="Times New Roman"/>
          <w:sz w:val="24"/>
          <w:szCs w:val="24"/>
        </w:rPr>
        <w:t xml:space="preserve"> sätestatakse seaduse reguleerimisala, eesmärk ja teiste seaduste kohaldamisala. </w:t>
      </w:r>
      <w:r w:rsidR="003B1DC7">
        <w:rPr>
          <w:rFonts w:ascii="Times New Roman" w:hAnsi="Times New Roman"/>
          <w:sz w:val="24"/>
          <w:szCs w:val="24"/>
        </w:rPr>
        <w:t>Eelnõu</w:t>
      </w:r>
      <w:r w:rsidR="00863D63">
        <w:rPr>
          <w:rFonts w:ascii="Times New Roman" w:hAnsi="Times New Roman"/>
          <w:sz w:val="24"/>
          <w:szCs w:val="24"/>
        </w:rPr>
        <w:t xml:space="preserve"> </w:t>
      </w:r>
      <w:r w:rsidRPr="00F02147">
        <w:rPr>
          <w:rFonts w:ascii="Times New Roman" w:hAnsi="Times New Roman"/>
          <w:sz w:val="24"/>
          <w:szCs w:val="24"/>
        </w:rPr>
        <w:t xml:space="preserve">eesmärk on </w:t>
      </w:r>
      <w:r w:rsidR="00994E95">
        <w:rPr>
          <w:rFonts w:ascii="Times New Roman" w:hAnsi="Times New Roman"/>
          <w:sz w:val="24"/>
          <w:szCs w:val="24"/>
        </w:rPr>
        <w:t>e</w:t>
      </w:r>
      <w:r w:rsidRPr="00F02147">
        <w:rPr>
          <w:rFonts w:ascii="Times New Roman" w:hAnsi="Times New Roman"/>
          <w:sz w:val="24"/>
          <w:szCs w:val="24"/>
        </w:rPr>
        <w:t>esti nimetraditsiooni</w:t>
      </w:r>
      <w:r w:rsidRPr="00F02147">
        <w:rPr>
          <w:rStyle w:val="FootnoteReference"/>
          <w:rFonts w:ascii="Times New Roman" w:hAnsi="Times New Roman"/>
          <w:sz w:val="24"/>
          <w:szCs w:val="24"/>
        </w:rPr>
        <w:footnoteReference w:id="20"/>
      </w:r>
      <w:r w:rsidRPr="00F02147">
        <w:rPr>
          <w:rFonts w:ascii="Times New Roman" w:hAnsi="Times New Roman"/>
          <w:sz w:val="24"/>
          <w:szCs w:val="24"/>
        </w:rPr>
        <w:t xml:space="preserve"> hoidmine ning isikunimede ühtlustatud ja õiguspärane kasutamine. </w:t>
      </w:r>
      <w:r w:rsidR="00863D63">
        <w:rPr>
          <w:rFonts w:ascii="Times New Roman" w:hAnsi="Times New Roman"/>
          <w:sz w:val="24"/>
          <w:szCs w:val="24"/>
        </w:rPr>
        <w:t>P</w:t>
      </w:r>
      <w:r w:rsidRPr="00F02147">
        <w:rPr>
          <w:rFonts w:ascii="Times New Roman" w:hAnsi="Times New Roman"/>
          <w:sz w:val="24"/>
          <w:szCs w:val="24"/>
        </w:rPr>
        <w:t xml:space="preserve">õhiseaduse preambul viitab eesti rahvuse ja kultuuri säilimise olulisusele ja </w:t>
      </w:r>
      <w:r w:rsidR="007D15CE">
        <w:rPr>
          <w:rFonts w:ascii="Times New Roman" w:hAnsi="Times New Roman"/>
          <w:sz w:val="24"/>
          <w:szCs w:val="24"/>
        </w:rPr>
        <w:t>PS</w:t>
      </w:r>
      <w:r w:rsidRPr="00F02147">
        <w:rPr>
          <w:rFonts w:ascii="Times New Roman" w:hAnsi="Times New Roman"/>
          <w:sz w:val="24"/>
          <w:szCs w:val="24"/>
        </w:rPr>
        <w:t xml:space="preserve"> §</w:t>
      </w:r>
      <w:r w:rsidRPr="00F02147">
        <w:rPr>
          <w:rFonts w:ascii="Times New Roman" w:hAnsi="Times New Roman"/>
          <w:sz w:val="24"/>
          <w:szCs w:val="24"/>
        </w:rPr>
        <w:noBreakHyphen/>
        <w:t>s 6 on sätestatud, et Eesti riigikeel on eesti keel.</w:t>
      </w:r>
    </w:p>
    <w:p w:rsidRPr="00F02147" w:rsidR="001159C4" w:rsidP="00F02147" w:rsidRDefault="001159C4" w14:paraId="12C7A2CB" w14:textId="77777777">
      <w:pPr>
        <w:pStyle w:val="Default"/>
        <w:spacing w:after="0" w:line="240" w:lineRule="auto"/>
        <w:jc w:val="both"/>
        <w:rPr>
          <w:rFonts w:ascii="Times New Roman" w:hAnsi="Times New Roman" w:cs="Times New Roman"/>
          <w:color w:val="auto"/>
          <w:sz w:val="24"/>
          <w:szCs w:val="24"/>
        </w:rPr>
      </w:pPr>
    </w:p>
    <w:p w:rsidRPr="00F02147" w:rsidR="00B31E7A" w:rsidP="00F02147" w:rsidRDefault="003B1DC7" w14:paraId="43CED0D4" w14:textId="3FFFDB0E">
      <w:pPr>
        <w:pStyle w:val="Default"/>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Eelnõu</w:t>
      </w:r>
      <w:r w:rsidRPr="00F02147" w:rsidR="000F2BF3">
        <w:rPr>
          <w:rFonts w:ascii="Times New Roman" w:hAnsi="Times New Roman" w:cs="Times New Roman"/>
          <w:color w:val="auto"/>
          <w:sz w:val="24"/>
          <w:szCs w:val="24"/>
        </w:rPr>
        <w:t xml:space="preserve"> eesmärk on eesti nimetraditsiooni säilitamine. </w:t>
      </w:r>
      <w:r w:rsidRPr="00F02147" w:rsidR="00B31E7A">
        <w:rPr>
          <w:rFonts w:ascii="Times New Roman" w:hAnsi="Times New Roman" w:cs="Times New Roman"/>
          <w:color w:val="auto"/>
          <w:sz w:val="24"/>
          <w:szCs w:val="24"/>
        </w:rPr>
        <w:t xml:space="preserve">Eesti nimetraditsioon on ajas muutunud </w:t>
      </w:r>
      <w:r w:rsidRPr="00F02147" w:rsidR="00433DAB">
        <w:rPr>
          <w:rFonts w:ascii="Times New Roman" w:hAnsi="Times New Roman" w:cs="Times New Roman"/>
          <w:color w:val="auto"/>
          <w:sz w:val="24"/>
          <w:szCs w:val="24"/>
        </w:rPr>
        <w:t xml:space="preserve">ja kindlasti veel muutumas. Selgitusi nimetraditsiooni tekkest </w:t>
      </w:r>
      <w:r w:rsidR="003931D9">
        <w:rPr>
          <w:rFonts w:ascii="Times New Roman" w:hAnsi="Times New Roman" w:cs="Times New Roman"/>
          <w:color w:val="auto"/>
          <w:sz w:val="24"/>
          <w:szCs w:val="24"/>
        </w:rPr>
        <w:t>võib leida</w:t>
      </w:r>
      <w:r w:rsidRPr="00F02147" w:rsidR="00433DAB">
        <w:rPr>
          <w:rFonts w:ascii="Times New Roman" w:hAnsi="Times New Roman" w:cs="Times New Roman"/>
          <w:color w:val="auto"/>
          <w:sz w:val="24"/>
          <w:szCs w:val="24"/>
        </w:rPr>
        <w:t xml:space="preserve"> Eesti Keele Instituudi </w:t>
      </w:r>
      <w:r w:rsidR="00092F34">
        <w:rPr>
          <w:rFonts w:ascii="Times New Roman" w:hAnsi="Times New Roman" w:cs="Times New Roman"/>
          <w:color w:val="auto"/>
          <w:sz w:val="24"/>
          <w:szCs w:val="24"/>
        </w:rPr>
        <w:t xml:space="preserve">(edaspidi </w:t>
      </w:r>
      <w:r w:rsidR="00092F34">
        <w:rPr>
          <w:rFonts w:ascii="Times New Roman" w:hAnsi="Times New Roman" w:cs="Times New Roman"/>
          <w:i/>
          <w:iCs/>
          <w:color w:val="auto"/>
          <w:sz w:val="24"/>
          <w:szCs w:val="24"/>
        </w:rPr>
        <w:t>EKI</w:t>
      </w:r>
      <w:r w:rsidR="00092F34">
        <w:rPr>
          <w:rFonts w:ascii="Times New Roman" w:hAnsi="Times New Roman" w:cs="Times New Roman"/>
          <w:color w:val="auto"/>
          <w:sz w:val="24"/>
          <w:szCs w:val="24"/>
        </w:rPr>
        <w:t>)</w:t>
      </w:r>
      <w:r w:rsidRPr="00F02147" w:rsidR="00433DAB">
        <w:rPr>
          <w:rFonts w:ascii="Times New Roman" w:hAnsi="Times New Roman" w:cs="Times New Roman"/>
          <w:color w:val="auto"/>
          <w:sz w:val="24"/>
          <w:szCs w:val="24"/>
        </w:rPr>
        <w:t xml:space="preserve"> 2002. a nimekorralduse analüüsist</w:t>
      </w:r>
      <w:r w:rsidR="00A04906">
        <w:rPr>
          <w:rStyle w:val="FootnoteReference"/>
          <w:rFonts w:ascii="Times New Roman" w:hAnsi="Times New Roman" w:cs="Times New Roman"/>
          <w:color w:val="auto"/>
          <w:sz w:val="24"/>
          <w:szCs w:val="24"/>
        </w:rPr>
        <w:footnoteReference w:id="21"/>
      </w:r>
      <w:r w:rsidRPr="00F02147" w:rsidR="00D01CB1">
        <w:rPr>
          <w:rFonts w:ascii="Times New Roman" w:hAnsi="Times New Roman" w:cs="Times New Roman"/>
          <w:color w:val="auto"/>
          <w:sz w:val="24"/>
          <w:szCs w:val="24"/>
        </w:rPr>
        <w:t xml:space="preserve"> (edaspidi </w:t>
      </w:r>
      <w:r w:rsidRPr="00F02147" w:rsidR="00D01CB1">
        <w:rPr>
          <w:rFonts w:ascii="Times New Roman" w:hAnsi="Times New Roman" w:cs="Times New Roman"/>
          <w:i/>
          <w:iCs/>
          <w:color w:val="auto"/>
          <w:sz w:val="24"/>
          <w:szCs w:val="24"/>
        </w:rPr>
        <w:t>nimekorralduse analüüs</w:t>
      </w:r>
      <w:r w:rsidRPr="00F02147" w:rsidR="00D01CB1">
        <w:rPr>
          <w:rFonts w:ascii="Times New Roman" w:hAnsi="Times New Roman" w:cs="Times New Roman"/>
          <w:color w:val="auto"/>
          <w:sz w:val="24"/>
          <w:szCs w:val="24"/>
        </w:rPr>
        <w:t>)</w:t>
      </w:r>
      <w:r w:rsidRPr="00F02147" w:rsidR="00433DAB">
        <w:rPr>
          <w:rFonts w:ascii="Times New Roman" w:hAnsi="Times New Roman" w:cs="Times New Roman"/>
          <w:color w:val="auto"/>
          <w:sz w:val="24"/>
          <w:szCs w:val="24"/>
        </w:rPr>
        <w:t>. Selles märgitakse järgmist</w:t>
      </w:r>
      <w:r w:rsidRPr="00F02147" w:rsidR="00C04856">
        <w:rPr>
          <w:rFonts w:ascii="Times New Roman" w:hAnsi="Times New Roman" w:cs="Times New Roman"/>
          <w:color w:val="auto"/>
          <w:sz w:val="24"/>
          <w:szCs w:val="24"/>
        </w:rPr>
        <w:t>:</w:t>
      </w:r>
      <w:r w:rsidRPr="00F02147" w:rsidR="00433DAB">
        <w:rPr>
          <w:rFonts w:ascii="Times New Roman" w:hAnsi="Times New Roman" w:cs="Times New Roman"/>
          <w:color w:val="auto"/>
          <w:sz w:val="24"/>
          <w:szCs w:val="24"/>
        </w:rPr>
        <w:t xml:space="preserve"> </w:t>
      </w:r>
      <w:r w:rsidRPr="00F02147" w:rsidR="00433DAB">
        <w:rPr>
          <w:rFonts w:ascii="Times New Roman" w:hAnsi="Times New Roman" w:cs="Times New Roman"/>
          <w:i/>
          <w:iCs/>
          <w:color w:val="auto"/>
          <w:sz w:val="24"/>
          <w:szCs w:val="24"/>
        </w:rPr>
        <w:t xml:space="preserve">“Niisiis iseloomustab eesti eesnimistut 1) nimede paljusus (iga uus nimemood toob kaasa uusi nimesid, mis hõlpsasti eelmised välja vahetavad); 2) nimemoe kiire vaheldumine; 3) avatus võõrapärasusele (nimesid nii laenatakse kui ka jäljendatakse võõrapärasust omanimedes, nt liidete, </w:t>
      </w:r>
      <w:proofErr w:type="spellStart"/>
      <w:r w:rsidRPr="00F02147" w:rsidR="00433DAB">
        <w:rPr>
          <w:rFonts w:ascii="Times New Roman" w:hAnsi="Times New Roman" w:cs="Times New Roman"/>
          <w:i/>
          <w:iCs/>
          <w:color w:val="auto"/>
          <w:sz w:val="24"/>
          <w:szCs w:val="24"/>
        </w:rPr>
        <w:t>võõrtähtede</w:t>
      </w:r>
      <w:proofErr w:type="spellEnd"/>
      <w:r w:rsidRPr="00F02147" w:rsidR="00433DAB">
        <w:rPr>
          <w:rFonts w:ascii="Times New Roman" w:hAnsi="Times New Roman" w:cs="Times New Roman"/>
          <w:i/>
          <w:iCs/>
          <w:color w:val="auto"/>
          <w:sz w:val="24"/>
          <w:szCs w:val="24"/>
        </w:rPr>
        <w:t xml:space="preserve"> rohkusega); 4) julge nimelooming (tehisnimed 20. sajandi alguses, sarnased protsessid hiljem, 1950.–1970. aastatel ning analoogne käitumine ka hiljem)</w:t>
      </w:r>
      <w:r w:rsidRPr="00F02147" w:rsidR="00433DAB">
        <w:rPr>
          <w:rFonts w:ascii="Times New Roman" w:hAnsi="Times New Roman" w:cs="Times New Roman"/>
          <w:color w:val="auto"/>
          <w:sz w:val="24"/>
          <w:szCs w:val="24"/>
        </w:rPr>
        <w:t xml:space="preserve">“. </w:t>
      </w:r>
      <w:r w:rsidR="00781365">
        <w:rPr>
          <w:rFonts w:ascii="Times New Roman" w:hAnsi="Times New Roman" w:cs="Times New Roman"/>
          <w:color w:val="auto"/>
          <w:sz w:val="24"/>
          <w:szCs w:val="24"/>
        </w:rPr>
        <w:t>Ü</w:t>
      </w:r>
      <w:r w:rsidRPr="00F02147" w:rsidR="00433DAB">
        <w:rPr>
          <w:rFonts w:ascii="Times New Roman" w:hAnsi="Times New Roman" w:cs="Times New Roman"/>
          <w:color w:val="auto"/>
          <w:sz w:val="24"/>
          <w:szCs w:val="24"/>
        </w:rPr>
        <w:t>ldiselt eelistatakse anda lapsele üks eesnimi, aga ka teisi võimalusi kasutatakse ning sellise valiku lubamine on kinnistunud nimetraditsioonis.</w:t>
      </w:r>
    </w:p>
    <w:p w:rsidRPr="00F02147" w:rsidR="001159C4" w:rsidP="00F02147" w:rsidRDefault="001159C4" w14:paraId="539893BC" w14:textId="77777777">
      <w:pPr>
        <w:pStyle w:val="Default"/>
        <w:spacing w:after="0" w:line="240" w:lineRule="auto"/>
        <w:jc w:val="both"/>
        <w:rPr>
          <w:rFonts w:ascii="Times New Roman" w:hAnsi="Times New Roman" w:cs="Times New Roman"/>
          <w:color w:val="auto"/>
          <w:sz w:val="24"/>
          <w:szCs w:val="24"/>
        </w:rPr>
      </w:pPr>
    </w:p>
    <w:p w:rsidRPr="00F02147" w:rsidR="00D01CB1" w:rsidP="00F02147" w:rsidRDefault="00D01CB1" w14:paraId="426CF003" w14:textId="5091674B">
      <w:pPr>
        <w:pStyle w:val="Default"/>
        <w:spacing w:after="0" w:line="240" w:lineRule="auto"/>
        <w:jc w:val="both"/>
        <w:rPr>
          <w:rFonts w:ascii="Times New Roman" w:hAnsi="Times New Roman" w:cs="Times New Roman"/>
          <w:color w:val="auto"/>
          <w:sz w:val="24"/>
          <w:szCs w:val="24"/>
        </w:rPr>
      </w:pPr>
      <w:r w:rsidRPr="00F02147">
        <w:rPr>
          <w:rFonts w:ascii="Times New Roman" w:hAnsi="Times New Roman" w:cs="Times New Roman"/>
          <w:color w:val="auto"/>
          <w:sz w:val="24"/>
          <w:szCs w:val="24"/>
        </w:rPr>
        <w:t>Nimekorralduse analüüsis märgitakse järgmist: „</w:t>
      </w:r>
      <w:r w:rsidRPr="00F02147">
        <w:rPr>
          <w:rFonts w:ascii="Times New Roman" w:hAnsi="Times New Roman" w:cs="Times New Roman"/>
          <w:i/>
          <w:iCs/>
          <w:color w:val="auto"/>
          <w:sz w:val="24"/>
          <w:szCs w:val="24"/>
        </w:rPr>
        <w:t xml:space="preserve">Perekonnanimed pandi eestlastele XIX sajandi algupoolel: Liivimaa kubermangus 1823–1826 ning Eestimaa kubermangus 1835. Enne seda oli seaduse kaitse all olevaid püsivaid ametlikke perekonnanimesid vaid vähestel eestlastel, peamiselt linnades. Suuremat osa rahvast kutsuti lisanimedega, mis moodustatud koha-, isanimest, ametinimetusest vm. Lisanimed olid seejuures üsna muutlikud, kui just elukoht või amet ei pärandunud põlvest põlve./…/ Nime algkujuks oli nimepaneku protokollidesse kantud kuju. Kuna protokolliti enamasti saksa keeles ja vanas kirjaviisis, leidus rohkelt eestikeelsete nimede moonutusi, ka olid paljud tol ajal pandud nimed võõrkeelsed (eelkõige saksakeelsed). Leidus </w:t>
      </w:r>
      <w:proofErr w:type="spellStart"/>
      <w:r w:rsidRPr="00F02147">
        <w:rPr>
          <w:rFonts w:ascii="Times New Roman" w:hAnsi="Times New Roman" w:cs="Times New Roman"/>
          <w:i/>
          <w:iCs/>
          <w:color w:val="auto"/>
          <w:sz w:val="24"/>
          <w:szCs w:val="24"/>
        </w:rPr>
        <w:t>segakeelseid</w:t>
      </w:r>
      <w:proofErr w:type="spellEnd"/>
      <w:r w:rsidRPr="00F02147">
        <w:rPr>
          <w:rFonts w:ascii="Times New Roman" w:hAnsi="Times New Roman" w:cs="Times New Roman"/>
          <w:i/>
          <w:iCs/>
          <w:color w:val="auto"/>
          <w:sz w:val="24"/>
          <w:szCs w:val="24"/>
        </w:rPr>
        <w:t>, samuti omakeelseid, kuid kõlbeliselt kohatuid nimesid./…/ Rahvusriigi sündides 1918. a ja eesti keelele riigikeele staatuse andmisega seoses hakati enam tähelepanu pöörama ka isiku-, eeskätt perekonnanimede korraldamisele. Tuli tegelda põhiliselt kolme probleemiga: 1) nimekirjutuse küsimused, 2) perekonnanimede panek veel perekonnanimeta kodanikele, 3) nimede muutmine./…/ perekonnanimede võtmise seadusega (RT 1926, 11, 10) kohustati kõiki veel perekonnanimeta Eesti kodanikke omale kuue kuu jooksul perekonnanime võtma. Nime võtmisest tuli teatada kohalikule perekonnaseisuametnikule, kes nime protokollis. Seaduse eirajatele pidi nime määrama siseminister. Seega hiljemalt 1926. aasta lõpuks pidid kõigil Eesti kodanikel olema perekonnanimed.</w:t>
      </w:r>
      <w:r w:rsidRPr="00F02147">
        <w:rPr>
          <w:rFonts w:ascii="Times New Roman" w:hAnsi="Times New Roman" w:cs="Times New Roman"/>
          <w:color w:val="auto"/>
          <w:sz w:val="24"/>
          <w:szCs w:val="24"/>
        </w:rPr>
        <w:t>“.</w:t>
      </w:r>
    </w:p>
    <w:p w:rsidRPr="00F02147" w:rsidR="001159C4" w:rsidP="00F02147" w:rsidRDefault="001159C4" w14:paraId="33376E1D" w14:textId="77777777">
      <w:pPr>
        <w:pStyle w:val="Default"/>
        <w:spacing w:after="0" w:line="240" w:lineRule="auto"/>
        <w:jc w:val="both"/>
        <w:rPr>
          <w:rFonts w:ascii="Times New Roman" w:hAnsi="Times New Roman" w:cs="Times New Roman"/>
          <w:color w:val="auto"/>
          <w:sz w:val="24"/>
          <w:szCs w:val="24"/>
        </w:rPr>
      </w:pPr>
    </w:p>
    <w:p w:rsidRPr="00F02147" w:rsidR="00D01CB1" w:rsidP="00F02147" w:rsidRDefault="00D01CB1" w14:paraId="79F74A73" w14:textId="05C0435C">
      <w:pPr>
        <w:pStyle w:val="Default"/>
        <w:spacing w:after="0" w:line="240" w:lineRule="auto"/>
        <w:jc w:val="both"/>
        <w:rPr>
          <w:rFonts w:ascii="Times New Roman" w:hAnsi="Times New Roman" w:cs="Times New Roman"/>
          <w:color w:val="auto"/>
          <w:sz w:val="24"/>
          <w:szCs w:val="24"/>
        </w:rPr>
      </w:pPr>
      <w:r w:rsidRPr="00F02147">
        <w:rPr>
          <w:rFonts w:ascii="Times New Roman" w:hAnsi="Times New Roman" w:cs="Times New Roman"/>
          <w:color w:val="auto"/>
          <w:sz w:val="24"/>
          <w:szCs w:val="24"/>
        </w:rPr>
        <w:t xml:space="preserve">Seega saab öelda, et </w:t>
      </w:r>
      <w:r w:rsidR="00994E95">
        <w:rPr>
          <w:rFonts w:ascii="Times New Roman" w:hAnsi="Times New Roman" w:cs="Times New Roman"/>
          <w:color w:val="auto"/>
          <w:sz w:val="24"/>
          <w:szCs w:val="24"/>
        </w:rPr>
        <w:t>e</w:t>
      </w:r>
      <w:r w:rsidRPr="00F02147">
        <w:rPr>
          <w:rFonts w:ascii="Times New Roman" w:hAnsi="Times New Roman" w:cs="Times New Roman"/>
          <w:color w:val="auto"/>
          <w:sz w:val="24"/>
          <w:szCs w:val="24"/>
        </w:rPr>
        <w:t xml:space="preserve">esti nimetraditsiooni nimemall on </w:t>
      </w:r>
      <w:proofErr w:type="spellStart"/>
      <w:r w:rsidRPr="00F02147">
        <w:rPr>
          <w:rFonts w:ascii="Times New Roman" w:hAnsi="Times New Roman" w:cs="Times New Roman"/>
          <w:color w:val="auto"/>
          <w:sz w:val="24"/>
          <w:szCs w:val="24"/>
        </w:rPr>
        <w:t>eesnimi+perekonnanimi</w:t>
      </w:r>
      <w:proofErr w:type="spellEnd"/>
      <w:r w:rsidRPr="00F02147">
        <w:rPr>
          <w:rFonts w:ascii="Times New Roman" w:hAnsi="Times New Roman" w:cs="Times New Roman"/>
          <w:color w:val="auto"/>
          <w:sz w:val="24"/>
          <w:szCs w:val="24"/>
        </w:rPr>
        <w:t>.</w:t>
      </w:r>
      <w:r w:rsidRPr="00F02147" w:rsidR="00D02C5E">
        <w:rPr>
          <w:rFonts w:ascii="Times New Roman" w:hAnsi="Times New Roman" w:cs="Times New Roman"/>
          <w:color w:val="auto"/>
          <w:sz w:val="24"/>
          <w:szCs w:val="24"/>
        </w:rPr>
        <w:t xml:space="preserve"> Eesnimi antakse sünnil ja selle valivad vastsündinu vanemad. Perekonnanimi on nimemalli kohustuslik osa</w:t>
      </w:r>
      <w:r w:rsidR="005E66BD">
        <w:rPr>
          <w:rFonts w:ascii="Times New Roman" w:hAnsi="Times New Roman" w:cs="Times New Roman"/>
          <w:color w:val="auto"/>
          <w:sz w:val="24"/>
          <w:szCs w:val="24"/>
        </w:rPr>
        <w:t xml:space="preserve"> ja</w:t>
      </w:r>
      <w:r w:rsidRPr="00F02147" w:rsidDel="005E66BD" w:rsidR="00D02C5E">
        <w:rPr>
          <w:rFonts w:ascii="Times New Roman" w:hAnsi="Times New Roman" w:cs="Times New Roman"/>
          <w:color w:val="auto"/>
          <w:sz w:val="24"/>
          <w:szCs w:val="24"/>
        </w:rPr>
        <w:t xml:space="preserve"> </w:t>
      </w:r>
      <w:r w:rsidRPr="00F02147" w:rsidR="00224CF4">
        <w:rPr>
          <w:rFonts w:ascii="Times New Roman" w:hAnsi="Times New Roman" w:cs="Times New Roman"/>
          <w:color w:val="auto"/>
          <w:sz w:val="24"/>
          <w:szCs w:val="24"/>
        </w:rPr>
        <w:t xml:space="preserve">selle andmist </w:t>
      </w:r>
      <w:r w:rsidR="005E66BD">
        <w:rPr>
          <w:rFonts w:ascii="Times New Roman" w:hAnsi="Times New Roman" w:cs="Times New Roman"/>
          <w:color w:val="auto"/>
          <w:sz w:val="24"/>
          <w:szCs w:val="24"/>
        </w:rPr>
        <w:t xml:space="preserve">reguleeritakse </w:t>
      </w:r>
      <w:r w:rsidRPr="00F02147" w:rsidR="00224CF4">
        <w:rPr>
          <w:rFonts w:ascii="Times New Roman" w:hAnsi="Times New Roman" w:cs="Times New Roman"/>
          <w:color w:val="auto"/>
          <w:sz w:val="24"/>
          <w:szCs w:val="24"/>
        </w:rPr>
        <w:t xml:space="preserve">seadusega. </w:t>
      </w:r>
    </w:p>
    <w:p w:rsidRPr="00F02147" w:rsidR="001159C4" w:rsidP="00F02147" w:rsidRDefault="001159C4" w14:paraId="43D1C042" w14:textId="77777777">
      <w:pPr>
        <w:pStyle w:val="Default"/>
        <w:spacing w:after="0" w:line="240" w:lineRule="auto"/>
        <w:jc w:val="both"/>
        <w:rPr>
          <w:rFonts w:ascii="Times New Roman" w:hAnsi="Times New Roman" w:cs="Times New Roman"/>
          <w:color w:val="auto"/>
          <w:sz w:val="24"/>
          <w:szCs w:val="24"/>
        </w:rPr>
      </w:pPr>
    </w:p>
    <w:p w:rsidRPr="00F02147" w:rsidR="00224CF4" w:rsidP="00F02147" w:rsidRDefault="00224CF4" w14:paraId="1274232F" w14:textId="53A7DB7A">
      <w:pPr>
        <w:pStyle w:val="Default"/>
        <w:spacing w:after="0" w:line="240" w:lineRule="auto"/>
        <w:jc w:val="both"/>
        <w:rPr>
          <w:rFonts w:ascii="Times New Roman" w:hAnsi="Times New Roman" w:cs="Times New Roman"/>
          <w:color w:val="auto"/>
          <w:sz w:val="24"/>
          <w:szCs w:val="24"/>
        </w:rPr>
      </w:pPr>
      <w:r w:rsidRPr="00F02147">
        <w:rPr>
          <w:rFonts w:ascii="Times New Roman" w:hAnsi="Times New Roman" w:cs="Times New Roman"/>
          <w:color w:val="auto"/>
          <w:sz w:val="24"/>
          <w:szCs w:val="24"/>
        </w:rPr>
        <w:t>Nõukogude võimu perioodil 1941</w:t>
      </w:r>
      <w:r w:rsidRPr="00877B12" w:rsidR="00877B12">
        <w:rPr>
          <w:rFonts w:ascii="Times New Roman" w:hAnsi="Times New Roman" w:cs="Times New Roman"/>
          <w:color w:val="auto"/>
          <w:sz w:val="24"/>
          <w:szCs w:val="24"/>
        </w:rPr>
        <w:t>–</w:t>
      </w:r>
      <w:r w:rsidRPr="00F02147">
        <w:rPr>
          <w:rFonts w:ascii="Times New Roman" w:hAnsi="Times New Roman" w:cs="Times New Roman"/>
          <w:color w:val="auto"/>
          <w:sz w:val="24"/>
          <w:szCs w:val="24"/>
        </w:rPr>
        <w:t>1991. a reguleerisid isikunime andmist eri</w:t>
      </w:r>
      <w:r w:rsidR="005E66BD">
        <w:rPr>
          <w:rFonts w:ascii="Times New Roman" w:hAnsi="Times New Roman" w:cs="Times New Roman"/>
          <w:color w:val="auto"/>
          <w:sz w:val="24"/>
          <w:szCs w:val="24"/>
        </w:rPr>
        <w:t>nevad</w:t>
      </w:r>
      <w:r w:rsidRPr="00F02147">
        <w:rPr>
          <w:rFonts w:ascii="Times New Roman" w:hAnsi="Times New Roman" w:cs="Times New Roman"/>
          <w:color w:val="auto"/>
          <w:sz w:val="24"/>
          <w:szCs w:val="24"/>
        </w:rPr>
        <w:t xml:space="preserve"> õigusaktid, kuid põhimõte nendes oli sama – lapsele anti vanemate ühine perekonnanimi või erinevate nimede korral ühe vanema perekonnanimi, vallaslaps sai ema perekonnanime. </w:t>
      </w:r>
      <w:r w:rsidRPr="00F02147" w:rsidR="00C04856">
        <w:rPr>
          <w:rFonts w:ascii="Times New Roman" w:hAnsi="Times New Roman" w:cs="Times New Roman"/>
          <w:color w:val="auto"/>
          <w:sz w:val="24"/>
          <w:szCs w:val="24"/>
        </w:rPr>
        <w:t>A</w:t>
      </w:r>
      <w:r w:rsidRPr="00F02147">
        <w:rPr>
          <w:rFonts w:ascii="Times New Roman" w:hAnsi="Times New Roman" w:cs="Times New Roman"/>
          <w:color w:val="auto"/>
          <w:sz w:val="24"/>
          <w:szCs w:val="24"/>
        </w:rPr>
        <w:t>bielu sõlmimisel sai üks abikaasadest võtt</w:t>
      </w:r>
      <w:r w:rsidRPr="00F02147" w:rsidR="00C04856">
        <w:rPr>
          <w:rFonts w:ascii="Times New Roman" w:hAnsi="Times New Roman" w:cs="Times New Roman"/>
          <w:color w:val="auto"/>
          <w:sz w:val="24"/>
          <w:szCs w:val="24"/>
        </w:rPr>
        <w:t>a</w:t>
      </w:r>
      <w:r w:rsidRPr="00F02147">
        <w:rPr>
          <w:rFonts w:ascii="Times New Roman" w:hAnsi="Times New Roman" w:cs="Times New Roman"/>
          <w:color w:val="auto"/>
          <w:sz w:val="24"/>
          <w:szCs w:val="24"/>
        </w:rPr>
        <w:t xml:space="preserve"> teise abikaasa perekonnanime ühiseks perekonnanimeks, aga mõlemad abikaasad võisid jääda ka oma perekonnanimega.</w:t>
      </w:r>
      <w:r w:rsidR="00F279BF">
        <w:rPr>
          <w:rFonts w:ascii="Times New Roman" w:hAnsi="Times New Roman" w:cs="Times New Roman"/>
          <w:color w:val="auto"/>
          <w:sz w:val="24"/>
          <w:szCs w:val="24"/>
        </w:rPr>
        <w:t xml:space="preserve"> </w:t>
      </w:r>
      <w:r w:rsidRPr="00F02147">
        <w:rPr>
          <w:rFonts w:ascii="Times New Roman" w:hAnsi="Times New Roman" w:cs="Times New Roman"/>
          <w:color w:val="auto"/>
          <w:sz w:val="24"/>
          <w:szCs w:val="24"/>
        </w:rPr>
        <w:t>Perioodil 1984.</w:t>
      </w:r>
      <w:r w:rsidRPr="00877B12" w:rsidR="00877B12">
        <w:rPr>
          <w:rFonts w:ascii="Arial" w:hAnsi="Arial" w:cs="Arial" w:eastAsiaTheme="minorHAnsi"/>
          <w:color w:val="202020"/>
          <w:kern w:val="2"/>
          <w:sz w:val="21"/>
          <w:szCs w:val="21"/>
          <w:shd w:val="clear" w:color="auto" w:fill="FFFFFF"/>
          <w:lang w:eastAsia="en-US" w:bidi="ar-SA"/>
          <w14:ligatures w14:val="standardContextual"/>
        </w:rPr>
        <w:t xml:space="preserve"> </w:t>
      </w:r>
      <w:r w:rsidRPr="00877B12" w:rsidR="00877B12">
        <w:rPr>
          <w:rFonts w:ascii="Times New Roman" w:hAnsi="Times New Roman" w:cs="Times New Roman"/>
          <w:color w:val="auto"/>
          <w:sz w:val="24"/>
          <w:szCs w:val="24"/>
        </w:rPr>
        <w:t>–</w:t>
      </w:r>
      <w:r w:rsidRPr="00F02147">
        <w:rPr>
          <w:rFonts w:ascii="Times New Roman" w:hAnsi="Times New Roman" w:cs="Times New Roman"/>
          <w:color w:val="auto"/>
          <w:sz w:val="24"/>
          <w:szCs w:val="24"/>
        </w:rPr>
        <w:t xml:space="preserve">1986. a oli keelatud rohkem kui ühe eesnime andmine. Nimemalli osa oli ka isanimi – </w:t>
      </w:r>
      <w:proofErr w:type="spellStart"/>
      <w:r w:rsidRPr="00F02147">
        <w:rPr>
          <w:rFonts w:ascii="Times New Roman" w:hAnsi="Times New Roman" w:cs="Times New Roman"/>
          <w:color w:val="auto"/>
          <w:sz w:val="24"/>
          <w:szCs w:val="24"/>
        </w:rPr>
        <w:t>eesnimi+isanimi+perekonnanimi</w:t>
      </w:r>
      <w:proofErr w:type="spellEnd"/>
      <w:r w:rsidRPr="00F02147">
        <w:rPr>
          <w:rFonts w:ascii="Times New Roman" w:hAnsi="Times New Roman" w:cs="Times New Roman"/>
          <w:color w:val="auto"/>
          <w:sz w:val="24"/>
          <w:szCs w:val="24"/>
        </w:rPr>
        <w:t>.</w:t>
      </w:r>
    </w:p>
    <w:p w:rsidRPr="00F02147" w:rsidR="001159C4" w:rsidP="00F02147" w:rsidRDefault="001159C4" w14:paraId="0CC9D9CC" w14:textId="77777777">
      <w:pPr>
        <w:pStyle w:val="Default"/>
        <w:spacing w:after="0" w:line="240" w:lineRule="auto"/>
        <w:jc w:val="both"/>
        <w:rPr>
          <w:rFonts w:ascii="Times New Roman" w:hAnsi="Times New Roman" w:cs="Times New Roman"/>
          <w:color w:val="auto"/>
          <w:sz w:val="24"/>
          <w:szCs w:val="24"/>
        </w:rPr>
      </w:pPr>
    </w:p>
    <w:p w:rsidR="00057467" w:rsidP="00057467" w:rsidRDefault="00057467" w14:paraId="5869BD85" w14:textId="43F51332">
      <w:pPr>
        <w:pStyle w:val="Default"/>
        <w:spacing w:after="0" w:line="240" w:lineRule="auto"/>
        <w:jc w:val="both"/>
        <w:rPr>
          <w:rFonts w:ascii="Times New Roman" w:hAnsi="Times New Roman" w:cs="Times New Roman"/>
          <w:sz w:val="24"/>
          <w:szCs w:val="24"/>
        </w:rPr>
      </w:pPr>
      <w:r w:rsidRPr="00057467">
        <w:rPr>
          <w:rFonts w:ascii="Times New Roman" w:hAnsi="Times New Roman" w:cs="Times New Roman"/>
          <w:color w:val="auto"/>
          <w:sz w:val="24"/>
          <w:szCs w:val="24"/>
        </w:rPr>
        <w:t>Eesti nimetraditsiooni hulka kuulub kindlasti ka nime muutmine.</w:t>
      </w:r>
      <w:r>
        <w:rPr>
          <w:rFonts w:ascii="Times New Roman" w:hAnsi="Times New Roman" w:cs="Times New Roman"/>
          <w:color w:val="auto"/>
          <w:sz w:val="24"/>
          <w:szCs w:val="24"/>
        </w:rPr>
        <w:t xml:space="preserve"> Näiteks</w:t>
      </w:r>
      <w:r w:rsidRPr="00265627">
        <w:rPr>
          <w:rFonts w:ascii="Times New Roman" w:hAnsi="Times New Roman" w:cs="Times New Roman"/>
          <w:sz w:val="24"/>
          <w:szCs w:val="24"/>
        </w:rPr>
        <w:t xml:space="preserve"> toimus nimede eestistamine alates 1919. a esmalt eraalgatuslikult, alates 1934. a riikliku poliitikana. Kuni 1934. aasta lõpuni eestistati 1081 perekonnanime kokku 2659 isikul. Nimede eestistamise sihiks oli mõjutada eestlasi võtma seniste võõrapäraseks peetud (saksapäraste) ees- ja perekonnanimede asemele uusi, rõhutatult eestipäraseid. Eesti iseseisvusajal eestistati oma nime üle 200 000 isiku.</w:t>
      </w:r>
    </w:p>
    <w:p w:rsidRPr="00265627" w:rsidR="00057467" w:rsidP="00057467" w:rsidRDefault="00057467" w14:paraId="51CF81FD" w14:textId="77777777">
      <w:pPr>
        <w:pStyle w:val="Default"/>
        <w:spacing w:after="0" w:line="240" w:lineRule="auto"/>
        <w:jc w:val="both"/>
        <w:rPr>
          <w:rFonts w:ascii="Times New Roman" w:hAnsi="Times New Roman" w:cs="Times New Roman"/>
          <w:sz w:val="24"/>
          <w:szCs w:val="24"/>
        </w:rPr>
      </w:pPr>
    </w:p>
    <w:p w:rsidRPr="00F02147" w:rsidR="000F2BF3" w:rsidP="00F02147" w:rsidRDefault="000F2BF3" w14:paraId="5A4AA586" w14:textId="560D1A9A">
      <w:pPr>
        <w:pStyle w:val="Default"/>
        <w:spacing w:after="0" w:line="240" w:lineRule="auto"/>
        <w:jc w:val="both"/>
        <w:rPr>
          <w:rFonts w:ascii="Times New Roman" w:hAnsi="Times New Roman" w:cs="Times New Roman"/>
          <w:color w:val="auto"/>
          <w:sz w:val="24"/>
          <w:szCs w:val="24"/>
        </w:rPr>
      </w:pPr>
      <w:r w:rsidRPr="00F02147">
        <w:rPr>
          <w:rFonts w:ascii="Times New Roman" w:hAnsi="Times New Roman" w:cs="Times New Roman"/>
          <w:color w:val="auto"/>
          <w:sz w:val="24"/>
          <w:szCs w:val="24"/>
        </w:rPr>
        <w:t xml:space="preserve">Eesti nimetraditsiooni võib lühidalt kokku võtta järgmiselt – vastsündinu eesnime valivad tema vanemad ja eesnimi võib koosneda kuni kolmest eesnimest, </w:t>
      </w:r>
      <w:r w:rsidRPr="00F02147" w:rsidR="00463706">
        <w:rPr>
          <w:rFonts w:ascii="Times New Roman" w:hAnsi="Times New Roman" w:cs="Times New Roman"/>
          <w:color w:val="auto"/>
          <w:sz w:val="24"/>
          <w:szCs w:val="24"/>
        </w:rPr>
        <w:t>laps</w:t>
      </w:r>
      <w:r w:rsidRPr="00F02147">
        <w:rPr>
          <w:rFonts w:ascii="Times New Roman" w:hAnsi="Times New Roman" w:cs="Times New Roman"/>
          <w:color w:val="auto"/>
          <w:sz w:val="24"/>
          <w:szCs w:val="24"/>
        </w:rPr>
        <w:t xml:space="preserve"> </w:t>
      </w:r>
      <w:r w:rsidRPr="00F02147" w:rsidR="00463706">
        <w:rPr>
          <w:rFonts w:ascii="Times New Roman" w:hAnsi="Times New Roman" w:cs="Times New Roman"/>
          <w:color w:val="auto"/>
          <w:sz w:val="24"/>
          <w:szCs w:val="24"/>
        </w:rPr>
        <w:t>kannab</w:t>
      </w:r>
      <w:r w:rsidRPr="00F02147">
        <w:rPr>
          <w:rFonts w:ascii="Times New Roman" w:hAnsi="Times New Roman" w:cs="Times New Roman"/>
          <w:color w:val="auto"/>
          <w:sz w:val="24"/>
          <w:szCs w:val="24"/>
        </w:rPr>
        <w:t xml:space="preserve"> vanemate ühis</w:t>
      </w:r>
      <w:r w:rsidRPr="00F02147" w:rsidR="00463706">
        <w:rPr>
          <w:rFonts w:ascii="Times New Roman" w:hAnsi="Times New Roman" w:cs="Times New Roman"/>
          <w:color w:val="auto"/>
          <w:sz w:val="24"/>
          <w:szCs w:val="24"/>
        </w:rPr>
        <w:t>t</w:t>
      </w:r>
      <w:r w:rsidRPr="00F02147">
        <w:rPr>
          <w:rFonts w:ascii="Times New Roman" w:hAnsi="Times New Roman" w:cs="Times New Roman"/>
          <w:color w:val="auto"/>
          <w:sz w:val="24"/>
          <w:szCs w:val="24"/>
        </w:rPr>
        <w:t xml:space="preserve"> või ühe vanema perekonnanime, abielu sõlmimisel võib saada ühise perekonnanime või jääda oma perekonnanimega, abielu lahutamisel võib saada tagasi varem kantud perekonnanime.</w:t>
      </w:r>
    </w:p>
    <w:p w:rsidRPr="00F02147" w:rsidR="00E40B0B" w:rsidP="00F02147" w:rsidRDefault="00E40B0B" w14:paraId="2AB4D223" w14:textId="77777777">
      <w:pPr>
        <w:pStyle w:val="Default"/>
        <w:spacing w:after="0" w:line="240" w:lineRule="auto"/>
        <w:jc w:val="both"/>
        <w:rPr>
          <w:rFonts w:ascii="Times New Roman" w:hAnsi="Times New Roman" w:cs="Times New Roman"/>
          <w:color w:val="auto"/>
          <w:sz w:val="24"/>
          <w:szCs w:val="24"/>
        </w:rPr>
      </w:pPr>
    </w:p>
    <w:p w:rsidRPr="00F02147" w:rsidR="000F2BF3" w:rsidP="00F02147" w:rsidRDefault="003B1DC7" w14:paraId="1092735A" w14:textId="662D892A">
      <w:pPr>
        <w:pStyle w:val="Default"/>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Eelnõu</w:t>
      </w:r>
      <w:r w:rsidRPr="00F02147" w:rsidR="000F2BF3">
        <w:rPr>
          <w:rFonts w:ascii="Times New Roman" w:hAnsi="Times New Roman" w:cs="Times New Roman"/>
          <w:color w:val="auto"/>
          <w:sz w:val="24"/>
          <w:szCs w:val="24"/>
        </w:rPr>
        <w:t xml:space="preserve"> eesmärk on isikunimede ühtlustatud ja õiguspärane kasutamine Eestis. Isikunim</w:t>
      </w:r>
      <w:r w:rsidRPr="00F02147" w:rsidR="00142F1F">
        <w:rPr>
          <w:rFonts w:ascii="Times New Roman" w:hAnsi="Times New Roman" w:cs="Times New Roman"/>
          <w:color w:val="auto"/>
          <w:sz w:val="24"/>
          <w:szCs w:val="24"/>
        </w:rPr>
        <w:t>i antakse sünnil, se</w:t>
      </w:r>
      <w:r w:rsidRPr="00F02147" w:rsidR="007428F1">
        <w:rPr>
          <w:rFonts w:ascii="Times New Roman" w:hAnsi="Times New Roman" w:cs="Times New Roman"/>
          <w:color w:val="auto"/>
          <w:sz w:val="24"/>
          <w:szCs w:val="24"/>
        </w:rPr>
        <w:t>da</w:t>
      </w:r>
      <w:r w:rsidRPr="00F02147" w:rsidR="00142F1F">
        <w:rPr>
          <w:rFonts w:ascii="Times New Roman" w:hAnsi="Times New Roman" w:cs="Times New Roman"/>
          <w:color w:val="auto"/>
          <w:sz w:val="24"/>
          <w:szCs w:val="24"/>
        </w:rPr>
        <w:t xml:space="preserve"> võib vahetada perekonnasündmustega, seda saab muuta </w:t>
      </w:r>
      <w:r w:rsidR="00781365">
        <w:rPr>
          <w:rFonts w:ascii="Times New Roman" w:hAnsi="Times New Roman" w:cs="Times New Roman"/>
          <w:color w:val="auto"/>
          <w:sz w:val="24"/>
          <w:szCs w:val="24"/>
        </w:rPr>
        <w:t>isiku soovil</w:t>
      </w:r>
      <w:r w:rsidRPr="00F02147" w:rsidR="00142F1F">
        <w:rPr>
          <w:rFonts w:ascii="Times New Roman" w:hAnsi="Times New Roman" w:cs="Times New Roman"/>
          <w:color w:val="auto"/>
          <w:sz w:val="24"/>
          <w:szCs w:val="24"/>
        </w:rPr>
        <w:t xml:space="preserve">– kõik see eeldab kindlaid ja selgeid reegleid. Esmalt on see oluline isikutele, kes saavad oma valikutes tuge seadusest, samuti on see vajalik haldusorganile, et haldusmenetlustes isikuid nõustada ja abistada, aga ka </w:t>
      </w:r>
      <w:r w:rsidR="000A5571">
        <w:rPr>
          <w:rFonts w:ascii="Times New Roman" w:hAnsi="Times New Roman" w:cs="Times New Roman"/>
          <w:color w:val="auto"/>
          <w:sz w:val="24"/>
          <w:szCs w:val="24"/>
        </w:rPr>
        <w:t xml:space="preserve">selleks, et inimesi </w:t>
      </w:r>
      <w:r w:rsidRPr="00F02147" w:rsidR="00142F1F">
        <w:rPr>
          <w:rFonts w:ascii="Times New Roman" w:hAnsi="Times New Roman" w:cs="Times New Roman"/>
          <w:color w:val="auto"/>
          <w:sz w:val="24"/>
          <w:szCs w:val="24"/>
        </w:rPr>
        <w:t>võrdselt ja õiguspäraselt kohelda. Lisaks Eestis perekonnaseisutoimingutega tehtavatele nimetoimingutele on vajalik selgelt reguleerida ka olukorrad, kus Eestis kasutatakse teise riigi dokumendil märgitud isikunime.</w:t>
      </w:r>
    </w:p>
    <w:p w:rsidRPr="00F02147" w:rsidR="00E40B0B" w:rsidP="00F02147" w:rsidRDefault="00E40B0B" w14:paraId="58FA909A" w14:textId="77777777">
      <w:pPr>
        <w:pStyle w:val="Default"/>
        <w:spacing w:after="0" w:line="240" w:lineRule="auto"/>
        <w:jc w:val="both"/>
        <w:rPr>
          <w:rFonts w:ascii="Times New Roman" w:hAnsi="Times New Roman" w:cs="Times New Roman"/>
          <w:color w:val="auto"/>
          <w:sz w:val="24"/>
          <w:szCs w:val="24"/>
        </w:rPr>
      </w:pPr>
    </w:p>
    <w:p w:rsidRPr="00F02147" w:rsidR="00A60A94" w:rsidP="00F02147" w:rsidRDefault="006C091C" w14:paraId="67F8BBAE" w14:textId="26B326D9">
      <w:pPr>
        <w:pStyle w:val="Default"/>
        <w:spacing w:after="0" w:line="240" w:lineRule="auto"/>
        <w:jc w:val="both"/>
        <w:rPr>
          <w:rFonts w:ascii="Times New Roman" w:hAnsi="Times New Roman" w:cs="Times New Roman"/>
          <w:color w:val="auto"/>
          <w:sz w:val="24"/>
          <w:szCs w:val="24"/>
          <w:lang w:eastAsia="et-EE"/>
        </w:rPr>
      </w:pPr>
      <w:commentRangeStart w:id="14"/>
      <w:r w:rsidRPr="00F02147">
        <w:rPr>
          <w:rFonts w:ascii="Times New Roman" w:hAnsi="Times New Roman" w:cs="Times New Roman"/>
          <w:color w:val="auto"/>
          <w:sz w:val="24"/>
          <w:szCs w:val="24"/>
        </w:rPr>
        <w:t xml:space="preserve">Isikunime </w:t>
      </w:r>
      <w:r w:rsidRPr="00F02147">
        <w:rPr>
          <w:rFonts w:ascii="Times New Roman" w:hAnsi="Times New Roman" w:cs="Times New Roman"/>
          <w:color w:val="auto"/>
          <w:sz w:val="24"/>
          <w:szCs w:val="24"/>
          <w:lang w:eastAsia="et-EE"/>
        </w:rPr>
        <w:t>andmine, vah</w:t>
      </w:r>
      <w:commentRangeEnd w:id="14"/>
      <w:r w:rsidRPr="00F02147">
        <w:rPr>
          <w:rStyle w:val="CommentReference"/>
          <w:rFonts w:ascii="Times New Roman" w:hAnsi="Times New Roman" w:cs="Times New Roman"/>
          <w:color w:val="auto"/>
          <w:sz w:val="24"/>
          <w:szCs w:val="24"/>
          <w:lang w:eastAsia="et-EE"/>
        </w:rPr>
        <w:commentReference w:id="14"/>
      </w:r>
      <w:r w:rsidRPr="00F02147">
        <w:rPr>
          <w:rFonts w:ascii="Times New Roman" w:hAnsi="Times New Roman" w:cs="Times New Roman"/>
          <w:color w:val="auto"/>
          <w:sz w:val="24"/>
          <w:szCs w:val="24"/>
          <w:lang w:eastAsia="et-EE"/>
        </w:rPr>
        <w:t>etamine, muutmine ja koha</w:t>
      </w:r>
      <w:r w:rsidR="00E72890">
        <w:rPr>
          <w:rFonts w:ascii="Times New Roman" w:hAnsi="Times New Roman" w:cs="Times New Roman"/>
          <w:color w:val="auto"/>
          <w:sz w:val="24"/>
          <w:szCs w:val="24"/>
          <w:lang w:eastAsia="et-EE"/>
        </w:rPr>
        <w:t>l</w:t>
      </w:r>
      <w:r w:rsidRPr="00F02147">
        <w:rPr>
          <w:rFonts w:ascii="Times New Roman" w:hAnsi="Times New Roman" w:cs="Times New Roman"/>
          <w:color w:val="auto"/>
          <w:sz w:val="24"/>
          <w:szCs w:val="24"/>
          <w:lang w:eastAsia="et-EE"/>
        </w:rPr>
        <w:t xml:space="preserve">damine toimub haldusmenetluses, seega rakendatakse nendes toimingutes haldusmenetluse seadust (edaspidi </w:t>
      </w:r>
      <w:r w:rsidRPr="1C1DE492">
        <w:rPr>
          <w:rFonts w:ascii="Times New Roman" w:hAnsi="Times New Roman" w:cs="Times New Roman"/>
          <w:i/>
          <w:iCs/>
          <w:color w:val="auto"/>
          <w:sz w:val="24"/>
          <w:szCs w:val="24"/>
          <w:lang w:eastAsia="et-EE"/>
        </w:rPr>
        <w:t>HMS</w:t>
      </w:r>
      <w:r w:rsidRPr="00F02147">
        <w:rPr>
          <w:rFonts w:ascii="Times New Roman" w:hAnsi="Times New Roman" w:cs="Times New Roman"/>
          <w:color w:val="auto"/>
          <w:sz w:val="24"/>
          <w:szCs w:val="24"/>
          <w:lang w:eastAsia="et-EE"/>
        </w:rPr>
        <w:t xml:space="preserve">), arvestades käeoleva seaduse erisusi. Näiteks </w:t>
      </w:r>
      <w:r w:rsidRPr="00F02147" w:rsidR="00A60A94">
        <w:rPr>
          <w:rFonts w:ascii="Times New Roman" w:hAnsi="Times New Roman" w:cs="Times New Roman"/>
          <w:color w:val="auto"/>
          <w:sz w:val="24"/>
          <w:szCs w:val="24"/>
          <w:lang w:eastAsia="et-EE"/>
        </w:rPr>
        <w:t>HMS-i kohaselt kehtib h</w:t>
      </w:r>
      <w:r w:rsidRPr="00F02147" w:rsidR="00A60A94">
        <w:rPr>
          <w:rFonts w:ascii="Times New Roman" w:hAnsi="Times New Roman" w:cs="Times New Roman"/>
          <w:color w:val="auto"/>
          <w:sz w:val="24"/>
          <w:szCs w:val="24"/>
          <w:shd w:val="clear" w:color="auto" w:fill="FFFFFF"/>
        </w:rPr>
        <w:t>aldusakt adressaadile teatavaks tegemisest või kättetoimetamisest alates, kui haldusaktis ei ole ette nähtud hilisemat kehtima hakkamist (HMS § 61 lõige 1),</w:t>
      </w:r>
      <w:r w:rsidRPr="00F02147" w:rsidR="00A60A94">
        <w:rPr>
          <w:rFonts w:ascii="Times New Roman" w:hAnsi="Times New Roman" w:cs="Times New Roman"/>
          <w:color w:val="auto"/>
          <w:sz w:val="24"/>
          <w:szCs w:val="24"/>
          <w:lang w:eastAsia="et-EE"/>
        </w:rPr>
        <w:t xml:space="preserve"> </w:t>
      </w:r>
      <w:r w:rsidRPr="00F02147">
        <w:rPr>
          <w:rFonts w:ascii="Times New Roman" w:hAnsi="Times New Roman" w:cs="Times New Roman"/>
          <w:color w:val="auto"/>
          <w:sz w:val="24"/>
          <w:szCs w:val="24"/>
          <w:lang w:eastAsia="et-EE"/>
        </w:rPr>
        <w:t>kui</w:t>
      </w:r>
      <w:r w:rsidRPr="00F02147" w:rsidR="00A60A94">
        <w:rPr>
          <w:rFonts w:ascii="Times New Roman" w:hAnsi="Times New Roman" w:cs="Times New Roman"/>
          <w:color w:val="auto"/>
          <w:sz w:val="24"/>
          <w:szCs w:val="24"/>
          <w:lang w:eastAsia="et-EE"/>
        </w:rPr>
        <w:t>d</w:t>
      </w:r>
      <w:r w:rsidRPr="00F02147">
        <w:rPr>
          <w:rFonts w:ascii="Times New Roman" w:hAnsi="Times New Roman" w:cs="Times New Roman"/>
          <w:color w:val="auto"/>
          <w:sz w:val="24"/>
          <w:szCs w:val="24"/>
          <w:lang w:eastAsia="et-EE"/>
        </w:rPr>
        <w:t xml:space="preserve"> </w:t>
      </w:r>
      <w:r w:rsidR="003B1DC7">
        <w:rPr>
          <w:rFonts w:ascii="Times New Roman" w:hAnsi="Times New Roman" w:cs="Times New Roman"/>
          <w:color w:val="auto"/>
          <w:sz w:val="24"/>
          <w:szCs w:val="24"/>
          <w:lang w:eastAsia="et-EE"/>
        </w:rPr>
        <w:t>eelnõuga</w:t>
      </w:r>
      <w:r w:rsidRPr="00F02147">
        <w:rPr>
          <w:rFonts w:ascii="Times New Roman" w:hAnsi="Times New Roman" w:cs="Times New Roman"/>
          <w:color w:val="auto"/>
          <w:sz w:val="24"/>
          <w:szCs w:val="24"/>
          <w:lang w:eastAsia="et-EE"/>
        </w:rPr>
        <w:t xml:space="preserve"> </w:t>
      </w:r>
      <w:r w:rsidRPr="00F02147" w:rsidR="00A60A94">
        <w:rPr>
          <w:rFonts w:ascii="Times New Roman" w:hAnsi="Times New Roman" w:cs="Times New Roman"/>
          <w:color w:val="auto"/>
          <w:sz w:val="24"/>
          <w:szCs w:val="24"/>
          <w:lang w:eastAsia="et-EE"/>
        </w:rPr>
        <w:t>loe</w:t>
      </w:r>
      <w:r w:rsidR="003B1DC7">
        <w:rPr>
          <w:rFonts w:ascii="Times New Roman" w:hAnsi="Times New Roman" w:cs="Times New Roman"/>
          <w:color w:val="auto"/>
          <w:sz w:val="24"/>
          <w:szCs w:val="24"/>
          <w:lang w:eastAsia="et-EE"/>
        </w:rPr>
        <w:t>takse</w:t>
      </w:r>
      <w:r w:rsidRPr="00F02147" w:rsidR="00A60A94">
        <w:rPr>
          <w:rFonts w:ascii="Times New Roman" w:hAnsi="Times New Roman" w:cs="Times New Roman"/>
          <w:color w:val="auto"/>
          <w:sz w:val="24"/>
          <w:szCs w:val="24"/>
          <w:lang w:eastAsia="et-EE"/>
        </w:rPr>
        <w:t xml:space="preserve"> nimemuutmise otsus kehtivaks ja nimemuutmise toimunuks uue isikunime kandmisest </w:t>
      </w:r>
      <w:r w:rsidR="0056608A">
        <w:rPr>
          <w:rFonts w:ascii="Times New Roman" w:hAnsi="Times New Roman" w:cs="Times New Roman"/>
          <w:color w:val="auto"/>
          <w:sz w:val="24"/>
          <w:szCs w:val="24"/>
          <w:lang w:eastAsia="et-EE"/>
        </w:rPr>
        <w:t>RR-i</w:t>
      </w:r>
      <w:r w:rsidRPr="00F02147" w:rsidR="00A60A94">
        <w:rPr>
          <w:rFonts w:ascii="Times New Roman" w:hAnsi="Times New Roman" w:cs="Times New Roman"/>
          <w:color w:val="auto"/>
          <w:sz w:val="24"/>
          <w:szCs w:val="24"/>
          <w:lang w:eastAsia="et-EE"/>
        </w:rPr>
        <w:t xml:space="preserve">, mille järel tehakse isikule kättesaadavaks nimemuutmist kajastav </w:t>
      </w:r>
      <w:r w:rsidR="0056608A">
        <w:rPr>
          <w:rFonts w:ascii="Times New Roman" w:hAnsi="Times New Roman" w:cs="Times New Roman"/>
          <w:color w:val="auto"/>
          <w:sz w:val="24"/>
          <w:szCs w:val="24"/>
          <w:lang w:eastAsia="et-EE"/>
        </w:rPr>
        <w:t>RR-i</w:t>
      </w:r>
      <w:r w:rsidRPr="00F02147" w:rsidR="00A60A94">
        <w:rPr>
          <w:rFonts w:ascii="Times New Roman" w:hAnsi="Times New Roman" w:cs="Times New Roman"/>
          <w:color w:val="auto"/>
          <w:sz w:val="24"/>
          <w:szCs w:val="24"/>
          <w:lang w:eastAsia="et-EE"/>
        </w:rPr>
        <w:t xml:space="preserve"> väljavõte, mis tõendab </w:t>
      </w:r>
      <w:r w:rsidR="00AF5101">
        <w:rPr>
          <w:rFonts w:ascii="Times New Roman" w:hAnsi="Times New Roman" w:cs="Times New Roman"/>
          <w:color w:val="auto"/>
          <w:sz w:val="24"/>
          <w:szCs w:val="24"/>
          <w:lang w:eastAsia="et-EE"/>
        </w:rPr>
        <w:t>nime muutust.</w:t>
      </w:r>
    </w:p>
    <w:p w:rsidRPr="00F02147" w:rsidR="00E40B0B" w:rsidP="00F02147" w:rsidRDefault="00E40B0B" w14:paraId="0EFE6231" w14:textId="77777777">
      <w:pPr>
        <w:pStyle w:val="Default"/>
        <w:spacing w:after="0" w:line="240" w:lineRule="auto"/>
        <w:jc w:val="both"/>
        <w:rPr>
          <w:rFonts w:ascii="Times New Roman" w:hAnsi="Times New Roman" w:cs="Times New Roman"/>
          <w:color w:val="auto"/>
          <w:sz w:val="24"/>
          <w:szCs w:val="24"/>
          <w:lang w:eastAsia="et-EE"/>
        </w:rPr>
      </w:pPr>
    </w:p>
    <w:p w:rsidRPr="00F02147" w:rsidR="00A60A94" w:rsidP="00F02147" w:rsidRDefault="00A60A94" w14:paraId="097E279B" w14:textId="325F4A9E">
      <w:pPr>
        <w:pStyle w:val="Default"/>
        <w:spacing w:after="0" w:line="240" w:lineRule="auto"/>
        <w:jc w:val="both"/>
        <w:rPr>
          <w:rFonts w:ascii="Times New Roman" w:hAnsi="Times New Roman" w:cs="Times New Roman"/>
          <w:color w:val="auto"/>
          <w:sz w:val="24"/>
          <w:szCs w:val="24"/>
          <w:lang w:eastAsia="et-EE"/>
        </w:rPr>
      </w:pPr>
      <w:r w:rsidRPr="1C1DE492">
        <w:rPr>
          <w:rFonts w:ascii="Times New Roman" w:hAnsi="Times New Roman" w:cs="Times New Roman"/>
          <w:color w:val="auto"/>
          <w:sz w:val="24"/>
          <w:szCs w:val="24"/>
          <w:lang w:eastAsia="et-EE"/>
        </w:rPr>
        <w:t xml:space="preserve">Isikunime andmine toimub sünni registreerimise menetluses ning isikunime vahetamine abielu sõlmimise ja </w:t>
      </w:r>
      <w:r w:rsidRPr="1C1DE492" w:rsidR="000A5571">
        <w:rPr>
          <w:rFonts w:ascii="Times New Roman" w:hAnsi="Times New Roman" w:cs="Times New Roman"/>
          <w:color w:val="auto"/>
          <w:sz w:val="24"/>
          <w:szCs w:val="24"/>
          <w:lang w:eastAsia="et-EE"/>
        </w:rPr>
        <w:t xml:space="preserve">abielu </w:t>
      </w:r>
      <w:r w:rsidRPr="1C1DE492">
        <w:rPr>
          <w:rFonts w:ascii="Times New Roman" w:hAnsi="Times New Roman" w:cs="Times New Roman"/>
          <w:color w:val="auto"/>
          <w:sz w:val="24"/>
          <w:szCs w:val="24"/>
          <w:lang w:eastAsia="et-EE"/>
        </w:rPr>
        <w:t>lahutamise</w:t>
      </w:r>
      <w:r w:rsidRPr="1C1DE492" w:rsidR="000A5571">
        <w:rPr>
          <w:rFonts w:ascii="Times New Roman" w:hAnsi="Times New Roman" w:cs="Times New Roman"/>
          <w:color w:val="auto"/>
          <w:sz w:val="24"/>
          <w:szCs w:val="24"/>
          <w:lang w:eastAsia="et-EE"/>
        </w:rPr>
        <w:t xml:space="preserve"> ning</w:t>
      </w:r>
      <w:r w:rsidRPr="1C1DE492">
        <w:rPr>
          <w:rFonts w:ascii="Times New Roman" w:hAnsi="Times New Roman" w:cs="Times New Roman"/>
          <w:color w:val="auto"/>
          <w:sz w:val="24"/>
          <w:szCs w:val="24"/>
          <w:lang w:eastAsia="et-EE"/>
        </w:rPr>
        <w:t xml:space="preserve"> sooandmete muutmise menetluses, mida tehakse </w:t>
      </w:r>
      <w:r w:rsidRPr="1C1DE492" w:rsidR="0057111C">
        <w:rPr>
          <w:rFonts w:ascii="Times New Roman" w:hAnsi="Times New Roman" w:cs="Times New Roman"/>
          <w:color w:val="auto"/>
          <w:sz w:val="24"/>
          <w:szCs w:val="24"/>
          <w:lang w:eastAsia="et-EE"/>
        </w:rPr>
        <w:t>PKTS-i</w:t>
      </w:r>
      <w:r w:rsidRPr="1C1DE492">
        <w:rPr>
          <w:rFonts w:ascii="Times New Roman" w:hAnsi="Times New Roman" w:cs="Times New Roman"/>
          <w:color w:val="auto"/>
          <w:sz w:val="24"/>
          <w:szCs w:val="24"/>
          <w:lang w:eastAsia="et-EE"/>
        </w:rPr>
        <w:t xml:space="preserve"> alusel. Seega rakendatakse nendes toimingutes PKTS-i, arvestades käeoleva seaduse erisusi. Näiteks tuleb abielu sõlmimise avaldusel märkida, millist perekonnanime kumbki abielluja pärast abielu sõlmimist kandma hakkab (PKTS § </w:t>
      </w:r>
      <w:r w:rsidRPr="1C1DE492" w:rsidR="007A090B">
        <w:rPr>
          <w:rFonts w:ascii="Times New Roman" w:hAnsi="Times New Roman" w:cs="Times New Roman"/>
          <w:color w:val="auto"/>
          <w:sz w:val="24"/>
          <w:szCs w:val="24"/>
          <w:lang w:eastAsia="et-EE"/>
        </w:rPr>
        <w:t xml:space="preserve">37 lõige 2 punkt 1), kuid </w:t>
      </w:r>
      <w:r w:rsidRPr="1C1DE492" w:rsidR="003B1DC7">
        <w:rPr>
          <w:rFonts w:ascii="Times New Roman" w:hAnsi="Times New Roman" w:cs="Times New Roman"/>
          <w:color w:val="auto"/>
          <w:sz w:val="24"/>
          <w:szCs w:val="24"/>
          <w:lang w:eastAsia="et-EE"/>
        </w:rPr>
        <w:t>eelnõu</w:t>
      </w:r>
      <w:r w:rsidRPr="1C1DE492" w:rsidR="007A090B">
        <w:rPr>
          <w:rFonts w:ascii="Times New Roman" w:hAnsi="Times New Roman" w:cs="Times New Roman"/>
          <w:color w:val="auto"/>
          <w:sz w:val="24"/>
          <w:szCs w:val="24"/>
          <w:lang w:eastAsia="et-EE"/>
        </w:rPr>
        <w:t xml:space="preserve"> sätestab, et nime võib vahetada ainult üks abiellujatest</w:t>
      </w:r>
      <w:r w:rsidRPr="1C1DE492" w:rsidR="000A5571">
        <w:rPr>
          <w:rFonts w:ascii="Times New Roman" w:hAnsi="Times New Roman" w:cs="Times New Roman"/>
          <w:color w:val="auto"/>
          <w:sz w:val="24"/>
          <w:szCs w:val="24"/>
          <w:lang w:eastAsia="et-EE"/>
        </w:rPr>
        <w:t xml:space="preserve">, </w:t>
      </w:r>
      <w:r w:rsidRPr="1C1DE492" w:rsidR="007A090B">
        <w:rPr>
          <w:rFonts w:ascii="Times New Roman" w:hAnsi="Times New Roman" w:cs="Times New Roman"/>
          <w:color w:val="auto"/>
          <w:sz w:val="24"/>
          <w:szCs w:val="24"/>
          <w:lang w:eastAsia="et-EE"/>
        </w:rPr>
        <w:t xml:space="preserve">võttes teise abikaasa perekonnanime ühiseks perekonnanimeks või liites sidekriipsuga teise abikaasa perekonnanime oma perekonnanime järele (INS § </w:t>
      </w:r>
      <w:r w:rsidRPr="1C1DE492" w:rsidR="00C04856">
        <w:rPr>
          <w:rFonts w:ascii="Times New Roman" w:hAnsi="Times New Roman" w:cs="Times New Roman"/>
          <w:color w:val="auto"/>
          <w:sz w:val="24"/>
          <w:szCs w:val="24"/>
          <w:lang w:eastAsia="et-EE"/>
        </w:rPr>
        <w:t>13 l</w:t>
      </w:r>
      <w:r w:rsidRPr="1C1DE492" w:rsidR="00BC3BF4">
        <w:rPr>
          <w:rFonts w:ascii="Times New Roman" w:hAnsi="Times New Roman" w:cs="Times New Roman"/>
          <w:color w:val="auto"/>
          <w:sz w:val="24"/>
          <w:szCs w:val="24"/>
          <w:lang w:eastAsia="et-EE"/>
        </w:rPr>
        <w:t>õige</w:t>
      </w:r>
      <w:commentRangeStart w:id="15"/>
      <w:ins w:author="Maarja-Liis Lall - JUSTDIGI" w:date="2026-01-28T10:21:00Z" w:id="16">
        <w:r w:rsidRPr="1C1DE492" w:rsidR="68B7BBDD">
          <w:rPr>
            <w:rFonts w:ascii="Times New Roman" w:hAnsi="Times New Roman" w:cs="Times New Roman"/>
            <w:color w:val="auto"/>
            <w:sz w:val="24"/>
            <w:szCs w:val="24"/>
            <w:lang w:eastAsia="et-EE"/>
          </w:rPr>
          <w:t xml:space="preserve"> </w:t>
        </w:r>
      </w:ins>
      <w:commentRangeEnd w:id="15"/>
      <w:r w:rsidRPr="1C1DE492">
        <w:rPr>
          <w:rStyle w:val="CommentReference"/>
          <w:rFonts w:ascii="Times New Roman" w:hAnsi="Times New Roman" w:cs="Times New Roman"/>
          <w:color w:val="auto"/>
          <w:sz w:val="24"/>
          <w:szCs w:val="24"/>
          <w:lang w:eastAsia="et-EE"/>
        </w:rPr>
        <w:commentReference w:id="15"/>
      </w:r>
      <w:r w:rsidRPr="1C1DE492" w:rsidR="00C04856">
        <w:rPr>
          <w:rFonts w:ascii="Times New Roman" w:hAnsi="Times New Roman" w:cs="Times New Roman"/>
          <w:color w:val="auto"/>
          <w:sz w:val="24"/>
          <w:szCs w:val="24"/>
          <w:lang w:eastAsia="et-EE"/>
        </w:rPr>
        <w:t>1)</w:t>
      </w:r>
      <w:r w:rsidRPr="1C1DE492" w:rsidR="007A090B">
        <w:rPr>
          <w:rFonts w:ascii="Times New Roman" w:hAnsi="Times New Roman" w:cs="Times New Roman"/>
          <w:color w:val="auto"/>
          <w:sz w:val="24"/>
          <w:szCs w:val="24"/>
          <w:lang w:eastAsia="et-EE"/>
        </w:rPr>
        <w:t>.</w:t>
      </w:r>
    </w:p>
    <w:p w:rsidRPr="00F02147" w:rsidR="00E40B0B" w:rsidP="00F02147" w:rsidRDefault="00E40B0B" w14:paraId="0D449850" w14:textId="77777777">
      <w:pPr>
        <w:pStyle w:val="Default"/>
        <w:spacing w:after="0" w:line="240" w:lineRule="auto"/>
        <w:jc w:val="both"/>
        <w:rPr>
          <w:rFonts w:ascii="Times New Roman" w:hAnsi="Times New Roman" w:cs="Times New Roman"/>
          <w:color w:val="auto"/>
          <w:sz w:val="24"/>
          <w:szCs w:val="24"/>
          <w:lang w:eastAsia="et-EE"/>
        </w:rPr>
      </w:pPr>
    </w:p>
    <w:p w:rsidRPr="00F02147" w:rsidR="00142F1F" w:rsidP="00F02147" w:rsidRDefault="007A090B" w14:paraId="09A08121" w14:textId="24A43B22">
      <w:pPr>
        <w:pStyle w:val="Default"/>
        <w:spacing w:after="0" w:line="240" w:lineRule="auto"/>
        <w:jc w:val="both"/>
        <w:rPr>
          <w:rFonts w:ascii="Times New Roman" w:hAnsi="Times New Roman" w:cs="Times New Roman"/>
          <w:color w:val="auto"/>
          <w:sz w:val="24"/>
          <w:szCs w:val="24"/>
          <w:shd w:val="clear" w:color="auto" w:fill="FFFFFF"/>
        </w:rPr>
      </w:pPr>
      <w:r w:rsidRPr="00F02147">
        <w:rPr>
          <w:rFonts w:ascii="Times New Roman" w:hAnsi="Times New Roman" w:cs="Times New Roman"/>
          <w:color w:val="auto"/>
          <w:sz w:val="24"/>
          <w:szCs w:val="24"/>
          <w:lang w:eastAsia="et-EE"/>
        </w:rPr>
        <w:t xml:space="preserve">INS-i alusel tehtavate </w:t>
      </w:r>
      <w:r w:rsidR="00E71D9B">
        <w:rPr>
          <w:rFonts w:ascii="Times New Roman" w:hAnsi="Times New Roman" w:cs="Times New Roman"/>
          <w:color w:val="auto"/>
          <w:sz w:val="24"/>
          <w:szCs w:val="24"/>
          <w:lang w:eastAsia="et-EE"/>
        </w:rPr>
        <w:t>nime</w:t>
      </w:r>
      <w:r w:rsidRPr="00F02147">
        <w:rPr>
          <w:rFonts w:ascii="Times New Roman" w:hAnsi="Times New Roman" w:cs="Times New Roman"/>
          <w:color w:val="auto"/>
          <w:sz w:val="24"/>
          <w:szCs w:val="24"/>
          <w:lang w:eastAsia="et-EE"/>
        </w:rPr>
        <w:t xml:space="preserve">toimingute tulemused kantakse </w:t>
      </w:r>
      <w:proofErr w:type="spellStart"/>
      <w:r w:rsidR="0056608A">
        <w:rPr>
          <w:rFonts w:ascii="Times New Roman" w:hAnsi="Times New Roman" w:cs="Times New Roman"/>
          <w:color w:val="auto"/>
          <w:sz w:val="24"/>
          <w:szCs w:val="24"/>
          <w:lang w:eastAsia="et-EE"/>
        </w:rPr>
        <w:t>RR-i</w:t>
      </w:r>
      <w:proofErr w:type="spellEnd"/>
      <w:r w:rsidRPr="00F02147">
        <w:rPr>
          <w:rFonts w:ascii="Times New Roman" w:hAnsi="Times New Roman" w:cs="Times New Roman"/>
          <w:color w:val="auto"/>
          <w:sz w:val="24"/>
          <w:szCs w:val="24"/>
          <w:lang w:eastAsia="et-EE"/>
        </w:rPr>
        <w:t xml:space="preserve">, seega rakendatakse nendes toimingutes </w:t>
      </w:r>
      <w:r w:rsidR="0057111C">
        <w:rPr>
          <w:rFonts w:ascii="Times New Roman" w:hAnsi="Times New Roman" w:cs="Times New Roman"/>
          <w:color w:val="auto"/>
          <w:sz w:val="24"/>
          <w:szCs w:val="24"/>
          <w:lang w:eastAsia="et-EE"/>
        </w:rPr>
        <w:t>RRS-i</w:t>
      </w:r>
      <w:r w:rsidRPr="00F02147">
        <w:rPr>
          <w:rFonts w:ascii="Times New Roman" w:hAnsi="Times New Roman" w:cs="Times New Roman"/>
          <w:color w:val="auto"/>
          <w:sz w:val="24"/>
          <w:szCs w:val="24"/>
          <w:lang w:eastAsia="et-EE"/>
        </w:rPr>
        <w:t xml:space="preserve">, arvestades käeoleva seaduse erisusi. Näiteks RRS-i kohaselt on </w:t>
      </w:r>
      <w:proofErr w:type="spellStart"/>
      <w:r w:rsidR="0056608A">
        <w:rPr>
          <w:rFonts w:ascii="Times New Roman" w:hAnsi="Times New Roman" w:cs="Times New Roman"/>
          <w:color w:val="auto"/>
          <w:sz w:val="24"/>
          <w:szCs w:val="24"/>
          <w:lang w:eastAsia="et-EE"/>
        </w:rPr>
        <w:t>RR-i</w:t>
      </w:r>
      <w:proofErr w:type="spellEnd"/>
      <w:r w:rsidRPr="00F02147">
        <w:rPr>
          <w:rFonts w:ascii="Times New Roman" w:hAnsi="Times New Roman" w:cs="Times New Roman"/>
          <w:color w:val="auto"/>
          <w:sz w:val="24"/>
          <w:szCs w:val="24"/>
          <w:shd w:val="clear" w:color="auto" w:fill="FFFFFF"/>
        </w:rPr>
        <w:t xml:space="preserve"> kantavad isikuandmed</w:t>
      </w:r>
      <w:r w:rsidRPr="00F02147">
        <w:rPr>
          <w:rStyle w:val="tyhik"/>
          <w:rFonts w:ascii="Times New Roman" w:hAnsi="Times New Roman" w:cs="Times New Roman"/>
          <w:color w:val="auto"/>
          <w:sz w:val="24"/>
          <w:szCs w:val="24"/>
          <w:bdr w:val="none" w:color="auto" w:sz="0" w:space="0" w:frame="1"/>
          <w:shd w:val="clear" w:color="auto" w:fill="FFFFFF"/>
        </w:rPr>
        <w:t> </w:t>
      </w:r>
      <w:r w:rsidRPr="00F02147">
        <w:rPr>
          <w:rFonts w:ascii="Times New Roman" w:hAnsi="Times New Roman" w:cs="Times New Roman"/>
          <w:color w:val="auto"/>
          <w:sz w:val="24"/>
          <w:szCs w:val="24"/>
          <w:shd w:val="clear" w:color="auto" w:fill="FFFFFF"/>
        </w:rPr>
        <w:t xml:space="preserve">isikunimi </w:t>
      </w:r>
      <w:r w:rsidRPr="00F02147" w:rsidR="00B31E7A">
        <w:rPr>
          <w:rFonts w:ascii="Times New Roman" w:hAnsi="Times New Roman" w:cs="Times New Roman"/>
          <w:color w:val="auto"/>
          <w:sz w:val="24"/>
          <w:szCs w:val="24"/>
          <w:shd w:val="clear" w:color="auto" w:fill="FFFFFF"/>
        </w:rPr>
        <w:t>INS</w:t>
      </w:r>
      <w:r w:rsidRPr="00F02147">
        <w:rPr>
          <w:rFonts w:ascii="Times New Roman" w:hAnsi="Times New Roman" w:cs="Times New Roman"/>
          <w:color w:val="auto"/>
          <w:sz w:val="24"/>
          <w:szCs w:val="24"/>
          <w:shd w:val="clear" w:color="auto" w:fill="FFFFFF"/>
        </w:rPr>
        <w:t xml:space="preserve"> tähenduses</w:t>
      </w:r>
      <w:r w:rsidRPr="00F02147" w:rsidR="00B31E7A">
        <w:rPr>
          <w:rFonts w:ascii="Times New Roman" w:hAnsi="Times New Roman" w:cs="Times New Roman"/>
          <w:color w:val="auto"/>
          <w:sz w:val="24"/>
          <w:szCs w:val="24"/>
          <w:shd w:val="clear" w:color="auto" w:fill="FFFFFF"/>
        </w:rPr>
        <w:t xml:space="preserve">, siis </w:t>
      </w:r>
      <w:r w:rsidR="003B1DC7">
        <w:rPr>
          <w:rFonts w:ascii="Times New Roman" w:hAnsi="Times New Roman" w:cs="Times New Roman"/>
          <w:color w:val="auto"/>
          <w:sz w:val="24"/>
          <w:szCs w:val="24"/>
          <w:shd w:val="clear" w:color="auto" w:fill="FFFFFF"/>
        </w:rPr>
        <w:t>eelnõuga</w:t>
      </w:r>
      <w:r w:rsidRPr="00F02147" w:rsidR="00B31E7A">
        <w:rPr>
          <w:rFonts w:ascii="Times New Roman" w:hAnsi="Times New Roman" w:cs="Times New Roman"/>
          <w:color w:val="auto"/>
          <w:sz w:val="24"/>
          <w:szCs w:val="24"/>
          <w:shd w:val="clear" w:color="auto" w:fill="FFFFFF"/>
        </w:rPr>
        <w:t xml:space="preserve"> täpsust</w:t>
      </w:r>
      <w:r w:rsidR="003B1DC7">
        <w:rPr>
          <w:rFonts w:ascii="Times New Roman" w:hAnsi="Times New Roman" w:cs="Times New Roman"/>
          <w:color w:val="auto"/>
          <w:sz w:val="24"/>
          <w:szCs w:val="24"/>
          <w:shd w:val="clear" w:color="auto" w:fill="FFFFFF"/>
        </w:rPr>
        <w:t>atakse</w:t>
      </w:r>
      <w:r w:rsidRPr="00F02147" w:rsidR="00B31E7A">
        <w:rPr>
          <w:rFonts w:ascii="Times New Roman" w:hAnsi="Times New Roman" w:cs="Times New Roman"/>
          <w:color w:val="auto"/>
          <w:sz w:val="24"/>
          <w:szCs w:val="24"/>
          <w:shd w:val="clear" w:color="auto" w:fill="FFFFFF"/>
        </w:rPr>
        <w:t xml:space="preserve">, milliselt dokumendilt ja milliste reeglite järgi isikunime </w:t>
      </w:r>
      <w:proofErr w:type="spellStart"/>
      <w:r w:rsidR="0056608A">
        <w:rPr>
          <w:rFonts w:ascii="Times New Roman" w:hAnsi="Times New Roman" w:cs="Times New Roman"/>
          <w:color w:val="auto"/>
          <w:sz w:val="24"/>
          <w:szCs w:val="24"/>
          <w:shd w:val="clear" w:color="auto" w:fill="FFFFFF"/>
        </w:rPr>
        <w:t>RR-i</w:t>
      </w:r>
      <w:proofErr w:type="spellEnd"/>
      <w:r w:rsidRPr="00F02147" w:rsidR="00B31E7A">
        <w:rPr>
          <w:rFonts w:ascii="Times New Roman" w:hAnsi="Times New Roman" w:cs="Times New Roman"/>
          <w:color w:val="auto"/>
          <w:sz w:val="24"/>
          <w:szCs w:val="24"/>
          <w:shd w:val="clear" w:color="auto" w:fill="FFFFFF"/>
        </w:rPr>
        <w:t xml:space="preserve"> kantakse (INS §</w:t>
      </w:r>
      <w:r w:rsidRPr="00F02147" w:rsidR="00C04856">
        <w:rPr>
          <w:rFonts w:ascii="Times New Roman" w:hAnsi="Times New Roman" w:cs="Times New Roman"/>
          <w:color w:val="auto"/>
          <w:sz w:val="24"/>
          <w:szCs w:val="24"/>
          <w:shd w:val="clear" w:color="auto" w:fill="FFFFFF"/>
        </w:rPr>
        <w:t>-d</w:t>
      </w:r>
      <w:r w:rsidRPr="00F02147" w:rsidR="00B31E7A">
        <w:rPr>
          <w:rFonts w:ascii="Times New Roman" w:hAnsi="Times New Roman" w:cs="Times New Roman"/>
          <w:color w:val="auto"/>
          <w:sz w:val="24"/>
          <w:szCs w:val="24"/>
          <w:shd w:val="clear" w:color="auto" w:fill="FFFFFF"/>
        </w:rPr>
        <w:t xml:space="preserve"> </w:t>
      </w:r>
      <w:r w:rsidRPr="00F02147" w:rsidR="00C04856">
        <w:rPr>
          <w:rFonts w:ascii="Times New Roman" w:hAnsi="Times New Roman" w:cs="Times New Roman"/>
          <w:color w:val="auto"/>
          <w:sz w:val="24"/>
          <w:szCs w:val="24"/>
          <w:shd w:val="clear" w:color="auto" w:fill="FFFFFF"/>
        </w:rPr>
        <w:t>4 ja 5</w:t>
      </w:r>
      <w:r w:rsidRPr="00F02147" w:rsidR="00B31E7A">
        <w:rPr>
          <w:rFonts w:ascii="Times New Roman" w:hAnsi="Times New Roman" w:cs="Times New Roman"/>
          <w:color w:val="auto"/>
          <w:sz w:val="24"/>
          <w:szCs w:val="24"/>
          <w:shd w:val="clear" w:color="auto" w:fill="FFFFFF"/>
        </w:rPr>
        <w:t>).</w:t>
      </w:r>
    </w:p>
    <w:p w:rsidRPr="00F02147" w:rsidR="00E40B0B" w:rsidP="00F02147" w:rsidRDefault="00E40B0B" w14:paraId="7BC78A2A" w14:textId="77777777">
      <w:pPr>
        <w:spacing w:after="0" w:line="240" w:lineRule="auto"/>
        <w:rPr>
          <w:rFonts w:ascii="Times New Roman" w:hAnsi="Times New Roman" w:cs="Times New Roman"/>
          <w:sz w:val="24"/>
          <w:szCs w:val="24"/>
        </w:rPr>
      </w:pPr>
    </w:p>
    <w:p w:rsidR="00D6534A" w:rsidP="0072412D" w:rsidRDefault="001D21F4" w14:paraId="34F6B8D2" w14:textId="4B7D5D4B">
      <w:pPr>
        <w:spacing w:after="0" w:line="240" w:lineRule="auto"/>
        <w:jc w:val="both"/>
        <w:rPr>
          <w:rFonts w:ascii="Times New Roman" w:hAnsi="Times New Roman" w:cs="Times New Roman"/>
          <w:sz w:val="24"/>
          <w:szCs w:val="24"/>
        </w:rPr>
      </w:pPr>
      <w:r w:rsidRPr="00F02147">
        <w:rPr>
          <w:rFonts w:ascii="Times New Roman" w:hAnsi="Times New Roman" w:cs="Times New Roman"/>
          <w:b/>
          <w:bCs/>
          <w:sz w:val="24"/>
          <w:szCs w:val="24"/>
        </w:rPr>
        <w:t>Eelnõu § 2</w:t>
      </w:r>
      <w:r w:rsidRPr="00F02147">
        <w:rPr>
          <w:rFonts w:ascii="Times New Roman" w:hAnsi="Times New Roman" w:cs="Times New Roman"/>
          <w:sz w:val="24"/>
          <w:szCs w:val="24"/>
        </w:rPr>
        <w:t xml:space="preserve"> reguleerib isikuandmete töötlemist.</w:t>
      </w:r>
      <w:r w:rsidR="00AF5101">
        <w:rPr>
          <w:rFonts w:ascii="Times New Roman" w:hAnsi="Times New Roman" w:cs="Times New Roman"/>
          <w:sz w:val="24"/>
          <w:szCs w:val="24"/>
        </w:rPr>
        <w:t xml:space="preserve"> Eelnõuga nähakse ette, et nimetoimingute läbiviimiseks töödeldakse isikuandmeid INS-is, PKTS-</w:t>
      </w:r>
      <w:proofErr w:type="spellStart"/>
      <w:r w:rsidR="00AF5101">
        <w:rPr>
          <w:rFonts w:ascii="Times New Roman" w:hAnsi="Times New Roman" w:cs="Times New Roman"/>
          <w:sz w:val="24"/>
          <w:szCs w:val="24"/>
        </w:rPr>
        <w:t>is</w:t>
      </w:r>
      <w:proofErr w:type="spellEnd"/>
      <w:r w:rsidR="00AF5101">
        <w:rPr>
          <w:rFonts w:ascii="Times New Roman" w:hAnsi="Times New Roman" w:cs="Times New Roman"/>
          <w:sz w:val="24"/>
          <w:szCs w:val="24"/>
        </w:rPr>
        <w:t xml:space="preserve"> ja RRS-</w:t>
      </w:r>
      <w:proofErr w:type="spellStart"/>
      <w:r w:rsidR="00AF5101">
        <w:rPr>
          <w:rFonts w:ascii="Times New Roman" w:hAnsi="Times New Roman" w:cs="Times New Roman"/>
          <w:sz w:val="24"/>
          <w:szCs w:val="24"/>
        </w:rPr>
        <w:t>is</w:t>
      </w:r>
      <w:proofErr w:type="spellEnd"/>
      <w:r w:rsidR="00AF5101">
        <w:rPr>
          <w:rFonts w:ascii="Times New Roman" w:hAnsi="Times New Roman" w:cs="Times New Roman"/>
          <w:sz w:val="24"/>
          <w:szCs w:val="24"/>
        </w:rPr>
        <w:t xml:space="preserve"> sätestatud alustel ja korras.</w:t>
      </w:r>
      <w:r w:rsidRPr="00F02147">
        <w:rPr>
          <w:rFonts w:ascii="Times New Roman" w:hAnsi="Times New Roman" w:cs="Times New Roman"/>
          <w:sz w:val="24"/>
          <w:szCs w:val="24"/>
        </w:rPr>
        <w:t xml:space="preserve"> </w:t>
      </w:r>
      <w:proofErr w:type="spellStart"/>
      <w:r w:rsidR="0056608A">
        <w:rPr>
          <w:rFonts w:ascii="Times New Roman" w:hAnsi="Times New Roman" w:cs="Times New Roman"/>
          <w:sz w:val="24"/>
          <w:szCs w:val="24"/>
        </w:rPr>
        <w:t>RR-</w:t>
      </w:r>
      <w:r w:rsidR="00D6534A">
        <w:rPr>
          <w:rFonts w:ascii="Times New Roman" w:hAnsi="Times New Roman" w:cs="Times New Roman"/>
          <w:sz w:val="24"/>
          <w:szCs w:val="24"/>
        </w:rPr>
        <w:t>i</w:t>
      </w:r>
      <w:proofErr w:type="spellEnd"/>
      <w:r w:rsidR="00D6534A">
        <w:rPr>
          <w:rFonts w:ascii="Times New Roman" w:hAnsi="Times New Roman" w:cs="Times New Roman"/>
          <w:sz w:val="24"/>
          <w:szCs w:val="24"/>
        </w:rPr>
        <w:t xml:space="preserve"> kantud</w:t>
      </w:r>
      <w:r w:rsidRPr="00F02147">
        <w:rPr>
          <w:rFonts w:ascii="Times New Roman" w:hAnsi="Times New Roman" w:cs="Times New Roman"/>
          <w:sz w:val="24"/>
          <w:szCs w:val="24"/>
        </w:rPr>
        <w:t xml:space="preserve"> isikunime, põlvnemise ja perekonnaseisuandmeid kasutatakse mitmes nimetoimingus, näiteks</w:t>
      </w:r>
      <w:r w:rsidR="00D6534A">
        <w:rPr>
          <w:rFonts w:ascii="Times New Roman" w:hAnsi="Times New Roman" w:cs="Times New Roman"/>
          <w:sz w:val="24"/>
          <w:szCs w:val="24"/>
        </w:rPr>
        <w:t>:</w:t>
      </w:r>
    </w:p>
    <w:p w:rsidR="00D6534A" w:rsidP="00D6534A" w:rsidRDefault="001D21F4" w14:paraId="439EAC4F" w14:textId="7F711F03">
      <w:pPr>
        <w:pStyle w:val="ListParagraph"/>
        <w:numPr>
          <w:ilvl w:val="0"/>
          <w:numId w:val="21"/>
        </w:numPr>
        <w:spacing w:after="0" w:line="240" w:lineRule="auto"/>
        <w:jc w:val="both"/>
        <w:rPr>
          <w:rFonts w:ascii="Times New Roman" w:hAnsi="Times New Roman"/>
          <w:sz w:val="24"/>
          <w:szCs w:val="24"/>
        </w:rPr>
      </w:pPr>
      <w:r w:rsidRPr="00F02147">
        <w:rPr>
          <w:rFonts w:ascii="Times New Roman" w:hAnsi="Times New Roman"/>
          <w:sz w:val="24"/>
          <w:szCs w:val="24"/>
        </w:rPr>
        <w:t>sünni registreerimisel kontrollitakse, kas lapsele soovitud isikunime juba kannab mõni isik</w:t>
      </w:r>
      <w:r w:rsidR="00D6534A">
        <w:rPr>
          <w:rFonts w:ascii="Times New Roman" w:hAnsi="Times New Roman"/>
          <w:sz w:val="24"/>
          <w:szCs w:val="24"/>
        </w:rPr>
        <w:t>;</w:t>
      </w:r>
    </w:p>
    <w:p w:rsidR="00D6534A" w:rsidP="00D6534A" w:rsidRDefault="001D21F4" w14:paraId="14BF6E79" w14:textId="31BF9F84">
      <w:pPr>
        <w:pStyle w:val="ListParagraph"/>
        <w:numPr>
          <w:ilvl w:val="0"/>
          <w:numId w:val="21"/>
        </w:numPr>
        <w:spacing w:after="0" w:line="240" w:lineRule="auto"/>
        <w:jc w:val="both"/>
        <w:rPr>
          <w:rFonts w:ascii="Times New Roman" w:hAnsi="Times New Roman"/>
          <w:sz w:val="24"/>
          <w:szCs w:val="24"/>
        </w:rPr>
      </w:pPr>
      <w:r w:rsidRPr="00F02147">
        <w:rPr>
          <w:rFonts w:ascii="Times New Roman" w:hAnsi="Times New Roman"/>
          <w:sz w:val="24"/>
          <w:szCs w:val="24"/>
        </w:rPr>
        <w:t>isikunime muutmisel</w:t>
      </w:r>
      <w:r w:rsidRPr="00F02147" w:rsidR="00843FB5">
        <w:rPr>
          <w:rFonts w:ascii="Times New Roman" w:hAnsi="Times New Roman"/>
          <w:sz w:val="24"/>
          <w:szCs w:val="24"/>
        </w:rPr>
        <w:t xml:space="preserve"> kontrollitakse, kas isikul on soovitud perekonnanimega põlvnemise, abielu või registreeritud kooselu kaudu seos</w:t>
      </w:r>
      <w:r w:rsidR="00D6534A">
        <w:rPr>
          <w:rFonts w:ascii="Times New Roman" w:hAnsi="Times New Roman"/>
          <w:sz w:val="24"/>
          <w:szCs w:val="24"/>
        </w:rPr>
        <w:t>;</w:t>
      </w:r>
    </w:p>
    <w:p w:rsidR="00D6534A" w:rsidP="00D6534A" w:rsidRDefault="00843FB5" w14:paraId="56B44801" w14:textId="78060017">
      <w:pPr>
        <w:pStyle w:val="ListParagraph"/>
        <w:numPr>
          <w:ilvl w:val="0"/>
          <w:numId w:val="21"/>
        </w:numPr>
        <w:spacing w:after="0" w:line="240" w:lineRule="auto"/>
        <w:jc w:val="both"/>
        <w:rPr>
          <w:rFonts w:ascii="Times New Roman" w:hAnsi="Times New Roman"/>
          <w:sz w:val="24"/>
          <w:szCs w:val="24"/>
        </w:rPr>
      </w:pPr>
      <w:r w:rsidRPr="00F02147">
        <w:rPr>
          <w:rFonts w:ascii="Times New Roman" w:hAnsi="Times New Roman"/>
          <w:sz w:val="24"/>
          <w:szCs w:val="24"/>
        </w:rPr>
        <w:t>vabalt valitud perekonnanime taotlemisel kontrollitakse, kas soovitud nime kantakse eesnimena ja mitmel isikul selline eesnimi on.</w:t>
      </w:r>
    </w:p>
    <w:p w:rsidR="00D6534A" w:rsidP="00D6534A" w:rsidRDefault="00D6534A" w14:paraId="3E924754" w14:textId="77777777">
      <w:pPr>
        <w:spacing w:after="0" w:line="240" w:lineRule="auto"/>
        <w:jc w:val="both"/>
        <w:rPr>
          <w:rFonts w:ascii="Times New Roman" w:hAnsi="Times New Roman"/>
          <w:sz w:val="24"/>
          <w:szCs w:val="24"/>
        </w:rPr>
      </w:pPr>
    </w:p>
    <w:p w:rsidRPr="00E22C41" w:rsidR="007A79CC" w:rsidP="00D6534A" w:rsidRDefault="00843FB5" w14:paraId="3D4E5424" w14:textId="1F57544F">
      <w:pPr>
        <w:spacing w:after="0" w:line="240" w:lineRule="auto"/>
        <w:jc w:val="both"/>
        <w:rPr>
          <w:rFonts w:ascii="Times New Roman" w:hAnsi="Times New Roman"/>
          <w:sz w:val="24"/>
          <w:szCs w:val="24"/>
        </w:rPr>
      </w:pPr>
      <w:r w:rsidRPr="00F02147">
        <w:rPr>
          <w:rFonts w:ascii="Times New Roman" w:hAnsi="Times New Roman" w:cs="Times New Roman"/>
          <w:sz w:val="24"/>
          <w:szCs w:val="24"/>
        </w:rPr>
        <w:t xml:space="preserve">Seega töödeldakse nimetoimingutes menetlusosaliste andmeid, kuid ka </w:t>
      </w:r>
      <w:r w:rsidR="00D6534A">
        <w:rPr>
          <w:rFonts w:ascii="Times New Roman" w:hAnsi="Times New Roman"/>
          <w:sz w:val="24"/>
          <w:szCs w:val="24"/>
        </w:rPr>
        <w:t>kolmandate</w:t>
      </w:r>
      <w:r w:rsidRPr="00F02147">
        <w:rPr>
          <w:rFonts w:ascii="Times New Roman" w:hAnsi="Times New Roman" w:cs="Times New Roman"/>
          <w:sz w:val="24"/>
          <w:szCs w:val="24"/>
        </w:rPr>
        <w:t xml:space="preserve"> isikute andmeid, kui see on vajalik asjaolude väljaselgitamiseks.</w:t>
      </w:r>
      <w:r w:rsidR="007A79CC">
        <w:rPr>
          <w:rFonts w:ascii="Times New Roman" w:hAnsi="Times New Roman" w:cs="Times New Roman"/>
          <w:sz w:val="24"/>
          <w:szCs w:val="24"/>
        </w:rPr>
        <w:t xml:space="preserve"> Eelnõu § 2 lõige 2 näeb ette, et nimetoimingute läbiviimiseks töödeldakse isikuandmeid, sh eriliigilisi isikuandmeid </w:t>
      </w:r>
      <w:proofErr w:type="spellStart"/>
      <w:r w:rsidR="0056608A">
        <w:rPr>
          <w:rFonts w:ascii="Times New Roman" w:hAnsi="Times New Roman" w:cs="Times New Roman"/>
          <w:sz w:val="24"/>
          <w:szCs w:val="24"/>
        </w:rPr>
        <w:t>RR-</w:t>
      </w:r>
      <w:r w:rsidR="00E22C41">
        <w:rPr>
          <w:rFonts w:ascii="Times New Roman" w:hAnsi="Times New Roman" w:cs="Times New Roman"/>
          <w:sz w:val="24"/>
          <w:szCs w:val="24"/>
        </w:rPr>
        <w:t>i</w:t>
      </w:r>
      <w:r w:rsidR="0056608A">
        <w:rPr>
          <w:rFonts w:ascii="Times New Roman" w:hAnsi="Times New Roman" w:cs="Times New Roman"/>
          <w:sz w:val="24"/>
          <w:szCs w:val="24"/>
        </w:rPr>
        <w:t>s</w:t>
      </w:r>
      <w:proofErr w:type="spellEnd"/>
      <w:r w:rsidR="00FD1AD6">
        <w:rPr>
          <w:rFonts w:ascii="Times New Roman" w:hAnsi="Times New Roman" w:cs="Times New Roman"/>
          <w:sz w:val="24"/>
          <w:szCs w:val="24"/>
        </w:rPr>
        <w:t xml:space="preserve">. </w:t>
      </w:r>
      <w:proofErr w:type="spellStart"/>
      <w:r w:rsidR="0056608A">
        <w:rPr>
          <w:rFonts w:ascii="Times New Roman" w:hAnsi="Times New Roman" w:cs="Times New Roman"/>
          <w:sz w:val="24"/>
          <w:szCs w:val="24"/>
        </w:rPr>
        <w:t>RR-i</w:t>
      </w:r>
      <w:proofErr w:type="spellEnd"/>
      <w:r w:rsidR="00FD1AD6">
        <w:rPr>
          <w:rFonts w:ascii="Times New Roman" w:hAnsi="Times New Roman" w:cs="Times New Roman"/>
          <w:sz w:val="24"/>
          <w:szCs w:val="24"/>
        </w:rPr>
        <w:t xml:space="preserve"> rakendused on loetletud </w:t>
      </w:r>
      <w:r w:rsidR="0037701D">
        <w:rPr>
          <w:rFonts w:ascii="Times New Roman" w:hAnsi="Times New Roman" w:cs="Times New Roman"/>
          <w:sz w:val="24"/>
          <w:szCs w:val="24"/>
        </w:rPr>
        <w:t xml:space="preserve">RRS-i alusel kehtestatud </w:t>
      </w:r>
      <w:r w:rsidR="00E22C41">
        <w:rPr>
          <w:rFonts w:ascii="Times New Roman" w:hAnsi="Times New Roman" w:cs="Times New Roman"/>
          <w:sz w:val="24"/>
          <w:szCs w:val="24"/>
        </w:rPr>
        <w:t xml:space="preserve">Vabariigi Valitsuse 20. detsembri 2018. aasta </w:t>
      </w:r>
      <w:r w:rsidR="0037701D">
        <w:rPr>
          <w:rFonts w:ascii="Times New Roman" w:hAnsi="Times New Roman" w:cs="Times New Roman"/>
          <w:sz w:val="24"/>
          <w:szCs w:val="24"/>
        </w:rPr>
        <w:t>määruse</w:t>
      </w:r>
      <w:r w:rsidR="00E22C41">
        <w:rPr>
          <w:rFonts w:ascii="Times New Roman" w:hAnsi="Times New Roman" w:cs="Times New Roman"/>
          <w:sz w:val="24"/>
          <w:szCs w:val="24"/>
        </w:rPr>
        <w:t xml:space="preserve"> nr 129</w:t>
      </w:r>
      <w:r w:rsidR="0037701D">
        <w:rPr>
          <w:rFonts w:ascii="Times New Roman" w:hAnsi="Times New Roman" w:cs="Times New Roman"/>
          <w:sz w:val="24"/>
          <w:szCs w:val="24"/>
        </w:rPr>
        <w:t xml:space="preserve"> „</w:t>
      </w:r>
      <w:r w:rsidRPr="0037701D" w:rsidR="0037701D">
        <w:rPr>
          <w:rFonts w:ascii="Times New Roman" w:hAnsi="Times New Roman" w:cs="Times New Roman"/>
          <w:sz w:val="24"/>
          <w:szCs w:val="24"/>
        </w:rPr>
        <w:t>Rahvastikuregistri ülesehitus, turvaklass, täpne andmekoosseis ja andmeandjate üleantavate andmete loetelu</w:t>
      </w:r>
      <w:r w:rsidR="0037701D">
        <w:rPr>
          <w:rFonts w:ascii="Times New Roman" w:hAnsi="Times New Roman" w:cs="Times New Roman"/>
          <w:sz w:val="24"/>
          <w:szCs w:val="24"/>
        </w:rPr>
        <w:t>“</w:t>
      </w:r>
      <w:r w:rsidR="00086994">
        <w:rPr>
          <w:rStyle w:val="FootnoteReference"/>
          <w:rFonts w:ascii="Times New Roman" w:hAnsi="Times New Roman" w:cs="Times New Roman"/>
          <w:sz w:val="24"/>
          <w:szCs w:val="24"/>
        </w:rPr>
        <w:footnoteReference w:id="22"/>
      </w:r>
      <w:r w:rsidRPr="00E22C41" w:rsidR="0037701D">
        <w:rPr>
          <w:rFonts w:ascii="Times New Roman" w:hAnsi="Times New Roman"/>
          <w:sz w:val="24"/>
          <w:szCs w:val="24"/>
        </w:rPr>
        <w:t xml:space="preserve"> §-s 1</w:t>
      </w:r>
      <w:r w:rsidRPr="00E22C41" w:rsidR="0037701D">
        <w:rPr>
          <w:rFonts w:ascii="Times New Roman" w:hAnsi="Times New Roman"/>
          <w:sz w:val="24"/>
          <w:szCs w:val="24"/>
          <w:vertAlign w:val="superscript"/>
        </w:rPr>
        <w:t xml:space="preserve">1 </w:t>
      </w:r>
      <w:r w:rsidRPr="00E22C41" w:rsidR="0037701D">
        <w:rPr>
          <w:rFonts w:ascii="Times New Roman" w:hAnsi="Times New Roman"/>
          <w:sz w:val="24"/>
          <w:szCs w:val="24"/>
        </w:rPr>
        <w:t>.</w:t>
      </w:r>
    </w:p>
    <w:p w:rsidR="00FD1AD6" w:rsidP="0072412D" w:rsidRDefault="00FD1AD6" w14:paraId="01DA86B7" w14:textId="77777777">
      <w:pPr>
        <w:spacing w:after="0" w:line="240" w:lineRule="auto"/>
        <w:jc w:val="both"/>
        <w:rPr>
          <w:rFonts w:ascii="Times New Roman" w:hAnsi="Times New Roman" w:cs="Times New Roman"/>
          <w:sz w:val="24"/>
          <w:szCs w:val="24"/>
        </w:rPr>
      </w:pPr>
    </w:p>
    <w:p w:rsidR="008D62C2" w:rsidP="0072412D" w:rsidRDefault="00AF5101" w14:paraId="0D484239" w14:textId="5CCE8F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w:t>
      </w:r>
      <w:r w:rsidR="00095260">
        <w:rPr>
          <w:rFonts w:ascii="Times New Roman" w:hAnsi="Times New Roman" w:cs="Times New Roman"/>
          <w:sz w:val="24"/>
          <w:szCs w:val="24"/>
        </w:rPr>
        <w:t xml:space="preserve">§ 2 </w:t>
      </w:r>
      <w:r>
        <w:rPr>
          <w:rFonts w:ascii="Times New Roman" w:hAnsi="Times New Roman" w:cs="Times New Roman"/>
          <w:sz w:val="24"/>
          <w:szCs w:val="24"/>
        </w:rPr>
        <w:t xml:space="preserve">lõige </w:t>
      </w:r>
      <w:r w:rsidR="008D62C2">
        <w:rPr>
          <w:rFonts w:ascii="Times New Roman" w:hAnsi="Times New Roman" w:cs="Times New Roman"/>
          <w:sz w:val="24"/>
          <w:szCs w:val="24"/>
        </w:rPr>
        <w:t>3</w:t>
      </w:r>
      <w:r>
        <w:rPr>
          <w:rFonts w:ascii="Times New Roman" w:hAnsi="Times New Roman" w:cs="Times New Roman"/>
          <w:sz w:val="24"/>
          <w:szCs w:val="24"/>
        </w:rPr>
        <w:t xml:space="preserve"> toob välja, millise</w:t>
      </w:r>
      <w:r w:rsidR="00E22C41">
        <w:rPr>
          <w:rFonts w:ascii="Times New Roman" w:hAnsi="Times New Roman" w:cs="Times New Roman"/>
          <w:sz w:val="24"/>
          <w:szCs w:val="24"/>
        </w:rPr>
        <w:t>i</w:t>
      </w:r>
      <w:r>
        <w:rPr>
          <w:rFonts w:ascii="Times New Roman" w:hAnsi="Times New Roman" w:cs="Times New Roman"/>
          <w:sz w:val="24"/>
          <w:szCs w:val="24"/>
        </w:rPr>
        <w:t>d isikuandmeid nimetoimingutes töödeldakse.</w:t>
      </w:r>
    </w:p>
    <w:p w:rsidRPr="00E22C41" w:rsidR="008D62C2" w:rsidP="0072412D" w:rsidRDefault="008D62C2" w14:paraId="0415ABB7" w14:textId="77777777">
      <w:pPr>
        <w:spacing w:after="0" w:line="240" w:lineRule="auto"/>
        <w:jc w:val="both"/>
        <w:rPr>
          <w:rFonts w:ascii="Times New Roman" w:hAnsi="Times New Roman" w:cs="Times New Roman"/>
          <w:sz w:val="24"/>
          <w:szCs w:val="24"/>
        </w:rPr>
      </w:pPr>
    </w:p>
    <w:p w:rsidRPr="00E22C41" w:rsidR="00B5697C" w:rsidP="00B5697C" w:rsidRDefault="00B5697C" w14:paraId="1BEC9962" w14:textId="78CBE103">
      <w:pPr>
        <w:pStyle w:val="Caption"/>
        <w:keepNext/>
        <w:rPr>
          <w:rFonts w:ascii="Times New Roman" w:hAnsi="Times New Roman" w:cs="Times New Roman"/>
          <w:i w:val="0"/>
          <w:iCs w:val="0"/>
          <w:color w:val="auto"/>
          <w:sz w:val="24"/>
          <w:szCs w:val="24"/>
        </w:rPr>
      </w:pPr>
      <w:r w:rsidRPr="00E22C41">
        <w:rPr>
          <w:rFonts w:ascii="Times New Roman" w:hAnsi="Times New Roman" w:cs="Times New Roman"/>
          <w:i w:val="0"/>
          <w:iCs w:val="0"/>
          <w:color w:val="auto"/>
          <w:sz w:val="24"/>
          <w:szCs w:val="24"/>
        </w:rPr>
        <w:t>Isikuandmete kategooriad</w:t>
      </w:r>
    </w:p>
    <w:tbl>
      <w:tblPr>
        <w:tblStyle w:val="TableGrid"/>
        <w:tblW w:w="0" w:type="auto"/>
        <w:tblLook w:val="04A0" w:firstRow="1" w:lastRow="0" w:firstColumn="1" w:lastColumn="0" w:noHBand="0" w:noVBand="1"/>
      </w:tblPr>
      <w:tblGrid>
        <w:gridCol w:w="4531"/>
        <w:gridCol w:w="4530"/>
      </w:tblGrid>
      <w:tr w:rsidR="008D62C2" w:rsidTr="008D62C2" w14:paraId="2FB4E7E6" w14:textId="77777777">
        <w:tc>
          <w:tcPr>
            <w:tcW w:w="4531" w:type="dxa"/>
            <w:vAlign w:val="center"/>
          </w:tcPr>
          <w:p w:rsidR="008D62C2" w:rsidP="00395A8C" w:rsidRDefault="00DF1B73" w14:paraId="6F66C5F5" w14:textId="09339B3A">
            <w:pPr>
              <w:jc w:val="center"/>
              <w:rPr>
                <w:rFonts w:ascii="Times New Roman" w:hAnsi="Times New Roman" w:cs="Times New Roman"/>
                <w:sz w:val="24"/>
                <w:szCs w:val="24"/>
              </w:rPr>
            </w:pPr>
            <w:r w:rsidRPr="00DF1B73">
              <w:rPr>
                <w:rFonts w:ascii="Times New Roman" w:hAnsi="Times New Roman" w:cs="Times New Roman"/>
                <w:b/>
                <w:bCs/>
                <w:sz w:val="24"/>
                <w:szCs w:val="24"/>
              </w:rPr>
              <w:t>Andmekategooria</w:t>
            </w:r>
          </w:p>
        </w:tc>
        <w:tc>
          <w:tcPr>
            <w:tcW w:w="4531" w:type="dxa"/>
            <w:vAlign w:val="center"/>
          </w:tcPr>
          <w:p w:rsidRPr="00DA2A81" w:rsidR="008D62C2" w:rsidP="00F81629" w:rsidRDefault="00DA2A81" w14:paraId="54C54A01" w14:textId="6E8E9748">
            <w:pPr>
              <w:jc w:val="center"/>
              <w:rPr>
                <w:rFonts w:ascii="Times New Roman" w:hAnsi="Times New Roman" w:cs="Times New Roman"/>
                <w:b/>
                <w:bCs/>
                <w:sz w:val="24"/>
                <w:szCs w:val="24"/>
              </w:rPr>
            </w:pPr>
            <w:r>
              <w:rPr>
                <w:rFonts w:ascii="Times New Roman" w:hAnsi="Times New Roman" w:cs="Times New Roman"/>
                <w:b/>
                <w:bCs/>
                <w:sz w:val="24"/>
                <w:szCs w:val="24"/>
              </w:rPr>
              <w:t>Töötlemise eesmärk</w:t>
            </w:r>
          </w:p>
        </w:tc>
      </w:tr>
      <w:tr w:rsidR="008D62C2" w:rsidTr="00CF1817" w14:paraId="29267AB9" w14:textId="77777777">
        <w:tc>
          <w:tcPr>
            <w:tcW w:w="4531" w:type="dxa"/>
            <w:shd w:val="clear" w:color="auto" w:fill="FFFFFF" w:themeFill="background1"/>
            <w:vAlign w:val="center"/>
          </w:tcPr>
          <w:p w:rsidR="008D62C2" w:rsidP="00395A8C" w:rsidRDefault="008D62C2" w14:paraId="0F405CA5" w14:textId="7657F902">
            <w:pPr>
              <w:jc w:val="center"/>
              <w:rPr>
                <w:rFonts w:ascii="Times New Roman" w:hAnsi="Times New Roman" w:cs="Times New Roman"/>
                <w:sz w:val="24"/>
                <w:szCs w:val="24"/>
              </w:rPr>
            </w:pPr>
            <w:r>
              <w:rPr>
                <w:rFonts w:ascii="Times New Roman" w:hAnsi="Times New Roman" w:cs="Times New Roman"/>
                <w:sz w:val="24"/>
                <w:szCs w:val="24"/>
              </w:rPr>
              <w:t>Isikunimi, isikukood, sugu, kodakondsus, kontaktandmed</w:t>
            </w:r>
          </w:p>
        </w:tc>
        <w:tc>
          <w:tcPr>
            <w:tcW w:w="4531" w:type="dxa"/>
            <w:shd w:val="clear" w:color="auto" w:fill="FFFFFF" w:themeFill="background1"/>
            <w:vAlign w:val="center"/>
          </w:tcPr>
          <w:p w:rsidR="008D62C2" w:rsidP="0072412D" w:rsidRDefault="008D62C2" w14:paraId="332EE57B" w14:textId="1F67EB22">
            <w:pPr>
              <w:jc w:val="both"/>
              <w:rPr>
                <w:rFonts w:ascii="Times New Roman" w:hAnsi="Times New Roman" w:cs="Times New Roman"/>
                <w:sz w:val="24"/>
                <w:szCs w:val="24"/>
              </w:rPr>
            </w:pPr>
            <w:r>
              <w:rPr>
                <w:rFonts w:ascii="Times New Roman" w:hAnsi="Times New Roman" w:cs="Times New Roman"/>
                <w:sz w:val="24"/>
                <w:szCs w:val="24"/>
              </w:rPr>
              <w:t>Isiku üldandmed</w:t>
            </w:r>
            <w:r w:rsidR="00E71D9B">
              <w:rPr>
                <w:rFonts w:ascii="Times New Roman" w:hAnsi="Times New Roman" w:cs="Times New Roman"/>
                <w:sz w:val="24"/>
                <w:szCs w:val="24"/>
              </w:rPr>
              <w:t>, mis on vajalikud isikusamasuse kontrollimiseks</w:t>
            </w:r>
            <w:r w:rsidR="0011190B">
              <w:rPr>
                <w:rFonts w:ascii="Times New Roman" w:hAnsi="Times New Roman" w:cs="Times New Roman"/>
                <w:sz w:val="24"/>
                <w:szCs w:val="24"/>
              </w:rPr>
              <w:t xml:space="preserve">, </w:t>
            </w:r>
            <w:r w:rsidR="00324050">
              <w:rPr>
                <w:rFonts w:ascii="Times New Roman" w:hAnsi="Times New Roman" w:cs="Times New Roman"/>
                <w:sz w:val="24"/>
                <w:szCs w:val="24"/>
              </w:rPr>
              <w:t xml:space="preserve">isikuga </w:t>
            </w:r>
            <w:r w:rsidR="0011190B">
              <w:rPr>
                <w:rFonts w:ascii="Times New Roman" w:hAnsi="Times New Roman" w:cs="Times New Roman"/>
                <w:sz w:val="24"/>
                <w:szCs w:val="24"/>
              </w:rPr>
              <w:t>kontakteerumiseks</w:t>
            </w:r>
            <w:r w:rsidR="00E71D9B">
              <w:rPr>
                <w:rFonts w:ascii="Times New Roman" w:hAnsi="Times New Roman" w:cs="Times New Roman"/>
                <w:sz w:val="24"/>
                <w:szCs w:val="24"/>
              </w:rPr>
              <w:t>.</w:t>
            </w:r>
          </w:p>
        </w:tc>
      </w:tr>
      <w:tr w:rsidR="008D62C2" w:rsidTr="00CF1817" w14:paraId="7FC792C5" w14:textId="77777777">
        <w:tc>
          <w:tcPr>
            <w:tcW w:w="4531" w:type="dxa"/>
            <w:shd w:val="clear" w:color="auto" w:fill="FFFFFF" w:themeFill="background1"/>
            <w:vAlign w:val="center"/>
          </w:tcPr>
          <w:p w:rsidR="008D62C2" w:rsidP="00395A8C" w:rsidRDefault="008D62C2" w14:paraId="782AD46F" w14:textId="1FD1AEE1">
            <w:pPr>
              <w:jc w:val="center"/>
              <w:rPr>
                <w:rFonts w:ascii="Times New Roman" w:hAnsi="Times New Roman" w:cs="Times New Roman"/>
                <w:sz w:val="24"/>
                <w:szCs w:val="24"/>
              </w:rPr>
            </w:pPr>
            <w:r>
              <w:rPr>
                <w:rFonts w:ascii="Times New Roman" w:hAnsi="Times New Roman" w:cs="Times New Roman"/>
                <w:sz w:val="24"/>
                <w:szCs w:val="24"/>
              </w:rPr>
              <w:t>Abikaasa või registreeritud elukaaslasega seotud andmed</w:t>
            </w:r>
          </w:p>
        </w:tc>
        <w:tc>
          <w:tcPr>
            <w:tcW w:w="4531" w:type="dxa"/>
            <w:shd w:val="clear" w:color="auto" w:fill="FFFFFF" w:themeFill="background1"/>
            <w:vAlign w:val="center"/>
          </w:tcPr>
          <w:p w:rsidR="008D62C2" w:rsidP="0072412D" w:rsidRDefault="001B747E" w14:paraId="1E24AB2D" w14:textId="45DC808E">
            <w:pPr>
              <w:jc w:val="both"/>
              <w:rPr>
                <w:rFonts w:ascii="Times New Roman" w:hAnsi="Times New Roman" w:cs="Times New Roman"/>
                <w:sz w:val="24"/>
                <w:szCs w:val="24"/>
              </w:rPr>
            </w:pPr>
            <w:r>
              <w:rPr>
                <w:rFonts w:ascii="Times New Roman" w:hAnsi="Times New Roman" w:cs="Times New Roman"/>
                <w:sz w:val="24"/>
                <w:szCs w:val="24"/>
              </w:rPr>
              <w:t xml:space="preserve">Abielu või kooselulepingu sõlmimisel või nimemuutmisel on võimalik taotleda abikaasa või registreeritud elukaaslase </w:t>
            </w:r>
            <w:r w:rsidR="00902D54">
              <w:rPr>
                <w:rFonts w:ascii="Times New Roman" w:hAnsi="Times New Roman" w:cs="Times New Roman"/>
                <w:sz w:val="24"/>
                <w:szCs w:val="24"/>
              </w:rPr>
              <w:t>perekonna</w:t>
            </w:r>
            <w:r>
              <w:rPr>
                <w:rFonts w:ascii="Times New Roman" w:hAnsi="Times New Roman" w:cs="Times New Roman"/>
                <w:sz w:val="24"/>
                <w:szCs w:val="24"/>
              </w:rPr>
              <w:t>nime</w:t>
            </w:r>
            <w:r w:rsidR="00DF1B73">
              <w:rPr>
                <w:rFonts w:ascii="Times New Roman" w:hAnsi="Times New Roman" w:cs="Times New Roman"/>
                <w:sz w:val="24"/>
                <w:szCs w:val="24"/>
              </w:rPr>
              <w:t xml:space="preserve"> või lisada tema </w:t>
            </w:r>
            <w:r w:rsidR="00902D54">
              <w:rPr>
                <w:rFonts w:ascii="Times New Roman" w:hAnsi="Times New Roman" w:cs="Times New Roman"/>
                <w:sz w:val="24"/>
                <w:szCs w:val="24"/>
              </w:rPr>
              <w:t>perekonna</w:t>
            </w:r>
            <w:r w:rsidR="00DF1B73">
              <w:rPr>
                <w:rFonts w:ascii="Times New Roman" w:hAnsi="Times New Roman" w:cs="Times New Roman"/>
                <w:sz w:val="24"/>
                <w:szCs w:val="24"/>
              </w:rPr>
              <w:t xml:space="preserve">nimi isiku enda </w:t>
            </w:r>
            <w:r w:rsidR="00902D54">
              <w:rPr>
                <w:rFonts w:ascii="Times New Roman" w:hAnsi="Times New Roman" w:cs="Times New Roman"/>
                <w:sz w:val="24"/>
                <w:szCs w:val="24"/>
              </w:rPr>
              <w:t>perekonna</w:t>
            </w:r>
            <w:r w:rsidR="00DF1B73">
              <w:rPr>
                <w:rFonts w:ascii="Times New Roman" w:hAnsi="Times New Roman" w:cs="Times New Roman"/>
                <w:sz w:val="24"/>
                <w:szCs w:val="24"/>
              </w:rPr>
              <w:t xml:space="preserve">nimele, </w:t>
            </w:r>
            <w:r w:rsidR="00075431">
              <w:rPr>
                <w:rFonts w:ascii="Times New Roman" w:hAnsi="Times New Roman" w:cs="Times New Roman"/>
                <w:sz w:val="24"/>
                <w:szCs w:val="24"/>
              </w:rPr>
              <w:t>abielu lahutamisel või kooselulepingu lõpetamisel on lubatud vahetada</w:t>
            </w:r>
            <w:r w:rsidR="00E24B2C">
              <w:rPr>
                <w:rFonts w:ascii="Times New Roman" w:hAnsi="Times New Roman" w:cs="Times New Roman"/>
                <w:sz w:val="24"/>
                <w:szCs w:val="24"/>
              </w:rPr>
              <w:t xml:space="preserve"> perekonnanimi varem kantud perekonnanimega</w:t>
            </w:r>
            <w:r w:rsidR="00E71D9B">
              <w:rPr>
                <w:rFonts w:ascii="Times New Roman" w:hAnsi="Times New Roman" w:cs="Times New Roman"/>
                <w:sz w:val="24"/>
                <w:szCs w:val="24"/>
              </w:rPr>
              <w:t xml:space="preserve">, vajalik õigusliku aluse kontrollimiseks nime saamisel. </w:t>
            </w:r>
          </w:p>
        </w:tc>
      </w:tr>
      <w:tr w:rsidR="008D62C2" w:rsidTr="00CF1817" w14:paraId="7C66FA68" w14:textId="77777777">
        <w:tc>
          <w:tcPr>
            <w:tcW w:w="4531" w:type="dxa"/>
            <w:shd w:val="clear" w:color="auto" w:fill="FFFFFF" w:themeFill="background1"/>
            <w:vAlign w:val="center"/>
          </w:tcPr>
          <w:p w:rsidR="008D62C2" w:rsidP="00395A8C" w:rsidRDefault="008D62C2" w14:paraId="16A7513F" w14:textId="0F8F61D7">
            <w:pPr>
              <w:jc w:val="center"/>
              <w:rPr>
                <w:rFonts w:ascii="Times New Roman" w:hAnsi="Times New Roman" w:cs="Times New Roman"/>
                <w:sz w:val="24"/>
                <w:szCs w:val="24"/>
              </w:rPr>
            </w:pPr>
            <w:r>
              <w:rPr>
                <w:rFonts w:ascii="Times New Roman" w:hAnsi="Times New Roman" w:cs="Times New Roman"/>
                <w:sz w:val="24"/>
                <w:szCs w:val="24"/>
              </w:rPr>
              <w:t>Alaealiste lastega seotud andmed</w:t>
            </w:r>
          </w:p>
        </w:tc>
        <w:tc>
          <w:tcPr>
            <w:tcW w:w="4531" w:type="dxa"/>
            <w:shd w:val="clear" w:color="auto" w:fill="FFFFFF" w:themeFill="background1"/>
            <w:vAlign w:val="center"/>
          </w:tcPr>
          <w:p w:rsidR="008D62C2" w:rsidP="0072412D" w:rsidRDefault="00E71D9B" w14:paraId="2BE49CFA" w14:textId="51DE5358">
            <w:pPr>
              <w:jc w:val="both"/>
              <w:rPr>
                <w:rFonts w:ascii="Times New Roman" w:hAnsi="Times New Roman" w:cs="Times New Roman"/>
                <w:sz w:val="24"/>
                <w:szCs w:val="24"/>
              </w:rPr>
            </w:pPr>
            <w:r w:rsidRPr="00E71D9B">
              <w:rPr>
                <w:rFonts w:ascii="Times New Roman" w:hAnsi="Times New Roman" w:cs="Times New Roman"/>
                <w:sz w:val="24"/>
                <w:szCs w:val="24"/>
              </w:rPr>
              <w:t>Alaealiste lastega seotud nimetoimingute käigus antakse neile sünni registreerimisel nimi ning alaealise nime võib hiljem muuta</w:t>
            </w:r>
            <w:r w:rsidRPr="00E71D9B" w:rsidDel="00E71D9B">
              <w:rPr>
                <w:rFonts w:ascii="Times New Roman" w:hAnsi="Times New Roman" w:cs="Times New Roman"/>
                <w:sz w:val="24"/>
                <w:szCs w:val="24"/>
              </w:rPr>
              <w:t xml:space="preserve"> </w:t>
            </w:r>
            <w:r w:rsidR="007B3CA7">
              <w:rPr>
                <w:rFonts w:ascii="Times New Roman" w:hAnsi="Times New Roman" w:cs="Times New Roman"/>
                <w:sz w:val="24"/>
                <w:szCs w:val="24"/>
              </w:rPr>
              <w:t xml:space="preserve">Samuti kontrollitakse, kas lapse vanemal on alaealise lapse suhtes esindusõigus. </w:t>
            </w:r>
          </w:p>
        </w:tc>
      </w:tr>
      <w:tr w:rsidR="008D62C2" w:rsidTr="00CF1817" w14:paraId="72A70EDF" w14:textId="77777777">
        <w:tc>
          <w:tcPr>
            <w:tcW w:w="4531" w:type="dxa"/>
            <w:shd w:val="clear" w:color="auto" w:fill="FFFFFF" w:themeFill="background1"/>
            <w:vAlign w:val="center"/>
          </w:tcPr>
          <w:p w:rsidR="008D62C2" w:rsidP="00395A8C" w:rsidRDefault="008D62C2" w14:paraId="203B064E" w14:textId="192A9AEA">
            <w:pPr>
              <w:jc w:val="center"/>
              <w:rPr>
                <w:rFonts w:ascii="Times New Roman" w:hAnsi="Times New Roman" w:cs="Times New Roman"/>
                <w:sz w:val="24"/>
                <w:szCs w:val="24"/>
              </w:rPr>
            </w:pPr>
            <w:r>
              <w:rPr>
                <w:rFonts w:ascii="Times New Roman" w:hAnsi="Times New Roman" w:cs="Times New Roman"/>
                <w:sz w:val="24"/>
                <w:szCs w:val="24"/>
              </w:rPr>
              <w:t>Emakeel</w:t>
            </w:r>
          </w:p>
        </w:tc>
        <w:tc>
          <w:tcPr>
            <w:tcW w:w="4531" w:type="dxa"/>
            <w:shd w:val="clear" w:color="auto" w:fill="FFFFFF" w:themeFill="background1"/>
            <w:vAlign w:val="center"/>
          </w:tcPr>
          <w:p w:rsidR="008D62C2" w:rsidP="0072412D" w:rsidRDefault="001369EF" w14:paraId="136DB435" w14:textId="2B0E8974">
            <w:pPr>
              <w:jc w:val="both"/>
              <w:rPr>
                <w:rFonts w:ascii="Times New Roman" w:hAnsi="Times New Roman" w:cs="Times New Roman"/>
                <w:sz w:val="24"/>
                <w:szCs w:val="24"/>
              </w:rPr>
            </w:pPr>
            <w:r>
              <w:rPr>
                <w:rFonts w:ascii="Times New Roman" w:hAnsi="Times New Roman" w:cs="Times New Roman"/>
                <w:sz w:val="24"/>
                <w:szCs w:val="24"/>
              </w:rPr>
              <w:t>Kogutakse statistilistel eesmärkidel.</w:t>
            </w:r>
          </w:p>
        </w:tc>
      </w:tr>
      <w:tr w:rsidR="008D62C2" w:rsidTr="00CF1817" w14:paraId="28439F86" w14:textId="77777777">
        <w:tc>
          <w:tcPr>
            <w:tcW w:w="4531" w:type="dxa"/>
            <w:shd w:val="clear" w:color="auto" w:fill="FFFFFF" w:themeFill="background1"/>
            <w:vAlign w:val="center"/>
          </w:tcPr>
          <w:p w:rsidR="008D62C2" w:rsidP="00395A8C" w:rsidRDefault="008D62C2" w14:paraId="2AC638B7" w14:textId="4E3456E8">
            <w:pPr>
              <w:jc w:val="center"/>
              <w:rPr>
                <w:rFonts w:ascii="Times New Roman" w:hAnsi="Times New Roman" w:cs="Times New Roman"/>
                <w:sz w:val="24"/>
                <w:szCs w:val="24"/>
              </w:rPr>
            </w:pPr>
            <w:r>
              <w:rPr>
                <w:rFonts w:ascii="Times New Roman" w:hAnsi="Times New Roman" w:cs="Times New Roman"/>
                <w:sz w:val="24"/>
                <w:szCs w:val="24"/>
              </w:rPr>
              <w:t>Hariduse andmed</w:t>
            </w:r>
          </w:p>
        </w:tc>
        <w:tc>
          <w:tcPr>
            <w:tcW w:w="4531" w:type="dxa"/>
            <w:shd w:val="clear" w:color="auto" w:fill="FFFFFF" w:themeFill="background1"/>
            <w:vAlign w:val="center"/>
          </w:tcPr>
          <w:p w:rsidR="008D62C2" w:rsidP="0072412D" w:rsidRDefault="001369EF" w14:paraId="117A9F72" w14:textId="0BD5F513">
            <w:pPr>
              <w:jc w:val="both"/>
              <w:rPr>
                <w:rFonts w:ascii="Times New Roman" w:hAnsi="Times New Roman" w:cs="Times New Roman"/>
                <w:sz w:val="24"/>
                <w:szCs w:val="24"/>
              </w:rPr>
            </w:pPr>
            <w:r>
              <w:rPr>
                <w:rFonts w:ascii="Times New Roman" w:hAnsi="Times New Roman" w:cs="Times New Roman"/>
                <w:sz w:val="24"/>
                <w:szCs w:val="24"/>
              </w:rPr>
              <w:t>Kogutakse statistilistel eesmärkidel.</w:t>
            </w:r>
          </w:p>
        </w:tc>
      </w:tr>
      <w:tr w:rsidR="008D62C2" w:rsidTr="00CF1817" w14:paraId="768B8037" w14:textId="77777777">
        <w:tc>
          <w:tcPr>
            <w:tcW w:w="4531" w:type="dxa"/>
            <w:shd w:val="clear" w:color="auto" w:fill="FFFFFF" w:themeFill="background1"/>
            <w:vAlign w:val="center"/>
          </w:tcPr>
          <w:p w:rsidR="008D62C2" w:rsidP="00395A8C" w:rsidRDefault="008D62C2" w14:paraId="255A9722" w14:textId="77174DB9">
            <w:pPr>
              <w:jc w:val="center"/>
              <w:rPr>
                <w:rFonts w:ascii="Times New Roman" w:hAnsi="Times New Roman" w:cs="Times New Roman"/>
                <w:sz w:val="24"/>
                <w:szCs w:val="24"/>
              </w:rPr>
            </w:pPr>
            <w:r>
              <w:rPr>
                <w:rFonts w:ascii="Times New Roman" w:hAnsi="Times New Roman" w:cs="Times New Roman"/>
                <w:sz w:val="24"/>
                <w:szCs w:val="24"/>
              </w:rPr>
              <w:t>Isiku esitatud nime muutmise põhjuse andmed</w:t>
            </w:r>
          </w:p>
        </w:tc>
        <w:tc>
          <w:tcPr>
            <w:tcW w:w="4531" w:type="dxa"/>
            <w:shd w:val="clear" w:color="auto" w:fill="FFFFFF" w:themeFill="background1"/>
            <w:vAlign w:val="center"/>
          </w:tcPr>
          <w:p w:rsidR="008D62C2" w:rsidP="0072412D" w:rsidRDefault="00AE024C" w14:paraId="1F64BBF6" w14:textId="300F1508">
            <w:pPr>
              <w:jc w:val="both"/>
              <w:rPr>
                <w:rFonts w:ascii="Times New Roman" w:hAnsi="Times New Roman" w:cs="Times New Roman"/>
                <w:sz w:val="24"/>
                <w:szCs w:val="24"/>
              </w:rPr>
            </w:pPr>
            <w:r>
              <w:rPr>
                <w:rFonts w:ascii="Times New Roman" w:hAnsi="Times New Roman" w:cs="Times New Roman"/>
                <w:sz w:val="24"/>
                <w:szCs w:val="24"/>
              </w:rPr>
              <w:t>Nimemuutmise menetluses tuleb seaduses sätestatud juhtudel hinnata nime muutmise põhjust</w:t>
            </w:r>
            <w:r w:rsidR="00DF1B73">
              <w:rPr>
                <w:rFonts w:ascii="Times New Roman" w:hAnsi="Times New Roman" w:cs="Times New Roman"/>
                <w:sz w:val="24"/>
                <w:szCs w:val="24"/>
              </w:rPr>
              <w:t>.</w:t>
            </w:r>
          </w:p>
        </w:tc>
      </w:tr>
      <w:tr w:rsidR="008D62C2" w:rsidTr="00CF1817" w14:paraId="7306335C" w14:textId="77777777">
        <w:tc>
          <w:tcPr>
            <w:tcW w:w="4531" w:type="dxa"/>
            <w:shd w:val="clear" w:color="auto" w:fill="FFFFFF" w:themeFill="background1"/>
            <w:vAlign w:val="center"/>
          </w:tcPr>
          <w:p w:rsidR="008D62C2" w:rsidP="00395A8C" w:rsidRDefault="008D62C2" w14:paraId="51B2A0E8" w14:textId="3126B038">
            <w:pPr>
              <w:jc w:val="center"/>
              <w:rPr>
                <w:rFonts w:ascii="Times New Roman" w:hAnsi="Times New Roman" w:cs="Times New Roman"/>
                <w:sz w:val="24"/>
                <w:szCs w:val="24"/>
              </w:rPr>
            </w:pPr>
            <w:r>
              <w:rPr>
                <w:rFonts w:ascii="Times New Roman" w:hAnsi="Times New Roman" w:cs="Times New Roman"/>
                <w:sz w:val="24"/>
                <w:szCs w:val="24"/>
              </w:rPr>
              <w:t>Isiku esitatud menetluslikud andmed</w:t>
            </w:r>
          </w:p>
        </w:tc>
        <w:tc>
          <w:tcPr>
            <w:tcW w:w="4531" w:type="dxa"/>
            <w:shd w:val="clear" w:color="auto" w:fill="FFFFFF" w:themeFill="background1"/>
            <w:vAlign w:val="center"/>
          </w:tcPr>
          <w:p w:rsidR="008D62C2" w:rsidP="0072412D" w:rsidRDefault="00AB5D85" w14:paraId="4CD3C3AA" w14:textId="3A3515F7">
            <w:pPr>
              <w:jc w:val="both"/>
              <w:rPr>
                <w:rFonts w:ascii="Times New Roman" w:hAnsi="Times New Roman" w:cs="Times New Roman"/>
                <w:sz w:val="24"/>
                <w:szCs w:val="24"/>
              </w:rPr>
            </w:pPr>
            <w:r>
              <w:rPr>
                <w:rFonts w:ascii="Times New Roman" w:hAnsi="Times New Roman" w:cs="Times New Roman"/>
                <w:sz w:val="24"/>
                <w:szCs w:val="24"/>
              </w:rPr>
              <w:t xml:space="preserve">Isik võib nimetoimingu raames avaldada täiendavaid </w:t>
            </w:r>
            <w:r w:rsidR="0072412D">
              <w:rPr>
                <w:rFonts w:ascii="Times New Roman" w:hAnsi="Times New Roman" w:cs="Times New Roman"/>
                <w:sz w:val="24"/>
                <w:szCs w:val="24"/>
              </w:rPr>
              <w:t>isiku</w:t>
            </w:r>
            <w:r>
              <w:rPr>
                <w:rFonts w:ascii="Times New Roman" w:hAnsi="Times New Roman" w:cs="Times New Roman"/>
                <w:sz w:val="24"/>
                <w:szCs w:val="24"/>
              </w:rPr>
              <w:t>andmeid mis võivad, aga ei pruugi olla menetluses tähtsust omavad.</w:t>
            </w:r>
          </w:p>
        </w:tc>
      </w:tr>
      <w:tr w:rsidR="008D62C2" w:rsidTr="00CF1817" w14:paraId="0374BA04" w14:textId="77777777">
        <w:tc>
          <w:tcPr>
            <w:tcW w:w="4531" w:type="dxa"/>
            <w:shd w:val="clear" w:color="auto" w:fill="FFFFFF" w:themeFill="background1"/>
            <w:vAlign w:val="center"/>
          </w:tcPr>
          <w:p w:rsidR="008D62C2" w:rsidP="00395A8C" w:rsidRDefault="008D62C2" w14:paraId="17DF551D" w14:textId="608FFB87">
            <w:pPr>
              <w:jc w:val="center"/>
              <w:rPr>
                <w:rFonts w:ascii="Times New Roman" w:hAnsi="Times New Roman" w:cs="Times New Roman"/>
                <w:sz w:val="24"/>
                <w:szCs w:val="24"/>
              </w:rPr>
            </w:pPr>
            <w:r>
              <w:rPr>
                <w:rFonts w:ascii="Times New Roman" w:hAnsi="Times New Roman" w:cs="Times New Roman"/>
                <w:sz w:val="24"/>
                <w:szCs w:val="24"/>
              </w:rPr>
              <w:t>Kriminaalkorras karistatuse andmed</w:t>
            </w:r>
          </w:p>
        </w:tc>
        <w:tc>
          <w:tcPr>
            <w:tcW w:w="4531" w:type="dxa"/>
            <w:shd w:val="clear" w:color="auto" w:fill="FFFFFF" w:themeFill="background1"/>
            <w:vAlign w:val="center"/>
          </w:tcPr>
          <w:p w:rsidR="008D62C2" w:rsidP="0072412D" w:rsidRDefault="00E24B2C" w14:paraId="6DD0EF2E" w14:textId="160E8B29">
            <w:pPr>
              <w:jc w:val="both"/>
              <w:rPr>
                <w:rFonts w:ascii="Times New Roman" w:hAnsi="Times New Roman" w:cs="Times New Roman"/>
                <w:sz w:val="24"/>
                <w:szCs w:val="24"/>
              </w:rPr>
            </w:pPr>
            <w:r>
              <w:rPr>
                <w:rFonts w:ascii="Times New Roman" w:hAnsi="Times New Roman" w:cs="Times New Roman"/>
                <w:sz w:val="24"/>
                <w:szCs w:val="24"/>
              </w:rPr>
              <w:t>Kriminaalkorras karistatud isikute</w:t>
            </w:r>
            <w:r w:rsidRPr="00A736C3" w:rsidR="0072412D">
              <w:rPr>
                <w:rFonts w:ascii="Times New Roman" w:hAnsi="Times New Roman" w:cs="Times New Roman"/>
                <w:sz w:val="24"/>
                <w:szCs w:val="24"/>
              </w:rPr>
              <w:t xml:space="preserve"> nimemuutmise </w:t>
            </w:r>
            <w:r>
              <w:rPr>
                <w:rFonts w:ascii="Times New Roman" w:hAnsi="Times New Roman" w:cs="Times New Roman"/>
                <w:sz w:val="24"/>
                <w:szCs w:val="24"/>
              </w:rPr>
              <w:t>õiguse p</w:t>
            </w:r>
            <w:r w:rsidR="0072412D">
              <w:rPr>
                <w:rFonts w:ascii="Times New Roman" w:hAnsi="Times New Roman" w:cs="Times New Roman"/>
                <w:sz w:val="24"/>
                <w:szCs w:val="24"/>
              </w:rPr>
              <w:t>iirangu kontrollimiseks peab tegema päringu karistusregistrisse</w:t>
            </w:r>
            <w:r w:rsidR="00324050">
              <w:rPr>
                <w:rFonts w:ascii="Times New Roman" w:hAnsi="Times New Roman" w:cs="Times New Roman"/>
                <w:sz w:val="24"/>
                <w:szCs w:val="24"/>
              </w:rPr>
              <w:t xml:space="preserve"> või selle arhiivi</w:t>
            </w:r>
            <w:r w:rsidR="0072412D">
              <w:rPr>
                <w:rFonts w:ascii="Times New Roman" w:hAnsi="Times New Roman" w:cs="Times New Roman"/>
                <w:sz w:val="24"/>
                <w:szCs w:val="24"/>
              </w:rPr>
              <w:t xml:space="preserve">. </w:t>
            </w:r>
            <w:r w:rsidRPr="0072412D" w:rsidR="0072412D">
              <w:rPr>
                <w:rFonts w:ascii="Times New Roman" w:hAnsi="Times New Roman" w:cs="Times New Roman"/>
                <w:sz w:val="24"/>
                <w:szCs w:val="24"/>
              </w:rPr>
              <w:t>Päringu tegemisel töödeldakse nime muuta sooviva isiku isikukoodi ja kriminaalkorras karistamise andmeid.</w:t>
            </w:r>
          </w:p>
        </w:tc>
      </w:tr>
      <w:tr w:rsidR="008D62C2" w:rsidTr="00CF1817" w14:paraId="6801D502" w14:textId="77777777">
        <w:tc>
          <w:tcPr>
            <w:tcW w:w="4531" w:type="dxa"/>
            <w:shd w:val="clear" w:color="auto" w:fill="FFFFFF" w:themeFill="background1"/>
            <w:vAlign w:val="center"/>
          </w:tcPr>
          <w:p w:rsidR="008D62C2" w:rsidP="00395A8C" w:rsidRDefault="008D62C2" w14:paraId="21672D8A" w14:textId="421ED5A2">
            <w:pPr>
              <w:jc w:val="center"/>
              <w:rPr>
                <w:rFonts w:ascii="Times New Roman" w:hAnsi="Times New Roman" w:cs="Times New Roman"/>
                <w:sz w:val="24"/>
                <w:szCs w:val="24"/>
              </w:rPr>
            </w:pPr>
            <w:r>
              <w:rPr>
                <w:rFonts w:ascii="Times New Roman" w:hAnsi="Times New Roman" w:cs="Times New Roman"/>
                <w:sz w:val="24"/>
                <w:szCs w:val="24"/>
              </w:rPr>
              <w:t>Perekonnaseisuandmed</w:t>
            </w:r>
          </w:p>
        </w:tc>
        <w:tc>
          <w:tcPr>
            <w:tcW w:w="4531" w:type="dxa"/>
            <w:shd w:val="clear" w:color="auto" w:fill="FFFFFF" w:themeFill="background1"/>
            <w:vAlign w:val="center"/>
          </w:tcPr>
          <w:p w:rsidR="008D62C2" w:rsidP="00395A8C" w:rsidRDefault="00A00FD3" w14:paraId="0E4AD609" w14:textId="5930377A">
            <w:pPr>
              <w:jc w:val="both"/>
              <w:rPr>
                <w:rFonts w:ascii="Times New Roman" w:hAnsi="Times New Roman" w:cs="Times New Roman"/>
                <w:sz w:val="24"/>
                <w:szCs w:val="24"/>
              </w:rPr>
            </w:pPr>
            <w:r>
              <w:rPr>
                <w:rFonts w:ascii="Times New Roman" w:hAnsi="Times New Roman" w:cs="Times New Roman"/>
                <w:sz w:val="24"/>
                <w:szCs w:val="24"/>
              </w:rPr>
              <w:t>Perekonnaseisuandmed on vajalikud, et kontrollida teatud eeldustele vastamist nimemuutmise menetluses</w:t>
            </w:r>
            <w:r w:rsidR="00FF0F25">
              <w:rPr>
                <w:rFonts w:ascii="Times New Roman" w:hAnsi="Times New Roman" w:cs="Times New Roman"/>
                <w:sz w:val="24"/>
                <w:szCs w:val="24"/>
              </w:rPr>
              <w:t xml:space="preserve">, näiteks kui isik soovib pärast abikaasa surma võtta läbi nimemuutmise menetluse tema perekonnanime </w:t>
            </w:r>
          </w:p>
        </w:tc>
      </w:tr>
      <w:tr w:rsidR="008D62C2" w:rsidTr="00CF1817" w14:paraId="5AEB86B0" w14:textId="77777777">
        <w:tc>
          <w:tcPr>
            <w:tcW w:w="4531" w:type="dxa"/>
            <w:shd w:val="clear" w:color="auto" w:fill="FFFFFF" w:themeFill="background1"/>
            <w:vAlign w:val="center"/>
          </w:tcPr>
          <w:p w:rsidR="008D62C2" w:rsidP="008D62C2" w:rsidRDefault="008D62C2" w14:paraId="711D6732" w14:textId="769561DA">
            <w:pPr>
              <w:jc w:val="center"/>
              <w:rPr>
                <w:rFonts w:ascii="Times New Roman" w:hAnsi="Times New Roman" w:cs="Times New Roman"/>
                <w:sz w:val="24"/>
                <w:szCs w:val="24"/>
              </w:rPr>
            </w:pPr>
            <w:r>
              <w:rPr>
                <w:rFonts w:ascii="Times New Roman" w:hAnsi="Times New Roman" w:cs="Times New Roman"/>
                <w:sz w:val="24"/>
                <w:szCs w:val="24"/>
              </w:rPr>
              <w:t>Põlvnemise andmed</w:t>
            </w:r>
          </w:p>
        </w:tc>
        <w:tc>
          <w:tcPr>
            <w:tcW w:w="4531" w:type="dxa"/>
            <w:shd w:val="clear" w:color="auto" w:fill="FFFFFF" w:themeFill="background1"/>
            <w:vAlign w:val="center"/>
          </w:tcPr>
          <w:p w:rsidR="008D62C2" w:rsidP="00395A8C" w:rsidRDefault="007049D4" w14:paraId="100CECF7" w14:textId="30E72D8B">
            <w:pPr>
              <w:jc w:val="both"/>
              <w:rPr>
                <w:rFonts w:ascii="Times New Roman" w:hAnsi="Times New Roman" w:cs="Times New Roman"/>
                <w:sz w:val="24"/>
                <w:szCs w:val="24"/>
              </w:rPr>
            </w:pPr>
            <w:r>
              <w:rPr>
                <w:rFonts w:ascii="Times New Roman" w:hAnsi="Times New Roman" w:cs="Times New Roman"/>
                <w:sz w:val="24"/>
                <w:szCs w:val="24"/>
              </w:rPr>
              <w:t xml:space="preserve">Kontrollitakse </w:t>
            </w:r>
            <w:r w:rsidRPr="00F02147" w:rsidR="001B20EC">
              <w:rPr>
                <w:rFonts w:ascii="Times New Roman" w:hAnsi="Times New Roman"/>
                <w:sz w:val="24"/>
                <w:szCs w:val="24"/>
              </w:rPr>
              <w:t>isikunime muutmisel, kas isikul on soovitud perekonnanimega põlvnemise</w:t>
            </w:r>
            <w:r w:rsidR="001B20EC">
              <w:rPr>
                <w:rFonts w:ascii="Times New Roman" w:hAnsi="Times New Roman"/>
                <w:sz w:val="24"/>
                <w:szCs w:val="24"/>
              </w:rPr>
              <w:t xml:space="preserve"> kaudu seos. </w:t>
            </w:r>
          </w:p>
        </w:tc>
      </w:tr>
      <w:tr w:rsidR="008D62C2" w:rsidTr="00CF1817" w14:paraId="5DE4A73B" w14:textId="77777777">
        <w:tc>
          <w:tcPr>
            <w:tcW w:w="4531" w:type="dxa"/>
            <w:shd w:val="clear" w:color="auto" w:fill="FFFFFF" w:themeFill="background1"/>
            <w:vAlign w:val="center"/>
          </w:tcPr>
          <w:p w:rsidR="008D62C2" w:rsidP="008D62C2" w:rsidRDefault="008D62C2" w14:paraId="405DE7ED" w14:textId="2ED38265">
            <w:pPr>
              <w:jc w:val="center"/>
              <w:rPr>
                <w:rFonts w:ascii="Times New Roman" w:hAnsi="Times New Roman" w:cs="Times New Roman"/>
                <w:sz w:val="24"/>
                <w:szCs w:val="24"/>
              </w:rPr>
            </w:pPr>
            <w:r>
              <w:rPr>
                <w:rFonts w:ascii="Times New Roman" w:hAnsi="Times New Roman" w:cs="Times New Roman"/>
                <w:sz w:val="24"/>
                <w:szCs w:val="24"/>
              </w:rPr>
              <w:t>Rahvuse andmed</w:t>
            </w:r>
          </w:p>
        </w:tc>
        <w:tc>
          <w:tcPr>
            <w:tcW w:w="4531" w:type="dxa"/>
            <w:shd w:val="clear" w:color="auto" w:fill="FFFFFF" w:themeFill="background1"/>
            <w:vAlign w:val="center"/>
          </w:tcPr>
          <w:p w:rsidR="008D62C2" w:rsidP="00395A8C" w:rsidRDefault="00FA4A2E" w14:paraId="6D973BF9" w14:textId="60C910D3">
            <w:pPr>
              <w:jc w:val="both"/>
              <w:rPr>
                <w:rFonts w:ascii="Times New Roman" w:hAnsi="Times New Roman" w:cs="Times New Roman"/>
                <w:sz w:val="24"/>
                <w:szCs w:val="24"/>
              </w:rPr>
            </w:pPr>
            <w:r w:rsidRPr="00FA4A2E">
              <w:rPr>
                <w:rFonts w:ascii="Times New Roman" w:hAnsi="Times New Roman" w:cs="Times New Roman"/>
                <w:sz w:val="24"/>
                <w:szCs w:val="24"/>
              </w:rPr>
              <w:t>Perekonnanime andmisel, vahetamisel või muutmisel võib nime kirjapilti muuta rahvuse nimetraditsiooni järgi, kui selles rahvuses perekonnanimesid sellisel viisil eristatakse.</w:t>
            </w:r>
          </w:p>
        </w:tc>
      </w:tr>
      <w:tr w:rsidR="008D62C2" w:rsidTr="00CF1817" w14:paraId="274210A3" w14:textId="77777777">
        <w:tc>
          <w:tcPr>
            <w:tcW w:w="4531" w:type="dxa"/>
            <w:shd w:val="clear" w:color="auto" w:fill="FFFFFF" w:themeFill="background1"/>
            <w:vAlign w:val="center"/>
          </w:tcPr>
          <w:p w:rsidR="008D62C2" w:rsidP="008D62C2" w:rsidRDefault="008D62C2" w14:paraId="2B7B0C11" w14:textId="6D7C19DD">
            <w:pPr>
              <w:jc w:val="center"/>
              <w:rPr>
                <w:rFonts w:ascii="Times New Roman" w:hAnsi="Times New Roman" w:cs="Times New Roman"/>
                <w:sz w:val="24"/>
                <w:szCs w:val="24"/>
              </w:rPr>
            </w:pPr>
            <w:r>
              <w:rPr>
                <w:rFonts w:ascii="Times New Roman" w:hAnsi="Times New Roman" w:cs="Times New Roman"/>
                <w:sz w:val="24"/>
                <w:szCs w:val="24"/>
              </w:rPr>
              <w:t>Soo muutmise andmed</w:t>
            </w:r>
          </w:p>
        </w:tc>
        <w:tc>
          <w:tcPr>
            <w:tcW w:w="4531" w:type="dxa"/>
            <w:shd w:val="clear" w:color="auto" w:fill="FFFFFF" w:themeFill="background1"/>
            <w:vAlign w:val="center"/>
          </w:tcPr>
          <w:p w:rsidR="008D62C2" w:rsidP="00395A8C" w:rsidRDefault="00FC7024" w14:paraId="2A8ABB59" w14:textId="26F9D382">
            <w:pPr>
              <w:jc w:val="both"/>
              <w:rPr>
                <w:rFonts w:ascii="Times New Roman" w:hAnsi="Times New Roman" w:cs="Times New Roman"/>
                <w:sz w:val="24"/>
                <w:szCs w:val="24"/>
              </w:rPr>
            </w:pPr>
            <w:r w:rsidRPr="00FC7024">
              <w:rPr>
                <w:rFonts w:ascii="Times New Roman" w:hAnsi="Times New Roman" w:cs="Times New Roman"/>
                <w:sz w:val="24"/>
                <w:szCs w:val="24"/>
              </w:rPr>
              <w:t xml:space="preserve">Soo muutmise andmeid töödeldakse selleks, et isik saaks </w:t>
            </w:r>
            <w:r w:rsidR="00FF0F25">
              <w:rPr>
                <w:rFonts w:ascii="Times New Roman" w:hAnsi="Times New Roman" w:cs="Times New Roman"/>
                <w:sz w:val="24"/>
                <w:szCs w:val="24"/>
              </w:rPr>
              <w:t>eelnõus</w:t>
            </w:r>
            <w:r>
              <w:rPr>
                <w:rFonts w:ascii="Times New Roman" w:hAnsi="Times New Roman" w:cs="Times New Roman"/>
                <w:sz w:val="24"/>
                <w:szCs w:val="24"/>
              </w:rPr>
              <w:t xml:space="preserve"> sätestatud alusel</w:t>
            </w:r>
            <w:r w:rsidRPr="00FC7024">
              <w:rPr>
                <w:rFonts w:ascii="Times New Roman" w:hAnsi="Times New Roman" w:cs="Times New Roman"/>
                <w:sz w:val="24"/>
                <w:szCs w:val="24"/>
              </w:rPr>
              <w:t xml:space="preserve"> </w:t>
            </w:r>
            <w:r w:rsidR="00FF0F25">
              <w:rPr>
                <w:rFonts w:ascii="Times New Roman" w:hAnsi="Times New Roman" w:cs="Times New Roman"/>
                <w:sz w:val="24"/>
                <w:szCs w:val="24"/>
              </w:rPr>
              <w:t xml:space="preserve">vahetada </w:t>
            </w:r>
            <w:r w:rsidRPr="00FC7024">
              <w:rPr>
                <w:rFonts w:ascii="Times New Roman" w:hAnsi="Times New Roman" w:cs="Times New Roman"/>
                <w:sz w:val="24"/>
                <w:szCs w:val="24"/>
              </w:rPr>
              <w:t>oma ees- ja perekonnanime vastavaks muudetud või taastatud sooandmetele.</w:t>
            </w:r>
          </w:p>
        </w:tc>
      </w:tr>
      <w:tr w:rsidR="008D62C2" w:rsidTr="008D62C2" w14:paraId="3199E86E" w14:textId="77777777">
        <w:tc>
          <w:tcPr>
            <w:tcW w:w="4531" w:type="dxa"/>
            <w:vAlign w:val="center"/>
          </w:tcPr>
          <w:p w:rsidR="008D62C2" w:rsidP="008D62C2" w:rsidRDefault="008D62C2" w14:paraId="530D7A4A" w14:textId="5A91E0FB">
            <w:pPr>
              <w:jc w:val="center"/>
              <w:rPr>
                <w:rFonts w:ascii="Times New Roman" w:hAnsi="Times New Roman" w:cs="Times New Roman"/>
                <w:sz w:val="24"/>
                <w:szCs w:val="24"/>
              </w:rPr>
            </w:pPr>
            <w:r>
              <w:rPr>
                <w:rFonts w:ascii="Times New Roman" w:hAnsi="Times New Roman" w:cs="Times New Roman"/>
                <w:sz w:val="24"/>
                <w:szCs w:val="24"/>
              </w:rPr>
              <w:t>Teovõimelisuse andmed</w:t>
            </w:r>
          </w:p>
        </w:tc>
        <w:tc>
          <w:tcPr>
            <w:tcW w:w="4531" w:type="dxa"/>
            <w:vAlign w:val="center"/>
          </w:tcPr>
          <w:p w:rsidR="008D62C2" w:rsidP="00395A8C" w:rsidRDefault="00994BFF" w14:paraId="47195335" w14:textId="6697B8AB">
            <w:pPr>
              <w:jc w:val="both"/>
              <w:rPr>
                <w:rFonts w:ascii="Times New Roman" w:hAnsi="Times New Roman" w:cs="Times New Roman"/>
                <w:sz w:val="24"/>
                <w:szCs w:val="24"/>
              </w:rPr>
            </w:pPr>
            <w:r>
              <w:rPr>
                <w:rFonts w:ascii="Times New Roman" w:hAnsi="Times New Roman" w:cs="Times New Roman"/>
                <w:sz w:val="24"/>
                <w:szCs w:val="24"/>
              </w:rPr>
              <w:t>Vajalik esindusõiguse kontrolli</w:t>
            </w:r>
            <w:r w:rsidR="00F32E30">
              <w:rPr>
                <w:rFonts w:ascii="Times New Roman" w:hAnsi="Times New Roman" w:cs="Times New Roman"/>
                <w:sz w:val="24"/>
                <w:szCs w:val="24"/>
              </w:rPr>
              <w:t>ks</w:t>
            </w:r>
            <w:r w:rsidR="007A5AAE">
              <w:rPr>
                <w:rFonts w:ascii="Times New Roman" w:hAnsi="Times New Roman" w:cs="Times New Roman"/>
                <w:sz w:val="24"/>
                <w:szCs w:val="24"/>
              </w:rPr>
              <w:t>.</w:t>
            </w:r>
          </w:p>
        </w:tc>
      </w:tr>
      <w:tr w:rsidR="008D62C2" w:rsidTr="008D62C2" w14:paraId="413F402F" w14:textId="77777777">
        <w:tc>
          <w:tcPr>
            <w:tcW w:w="4531" w:type="dxa"/>
            <w:vAlign w:val="center"/>
          </w:tcPr>
          <w:p w:rsidR="008D62C2" w:rsidP="000912EA" w:rsidRDefault="008D62C2" w14:paraId="31961EA8" w14:textId="34B6A7B8">
            <w:pPr>
              <w:rPr>
                <w:rFonts w:ascii="Times New Roman" w:hAnsi="Times New Roman" w:cs="Times New Roman"/>
                <w:sz w:val="24"/>
                <w:szCs w:val="24"/>
              </w:rPr>
            </w:pPr>
            <w:r>
              <w:rPr>
                <w:rFonts w:ascii="Times New Roman" w:hAnsi="Times New Roman" w:cs="Times New Roman"/>
                <w:sz w:val="24"/>
                <w:szCs w:val="24"/>
              </w:rPr>
              <w:t>Usulise kuuluvuse andmed</w:t>
            </w:r>
          </w:p>
        </w:tc>
        <w:tc>
          <w:tcPr>
            <w:tcW w:w="4531" w:type="dxa"/>
            <w:vAlign w:val="center"/>
          </w:tcPr>
          <w:p w:rsidR="008D62C2" w:rsidP="000912EA" w:rsidRDefault="00994BFF" w14:paraId="6722E886" w14:textId="5E4D07B9">
            <w:pPr>
              <w:keepNext/>
              <w:jc w:val="both"/>
              <w:rPr>
                <w:rFonts w:ascii="Times New Roman" w:hAnsi="Times New Roman" w:cs="Times New Roman"/>
                <w:sz w:val="24"/>
                <w:szCs w:val="24"/>
              </w:rPr>
            </w:pPr>
            <w:r w:rsidRPr="00994BFF">
              <w:rPr>
                <w:rFonts w:ascii="Times New Roman" w:hAnsi="Times New Roman" w:cs="Times New Roman"/>
                <w:sz w:val="24"/>
                <w:szCs w:val="24"/>
              </w:rPr>
              <w:t xml:space="preserve">Usulise kuuluvuse andmeid töödeldakse </w:t>
            </w:r>
            <w:r>
              <w:rPr>
                <w:rFonts w:ascii="Times New Roman" w:hAnsi="Times New Roman" w:cs="Times New Roman"/>
                <w:sz w:val="24"/>
                <w:szCs w:val="24"/>
              </w:rPr>
              <w:t>u</w:t>
            </w:r>
            <w:r w:rsidRPr="00994BFF">
              <w:rPr>
                <w:rFonts w:ascii="Times New Roman" w:hAnsi="Times New Roman" w:cs="Times New Roman"/>
                <w:sz w:val="24"/>
                <w:szCs w:val="24"/>
              </w:rPr>
              <w:t xml:space="preserve">latuses, mis on vajalik tõendamaks, et eesnimi on isikule antud usulise ühenduse usulise talituse käigus, mis võimaldab võõrkeelse eesnime </w:t>
            </w:r>
            <w:r w:rsidR="00E24B2C">
              <w:rPr>
                <w:rFonts w:ascii="Times New Roman" w:hAnsi="Times New Roman" w:cs="Times New Roman"/>
                <w:sz w:val="24"/>
                <w:szCs w:val="24"/>
              </w:rPr>
              <w:t>andmist sünnil või nimemuutmisel.</w:t>
            </w:r>
          </w:p>
        </w:tc>
      </w:tr>
    </w:tbl>
    <w:p w:rsidR="008D62C2" w:rsidP="00F02147" w:rsidRDefault="008D62C2" w14:paraId="74ACDA0C" w14:textId="77777777">
      <w:pPr>
        <w:spacing w:after="0" w:line="240" w:lineRule="auto"/>
        <w:jc w:val="both"/>
        <w:rPr>
          <w:rFonts w:ascii="Times New Roman" w:hAnsi="Times New Roman" w:cs="Times New Roman"/>
          <w:sz w:val="24"/>
          <w:szCs w:val="24"/>
        </w:rPr>
      </w:pPr>
    </w:p>
    <w:p w:rsidR="000F3379" w:rsidP="000F3379" w:rsidRDefault="000F3379" w14:paraId="2AA1903E" w14:textId="4C2E21C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Isikuandmete vastutavad töötlejad isikuandmete kaitse </w:t>
      </w:r>
      <w:proofErr w:type="spellStart"/>
      <w:r>
        <w:rPr>
          <w:rFonts w:ascii="Times New Roman" w:hAnsi="Times New Roman" w:cs="Times New Roman"/>
          <w:sz w:val="24"/>
          <w:szCs w:val="24"/>
        </w:rPr>
        <w:t>üldmääruse</w:t>
      </w:r>
      <w:proofErr w:type="spellEnd"/>
      <w:r>
        <w:rPr>
          <w:rStyle w:val="FootnoteReference"/>
          <w:rFonts w:ascii="Times New Roman" w:hAnsi="Times New Roman" w:cs="Times New Roman"/>
          <w:sz w:val="24"/>
          <w:szCs w:val="24"/>
        </w:rPr>
        <w:footnoteReference w:id="23"/>
      </w:r>
      <w:r>
        <w:rPr>
          <w:rFonts w:ascii="Times New Roman" w:hAnsi="Times New Roman" w:cs="Times New Roman"/>
          <w:sz w:val="24"/>
          <w:szCs w:val="24"/>
        </w:rPr>
        <w:t xml:space="preserve"> järgi on eelnõu § 2 lõike 4 kohaselt nimetoiminguid läbiviivivad asutused</w:t>
      </w:r>
      <w:r w:rsidR="004364A7">
        <w:rPr>
          <w:rFonts w:ascii="Times New Roman" w:hAnsi="Times New Roman" w:cs="Times New Roman"/>
          <w:sz w:val="24"/>
          <w:szCs w:val="24"/>
        </w:rPr>
        <w:t>.</w:t>
      </w:r>
    </w:p>
    <w:p w:rsidR="009473C4" w:rsidP="00F02147" w:rsidRDefault="009473C4" w14:paraId="73F65181" w14:textId="77777777">
      <w:pPr>
        <w:spacing w:after="0" w:line="240" w:lineRule="auto"/>
        <w:jc w:val="both"/>
        <w:rPr>
          <w:rFonts w:ascii="Times New Roman" w:hAnsi="Times New Roman" w:cs="Times New Roman"/>
          <w:sz w:val="24"/>
          <w:szCs w:val="24"/>
        </w:rPr>
      </w:pPr>
    </w:p>
    <w:p w:rsidRPr="00F0613C" w:rsidR="00994F25" w:rsidP="00F0613C" w:rsidRDefault="00AF5101" w14:paraId="592A1A1D" w14:textId="5358DB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w:t>
      </w:r>
      <w:r w:rsidR="00B8022E">
        <w:rPr>
          <w:rFonts w:ascii="Times New Roman" w:hAnsi="Times New Roman" w:cs="Times New Roman"/>
          <w:sz w:val="24"/>
          <w:szCs w:val="24"/>
        </w:rPr>
        <w:t>§ 2</w:t>
      </w:r>
      <w:r>
        <w:rPr>
          <w:rFonts w:ascii="Times New Roman" w:hAnsi="Times New Roman" w:cs="Times New Roman"/>
          <w:sz w:val="24"/>
          <w:szCs w:val="24"/>
        </w:rPr>
        <w:t xml:space="preserve"> lõige </w:t>
      </w:r>
      <w:r w:rsidR="009473C4">
        <w:rPr>
          <w:rFonts w:ascii="Times New Roman" w:hAnsi="Times New Roman" w:cs="Times New Roman"/>
          <w:sz w:val="24"/>
          <w:szCs w:val="24"/>
        </w:rPr>
        <w:t>5</w:t>
      </w:r>
      <w:r>
        <w:rPr>
          <w:rFonts w:ascii="Times New Roman" w:hAnsi="Times New Roman" w:cs="Times New Roman"/>
          <w:sz w:val="24"/>
          <w:szCs w:val="24"/>
        </w:rPr>
        <w:t xml:space="preserve"> sätestab, et</w:t>
      </w:r>
      <w:r w:rsidR="008E64D4">
        <w:rPr>
          <w:rFonts w:ascii="Times New Roman" w:hAnsi="Times New Roman" w:cs="Times New Roman"/>
          <w:sz w:val="24"/>
          <w:szCs w:val="24"/>
        </w:rPr>
        <w:t xml:space="preserve"> isikuandmete säilitam</w:t>
      </w:r>
      <w:r w:rsidR="008D78D9">
        <w:rPr>
          <w:rFonts w:ascii="Times New Roman" w:hAnsi="Times New Roman" w:cs="Times New Roman"/>
          <w:sz w:val="24"/>
          <w:szCs w:val="24"/>
        </w:rPr>
        <w:t>ist reguleeritakse</w:t>
      </w:r>
      <w:r w:rsidR="008E64D4">
        <w:rPr>
          <w:rFonts w:ascii="Times New Roman" w:hAnsi="Times New Roman" w:cs="Times New Roman"/>
          <w:sz w:val="24"/>
          <w:szCs w:val="24"/>
        </w:rPr>
        <w:t xml:space="preserve"> RRS §-s 8, mi</w:t>
      </w:r>
      <w:r w:rsidR="00B8022E">
        <w:rPr>
          <w:rFonts w:ascii="Times New Roman" w:hAnsi="Times New Roman" w:cs="Times New Roman"/>
          <w:sz w:val="24"/>
          <w:szCs w:val="24"/>
        </w:rPr>
        <w:t>lle kohaselt</w:t>
      </w:r>
      <w:r w:rsidR="008E64D4">
        <w:rPr>
          <w:rFonts w:ascii="Times New Roman" w:hAnsi="Times New Roman" w:cs="Times New Roman"/>
          <w:sz w:val="24"/>
          <w:szCs w:val="24"/>
        </w:rPr>
        <w:t xml:space="preserve"> </w:t>
      </w:r>
      <w:proofErr w:type="spellStart"/>
      <w:r w:rsidR="0056608A">
        <w:rPr>
          <w:rFonts w:ascii="Times New Roman" w:hAnsi="Times New Roman" w:cs="Times New Roman"/>
          <w:sz w:val="24"/>
          <w:szCs w:val="24"/>
        </w:rPr>
        <w:t>RR-i</w:t>
      </w:r>
      <w:proofErr w:type="spellEnd"/>
      <w:r w:rsidR="008E64D4">
        <w:rPr>
          <w:rFonts w:ascii="Times New Roman" w:hAnsi="Times New Roman" w:cs="Times New Roman"/>
          <w:sz w:val="24"/>
          <w:szCs w:val="24"/>
        </w:rPr>
        <w:t xml:space="preserve"> kantavaid isikuandmeid säilitatakse </w:t>
      </w:r>
      <w:proofErr w:type="spellStart"/>
      <w:r w:rsidR="0056608A">
        <w:rPr>
          <w:rFonts w:ascii="Times New Roman" w:hAnsi="Times New Roman" w:cs="Times New Roman"/>
          <w:sz w:val="24"/>
          <w:szCs w:val="24"/>
        </w:rPr>
        <w:t>RR-s</w:t>
      </w:r>
      <w:proofErr w:type="spellEnd"/>
      <w:r w:rsidR="008E64D4">
        <w:rPr>
          <w:rFonts w:ascii="Times New Roman" w:hAnsi="Times New Roman" w:cs="Times New Roman"/>
          <w:sz w:val="24"/>
          <w:szCs w:val="24"/>
        </w:rPr>
        <w:t xml:space="preserve"> alaliselt</w:t>
      </w:r>
      <w:r>
        <w:rPr>
          <w:rFonts w:ascii="Times New Roman" w:hAnsi="Times New Roman" w:cs="Times New Roman"/>
          <w:sz w:val="24"/>
          <w:szCs w:val="24"/>
        </w:rPr>
        <w:t>.</w:t>
      </w:r>
    </w:p>
    <w:p w:rsidR="007F7932" w:rsidP="00C7410A" w:rsidRDefault="007F7932" w14:paraId="20699530" w14:textId="18686CA8">
      <w:pPr>
        <w:spacing w:after="0" w:line="240" w:lineRule="auto"/>
        <w:jc w:val="both"/>
      </w:pPr>
    </w:p>
    <w:p w:rsidR="00260A88" w:rsidP="00F02147" w:rsidRDefault="00847598" w14:paraId="5529B009" w14:textId="12FBBAF3">
      <w:pPr>
        <w:spacing w:after="0" w:line="240" w:lineRule="auto"/>
        <w:jc w:val="both"/>
        <w:rPr>
          <w:rFonts w:ascii="Times New Roman" w:hAnsi="Times New Roman" w:cs="Times New Roman"/>
          <w:sz w:val="24"/>
          <w:szCs w:val="24"/>
        </w:rPr>
      </w:pPr>
      <w:r w:rsidRPr="00624954">
        <w:rPr>
          <w:rFonts w:ascii="Times New Roman" w:hAnsi="Times New Roman" w:cs="Times New Roman"/>
          <w:b/>
          <w:sz w:val="24"/>
          <w:szCs w:val="24"/>
        </w:rPr>
        <w:t>Eelnõu §</w:t>
      </w:r>
      <w:r w:rsidR="00476816">
        <w:rPr>
          <w:rFonts w:ascii="Times New Roman" w:hAnsi="Times New Roman" w:cs="Times New Roman"/>
          <w:b/>
          <w:sz w:val="24"/>
          <w:szCs w:val="24"/>
        </w:rPr>
        <w:t>-s</w:t>
      </w:r>
      <w:r w:rsidRPr="00624954">
        <w:rPr>
          <w:rFonts w:ascii="Times New Roman" w:hAnsi="Times New Roman" w:cs="Times New Roman"/>
          <w:b/>
          <w:sz w:val="24"/>
          <w:szCs w:val="24"/>
        </w:rPr>
        <w:t> </w:t>
      </w:r>
      <w:r w:rsidRPr="00624954" w:rsidR="00260A88">
        <w:rPr>
          <w:rFonts w:ascii="Times New Roman" w:hAnsi="Times New Roman" w:cs="Times New Roman"/>
          <w:b/>
          <w:sz w:val="24"/>
          <w:szCs w:val="24"/>
        </w:rPr>
        <w:t>3</w:t>
      </w:r>
      <w:r w:rsidRPr="00624954">
        <w:rPr>
          <w:rFonts w:ascii="Times New Roman" w:hAnsi="Times New Roman" w:cs="Times New Roman"/>
          <w:b/>
          <w:sz w:val="24"/>
          <w:szCs w:val="24"/>
        </w:rPr>
        <w:t xml:space="preserve"> </w:t>
      </w:r>
      <w:r w:rsidR="00260A88">
        <w:rPr>
          <w:rFonts w:ascii="Times New Roman" w:hAnsi="Times New Roman" w:cs="Times New Roman"/>
          <w:sz w:val="24"/>
          <w:szCs w:val="24"/>
        </w:rPr>
        <w:t>sätestatakse isikunime kasutamine.</w:t>
      </w:r>
    </w:p>
    <w:p w:rsidR="00260A88" w:rsidP="00F02147" w:rsidRDefault="00260A88" w14:paraId="2C324470" w14:textId="77777777">
      <w:pPr>
        <w:spacing w:after="0" w:line="240" w:lineRule="auto"/>
        <w:jc w:val="both"/>
        <w:rPr>
          <w:rFonts w:ascii="Times New Roman" w:hAnsi="Times New Roman" w:cs="Times New Roman"/>
          <w:sz w:val="24"/>
          <w:szCs w:val="24"/>
        </w:rPr>
      </w:pPr>
    </w:p>
    <w:p w:rsidRPr="00F02147" w:rsidR="00260A88" w:rsidP="00260A88" w:rsidRDefault="00260A88" w14:paraId="2B138EEE" w14:textId="2A4B91E9">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 xml:space="preserve">Eelnõu § 3 lõikega 1 </w:t>
      </w:r>
      <w:r w:rsidR="008D78D9">
        <w:rPr>
          <w:rFonts w:ascii="Times New Roman" w:hAnsi="Times New Roman" w:cs="Times New Roman"/>
          <w:sz w:val="24"/>
          <w:szCs w:val="24"/>
        </w:rPr>
        <w:t>määratletakse</w:t>
      </w:r>
      <w:r w:rsidRPr="00F02147">
        <w:rPr>
          <w:rFonts w:ascii="Times New Roman" w:hAnsi="Times New Roman" w:cs="Times New Roman"/>
          <w:sz w:val="24"/>
          <w:szCs w:val="24"/>
        </w:rPr>
        <w:t xml:space="preserve"> isikunime mõiste. Isikunim</w:t>
      </w:r>
      <w:r w:rsidRPr="00F02147" w:rsidDel="00E71D9B">
        <w:rPr>
          <w:rFonts w:ascii="Times New Roman" w:hAnsi="Times New Roman" w:cs="Times New Roman"/>
          <w:sz w:val="24"/>
          <w:szCs w:val="24"/>
        </w:rPr>
        <w:t>e</w:t>
      </w:r>
      <w:r w:rsidRPr="00F02147">
        <w:rPr>
          <w:rFonts w:ascii="Times New Roman" w:hAnsi="Times New Roman" w:cs="Times New Roman"/>
          <w:sz w:val="24"/>
          <w:szCs w:val="24"/>
        </w:rPr>
        <w:t xml:space="preserve"> mõiste annab isikunimele kaks nõuet – see koosneb eesnimest ja perekonnanimest ehk antakse isikunime mall </w:t>
      </w:r>
      <w:proofErr w:type="spellStart"/>
      <w:r w:rsidRPr="00F02147">
        <w:rPr>
          <w:rFonts w:ascii="Times New Roman" w:hAnsi="Times New Roman" w:cs="Times New Roman"/>
          <w:sz w:val="24"/>
          <w:szCs w:val="24"/>
        </w:rPr>
        <w:t>eesnimi</w:t>
      </w:r>
      <w:r w:rsidR="00CB35BB">
        <w:rPr>
          <w:rFonts w:ascii="Times New Roman" w:hAnsi="Times New Roman" w:cs="Times New Roman"/>
          <w:sz w:val="24"/>
          <w:szCs w:val="24"/>
        </w:rPr>
        <w:t>+</w:t>
      </w:r>
      <w:r w:rsidRPr="00F02147">
        <w:rPr>
          <w:rFonts w:ascii="Times New Roman" w:hAnsi="Times New Roman" w:cs="Times New Roman"/>
          <w:sz w:val="24"/>
          <w:szCs w:val="24"/>
        </w:rPr>
        <w:t>perekonnanimi</w:t>
      </w:r>
      <w:proofErr w:type="spellEnd"/>
      <w:r w:rsidRPr="00F02147">
        <w:rPr>
          <w:rFonts w:ascii="Times New Roman" w:hAnsi="Times New Roman" w:cs="Times New Roman"/>
          <w:sz w:val="24"/>
          <w:szCs w:val="24"/>
        </w:rPr>
        <w:t xml:space="preserve">. Võrreldes teiste rahvuste nimetraditsiooniga on eesti isikunimi lihtne, selles ei ole </w:t>
      </w:r>
      <w:proofErr w:type="spellStart"/>
      <w:r w:rsidRPr="00F02147">
        <w:rPr>
          <w:rFonts w:ascii="Times New Roman" w:hAnsi="Times New Roman" w:cs="Times New Roman"/>
          <w:sz w:val="24"/>
          <w:szCs w:val="24"/>
        </w:rPr>
        <w:t>kesknime</w:t>
      </w:r>
      <w:proofErr w:type="spellEnd"/>
      <w:r w:rsidRPr="00F02147">
        <w:rPr>
          <w:rFonts w:ascii="Times New Roman" w:hAnsi="Times New Roman" w:cs="Times New Roman"/>
          <w:sz w:val="24"/>
          <w:szCs w:val="24"/>
        </w:rPr>
        <w:t xml:space="preserve"> (nagu näiteks taani isikunimedes) ega isanime (nagu näiteks vene isikunimedes). Isikunimena saab käsitada nime, mis on kantud dokumenti või andmekogusse. </w:t>
      </w:r>
      <w:r>
        <w:rPr>
          <w:rFonts w:ascii="Times New Roman" w:hAnsi="Times New Roman" w:cs="Times New Roman"/>
          <w:sz w:val="24"/>
          <w:szCs w:val="24"/>
        </w:rPr>
        <w:t xml:space="preserve">Andmekogu all tuleb mõista mitte ainult </w:t>
      </w:r>
      <w:proofErr w:type="spellStart"/>
      <w:r w:rsidR="0056608A">
        <w:rPr>
          <w:rFonts w:ascii="Times New Roman" w:hAnsi="Times New Roman" w:cs="Times New Roman"/>
          <w:sz w:val="24"/>
          <w:szCs w:val="24"/>
        </w:rPr>
        <w:t>RR-i</w:t>
      </w:r>
      <w:proofErr w:type="spellEnd"/>
      <w:r>
        <w:rPr>
          <w:rFonts w:ascii="Times New Roman" w:hAnsi="Times New Roman" w:cs="Times New Roman"/>
          <w:sz w:val="24"/>
          <w:szCs w:val="24"/>
        </w:rPr>
        <w:t>, aga ka teisi andmekogusid, näiteks Eesti hariduse infosüsteem</w:t>
      </w:r>
      <w:r w:rsidR="008D78D9">
        <w:rPr>
          <w:rFonts w:ascii="Times New Roman" w:hAnsi="Times New Roman" w:cs="Times New Roman"/>
          <w:sz w:val="24"/>
          <w:szCs w:val="24"/>
        </w:rPr>
        <w:t>i</w:t>
      </w:r>
      <w:r>
        <w:rPr>
          <w:rFonts w:ascii="Times New Roman" w:hAnsi="Times New Roman" w:cs="Times New Roman"/>
          <w:sz w:val="24"/>
          <w:szCs w:val="24"/>
        </w:rPr>
        <w:t xml:space="preserve">. </w:t>
      </w:r>
      <w:r w:rsidRPr="00F02147">
        <w:rPr>
          <w:rFonts w:ascii="Times New Roman" w:hAnsi="Times New Roman" w:cs="Times New Roman"/>
          <w:sz w:val="24"/>
          <w:szCs w:val="24"/>
        </w:rPr>
        <w:t xml:space="preserve">Dokumenti kantakse isikunimi </w:t>
      </w:r>
      <w:r w:rsidR="00BA68BF">
        <w:rPr>
          <w:rFonts w:ascii="Times New Roman" w:hAnsi="Times New Roman" w:cs="Times New Roman"/>
          <w:sz w:val="24"/>
          <w:szCs w:val="24"/>
        </w:rPr>
        <w:t xml:space="preserve">üldjuhul </w:t>
      </w:r>
      <w:proofErr w:type="spellStart"/>
      <w:r w:rsidR="0056608A">
        <w:rPr>
          <w:rFonts w:ascii="Times New Roman" w:hAnsi="Times New Roman" w:cs="Times New Roman"/>
          <w:sz w:val="24"/>
          <w:szCs w:val="24"/>
        </w:rPr>
        <w:t>RR-i</w:t>
      </w:r>
      <w:proofErr w:type="spellEnd"/>
      <w:r w:rsidRPr="00F02147">
        <w:rPr>
          <w:rFonts w:ascii="Times New Roman" w:hAnsi="Times New Roman" w:cs="Times New Roman"/>
          <w:sz w:val="24"/>
          <w:szCs w:val="24"/>
        </w:rPr>
        <w:t xml:space="preserve"> kantud andmete alusel, aga ka näiteks abielu sõlmimisel koostatud dokumenti kantakse uus isikunimi, kui </w:t>
      </w:r>
      <w:proofErr w:type="spellStart"/>
      <w:r w:rsidRPr="00F02147">
        <w:rPr>
          <w:rFonts w:ascii="Times New Roman" w:hAnsi="Times New Roman" w:cs="Times New Roman"/>
          <w:sz w:val="24"/>
          <w:szCs w:val="24"/>
        </w:rPr>
        <w:t>abielluja</w:t>
      </w:r>
      <w:proofErr w:type="spellEnd"/>
      <w:r w:rsidRPr="00F02147">
        <w:rPr>
          <w:rFonts w:ascii="Times New Roman" w:hAnsi="Times New Roman" w:cs="Times New Roman"/>
          <w:sz w:val="24"/>
          <w:szCs w:val="24"/>
        </w:rPr>
        <w:t xml:space="preserve"> perekonnanime vahetab, samuti saab käsitada isikunimena välisriigi dokumendis olevat nime.</w:t>
      </w:r>
      <w:r>
        <w:rPr>
          <w:rFonts w:ascii="Times New Roman" w:hAnsi="Times New Roman" w:cs="Times New Roman"/>
          <w:sz w:val="24"/>
          <w:szCs w:val="24"/>
        </w:rPr>
        <w:t xml:space="preserve"> Samamoodi on isikunimi ka n</w:t>
      </w:r>
      <w:r w:rsidR="00BA68BF">
        <w:rPr>
          <w:rFonts w:ascii="Times New Roman" w:hAnsi="Times New Roman" w:cs="Times New Roman"/>
          <w:sz w:val="24"/>
          <w:szCs w:val="24"/>
        </w:rPr>
        <w:t xml:space="preserve">äiteks </w:t>
      </w:r>
      <w:r>
        <w:rPr>
          <w:rFonts w:ascii="Times New Roman" w:hAnsi="Times New Roman" w:cs="Times New Roman"/>
          <w:sz w:val="24"/>
          <w:szCs w:val="24"/>
        </w:rPr>
        <w:t>isiku haridust tõendaval</w:t>
      </w:r>
      <w:r w:rsidR="004B148F">
        <w:rPr>
          <w:rFonts w:ascii="Times New Roman" w:hAnsi="Times New Roman" w:cs="Times New Roman"/>
          <w:sz w:val="24"/>
          <w:szCs w:val="24"/>
        </w:rPr>
        <w:t>e</w:t>
      </w:r>
      <w:r>
        <w:rPr>
          <w:rFonts w:ascii="Times New Roman" w:hAnsi="Times New Roman" w:cs="Times New Roman"/>
          <w:sz w:val="24"/>
          <w:szCs w:val="24"/>
        </w:rPr>
        <w:t xml:space="preserve"> dokumendile </w:t>
      </w:r>
      <w:r w:rsidR="004B148F">
        <w:rPr>
          <w:rFonts w:ascii="Times New Roman" w:hAnsi="Times New Roman" w:cs="Times New Roman"/>
          <w:sz w:val="24"/>
          <w:szCs w:val="24"/>
        </w:rPr>
        <w:t>märgitud</w:t>
      </w:r>
      <w:r>
        <w:rPr>
          <w:rFonts w:ascii="Times New Roman" w:hAnsi="Times New Roman" w:cs="Times New Roman"/>
          <w:sz w:val="24"/>
          <w:szCs w:val="24"/>
        </w:rPr>
        <w:t xml:space="preserve"> nimi.</w:t>
      </w:r>
    </w:p>
    <w:p w:rsidR="00260A88" w:rsidP="00F02147" w:rsidRDefault="00260A88" w14:paraId="0D16944A" w14:textId="77777777">
      <w:pPr>
        <w:spacing w:after="0" w:line="240" w:lineRule="auto"/>
        <w:jc w:val="both"/>
        <w:rPr>
          <w:rFonts w:ascii="Times New Roman" w:hAnsi="Times New Roman" w:cs="Times New Roman"/>
          <w:sz w:val="24"/>
          <w:szCs w:val="24"/>
        </w:rPr>
      </w:pPr>
    </w:p>
    <w:p w:rsidR="00260A88" w:rsidP="00F02147" w:rsidRDefault="00260A88" w14:paraId="38D80097" w14:textId="621BD31A">
      <w:pPr>
        <w:spacing w:after="0" w:line="240" w:lineRule="auto"/>
        <w:jc w:val="both"/>
        <w:rPr>
          <w:rFonts w:ascii="Times New Roman" w:hAnsi="Times New Roman"/>
          <w:sz w:val="24"/>
          <w:szCs w:val="24"/>
        </w:rPr>
      </w:pPr>
      <w:r>
        <w:rPr>
          <w:rFonts w:ascii="Times New Roman" w:hAnsi="Times New Roman"/>
          <w:sz w:val="24"/>
          <w:szCs w:val="24"/>
        </w:rPr>
        <w:t xml:space="preserve">Eelnõu § 3 lõige 2 sätestab nimetoimingu mõiste. </w:t>
      </w:r>
      <w:r w:rsidRPr="00F02147">
        <w:rPr>
          <w:rFonts w:ascii="Times New Roman" w:hAnsi="Times New Roman"/>
          <w:sz w:val="24"/>
          <w:szCs w:val="24"/>
        </w:rPr>
        <w:t xml:space="preserve">Nimetoiming on õiguslikul alusel isikunime kandmine dokumenti või andmekogusse. </w:t>
      </w:r>
      <w:r w:rsidR="004B148F">
        <w:rPr>
          <w:rFonts w:ascii="Times New Roman" w:hAnsi="Times New Roman"/>
          <w:sz w:val="24"/>
          <w:szCs w:val="24"/>
        </w:rPr>
        <w:t>Seda</w:t>
      </w:r>
      <w:r w:rsidRPr="00F02147">
        <w:rPr>
          <w:rFonts w:ascii="Times New Roman" w:hAnsi="Times New Roman"/>
          <w:sz w:val="24"/>
          <w:szCs w:val="24"/>
        </w:rPr>
        <w:t xml:space="preserve"> mõistet </w:t>
      </w:r>
      <w:r w:rsidR="004B148F">
        <w:rPr>
          <w:rFonts w:ascii="Times New Roman" w:hAnsi="Times New Roman"/>
          <w:sz w:val="24"/>
          <w:szCs w:val="24"/>
        </w:rPr>
        <w:t xml:space="preserve">kasutatakse </w:t>
      </w:r>
      <w:r w:rsidRPr="00F02147">
        <w:rPr>
          <w:rFonts w:ascii="Times New Roman" w:hAnsi="Times New Roman"/>
          <w:sz w:val="24"/>
          <w:szCs w:val="24"/>
        </w:rPr>
        <w:t>kõikide</w:t>
      </w:r>
      <w:r w:rsidR="004B148F">
        <w:rPr>
          <w:rFonts w:ascii="Times New Roman" w:hAnsi="Times New Roman"/>
          <w:sz w:val="24"/>
          <w:szCs w:val="24"/>
        </w:rPr>
        <w:t>s</w:t>
      </w:r>
      <w:r w:rsidRPr="00F02147">
        <w:rPr>
          <w:rFonts w:ascii="Times New Roman" w:hAnsi="Times New Roman"/>
          <w:sz w:val="24"/>
          <w:szCs w:val="24"/>
        </w:rPr>
        <w:t xml:space="preserve"> isikunimega tehtavate</w:t>
      </w:r>
      <w:r w:rsidR="004B148F">
        <w:rPr>
          <w:rFonts w:ascii="Times New Roman" w:hAnsi="Times New Roman"/>
          <w:sz w:val="24"/>
          <w:szCs w:val="24"/>
        </w:rPr>
        <w:t>s</w:t>
      </w:r>
      <w:r w:rsidRPr="00F02147">
        <w:rPr>
          <w:rFonts w:ascii="Times New Roman" w:hAnsi="Times New Roman"/>
          <w:sz w:val="24"/>
          <w:szCs w:val="24"/>
        </w:rPr>
        <w:t xml:space="preserve"> toimingut</w:t>
      </w:r>
      <w:r w:rsidR="004B148F">
        <w:rPr>
          <w:rFonts w:ascii="Times New Roman" w:hAnsi="Times New Roman"/>
          <w:sz w:val="24"/>
          <w:szCs w:val="24"/>
        </w:rPr>
        <w:t>es</w:t>
      </w:r>
      <w:r w:rsidRPr="00F02147">
        <w:rPr>
          <w:rFonts w:ascii="Times New Roman" w:hAnsi="Times New Roman"/>
          <w:sz w:val="24"/>
          <w:szCs w:val="24"/>
        </w:rPr>
        <w:t xml:space="preserve"> – isikunime andmisel, vahetamisel, muutmisel ja koha</w:t>
      </w:r>
      <w:r>
        <w:rPr>
          <w:rFonts w:ascii="Times New Roman" w:hAnsi="Times New Roman"/>
          <w:sz w:val="24"/>
          <w:szCs w:val="24"/>
        </w:rPr>
        <w:t>l</w:t>
      </w:r>
      <w:r w:rsidRPr="00F02147">
        <w:rPr>
          <w:rFonts w:ascii="Times New Roman" w:hAnsi="Times New Roman"/>
          <w:sz w:val="24"/>
          <w:szCs w:val="24"/>
        </w:rPr>
        <w:t>damisel.</w:t>
      </w:r>
      <w:r w:rsidRPr="00F02147" w:rsidDel="004B148F" w:rsidR="004B148F">
        <w:rPr>
          <w:rFonts w:ascii="Times New Roman" w:hAnsi="Times New Roman"/>
          <w:sz w:val="24"/>
          <w:szCs w:val="24"/>
        </w:rPr>
        <w:t xml:space="preserve"> </w:t>
      </w:r>
    </w:p>
    <w:p w:rsidR="00260A88" w:rsidP="00F02147" w:rsidRDefault="00260A88" w14:paraId="4863201A" w14:textId="77777777">
      <w:pPr>
        <w:spacing w:after="0" w:line="240" w:lineRule="auto"/>
        <w:jc w:val="both"/>
        <w:rPr>
          <w:rFonts w:ascii="Times New Roman" w:hAnsi="Times New Roman" w:cs="Times New Roman"/>
          <w:sz w:val="24"/>
          <w:szCs w:val="24"/>
        </w:rPr>
      </w:pPr>
    </w:p>
    <w:p w:rsidRPr="00F02147" w:rsidR="00847598" w:rsidP="00F02147" w:rsidRDefault="000D4BDE" w14:paraId="00DC025C" w14:textId="60C6E9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 3 lõike 3 </w:t>
      </w:r>
      <w:r w:rsidRPr="00F02147" w:rsidR="00847598">
        <w:rPr>
          <w:rFonts w:ascii="Times New Roman" w:hAnsi="Times New Roman" w:cs="Times New Roman"/>
          <w:sz w:val="24"/>
          <w:szCs w:val="24"/>
        </w:rPr>
        <w:t>kohaselt kasutava</w:t>
      </w:r>
      <w:r w:rsidRPr="00F02147" w:rsidR="00843FB5">
        <w:rPr>
          <w:rFonts w:ascii="Times New Roman" w:hAnsi="Times New Roman" w:cs="Times New Roman"/>
          <w:sz w:val="24"/>
          <w:szCs w:val="24"/>
        </w:rPr>
        <w:t>d</w:t>
      </w:r>
      <w:r w:rsidRPr="00F02147" w:rsidR="00847598">
        <w:rPr>
          <w:rFonts w:ascii="Times New Roman" w:hAnsi="Times New Roman" w:cs="Times New Roman"/>
          <w:sz w:val="24"/>
          <w:szCs w:val="24"/>
        </w:rPr>
        <w:t xml:space="preserve"> kõik avalikku ülesannet täitvad asutused oma toimingutes </w:t>
      </w:r>
      <w:proofErr w:type="spellStart"/>
      <w:r w:rsidR="0056608A">
        <w:rPr>
          <w:rFonts w:ascii="Times New Roman" w:hAnsi="Times New Roman" w:cs="Times New Roman"/>
          <w:sz w:val="24"/>
          <w:szCs w:val="24"/>
        </w:rPr>
        <w:t>RR-i</w:t>
      </w:r>
      <w:proofErr w:type="spellEnd"/>
      <w:r w:rsidRPr="00F02147" w:rsidR="00847598">
        <w:rPr>
          <w:rFonts w:ascii="Times New Roman" w:hAnsi="Times New Roman" w:cs="Times New Roman"/>
          <w:sz w:val="24"/>
          <w:szCs w:val="24"/>
        </w:rPr>
        <w:t xml:space="preserve"> kantud isikunime. Nii </w:t>
      </w:r>
      <w:r w:rsidRPr="00F02147" w:rsidR="00EF5134">
        <w:rPr>
          <w:rFonts w:ascii="Times New Roman" w:hAnsi="Times New Roman" w:cs="Times New Roman"/>
          <w:sz w:val="24"/>
          <w:szCs w:val="24"/>
        </w:rPr>
        <w:t xml:space="preserve">kasutab </w:t>
      </w:r>
      <w:proofErr w:type="spellStart"/>
      <w:r w:rsidR="0056608A">
        <w:rPr>
          <w:rFonts w:ascii="Times New Roman" w:hAnsi="Times New Roman" w:cs="Times New Roman"/>
          <w:sz w:val="24"/>
          <w:szCs w:val="24"/>
        </w:rPr>
        <w:t>RR-i</w:t>
      </w:r>
      <w:proofErr w:type="spellEnd"/>
      <w:r w:rsidRPr="00F02147" w:rsidR="00EF5134">
        <w:rPr>
          <w:rFonts w:ascii="Times New Roman" w:hAnsi="Times New Roman" w:cs="Times New Roman"/>
          <w:sz w:val="24"/>
          <w:szCs w:val="24"/>
        </w:rPr>
        <w:t xml:space="preserve"> kantud isikunime Pol</w:t>
      </w:r>
      <w:r w:rsidRPr="00F02147" w:rsidR="00847598">
        <w:rPr>
          <w:rFonts w:ascii="Times New Roman" w:hAnsi="Times New Roman" w:cs="Times New Roman"/>
          <w:sz w:val="24"/>
          <w:szCs w:val="24"/>
        </w:rPr>
        <w:t xml:space="preserve">itsei- ja Piirivalveamet isikule isikut tõendava dokumendi, elamisloa vm </w:t>
      </w:r>
      <w:r w:rsidR="004B148F">
        <w:rPr>
          <w:rFonts w:ascii="Times New Roman" w:hAnsi="Times New Roman" w:cs="Times New Roman"/>
          <w:sz w:val="24"/>
          <w:szCs w:val="24"/>
        </w:rPr>
        <w:t xml:space="preserve">dokumendi </w:t>
      </w:r>
      <w:r w:rsidRPr="00F02147" w:rsidR="00EF5134">
        <w:rPr>
          <w:rFonts w:ascii="Times New Roman" w:hAnsi="Times New Roman" w:cs="Times New Roman"/>
          <w:sz w:val="24"/>
          <w:szCs w:val="24"/>
        </w:rPr>
        <w:t xml:space="preserve">andmisel, haridusasutus õppurite nimekirja koostamisel, perekonnaseisuametnik lapse sünni registreerimisel, abielu sõlmimisel, notar kooselulepingu sõlmimisel jne. Kui isiku nimi on välisriigis muutunud (näiteks abielu sõlmimisel), tuleb tal esitada vastavad andmed </w:t>
      </w:r>
      <w:proofErr w:type="spellStart"/>
      <w:r w:rsidR="0056608A">
        <w:rPr>
          <w:rFonts w:ascii="Times New Roman" w:hAnsi="Times New Roman" w:cs="Times New Roman"/>
          <w:sz w:val="24"/>
          <w:szCs w:val="24"/>
        </w:rPr>
        <w:t>RR-i</w:t>
      </w:r>
      <w:proofErr w:type="spellEnd"/>
      <w:r w:rsidR="0056608A">
        <w:rPr>
          <w:rFonts w:ascii="Times New Roman" w:hAnsi="Times New Roman" w:cs="Times New Roman"/>
          <w:sz w:val="24"/>
          <w:szCs w:val="24"/>
        </w:rPr>
        <w:t xml:space="preserve"> </w:t>
      </w:r>
      <w:r w:rsidRPr="00F02147" w:rsidR="00EF5134">
        <w:rPr>
          <w:rFonts w:ascii="Times New Roman" w:hAnsi="Times New Roman" w:cs="Times New Roman"/>
          <w:sz w:val="24"/>
          <w:szCs w:val="24"/>
        </w:rPr>
        <w:t xml:space="preserve">kandmiseks, vastasel juhul </w:t>
      </w:r>
      <w:r w:rsidR="00F433EC">
        <w:rPr>
          <w:rFonts w:ascii="Times New Roman" w:hAnsi="Times New Roman" w:cs="Times New Roman"/>
          <w:sz w:val="24"/>
          <w:szCs w:val="24"/>
        </w:rPr>
        <w:t xml:space="preserve">lähtub </w:t>
      </w:r>
      <w:r w:rsidRPr="00F02147" w:rsidR="00EF5134">
        <w:rPr>
          <w:rFonts w:ascii="Times New Roman" w:hAnsi="Times New Roman" w:cs="Times New Roman"/>
          <w:sz w:val="24"/>
          <w:szCs w:val="24"/>
        </w:rPr>
        <w:t>avalikku ülesannet täitev asutus isiku nime</w:t>
      </w:r>
      <w:r w:rsidR="00F433EC">
        <w:rPr>
          <w:rFonts w:ascii="Times New Roman" w:hAnsi="Times New Roman" w:cs="Times New Roman"/>
          <w:sz w:val="24"/>
          <w:szCs w:val="24"/>
        </w:rPr>
        <w:t>st</w:t>
      </w:r>
      <w:r w:rsidRPr="00F02147" w:rsidR="00EF5134">
        <w:rPr>
          <w:rFonts w:ascii="Times New Roman" w:hAnsi="Times New Roman" w:cs="Times New Roman"/>
          <w:sz w:val="24"/>
          <w:szCs w:val="24"/>
        </w:rPr>
        <w:t xml:space="preserve"> seni </w:t>
      </w:r>
      <w:r w:rsidR="00F433EC">
        <w:rPr>
          <w:rFonts w:ascii="Times New Roman" w:hAnsi="Times New Roman" w:cs="Times New Roman"/>
          <w:sz w:val="24"/>
          <w:szCs w:val="24"/>
        </w:rPr>
        <w:t xml:space="preserve">kuni </w:t>
      </w:r>
      <w:proofErr w:type="spellStart"/>
      <w:r w:rsidR="0044431A">
        <w:rPr>
          <w:rFonts w:ascii="Times New Roman" w:hAnsi="Times New Roman" w:cs="Times New Roman"/>
          <w:sz w:val="24"/>
          <w:szCs w:val="24"/>
        </w:rPr>
        <w:t>RR-i</w:t>
      </w:r>
      <w:proofErr w:type="spellEnd"/>
      <w:r w:rsidRPr="00F02147" w:rsidR="00EF5134">
        <w:rPr>
          <w:rFonts w:ascii="Times New Roman" w:hAnsi="Times New Roman" w:cs="Times New Roman"/>
          <w:sz w:val="24"/>
          <w:szCs w:val="24"/>
        </w:rPr>
        <w:t xml:space="preserve"> </w:t>
      </w:r>
      <w:r w:rsidR="00F433EC">
        <w:rPr>
          <w:rFonts w:ascii="Times New Roman" w:hAnsi="Times New Roman" w:cs="Times New Roman"/>
          <w:sz w:val="24"/>
          <w:szCs w:val="24"/>
        </w:rPr>
        <w:t>kandmiseks on esitatud uued andmed</w:t>
      </w:r>
      <w:r w:rsidRPr="00F02147" w:rsidR="00EF5134">
        <w:rPr>
          <w:rFonts w:ascii="Times New Roman" w:hAnsi="Times New Roman" w:cs="Times New Roman"/>
          <w:sz w:val="24"/>
          <w:szCs w:val="24"/>
        </w:rPr>
        <w:t>.</w:t>
      </w:r>
    </w:p>
    <w:p w:rsidRPr="00F02147" w:rsidR="00E40B0B" w:rsidP="00F02147" w:rsidRDefault="00E40B0B" w14:paraId="476A2812" w14:textId="77777777">
      <w:pPr>
        <w:spacing w:after="0" w:line="240" w:lineRule="auto"/>
        <w:jc w:val="both"/>
        <w:rPr>
          <w:rFonts w:ascii="Times New Roman" w:hAnsi="Times New Roman" w:cs="Times New Roman"/>
          <w:sz w:val="24"/>
          <w:szCs w:val="24"/>
        </w:rPr>
      </w:pPr>
    </w:p>
    <w:p w:rsidRPr="00F02147" w:rsidR="00EF5134" w:rsidP="00F02147" w:rsidRDefault="009D4DD5" w14:paraId="79177D46" w14:textId="3E9B85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 </w:t>
      </w:r>
      <w:r w:rsidR="00DD0084">
        <w:rPr>
          <w:rFonts w:ascii="Times New Roman" w:hAnsi="Times New Roman" w:cs="Times New Roman"/>
          <w:sz w:val="24"/>
          <w:szCs w:val="24"/>
        </w:rPr>
        <w:t>3</w:t>
      </w:r>
      <w:r>
        <w:rPr>
          <w:rFonts w:ascii="Times New Roman" w:hAnsi="Times New Roman" w:cs="Times New Roman"/>
          <w:sz w:val="24"/>
          <w:szCs w:val="24"/>
        </w:rPr>
        <w:t xml:space="preserve"> lõikega </w:t>
      </w:r>
      <w:r w:rsidR="00CB35BB">
        <w:rPr>
          <w:rFonts w:ascii="Times New Roman" w:hAnsi="Times New Roman" w:cs="Times New Roman"/>
          <w:sz w:val="24"/>
          <w:szCs w:val="24"/>
        </w:rPr>
        <w:t>4</w:t>
      </w:r>
      <w:r>
        <w:rPr>
          <w:rFonts w:ascii="Times New Roman" w:hAnsi="Times New Roman" w:cs="Times New Roman"/>
          <w:sz w:val="24"/>
          <w:szCs w:val="24"/>
        </w:rPr>
        <w:t xml:space="preserve"> reguleeritakse olukorrad, kus</w:t>
      </w:r>
      <w:r w:rsidRPr="00F02147" w:rsidR="00EF5134">
        <w:rPr>
          <w:rFonts w:ascii="Times New Roman" w:hAnsi="Times New Roman" w:cs="Times New Roman"/>
          <w:sz w:val="24"/>
          <w:szCs w:val="24"/>
        </w:rPr>
        <w:t xml:space="preserve"> isiku andmed ei kuulu </w:t>
      </w:r>
      <w:proofErr w:type="spellStart"/>
      <w:r w:rsidR="0044431A">
        <w:rPr>
          <w:rFonts w:ascii="Times New Roman" w:hAnsi="Times New Roman" w:cs="Times New Roman"/>
          <w:sz w:val="24"/>
          <w:szCs w:val="24"/>
        </w:rPr>
        <w:t>RR-i</w:t>
      </w:r>
      <w:proofErr w:type="spellEnd"/>
      <w:r w:rsidRPr="00F02147" w:rsidR="00EF5134">
        <w:rPr>
          <w:rFonts w:ascii="Times New Roman" w:hAnsi="Times New Roman" w:cs="Times New Roman"/>
          <w:sz w:val="24"/>
          <w:szCs w:val="24"/>
        </w:rPr>
        <w:t xml:space="preserve"> kandmisele (isikud, </w:t>
      </w:r>
      <w:r w:rsidRPr="00F02147" w:rsidR="00C82183">
        <w:rPr>
          <w:rFonts w:ascii="Times New Roman" w:hAnsi="Times New Roman" w:cs="Times New Roman"/>
          <w:sz w:val="24"/>
          <w:szCs w:val="24"/>
        </w:rPr>
        <w:t xml:space="preserve">kelle ei ole </w:t>
      </w:r>
      <w:proofErr w:type="spellStart"/>
      <w:r w:rsidR="0044431A">
        <w:rPr>
          <w:rFonts w:ascii="Times New Roman" w:hAnsi="Times New Roman" w:cs="Times New Roman"/>
          <w:sz w:val="24"/>
          <w:szCs w:val="24"/>
        </w:rPr>
        <w:t>RR-i</w:t>
      </w:r>
      <w:proofErr w:type="spellEnd"/>
      <w:r w:rsidRPr="00F02147" w:rsidR="00C82183">
        <w:rPr>
          <w:rFonts w:ascii="Times New Roman" w:hAnsi="Times New Roman" w:cs="Times New Roman"/>
          <w:sz w:val="24"/>
          <w:szCs w:val="24"/>
        </w:rPr>
        <w:t xml:space="preserve"> subjekti staatust), </w:t>
      </w:r>
      <w:r w:rsidR="004B148F">
        <w:rPr>
          <w:rFonts w:ascii="Times New Roman" w:hAnsi="Times New Roman" w:cs="Times New Roman"/>
          <w:sz w:val="24"/>
          <w:szCs w:val="24"/>
        </w:rPr>
        <w:t xml:space="preserve">sel juhul </w:t>
      </w:r>
      <w:r w:rsidRPr="00F02147" w:rsidR="00C82183">
        <w:rPr>
          <w:rFonts w:ascii="Times New Roman" w:hAnsi="Times New Roman" w:cs="Times New Roman"/>
          <w:sz w:val="24"/>
          <w:szCs w:val="24"/>
        </w:rPr>
        <w:t>võib avaliku ülesande täitmisel kasutada isikut tõendavasse dokumenti kantud isikunime. Sellist erandit võib vajada notar pärimismenetluses.</w:t>
      </w:r>
    </w:p>
    <w:p w:rsidR="00CB35BB" w:rsidP="00F02147" w:rsidRDefault="00CB35BB" w14:paraId="0388256D" w14:textId="77777777">
      <w:pPr>
        <w:spacing w:after="0" w:line="240" w:lineRule="auto"/>
        <w:jc w:val="both"/>
        <w:rPr>
          <w:rFonts w:ascii="Times New Roman" w:hAnsi="Times New Roman" w:cs="Times New Roman"/>
          <w:sz w:val="24"/>
          <w:szCs w:val="24"/>
        </w:rPr>
      </w:pPr>
    </w:p>
    <w:p w:rsidRPr="00F02147" w:rsidR="00CB35BB" w:rsidP="00CB35BB" w:rsidRDefault="00CB35BB" w14:paraId="291971B6" w14:textId="43872D7D">
      <w:pPr>
        <w:pStyle w:val="NoSpacing"/>
        <w:jc w:val="both"/>
        <w:rPr>
          <w:rFonts w:ascii="Times New Roman" w:hAnsi="Times New Roman"/>
          <w:sz w:val="24"/>
          <w:szCs w:val="24"/>
        </w:rPr>
      </w:pPr>
      <w:r>
        <w:rPr>
          <w:rFonts w:ascii="Times New Roman" w:hAnsi="Times New Roman"/>
          <w:sz w:val="24"/>
          <w:szCs w:val="24"/>
        </w:rPr>
        <w:t>Eelnõu § 3 lõikega 5 antakse S</w:t>
      </w:r>
      <w:r w:rsidRPr="00101BBD">
        <w:rPr>
          <w:rFonts w:ascii="Times New Roman" w:hAnsi="Times New Roman"/>
          <w:sz w:val="24"/>
          <w:szCs w:val="24"/>
        </w:rPr>
        <w:t>iseministeerium</w:t>
      </w:r>
      <w:r>
        <w:rPr>
          <w:rFonts w:ascii="Times New Roman" w:hAnsi="Times New Roman"/>
          <w:sz w:val="24"/>
          <w:szCs w:val="24"/>
        </w:rPr>
        <w:t xml:space="preserve">ile ülesanne </w:t>
      </w:r>
      <w:r w:rsidRPr="00101BBD">
        <w:rPr>
          <w:rFonts w:ascii="Times New Roman" w:hAnsi="Times New Roman"/>
          <w:sz w:val="24"/>
          <w:szCs w:val="24"/>
        </w:rPr>
        <w:t>juhenda</w:t>
      </w:r>
      <w:r>
        <w:rPr>
          <w:rFonts w:ascii="Times New Roman" w:hAnsi="Times New Roman"/>
          <w:sz w:val="24"/>
          <w:szCs w:val="24"/>
        </w:rPr>
        <w:t>da</w:t>
      </w:r>
      <w:r w:rsidRPr="00101BBD">
        <w:rPr>
          <w:rFonts w:ascii="Times New Roman" w:hAnsi="Times New Roman"/>
          <w:sz w:val="24"/>
          <w:szCs w:val="24"/>
        </w:rPr>
        <w:t xml:space="preserve"> </w:t>
      </w:r>
      <w:r>
        <w:rPr>
          <w:rFonts w:ascii="Times New Roman" w:hAnsi="Times New Roman"/>
          <w:sz w:val="24"/>
          <w:szCs w:val="24"/>
        </w:rPr>
        <w:t>avalikku ülesannet täitvaid asutusi nime</w:t>
      </w:r>
      <w:r w:rsidRPr="00101BBD">
        <w:rPr>
          <w:rFonts w:ascii="Times New Roman" w:hAnsi="Times New Roman"/>
          <w:sz w:val="24"/>
          <w:szCs w:val="24"/>
        </w:rPr>
        <w:t>toimingute tegemise</w:t>
      </w:r>
      <w:r>
        <w:rPr>
          <w:rFonts w:ascii="Times New Roman" w:hAnsi="Times New Roman"/>
          <w:sz w:val="24"/>
          <w:szCs w:val="24"/>
        </w:rPr>
        <w:t>l.</w:t>
      </w:r>
      <w:r w:rsidR="00C96CB1">
        <w:rPr>
          <w:rFonts w:ascii="Times New Roman" w:hAnsi="Times New Roman"/>
          <w:sz w:val="24"/>
          <w:szCs w:val="24"/>
        </w:rPr>
        <w:t xml:space="preserve"> </w:t>
      </w:r>
      <w:r w:rsidRPr="00C96CB1" w:rsidR="00C96CB1">
        <w:rPr>
          <w:rFonts w:ascii="Times New Roman" w:hAnsi="Times New Roman"/>
          <w:sz w:val="24"/>
          <w:szCs w:val="24"/>
        </w:rPr>
        <w:t xml:space="preserve">Sätte eesmärk on tagada nimetoimingute ühtne ja korrektne rakendamine kõigi nende asutuste poolt, kellel on pädevus </w:t>
      </w:r>
      <w:r w:rsidR="004B148F">
        <w:rPr>
          <w:rFonts w:ascii="Times New Roman" w:hAnsi="Times New Roman"/>
          <w:sz w:val="24"/>
          <w:szCs w:val="24"/>
        </w:rPr>
        <w:t>nime</w:t>
      </w:r>
      <w:r w:rsidRPr="00C96CB1" w:rsidR="00C96CB1">
        <w:rPr>
          <w:rFonts w:ascii="Times New Roman" w:hAnsi="Times New Roman"/>
          <w:sz w:val="24"/>
          <w:szCs w:val="24"/>
        </w:rPr>
        <w:t>toiminguid teha.</w:t>
      </w:r>
      <w:r w:rsidR="00C96CB1">
        <w:rPr>
          <w:rFonts w:ascii="Times New Roman" w:hAnsi="Times New Roman"/>
          <w:sz w:val="24"/>
          <w:szCs w:val="24"/>
        </w:rPr>
        <w:t xml:space="preserve"> </w:t>
      </w:r>
      <w:r w:rsidRPr="00C96CB1" w:rsidR="00C96CB1">
        <w:rPr>
          <w:rFonts w:ascii="Times New Roman" w:hAnsi="Times New Roman"/>
          <w:sz w:val="24"/>
          <w:szCs w:val="24"/>
        </w:rPr>
        <w:t xml:space="preserve">Siseministeeriumile </w:t>
      </w:r>
      <w:r w:rsidR="004B148F">
        <w:rPr>
          <w:rFonts w:ascii="Times New Roman" w:hAnsi="Times New Roman"/>
          <w:sz w:val="24"/>
          <w:szCs w:val="24"/>
        </w:rPr>
        <w:t>antakse</w:t>
      </w:r>
      <w:r w:rsidRPr="00C96CB1" w:rsidR="00C96CB1">
        <w:rPr>
          <w:rFonts w:ascii="Times New Roman" w:hAnsi="Times New Roman"/>
          <w:sz w:val="24"/>
          <w:szCs w:val="24"/>
        </w:rPr>
        <w:t xml:space="preserve"> siinkohal koordineeriv ja juhendav roll, et</w:t>
      </w:r>
      <w:r w:rsidR="00C96CB1">
        <w:rPr>
          <w:rFonts w:ascii="Times New Roman" w:hAnsi="Times New Roman"/>
          <w:sz w:val="24"/>
          <w:szCs w:val="24"/>
        </w:rPr>
        <w:t xml:space="preserve"> </w:t>
      </w:r>
      <w:r w:rsidRPr="00C96CB1" w:rsidR="00C96CB1">
        <w:rPr>
          <w:rFonts w:ascii="Times New Roman" w:hAnsi="Times New Roman"/>
          <w:sz w:val="24"/>
          <w:szCs w:val="24"/>
        </w:rPr>
        <w:t>tagada nimetoimingute menetlemisel ühtsed põhimõtted ja praktikad,</w:t>
      </w:r>
      <w:r w:rsidR="00C96CB1">
        <w:rPr>
          <w:rFonts w:ascii="Times New Roman" w:hAnsi="Times New Roman"/>
          <w:sz w:val="24"/>
          <w:szCs w:val="24"/>
        </w:rPr>
        <w:t xml:space="preserve"> </w:t>
      </w:r>
      <w:r w:rsidRPr="00C96CB1" w:rsidR="00C96CB1">
        <w:rPr>
          <w:rFonts w:ascii="Times New Roman" w:hAnsi="Times New Roman"/>
          <w:sz w:val="24"/>
          <w:szCs w:val="24"/>
        </w:rPr>
        <w:t>ühtlustada tõlgendused olukordades, kus nimetoimingute tegemine eeldab hindamist või diskretsiooni</w:t>
      </w:r>
      <w:r w:rsidR="00C96CB1">
        <w:rPr>
          <w:rFonts w:ascii="Times New Roman" w:hAnsi="Times New Roman"/>
          <w:sz w:val="24"/>
          <w:szCs w:val="24"/>
        </w:rPr>
        <w:t xml:space="preserve"> ning </w:t>
      </w:r>
      <w:r w:rsidRPr="00C96CB1" w:rsidR="00C96CB1">
        <w:rPr>
          <w:rFonts w:ascii="Times New Roman" w:hAnsi="Times New Roman"/>
          <w:sz w:val="24"/>
          <w:szCs w:val="24"/>
        </w:rPr>
        <w:t>toetada avalikku ülesannet täitvaid asutusi juhiste, selgituste ja koolitustega</w:t>
      </w:r>
      <w:r w:rsidR="00E71D9B">
        <w:rPr>
          <w:rFonts w:ascii="Times New Roman" w:hAnsi="Times New Roman"/>
          <w:sz w:val="24"/>
          <w:szCs w:val="24"/>
        </w:rPr>
        <w:t xml:space="preserve">. Seda ülesannet täitis Siseministeerium ka </w:t>
      </w:r>
      <w:proofErr w:type="spellStart"/>
      <w:r w:rsidR="00E71D9B">
        <w:rPr>
          <w:rFonts w:ascii="Times New Roman" w:hAnsi="Times New Roman"/>
          <w:sz w:val="24"/>
          <w:szCs w:val="24"/>
        </w:rPr>
        <w:t>NS</w:t>
      </w:r>
      <w:r w:rsidR="009C495C">
        <w:rPr>
          <w:rFonts w:ascii="Times New Roman" w:hAnsi="Times New Roman"/>
          <w:sz w:val="24"/>
          <w:szCs w:val="24"/>
        </w:rPr>
        <w:t>-i</w:t>
      </w:r>
      <w:proofErr w:type="spellEnd"/>
      <w:r w:rsidR="00E71D9B">
        <w:rPr>
          <w:rFonts w:ascii="Times New Roman" w:hAnsi="Times New Roman"/>
          <w:sz w:val="24"/>
          <w:szCs w:val="24"/>
        </w:rPr>
        <w:t xml:space="preserve"> kehtivuse ajal, kuid seda ei olnud selgelt </w:t>
      </w:r>
      <w:proofErr w:type="spellStart"/>
      <w:r w:rsidR="00E71D9B">
        <w:rPr>
          <w:rFonts w:ascii="Times New Roman" w:hAnsi="Times New Roman"/>
          <w:sz w:val="24"/>
          <w:szCs w:val="24"/>
        </w:rPr>
        <w:t>NS-is</w:t>
      </w:r>
      <w:proofErr w:type="spellEnd"/>
      <w:r w:rsidR="00E71D9B">
        <w:rPr>
          <w:rFonts w:ascii="Times New Roman" w:hAnsi="Times New Roman"/>
          <w:sz w:val="24"/>
          <w:szCs w:val="24"/>
        </w:rPr>
        <w:t xml:space="preserve"> väljendatud.</w:t>
      </w:r>
    </w:p>
    <w:p w:rsidRPr="00F02147" w:rsidR="00E40B0B" w:rsidP="00F02147" w:rsidRDefault="00E40B0B" w14:paraId="1F0CD208" w14:textId="77777777">
      <w:pPr>
        <w:spacing w:after="0" w:line="240" w:lineRule="auto"/>
        <w:jc w:val="both"/>
        <w:rPr>
          <w:rFonts w:ascii="Times New Roman" w:hAnsi="Times New Roman" w:cs="Times New Roman"/>
          <w:sz w:val="24"/>
          <w:szCs w:val="24"/>
        </w:rPr>
      </w:pPr>
    </w:p>
    <w:p w:rsidRPr="00F02147" w:rsidR="00847598" w:rsidP="00F02147" w:rsidRDefault="00C82183" w14:paraId="78F131D8" w14:textId="6BCBBB91">
      <w:pPr>
        <w:pStyle w:val="NoSpacing"/>
        <w:jc w:val="both"/>
        <w:rPr>
          <w:rFonts w:ascii="Times New Roman" w:hAnsi="Times New Roman"/>
          <w:sz w:val="24"/>
          <w:szCs w:val="24"/>
        </w:rPr>
      </w:pPr>
      <w:r w:rsidRPr="00F02147">
        <w:rPr>
          <w:rFonts w:ascii="Times New Roman" w:hAnsi="Times New Roman"/>
          <w:sz w:val="24"/>
          <w:szCs w:val="24"/>
        </w:rPr>
        <w:t>Võrreldes NS-</w:t>
      </w:r>
      <w:proofErr w:type="spellStart"/>
      <w:r w:rsidRPr="00F02147">
        <w:rPr>
          <w:rFonts w:ascii="Times New Roman" w:hAnsi="Times New Roman"/>
          <w:sz w:val="24"/>
          <w:szCs w:val="24"/>
        </w:rPr>
        <w:t>ga</w:t>
      </w:r>
      <w:proofErr w:type="spellEnd"/>
      <w:r w:rsidRPr="00F02147">
        <w:rPr>
          <w:rFonts w:ascii="Times New Roman" w:hAnsi="Times New Roman"/>
          <w:sz w:val="24"/>
          <w:szCs w:val="24"/>
        </w:rPr>
        <w:t xml:space="preserve"> olulist muudatust </w:t>
      </w:r>
      <w:r w:rsidR="004B148F">
        <w:rPr>
          <w:rFonts w:ascii="Times New Roman" w:hAnsi="Times New Roman"/>
          <w:sz w:val="24"/>
          <w:szCs w:val="24"/>
        </w:rPr>
        <w:t>selles paragrahvis sätestatud nõuetes eelnõu</w:t>
      </w:r>
      <w:r w:rsidR="00BE761A">
        <w:rPr>
          <w:rFonts w:ascii="Times New Roman" w:hAnsi="Times New Roman"/>
          <w:sz w:val="24"/>
          <w:szCs w:val="24"/>
        </w:rPr>
        <w:t>ga ette ei nähta</w:t>
      </w:r>
      <w:r w:rsidRPr="00F02147">
        <w:rPr>
          <w:rFonts w:ascii="Times New Roman" w:hAnsi="Times New Roman"/>
          <w:sz w:val="24"/>
          <w:szCs w:val="24"/>
        </w:rPr>
        <w:t>.</w:t>
      </w:r>
    </w:p>
    <w:p w:rsidRPr="00F02147" w:rsidR="00FA7657" w:rsidP="00F02147" w:rsidRDefault="00FA7657" w14:paraId="719D2A03" w14:textId="77777777">
      <w:pPr>
        <w:pStyle w:val="NoSpacing"/>
        <w:rPr>
          <w:rFonts w:ascii="Times New Roman" w:hAnsi="Times New Roman"/>
          <w:sz w:val="24"/>
          <w:szCs w:val="24"/>
        </w:rPr>
      </w:pPr>
    </w:p>
    <w:p w:rsidR="00442919" w:rsidP="00F02147" w:rsidRDefault="000F19E2" w14:paraId="7A997825" w14:textId="01F6591C">
      <w:pPr>
        <w:spacing w:after="0" w:line="240" w:lineRule="auto"/>
        <w:jc w:val="both"/>
        <w:rPr>
          <w:rFonts w:ascii="Times New Roman" w:hAnsi="Times New Roman" w:cs="Times New Roman"/>
          <w:sz w:val="24"/>
          <w:szCs w:val="24"/>
        </w:rPr>
      </w:pPr>
      <w:r w:rsidRPr="36BA6DC8" w:rsidR="7D883289">
        <w:rPr>
          <w:rFonts w:ascii="Times New Roman" w:hAnsi="Times New Roman" w:cs="Times New Roman"/>
          <w:b w:val="1"/>
          <w:bCs w:val="1"/>
          <w:sz w:val="24"/>
          <w:szCs w:val="24"/>
        </w:rPr>
        <w:t xml:space="preserve">Eelnõu </w:t>
      </w:r>
      <w:r w:rsidRPr="36BA6DC8" w:rsidR="5AD9F896">
        <w:rPr>
          <w:rFonts w:ascii="Times New Roman" w:hAnsi="Times New Roman" w:cs="Times New Roman"/>
          <w:b w:val="1"/>
          <w:bCs w:val="1"/>
          <w:sz w:val="24"/>
          <w:szCs w:val="24"/>
        </w:rPr>
        <w:t>§</w:t>
      </w:r>
      <w:commentRangeStart w:id="653443082"/>
      <w:ins w:author="Maarja-Liis Lall - JUSTDIGI" w:date="2026-01-29T09:50:17.864Z" w:id="1380991129">
        <w:r w:rsidRPr="36BA6DC8" w:rsidR="14975820">
          <w:rPr>
            <w:rFonts w:ascii="Times New Roman" w:hAnsi="Times New Roman" w:cs="Times New Roman"/>
            <w:b w:val="1"/>
            <w:bCs w:val="1"/>
            <w:sz w:val="24"/>
            <w:szCs w:val="24"/>
          </w:rPr>
          <w:t>-</w:t>
        </w:r>
      </w:ins>
      <w:commentRangeEnd w:id="653443082"/>
      <w:r>
        <w:rPr>
          <w:rStyle w:val="CommentReference"/>
        </w:rPr>
        <w:commentReference w:id="653443082"/>
      </w:r>
      <w:r w:rsidRPr="36BA6DC8" w:rsidR="5AD9F896">
        <w:rPr>
          <w:rFonts w:ascii="Times New Roman" w:hAnsi="Times New Roman" w:cs="Times New Roman"/>
          <w:b w:val="1"/>
          <w:bCs w:val="1"/>
          <w:sz w:val="24"/>
          <w:szCs w:val="24"/>
        </w:rPr>
        <w:t>s </w:t>
      </w:r>
      <w:r w:rsidRPr="36BA6DC8" w:rsidR="2DFECB49">
        <w:rPr>
          <w:rFonts w:ascii="Times New Roman" w:hAnsi="Times New Roman" w:cs="Times New Roman"/>
          <w:b w:val="1"/>
          <w:bCs w:val="1"/>
          <w:sz w:val="24"/>
          <w:szCs w:val="24"/>
        </w:rPr>
        <w:t>4</w:t>
      </w:r>
      <w:r w:rsidRPr="36BA6DC8" w:rsidR="5AD9F896">
        <w:rPr>
          <w:rFonts w:ascii="Times New Roman" w:hAnsi="Times New Roman" w:cs="Times New Roman"/>
          <w:b w:val="1"/>
          <w:bCs w:val="1"/>
          <w:sz w:val="24"/>
          <w:szCs w:val="24"/>
        </w:rPr>
        <w:t xml:space="preserve"> </w:t>
      </w:r>
      <w:r w:rsidRPr="36BA6DC8" w:rsidR="7DD99CBA">
        <w:rPr>
          <w:rFonts w:ascii="Times New Roman" w:hAnsi="Times New Roman" w:cs="Times New Roman"/>
          <w:sz w:val="24"/>
          <w:szCs w:val="24"/>
        </w:rPr>
        <w:t xml:space="preserve">kehtestatakse </w:t>
      </w:r>
      <w:r w:rsidRPr="36BA6DC8" w:rsidR="5AD9F896">
        <w:rPr>
          <w:rFonts w:ascii="Times New Roman" w:hAnsi="Times New Roman" w:cs="Times New Roman"/>
          <w:sz w:val="24"/>
          <w:szCs w:val="24"/>
        </w:rPr>
        <w:t>isikunime kirjapil</w:t>
      </w:r>
      <w:r w:rsidRPr="36BA6DC8" w:rsidR="67A67FD0">
        <w:rPr>
          <w:rFonts w:ascii="Times New Roman" w:hAnsi="Times New Roman" w:cs="Times New Roman"/>
          <w:sz w:val="24"/>
          <w:szCs w:val="24"/>
        </w:rPr>
        <w:t>di nõuded</w:t>
      </w:r>
      <w:r w:rsidRPr="36BA6DC8" w:rsidR="5AD9F896">
        <w:rPr>
          <w:rFonts w:ascii="Times New Roman" w:hAnsi="Times New Roman" w:cs="Times New Roman"/>
          <w:sz w:val="24"/>
          <w:szCs w:val="24"/>
        </w:rPr>
        <w:t>.</w:t>
      </w:r>
    </w:p>
    <w:p w:rsidR="00442919" w:rsidP="00F02147" w:rsidRDefault="00442919" w14:paraId="7FDA3F5A" w14:textId="77777777">
      <w:pPr>
        <w:spacing w:after="0" w:line="240" w:lineRule="auto"/>
        <w:jc w:val="both"/>
        <w:rPr>
          <w:rFonts w:ascii="Times New Roman" w:hAnsi="Times New Roman" w:cs="Times New Roman"/>
          <w:sz w:val="24"/>
          <w:szCs w:val="24"/>
        </w:rPr>
      </w:pPr>
    </w:p>
    <w:p w:rsidRPr="00F02147" w:rsidR="004A3AF5" w:rsidP="00F02147" w:rsidRDefault="00442919" w14:paraId="0161AA30" w14:textId="240FE09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 </w:t>
      </w:r>
      <w:r w:rsidR="00DD0084">
        <w:rPr>
          <w:rFonts w:ascii="Times New Roman" w:hAnsi="Times New Roman" w:cs="Times New Roman"/>
          <w:sz w:val="24"/>
          <w:szCs w:val="24"/>
        </w:rPr>
        <w:t>4</w:t>
      </w:r>
      <w:r>
        <w:rPr>
          <w:rFonts w:ascii="Times New Roman" w:hAnsi="Times New Roman" w:cs="Times New Roman"/>
          <w:sz w:val="24"/>
          <w:szCs w:val="24"/>
        </w:rPr>
        <w:t xml:space="preserve"> lõikega 1 nähakse ette, et i</w:t>
      </w:r>
      <w:r w:rsidRPr="00F02147" w:rsidR="00104855">
        <w:rPr>
          <w:rFonts w:ascii="Times New Roman" w:hAnsi="Times New Roman" w:cs="Times New Roman"/>
          <w:sz w:val="24"/>
          <w:szCs w:val="24"/>
        </w:rPr>
        <w:t xml:space="preserve">sikunime kirjutamisel kasutatakse eesti-ladina </w:t>
      </w:r>
      <w:r w:rsidRPr="00F02147" w:rsidR="00DB26C2">
        <w:rPr>
          <w:rFonts w:ascii="Times New Roman" w:hAnsi="Times New Roman" w:cs="Times New Roman"/>
          <w:sz w:val="24"/>
          <w:szCs w:val="24"/>
        </w:rPr>
        <w:t xml:space="preserve">tähestiku tähti. Nimetatud tähestik sisaldab eestikeelsete sõnade kirjutamiseks vajalikke tähti, samuti võõrsõnade kirjutamiseks vajalikke tähti, tavapäraste w ja y kõrval ka kõik diakriitilise märkidega tähti, mille aluseks on ladina tähed, näiteks ņ, ǡ, ǿ. Isikunime kirjutamiseks saab kasutada ka teatud sümboleid, näiteks sidekriips kahe </w:t>
      </w:r>
      <w:r w:rsidR="00CB35BB">
        <w:rPr>
          <w:rFonts w:ascii="Times New Roman" w:hAnsi="Times New Roman" w:cs="Times New Roman"/>
          <w:sz w:val="24"/>
          <w:szCs w:val="24"/>
        </w:rPr>
        <w:t xml:space="preserve">eesnime või kahe </w:t>
      </w:r>
      <w:r w:rsidRPr="00F02147" w:rsidR="00DB26C2">
        <w:rPr>
          <w:rFonts w:ascii="Times New Roman" w:hAnsi="Times New Roman" w:cs="Times New Roman"/>
          <w:sz w:val="24"/>
          <w:szCs w:val="24"/>
        </w:rPr>
        <w:t>perekonnanime vahel.</w:t>
      </w:r>
    </w:p>
    <w:p w:rsidRPr="00F02147" w:rsidR="00E40B0B" w:rsidP="00F02147" w:rsidRDefault="00E40B0B" w14:paraId="36D4B531" w14:textId="77777777">
      <w:pPr>
        <w:spacing w:after="0" w:line="240" w:lineRule="auto"/>
        <w:jc w:val="both"/>
        <w:rPr>
          <w:rFonts w:ascii="Times New Roman" w:hAnsi="Times New Roman" w:cs="Times New Roman"/>
          <w:sz w:val="24"/>
          <w:szCs w:val="24"/>
        </w:rPr>
      </w:pPr>
    </w:p>
    <w:p w:rsidRPr="00F02147" w:rsidR="00104855" w:rsidP="00F02147" w:rsidRDefault="004A3AF5" w14:paraId="59E73A8F" w14:textId="5DAEFC6C">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Nime kirjapildis lubatakse vaid teatud sümboleid. Seega ei saa isikunimes kasutada numbreid, mittesõnalisi tähiseid</w:t>
      </w:r>
      <w:r w:rsidR="00BE761A">
        <w:rPr>
          <w:rFonts w:ascii="Times New Roman" w:hAnsi="Times New Roman" w:cs="Times New Roman"/>
          <w:sz w:val="24"/>
          <w:szCs w:val="24"/>
        </w:rPr>
        <w:t xml:space="preserve"> ja</w:t>
      </w:r>
      <w:r w:rsidRPr="00F02147">
        <w:rPr>
          <w:rFonts w:ascii="Times New Roman" w:hAnsi="Times New Roman" w:cs="Times New Roman"/>
          <w:sz w:val="24"/>
          <w:szCs w:val="24"/>
        </w:rPr>
        <w:t xml:space="preserve"> muid sümboleid. </w:t>
      </w:r>
      <w:r w:rsidRPr="002B165B" w:rsidR="002B165B">
        <w:rPr>
          <w:rFonts w:ascii="Times New Roman" w:hAnsi="Times New Roman" w:cs="Times New Roman"/>
          <w:sz w:val="24"/>
          <w:szCs w:val="24"/>
        </w:rPr>
        <w:t>Näiteks sooviti Rootsis 1991. aastal sündinud lapsele panna eesnimeks „Brfxxccxxmnpcccclllmmnprxvclmnckssqlbb11116“. Seadusandja võimalus on sellises olukorras vahele astuda ja piirang seada, et tagada õigusselgus</w:t>
      </w:r>
      <w:r w:rsidR="002B165B">
        <w:rPr>
          <w:rFonts w:ascii="Times New Roman" w:hAnsi="Times New Roman" w:cs="Times New Roman"/>
          <w:sz w:val="24"/>
          <w:szCs w:val="24"/>
        </w:rPr>
        <w:t>.</w:t>
      </w:r>
    </w:p>
    <w:p w:rsidRPr="00F02147" w:rsidR="00E40B0B" w:rsidP="00F02147" w:rsidRDefault="00E40B0B" w14:paraId="33E59703" w14:textId="77777777">
      <w:pPr>
        <w:spacing w:after="0" w:line="240" w:lineRule="auto"/>
        <w:jc w:val="both"/>
        <w:rPr>
          <w:rFonts w:ascii="Times New Roman" w:hAnsi="Times New Roman" w:cs="Times New Roman"/>
          <w:sz w:val="24"/>
          <w:szCs w:val="24"/>
        </w:rPr>
      </w:pPr>
    </w:p>
    <w:p w:rsidR="00F808C2" w:rsidP="00F808C2" w:rsidRDefault="00F808C2" w14:paraId="4CF774EC" w14:textId="77B001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 </w:t>
      </w:r>
      <w:r w:rsidR="00DD0084">
        <w:rPr>
          <w:rFonts w:ascii="Times New Roman" w:hAnsi="Times New Roman" w:cs="Times New Roman"/>
          <w:sz w:val="24"/>
          <w:szCs w:val="24"/>
        </w:rPr>
        <w:t>4</w:t>
      </w:r>
      <w:r>
        <w:rPr>
          <w:rFonts w:ascii="Times New Roman" w:hAnsi="Times New Roman" w:cs="Times New Roman"/>
          <w:sz w:val="24"/>
          <w:szCs w:val="24"/>
        </w:rPr>
        <w:t xml:space="preserve"> lõikega 2 antakse </w:t>
      </w:r>
      <w:r w:rsidR="00B30416">
        <w:rPr>
          <w:rFonts w:ascii="Times New Roman" w:hAnsi="Times New Roman" w:cs="Times New Roman"/>
          <w:sz w:val="24"/>
          <w:szCs w:val="24"/>
        </w:rPr>
        <w:t>valdkonna eest vastutavale ministrile</w:t>
      </w:r>
      <w:r w:rsidRPr="00F02147">
        <w:rPr>
          <w:rFonts w:ascii="Times New Roman" w:hAnsi="Times New Roman" w:cs="Times New Roman"/>
          <w:sz w:val="24"/>
          <w:szCs w:val="24"/>
        </w:rPr>
        <w:t xml:space="preserve"> volitusnorm kehtestada isikunime kirjutamisel kasutatavate eesti-ladina tähtede ja sümbolite loetel</w:t>
      </w:r>
      <w:r>
        <w:rPr>
          <w:rFonts w:ascii="Times New Roman" w:hAnsi="Times New Roman" w:cs="Times New Roman"/>
          <w:sz w:val="24"/>
          <w:szCs w:val="24"/>
        </w:rPr>
        <w:t>u</w:t>
      </w:r>
      <w:r w:rsidR="006A6E62">
        <w:rPr>
          <w:rFonts w:ascii="Times New Roman" w:hAnsi="Times New Roman" w:cs="Times New Roman"/>
          <w:sz w:val="24"/>
          <w:szCs w:val="24"/>
        </w:rPr>
        <w:t>.</w:t>
      </w:r>
    </w:p>
    <w:p w:rsidR="00F808C2" w:rsidP="00F808C2" w:rsidRDefault="00F808C2" w14:paraId="70E0B980" w14:textId="77777777">
      <w:pPr>
        <w:spacing w:after="0" w:line="240" w:lineRule="auto"/>
        <w:jc w:val="both"/>
        <w:rPr>
          <w:rFonts w:ascii="Times New Roman" w:hAnsi="Times New Roman" w:cs="Times New Roman"/>
          <w:sz w:val="24"/>
          <w:szCs w:val="24"/>
        </w:rPr>
      </w:pPr>
    </w:p>
    <w:p w:rsidRPr="000A4CC3" w:rsidR="00F808C2" w:rsidP="00F808C2" w:rsidRDefault="00F433EC" w14:paraId="512A18E1" w14:textId="21AB791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Pr="00F02147">
        <w:rPr>
          <w:rFonts w:ascii="Times New Roman" w:hAnsi="Times New Roman" w:cs="Times New Roman"/>
          <w:sz w:val="24"/>
          <w:szCs w:val="24"/>
        </w:rPr>
        <w:t>sikunime kirjutamisel kasutatavate eesti-ladina tähtede ja sümbolite loetel</w:t>
      </w:r>
      <w:r>
        <w:rPr>
          <w:rFonts w:ascii="Times New Roman" w:hAnsi="Times New Roman" w:cs="Times New Roman"/>
          <w:sz w:val="24"/>
          <w:szCs w:val="24"/>
        </w:rPr>
        <w:t>u kehtestamiseks</w:t>
      </w:r>
      <w:r w:rsidRPr="000A4CC3">
        <w:rPr>
          <w:rFonts w:ascii="Times New Roman" w:hAnsi="Times New Roman" w:cs="Times New Roman"/>
          <w:sz w:val="24"/>
          <w:szCs w:val="24"/>
        </w:rPr>
        <w:t xml:space="preserve"> </w:t>
      </w:r>
      <w:r>
        <w:rPr>
          <w:rFonts w:ascii="Times New Roman" w:hAnsi="Times New Roman" w:cs="Times New Roman"/>
          <w:sz w:val="24"/>
          <w:szCs w:val="24"/>
        </w:rPr>
        <w:t>v</w:t>
      </w:r>
      <w:r w:rsidRPr="000A4CC3" w:rsidR="00F808C2">
        <w:rPr>
          <w:rFonts w:ascii="Times New Roman" w:hAnsi="Times New Roman" w:cs="Times New Roman"/>
          <w:sz w:val="24"/>
          <w:szCs w:val="24"/>
        </w:rPr>
        <w:t xml:space="preserve">olitatava valik sõltub esmajoones reguleeritava küsimuse olulisusest ehk sellest, kas rakendusakti sisu üle peaks otsustama Vabariigi Valitsus või minister. Kui küsimus on valdkonnaspetsiifiline, on volitusnormi kavandamisel kohane anda volitus kehtestada ministri määrus. Kui küsimus puudutab teataval määral ka teise ministeeriumi valitsemisala, tuleb kaaluda, kas piirduda Vabariigi Valitsuse seaduse § 49 lõike 2 kohaselt teise ministriga kooskõlastamisega või kavandada volitusnorm Vabariigi Valitsuse määruse kehtestamiseks. </w:t>
      </w:r>
      <w:r w:rsidR="00BE761A">
        <w:rPr>
          <w:rFonts w:ascii="Times New Roman" w:hAnsi="Times New Roman" w:cs="Times New Roman"/>
          <w:sz w:val="24"/>
          <w:szCs w:val="24"/>
        </w:rPr>
        <w:t>Eespoolnimetatud</w:t>
      </w:r>
      <w:r w:rsidRPr="000A4CC3" w:rsidR="00F808C2">
        <w:rPr>
          <w:rFonts w:ascii="Times New Roman" w:hAnsi="Times New Roman" w:cs="Times New Roman"/>
          <w:sz w:val="24"/>
          <w:szCs w:val="24"/>
        </w:rPr>
        <w:t xml:space="preserve"> rakendusakt puudutab </w:t>
      </w:r>
      <w:r w:rsidR="00BE761A">
        <w:rPr>
          <w:rFonts w:ascii="Times New Roman" w:hAnsi="Times New Roman" w:cs="Times New Roman"/>
          <w:sz w:val="24"/>
          <w:szCs w:val="24"/>
        </w:rPr>
        <w:t xml:space="preserve">ka </w:t>
      </w:r>
      <w:r w:rsidRPr="000A4CC3" w:rsidR="00F808C2">
        <w:rPr>
          <w:rFonts w:ascii="Times New Roman" w:hAnsi="Times New Roman" w:cs="Times New Roman"/>
          <w:sz w:val="24"/>
          <w:szCs w:val="24"/>
        </w:rPr>
        <w:t xml:space="preserve">Välisministeeriumi ja Rahandusministeeriumi valitsemisala, kuid </w:t>
      </w:r>
      <w:r w:rsidR="00BE761A">
        <w:rPr>
          <w:rFonts w:ascii="Times New Roman" w:hAnsi="Times New Roman" w:cs="Times New Roman"/>
          <w:sz w:val="24"/>
          <w:szCs w:val="24"/>
        </w:rPr>
        <w:t xml:space="preserve">mõistlik on kehtestada see määrus </w:t>
      </w:r>
      <w:r w:rsidRPr="000A4CC3" w:rsidR="00F808C2">
        <w:rPr>
          <w:rFonts w:ascii="Times New Roman" w:hAnsi="Times New Roman" w:cs="Times New Roman"/>
          <w:sz w:val="24"/>
          <w:szCs w:val="24"/>
        </w:rPr>
        <w:t xml:space="preserve">„Isikunime andmisel ja kohaldamisel kasutatavate eesti-ladina tähtede ja sümbolite loetelu“ </w:t>
      </w:r>
      <w:r w:rsidR="00BE761A">
        <w:rPr>
          <w:rFonts w:ascii="Times New Roman" w:hAnsi="Times New Roman" w:cs="Times New Roman"/>
          <w:sz w:val="24"/>
          <w:szCs w:val="24"/>
        </w:rPr>
        <w:t xml:space="preserve">ministri määruse tasemel, sest see </w:t>
      </w:r>
      <w:r w:rsidRPr="000A4CC3" w:rsidR="00F808C2">
        <w:rPr>
          <w:rFonts w:ascii="Times New Roman" w:hAnsi="Times New Roman" w:cs="Times New Roman"/>
          <w:sz w:val="24"/>
          <w:szCs w:val="24"/>
        </w:rPr>
        <w:t>on valdkonnaspetsiifil</w:t>
      </w:r>
      <w:r w:rsidR="00BE761A">
        <w:rPr>
          <w:rFonts w:ascii="Times New Roman" w:hAnsi="Times New Roman" w:cs="Times New Roman"/>
          <w:sz w:val="24"/>
          <w:szCs w:val="24"/>
        </w:rPr>
        <w:t>ine.</w:t>
      </w:r>
    </w:p>
    <w:p w:rsidR="00F808C2" w:rsidP="00F808C2" w:rsidRDefault="00F808C2" w14:paraId="1110A848" w14:textId="77777777">
      <w:pPr>
        <w:spacing w:after="0" w:line="240" w:lineRule="auto"/>
        <w:jc w:val="both"/>
        <w:rPr>
          <w:rFonts w:ascii="Times New Roman" w:hAnsi="Times New Roman" w:cs="Times New Roman"/>
          <w:sz w:val="24"/>
          <w:szCs w:val="24"/>
        </w:rPr>
      </w:pPr>
    </w:p>
    <w:p w:rsidRPr="00F02147" w:rsidR="00E40B0B" w:rsidP="00F02147" w:rsidRDefault="00442919" w14:paraId="3E98CCB5" w14:textId="49FD3F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 </w:t>
      </w:r>
      <w:r w:rsidR="00DD0084">
        <w:rPr>
          <w:rFonts w:ascii="Times New Roman" w:hAnsi="Times New Roman" w:cs="Times New Roman"/>
          <w:sz w:val="24"/>
          <w:szCs w:val="24"/>
        </w:rPr>
        <w:t>4</w:t>
      </w:r>
      <w:r>
        <w:rPr>
          <w:rFonts w:ascii="Times New Roman" w:hAnsi="Times New Roman" w:cs="Times New Roman"/>
          <w:sz w:val="24"/>
          <w:szCs w:val="24"/>
        </w:rPr>
        <w:t xml:space="preserve"> lõikega </w:t>
      </w:r>
      <w:r w:rsidR="00F808C2">
        <w:rPr>
          <w:rFonts w:ascii="Times New Roman" w:hAnsi="Times New Roman" w:cs="Times New Roman"/>
          <w:sz w:val="24"/>
          <w:szCs w:val="24"/>
        </w:rPr>
        <w:t>3</w:t>
      </w:r>
      <w:r>
        <w:rPr>
          <w:rFonts w:ascii="Times New Roman" w:hAnsi="Times New Roman" w:cs="Times New Roman"/>
          <w:sz w:val="24"/>
          <w:szCs w:val="24"/>
        </w:rPr>
        <w:t xml:space="preserve"> </w:t>
      </w:r>
      <w:r w:rsidR="00BE761A">
        <w:rPr>
          <w:rFonts w:ascii="Times New Roman" w:hAnsi="Times New Roman" w:cs="Times New Roman"/>
          <w:sz w:val="24"/>
          <w:szCs w:val="24"/>
        </w:rPr>
        <w:t>sätestatakse</w:t>
      </w:r>
      <w:r w:rsidRPr="00F02147" w:rsidR="00DB26C2">
        <w:rPr>
          <w:rFonts w:ascii="Times New Roman" w:hAnsi="Times New Roman" w:cs="Times New Roman"/>
          <w:sz w:val="24"/>
          <w:szCs w:val="24"/>
        </w:rPr>
        <w:t xml:space="preserve"> reegel, et isikunimi kantakse </w:t>
      </w:r>
      <w:proofErr w:type="spellStart"/>
      <w:r w:rsidR="0044431A">
        <w:rPr>
          <w:rFonts w:ascii="Times New Roman" w:hAnsi="Times New Roman" w:cs="Times New Roman"/>
          <w:sz w:val="24"/>
          <w:szCs w:val="24"/>
        </w:rPr>
        <w:t>RR-i</w:t>
      </w:r>
      <w:proofErr w:type="spellEnd"/>
      <w:r w:rsidRPr="00F02147" w:rsidR="00DB26C2">
        <w:rPr>
          <w:rFonts w:ascii="Times New Roman" w:hAnsi="Times New Roman" w:cs="Times New Roman"/>
          <w:sz w:val="24"/>
          <w:szCs w:val="24"/>
        </w:rPr>
        <w:t xml:space="preserve"> suurtähtedega. </w:t>
      </w:r>
      <w:r w:rsidRPr="00F02147" w:rsidR="005E3C2F">
        <w:rPr>
          <w:rFonts w:ascii="Times New Roman" w:hAnsi="Times New Roman" w:cs="Times New Roman"/>
          <w:sz w:val="24"/>
          <w:szCs w:val="24"/>
        </w:rPr>
        <w:t xml:space="preserve">Seega antakse selge õiguslik alus </w:t>
      </w:r>
      <w:proofErr w:type="spellStart"/>
      <w:r w:rsidR="0044431A">
        <w:rPr>
          <w:rFonts w:ascii="Times New Roman" w:hAnsi="Times New Roman" w:cs="Times New Roman"/>
          <w:sz w:val="24"/>
          <w:szCs w:val="24"/>
        </w:rPr>
        <w:t>RR-i</w:t>
      </w:r>
      <w:proofErr w:type="spellEnd"/>
      <w:r w:rsidRPr="00F02147" w:rsidR="005E3C2F">
        <w:rPr>
          <w:rFonts w:ascii="Times New Roman" w:hAnsi="Times New Roman" w:cs="Times New Roman"/>
          <w:sz w:val="24"/>
          <w:szCs w:val="24"/>
        </w:rPr>
        <w:t xml:space="preserve"> pidamisel </w:t>
      </w:r>
      <w:r w:rsidR="00BE761A">
        <w:rPr>
          <w:rFonts w:ascii="Times New Roman" w:hAnsi="Times New Roman" w:cs="Times New Roman"/>
          <w:sz w:val="24"/>
          <w:szCs w:val="24"/>
        </w:rPr>
        <w:t xml:space="preserve">tugineda juba </w:t>
      </w:r>
      <w:r w:rsidRPr="00F02147" w:rsidR="005E3C2F">
        <w:rPr>
          <w:rFonts w:ascii="Times New Roman" w:hAnsi="Times New Roman" w:cs="Times New Roman"/>
          <w:sz w:val="24"/>
          <w:szCs w:val="24"/>
        </w:rPr>
        <w:t xml:space="preserve">kujundatud praktikale. </w:t>
      </w:r>
      <w:r w:rsidRPr="0011190B" w:rsidR="0011190B">
        <w:rPr>
          <w:rFonts w:ascii="Times New Roman" w:hAnsi="Times New Roman" w:cs="Times New Roman"/>
          <w:sz w:val="24"/>
          <w:szCs w:val="24"/>
        </w:rPr>
        <w:t>Selline</w:t>
      </w:r>
      <w:r w:rsidRPr="00F02147" w:rsidR="005E3C2F">
        <w:rPr>
          <w:rFonts w:ascii="Times New Roman" w:hAnsi="Times New Roman" w:cs="Times New Roman"/>
          <w:sz w:val="24"/>
          <w:szCs w:val="24"/>
        </w:rPr>
        <w:t xml:space="preserve"> erisus isikunime </w:t>
      </w:r>
      <w:r w:rsidRPr="0011190B" w:rsidR="0011190B">
        <w:rPr>
          <w:rFonts w:ascii="Times New Roman" w:hAnsi="Times New Roman" w:cs="Times New Roman"/>
          <w:sz w:val="24"/>
          <w:szCs w:val="24"/>
        </w:rPr>
        <w:t xml:space="preserve">kirjapildis ei muuda isikunimede </w:t>
      </w:r>
      <w:r w:rsidRPr="00F02147" w:rsidR="005E3C2F">
        <w:rPr>
          <w:rFonts w:ascii="Times New Roman" w:hAnsi="Times New Roman" w:cs="Times New Roman"/>
          <w:sz w:val="24"/>
          <w:szCs w:val="24"/>
        </w:rPr>
        <w:t>kirjutamise üldreeglit</w:t>
      </w:r>
      <w:r w:rsidR="0011190B">
        <w:rPr>
          <w:rFonts w:ascii="Times New Roman" w:hAnsi="Times New Roman" w:cs="Times New Roman"/>
          <w:sz w:val="24"/>
          <w:szCs w:val="24"/>
        </w:rPr>
        <w:t>,</w:t>
      </w:r>
      <w:r w:rsidRPr="00F02147" w:rsidR="005E3C2F">
        <w:rPr>
          <w:rFonts w:ascii="Times New Roman" w:hAnsi="Times New Roman" w:cs="Times New Roman"/>
          <w:sz w:val="24"/>
          <w:szCs w:val="24"/>
        </w:rPr>
        <w:t xml:space="preserve"> algustäheor</w:t>
      </w:r>
      <w:r w:rsidR="00DD5427">
        <w:rPr>
          <w:rFonts w:ascii="Times New Roman" w:hAnsi="Times New Roman" w:cs="Times New Roman"/>
          <w:sz w:val="24"/>
          <w:szCs w:val="24"/>
        </w:rPr>
        <w:t>t</w:t>
      </w:r>
      <w:r w:rsidRPr="00F02147" w:rsidR="005E3C2F">
        <w:rPr>
          <w:rFonts w:ascii="Times New Roman" w:hAnsi="Times New Roman" w:cs="Times New Roman"/>
          <w:sz w:val="24"/>
          <w:szCs w:val="24"/>
        </w:rPr>
        <w:t xml:space="preserve">ograafia </w:t>
      </w:r>
      <w:r w:rsidRPr="0011190B" w:rsidR="0011190B">
        <w:rPr>
          <w:rFonts w:ascii="Times New Roman" w:hAnsi="Times New Roman" w:cs="Times New Roman"/>
          <w:sz w:val="24"/>
          <w:szCs w:val="24"/>
        </w:rPr>
        <w:t>järgi</w:t>
      </w:r>
      <w:r w:rsidRPr="00F02147" w:rsidR="005E3C2F">
        <w:rPr>
          <w:rFonts w:ascii="Times New Roman" w:hAnsi="Times New Roman" w:cs="Times New Roman"/>
          <w:sz w:val="24"/>
          <w:szCs w:val="24"/>
        </w:rPr>
        <w:t xml:space="preserve"> kirjutatakse kõik </w:t>
      </w:r>
      <w:r w:rsidRPr="0011190B" w:rsidR="0011190B">
        <w:rPr>
          <w:rFonts w:ascii="Times New Roman" w:hAnsi="Times New Roman" w:cs="Times New Roman"/>
          <w:sz w:val="24"/>
          <w:szCs w:val="24"/>
        </w:rPr>
        <w:t>isikunimed</w:t>
      </w:r>
      <w:r w:rsidRPr="00F02147" w:rsidR="005E3C2F">
        <w:rPr>
          <w:rFonts w:ascii="Times New Roman" w:hAnsi="Times New Roman" w:cs="Times New Roman"/>
          <w:sz w:val="24"/>
          <w:szCs w:val="24"/>
        </w:rPr>
        <w:t xml:space="preserve"> suure algustähega.</w:t>
      </w:r>
      <w:r w:rsidR="0011190B">
        <w:rPr>
          <w:rFonts w:ascii="Times New Roman" w:hAnsi="Times New Roman" w:cs="Times New Roman"/>
          <w:sz w:val="24"/>
          <w:szCs w:val="24"/>
        </w:rPr>
        <w:t xml:space="preserve"> </w:t>
      </w:r>
    </w:p>
    <w:p w:rsidR="00432064" w:rsidP="00F02147" w:rsidRDefault="00432064" w14:paraId="21036223" w14:textId="075C0AC0">
      <w:pPr>
        <w:spacing w:after="0" w:line="240" w:lineRule="auto"/>
        <w:jc w:val="both"/>
        <w:rPr>
          <w:rFonts w:ascii="Times New Roman" w:hAnsi="Times New Roman" w:cs="Times New Roman"/>
          <w:sz w:val="24"/>
          <w:szCs w:val="24"/>
        </w:rPr>
      </w:pPr>
    </w:p>
    <w:p w:rsidRPr="00F02147" w:rsidR="00F250FC" w:rsidP="00F02147" w:rsidRDefault="00432064" w14:paraId="43312F4E" w14:textId="79D18D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Võrreldes kehtiva </w:t>
      </w:r>
      <w:proofErr w:type="spellStart"/>
      <w:r>
        <w:rPr>
          <w:rFonts w:ascii="Times New Roman" w:hAnsi="Times New Roman" w:cs="Times New Roman"/>
          <w:sz w:val="24"/>
          <w:szCs w:val="24"/>
        </w:rPr>
        <w:t>NS-</w:t>
      </w:r>
      <w:r w:rsidR="00BE761A">
        <w:rPr>
          <w:rFonts w:ascii="Times New Roman" w:hAnsi="Times New Roman" w:cs="Times New Roman"/>
          <w:sz w:val="24"/>
          <w:szCs w:val="24"/>
        </w:rPr>
        <w:t>i</w:t>
      </w:r>
      <w:r>
        <w:rPr>
          <w:rFonts w:ascii="Times New Roman" w:hAnsi="Times New Roman" w:cs="Times New Roman"/>
          <w:sz w:val="24"/>
          <w:szCs w:val="24"/>
        </w:rPr>
        <w:t>ga</w:t>
      </w:r>
      <w:proofErr w:type="spellEnd"/>
      <w:r>
        <w:rPr>
          <w:rFonts w:ascii="Times New Roman" w:hAnsi="Times New Roman" w:cs="Times New Roman"/>
          <w:sz w:val="24"/>
          <w:szCs w:val="24"/>
        </w:rPr>
        <w:t xml:space="preserve"> jäetakse </w:t>
      </w:r>
      <w:r w:rsidR="003B1DC7">
        <w:rPr>
          <w:rFonts w:ascii="Times New Roman" w:hAnsi="Times New Roman" w:cs="Times New Roman"/>
          <w:sz w:val="24"/>
          <w:szCs w:val="24"/>
        </w:rPr>
        <w:t>eelnõu</w:t>
      </w:r>
      <w:r w:rsidR="00BE761A">
        <w:rPr>
          <w:rFonts w:ascii="Times New Roman" w:hAnsi="Times New Roman" w:cs="Times New Roman"/>
          <w:sz w:val="24"/>
          <w:szCs w:val="24"/>
        </w:rPr>
        <w:t>ga</w:t>
      </w:r>
      <w:r w:rsidRPr="00F02147" w:rsidR="00F250FC">
        <w:rPr>
          <w:rFonts w:ascii="Times New Roman" w:hAnsi="Times New Roman" w:cs="Times New Roman"/>
          <w:sz w:val="24"/>
          <w:szCs w:val="24"/>
        </w:rPr>
        <w:t xml:space="preserve"> välja võimalus kirjutada isikunime lühendatud kujul. </w:t>
      </w:r>
      <w:r w:rsidR="003B1DC7">
        <w:rPr>
          <w:rFonts w:ascii="Times New Roman" w:hAnsi="Times New Roman" w:cs="Times New Roman"/>
          <w:sz w:val="24"/>
          <w:szCs w:val="24"/>
        </w:rPr>
        <w:t>Eelnõu</w:t>
      </w:r>
      <w:r w:rsidRPr="00F02147" w:rsidR="00F250FC">
        <w:rPr>
          <w:rFonts w:ascii="Times New Roman" w:hAnsi="Times New Roman" w:cs="Times New Roman"/>
          <w:sz w:val="24"/>
          <w:szCs w:val="24"/>
        </w:rPr>
        <w:t xml:space="preserve"> annab isikunime kirjutamiseks üldised reeglid ning kui avalikku ülesannet täitev asutus vajab isikunime lühendamist, sätestatakse see muus seaduses. Näiteks isikut tõendavate dokumentide seaduse </w:t>
      </w:r>
      <w:r w:rsidRPr="00F02147" w:rsidR="00F250FC">
        <w:rPr>
          <w:rStyle w:val="Strong"/>
          <w:rFonts w:ascii="Times New Roman" w:hAnsi="Times New Roman" w:cs="Times New Roman"/>
          <w:b w:val="0"/>
          <w:bCs w:val="0"/>
          <w:sz w:val="24"/>
          <w:szCs w:val="24"/>
          <w:bdr w:val="none" w:color="auto" w:sz="0" w:space="0" w:frame="1"/>
        </w:rPr>
        <w:t>§ 9</w:t>
      </w:r>
      <w:r w:rsidRPr="00F02147" w:rsidR="00F250FC">
        <w:rPr>
          <w:rStyle w:val="Strong"/>
          <w:rFonts w:ascii="Times New Roman" w:hAnsi="Times New Roman" w:cs="Times New Roman"/>
          <w:b w:val="0"/>
          <w:bCs w:val="0"/>
          <w:sz w:val="24"/>
          <w:szCs w:val="24"/>
          <w:bdr w:val="none" w:color="auto" w:sz="0" w:space="0" w:frame="1"/>
          <w:vertAlign w:val="superscript"/>
        </w:rPr>
        <w:t xml:space="preserve">1 </w:t>
      </w:r>
      <w:r w:rsidRPr="00F02147" w:rsidR="00F250FC">
        <w:rPr>
          <w:rFonts w:ascii="Times New Roman" w:hAnsi="Times New Roman" w:cs="Times New Roman"/>
          <w:sz w:val="24"/>
          <w:szCs w:val="24"/>
        </w:rPr>
        <w:t>lõike 2 kohaselt juhul, k</w:t>
      </w:r>
      <w:r w:rsidRPr="00F02147" w:rsidR="00F250FC">
        <w:rPr>
          <w:rFonts w:ascii="Times New Roman" w:hAnsi="Times New Roman" w:cs="Times New Roman"/>
          <w:sz w:val="24"/>
          <w:szCs w:val="24"/>
          <w:shd w:val="clear" w:color="auto" w:fill="FFFFFF"/>
        </w:rPr>
        <w:t>ui isiku eesnimi ületab 30 tähemärki või perekonnanimi ületab 28 tähemärki, kantakse see dokumenti nii, et nime lõpust jäetakse kirjutamata tähed, mis andmevälja reale ei mahu.</w:t>
      </w:r>
    </w:p>
    <w:p w:rsidRPr="00F02147" w:rsidR="00F250FC" w:rsidP="00F02147" w:rsidRDefault="00F250FC" w14:paraId="7F6658AE" w14:textId="77777777">
      <w:pPr>
        <w:pStyle w:val="NoSpacing"/>
        <w:jc w:val="both"/>
        <w:rPr>
          <w:rFonts w:ascii="Times New Roman" w:hAnsi="Times New Roman"/>
          <w:sz w:val="24"/>
          <w:szCs w:val="24"/>
        </w:rPr>
      </w:pPr>
    </w:p>
    <w:p w:rsidRPr="00A010B4" w:rsidR="00F808C2" w:rsidP="00F808C2" w:rsidRDefault="000F19E2" w14:paraId="1F15A46E" w14:textId="7E7944A1">
      <w:pPr>
        <w:pStyle w:val="Default"/>
        <w:spacing w:after="0" w:line="240" w:lineRule="auto"/>
        <w:jc w:val="both"/>
        <w:rPr>
          <w:rStyle w:val="NoSpacingChar"/>
          <w:rFonts w:ascii="Times New Roman" w:hAnsi="Times New Roman"/>
          <w:sz w:val="24"/>
          <w:szCs w:val="24"/>
        </w:rPr>
      </w:pPr>
      <w:r w:rsidRPr="36BA6DC8" w:rsidR="7D883289">
        <w:rPr>
          <w:rFonts w:ascii="Times New Roman" w:hAnsi="Times New Roman" w:cs="Times New Roman"/>
          <w:b w:val="1"/>
          <w:bCs w:val="1"/>
          <w:color w:val="auto"/>
          <w:sz w:val="24"/>
          <w:szCs w:val="24"/>
        </w:rPr>
        <w:t xml:space="preserve">Eelnõu </w:t>
      </w:r>
      <w:r w:rsidRPr="36BA6DC8" w:rsidR="6BFA42EA">
        <w:rPr>
          <w:rFonts w:ascii="Times New Roman" w:hAnsi="Times New Roman" w:cs="Times New Roman"/>
          <w:b w:val="1"/>
          <w:bCs w:val="1"/>
          <w:color w:val="auto"/>
          <w:sz w:val="24"/>
          <w:szCs w:val="24"/>
        </w:rPr>
        <w:t>§</w:t>
      </w:r>
      <w:ins w:author="Maarja-Liis Lall - JUSTDIGI" w:date="2026-01-29T10:42:54.821Z" w:id="1967237758">
        <w:r w:rsidRPr="36BA6DC8" w:rsidR="6681F8B5">
          <w:rPr>
            <w:rFonts w:ascii="Times New Roman" w:hAnsi="Times New Roman" w:cs="Times New Roman"/>
            <w:b w:val="1"/>
            <w:bCs w:val="1"/>
            <w:color w:val="auto"/>
            <w:sz w:val="24"/>
            <w:szCs w:val="24"/>
          </w:rPr>
          <w:t>-</w:t>
        </w:r>
      </w:ins>
      <w:commentRangeStart w:id="315404184"/>
      <w:r w:rsidRPr="00F02147" w:rsidR="00F250FC">
        <w:rPr>
          <w:rFonts w:ascii="Times New Roman" w:hAnsi="Times New Roman" w:cs="Times New Roman"/>
          <w:b/>
          <w:color w:val="auto"/>
          <w:sz w:val="24"/>
          <w:szCs w:val="24"/>
        </w:rPr>
        <w:noBreakHyphen/>
      </w:r>
      <w:r w:rsidRPr="36BA6DC8" w:rsidR="7DD99CBA">
        <w:rPr>
          <w:rFonts w:ascii="Times New Roman" w:hAnsi="Times New Roman" w:cs="Times New Roman"/>
          <w:b w:val="1"/>
          <w:bCs w:val="1"/>
          <w:color w:val="auto"/>
          <w:sz w:val="24"/>
          <w:szCs w:val="24"/>
        </w:rPr>
        <w:t>ga</w:t>
      </w:r>
      <w:r w:rsidRPr="36BA6DC8" w:rsidR="6BFA42EA">
        <w:rPr>
          <w:rFonts w:ascii="Times New Roman" w:hAnsi="Times New Roman" w:cs="Times New Roman"/>
          <w:b w:val="1"/>
          <w:bCs w:val="1"/>
          <w:color w:val="auto"/>
          <w:sz w:val="24"/>
          <w:szCs w:val="24"/>
        </w:rPr>
        <w:t> </w:t>
      </w:r>
      <w:commentRangeEnd w:id="315404184"/>
      <w:r>
        <w:rPr>
          <w:rStyle w:val="CommentReference"/>
        </w:rPr>
        <w:commentReference w:id="315404184"/>
      </w:r>
      <w:r w:rsidRPr="36BA6DC8" w:rsidR="359089F9">
        <w:rPr>
          <w:rFonts w:ascii="Times New Roman" w:hAnsi="Times New Roman" w:cs="Times New Roman"/>
          <w:b w:val="1"/>
          <w:bCs w:val="1"/>
          <w:color w:val="auto"/>
          <w:sz w:val="24"/>
          <w:szCs w:val="24"/>
        </w:rPr>
        <w:t>5</w:t>
      </w:r>
      <w:r w:rsidRPr="36BA6DC8" w:rsidR="6BFA42EA">
        <w:rPr>
          <w:rFonts w:ascii="Times New Roman" w:hAnsi="Times New Roman" w:cs="Times New Roman"/>
          <w:b w:val="1"/>
          <w:bCs w:val="1"/>
          <w:color w:val="auto"/>
          <w:sz w:val="24"/>
          <w:szCs w:val="24"/>
        </w:rPr>
        <w:t xml:space="preserve"> </w:t>
      </w:r>
      <w:r w:rsidRPr="00F02147" w:rsidR="6BFA42EA">
        <w:rPr>
          <w:rFonts w:ascii="Times New Roman" w:hAnsi="Times New Roman" w:cs="Times New Roman"/>
          <w:color w:val="auto"/>
          <w:sz w:val="24"/>
          <w:szCs w:val="24"/>
        </w:rPr>
        <w:t xml:space="preserve">sätestatakse </w:t>
      </w:r>
      <w:r w:rsidRPr="00F02147" w:rsidR="6BFA42EA">
        <w:rPr>
          <w:rFonts w:ascii="Times New Roman" w:hAnsi="Times New Roman" w:cs="Times New Roman"/>
          <w:color w:val="auto"/>
          <w:sz w:val="24"/>
          <w:szCs w:val="24"/>
        </w:rPr>
        <w:t>üldnorm</w:t>
      </w:r>
      <w:r w:rsidRPr="00F02147" w:rsidR="6BFA42EA">
        <w:rPr>
          <w:rFonts w:ascii="Times New Roman" w:hAnsi="Times New Roman" w:cs="Times New Roman"/>
          <w:color w:val="auto"/>
          <w:sz w:val="24"/>
          <w:szCs w:val="24"/>
        </w:rPr>
        <w:t xml:space="preserve">, mida tuleb järgida piiratud teovõimega isiku nimetoimingu tegemise korral. </w:t>
      </w:r>
      <w:r w:rsidRPr="00F02147" w:rsidR="20B97B25">
        <w:rPr>
          <w:rFonts w:ascii="Times New Roman" w:hAnsi="Times New Roman" w:cs="Times New Roman"/>
          <w:color w:val="auto"/>
          <w:sz w:val="24"/>
          <w:szCs w:val="24"/>
        </w:rPr>
        <w:t>Alaealise nimetoiming on eel</w:t>
      </w:r>
      <w:r w:rsidRPr="00F02147" w:rsidR="43E88F88">
        <w:rPr>
          <w:rFonts w:ascii="Times New Roman" w:hAnsi="Times New Roman" w:cs="Times New Roman"/>
          <w:color w:val="auto"/>
          <w:sz w:val="24"/>
          <w:szCs w:val="24"/>
        </w:rPr>
        <w:t>k</w:t>
      </w:r>
      <w:r w:rsidRPr="00F02147" w:rsidR="20B97B25">
        <w:rPr>
          <w:rFonts w:ascii="Times New Roman" w:hAnsi="Times New Roman" w:cs="Times New Roman"/>
          <w:color w:val="auto"/>
          <w:sz w:val="24"/>
          <w:szCs w:val="24"/>
        </w:rPr>
        <w:t xml:space="preserve">õige sünni registreerimisel isikunime andmine. On selge, et selles toimingus ei saa välja selgitada lapse arvamust, kuid vanemad peavad nime valimisel vältima äärmusi, ebasobivaid nimesid, mis tulevikus võivad lapse huvisid kahjustada. </w:t>
      </w:r>
      <w:r w:rsidR="3BE143A5">
        <w:rPr>
          <w:rFonts w:ascii="Times New Roman" w:hAnsi="Times New Roman" w:cs="Times New Roman"/>
          <w:color w:val="auto"/>
          <w:sz w:val="24"/>
          <w:szCs w:val="24"/>
        </w:rPr>
        <w:t>Lapse jaoks o</w:t>
      </w:r>
      <w:r w:rsidRPr="00F02147" w:rsidR="20B97B25">
        <w:rPr>
          <w:rFonts w:ascii="Times New Roman" w:hAnsi="Times New Roman" w:cs="Times New Roman"/>
          <w:color w:val="auto"/>
          <w:sz w:val="24"/>
          <w:szCs w:val="24"/>
        </w:rPr>
        <w:t xml:space="preserve">lulisema mõjuga nimetoiming on isikunime muutmine, selles tuleb lapse arvamus välja selgitada, kui lapse arengutase seda võimaldab. </w:t>
      </w:r>
      <w:r w:rsidR="3BE143A5">
        <w:rPr>
          <w:rFonts w:ascii="Times New Roman" w:hAnsi="Times New Roman" w:cs="Times New Roman"/>
          <w:color w:val="auto"/>
          <w:sz w:val="24"/>
          <w:szCs w:val="24"/>
        </w:rPr>
        <w:t>Lapse arvamusel ei ole juriidilist kaalu, lapse nimemuutmisest ei saa keelduda, kui laps sellega nõus ei ole, kuid sellistes olukordades peab lapsevanem arvestama lapse soove ning avaldusest loobuma.</w:t>
      </w:r>
      <w:r w:rsidRPr="00F02147" w:rsidR="20B97B25">
        <w:rPr>
          <w:rFonts w:ascii="Times New Roman" w:hAnsi="Times New Roman" w:cs="Times New Roman"/>
          <w:color w:val="auto"/>
          <w:sz w:val="24"/>
          <w:szCs w:val="24"/>
        </w:rPr>
        <w:t xml:space="preserve"> </w:t>
      </w:r>
      <w:r w:rsidRPr="00F02147" w:rsidR="6BFA42EA">
        <w:rPr>
          <w:rFonts w:ascii="Times New Roman" w:hAnsi="Times New Roman" w:cs="Times New Roman"/>
          <w:color w:val="auto"/>
          <w:sz w:val="24"/>
          <w:szCs w:val="24"/>
        </w:rPr>
        <w:t xml:space="preserve">Riigikohtu tsiviilkolleegium on esile </w:t>
      </w:r>
      <w:r w:rsidRPr="00A010B4" w:rsidR="6BFA42EA">
        <w:rPr>
          <w:rFonts w:ascii="Times New Roman" w:hAnsi="Times New Roman" w:cs="Times New Roman"/>
          <w:color w:val="auto"/>
          <w:sz w:val="24"/>
          <w:szCs w:val="24"/>
        </w:rPr>
        <w:t xml:space="preserve">toonud lapse nime järjepidevuse põhimõtte ja </w:t>
      </w:r>
      <w:r w:rsidRPr="00A010B4" w:rsidR="20B97B25">
        <w:rPr>
          <w:rFonts w:ascii="Times New Roman" w:hAnsi="Times New Roman" w:cs="Times New Roman"/>
          <w:color w:val="auto"/>
          <w:sz w:val="24"/>
          <w:szCs w:val="24"/>
        </w:rPr>
        <w:t xml:space="preserve">märkinud </w:t>
      </w:r>
      <w:r w:rsidRPr="00A010B4" w:rsidR="6BFA42EA">
        <w:rPr>
          <w:rFonts w:ascii="Times New Roman" w:hAnsi="Times New Roman" w:cs="Times New Roman"/>
          <w:color w:val="auto"/>
          <w:sz w:val="24"/>
          <w:szCs w:val="24"/>
        </w:rPr>
        <w:t>otsuses</w:t>
      </w:r>
      <w:r w:rsidRPr="00A010B4" w:rsidR="00F250FC">
        <w:rPr>
          <w:rStyle w:val="FootnoteReference"/>
          <w:rFonts w:ascii="Times New Roman" w:hAnsi="Times New Roman" w:cs="Times New Roman"/>
          <w:color w:val="auto"/>
          <w:sz w:val="24"/>
          <w:szCs w:val="24"/>
          <w:u w:val="single"/>
        </w:rPr>
        <w:footnoteReference w:id="24"/>
      </w:r>
      <w:r w:rsidR="1636B2FC">
        <w:rPr/>
        <w:t>:</w:t>
      </w:r>
      <w:r w:rsidRPr="00A010B4" w:rsidR="6BFA42EA">
        <w:rPr>
          <w:rFonts w:ascii="Times New Roman" w:hAnsi="Times New Roman" w:cs="Times New Roman"/>
          <w:color w:val="auto"/>
          <w:sz w:val="24"/>
          <w:szCs w:val="24"/>
        </w:rPr>
        <w:t xml:space="preserve"> „Lapse nime kontinuiteedi põhimõte tuleneb nii Eesti Vabariigi lastekaitse seaduse § 9 lõike 1 teisest lausest kui ka ÜRO lapse õiguste konventsiooni artikli 7 lõikest 1, mille järgi on igal lapsel alates sünnihetkest õigus oma nimele, ning ÜRO lapse õiguste konventsiooni artikli 8 lõike 1 järgi peavad osalisriigid austama lapse õigust säilitada oma identiteet (sh nime)“.</w:t>
      </w:r>
      <w:r w:rsidRPr="00A010B4" w:rsidR="20B97B25">
        <w:rPr>
          <w:rFonts w:ascii="Times New Roman" w:hAnsi="Times New Roman" w:cs="Times New Roman"/>
          <w:color w:val="auto"/>
          <w:sz w:val="24"/>
          <w:szCs w:val="24"/>
        </w:rPr>
        <w:t xml:space="preserve"> </w:t>
      </w:r>
      <w:r w:rsidR="49DC84A2">
        <w:rPr>
          <w:rFonts w:ascii="Times New Roman" w:hAnsi="Times New Roman" w:cs="Times New Roman"/>
          <w:color w:val="auto"/>
          <w:sz w:val="24"/>
          <w:szCs w:val="24"/>
        </w:rPr>
        <w:t>Eelnõus</w:t>
      </w:r>
      <w:r w:rsidRPr="00A010B4" w:rsidR="647930EB">
        <w:rPr>
          <w:rFonts w:ascii="Times New Roman" w:hAnsi="Times New Roman" w:cs="Times New Roman"/>
          <w:sz w:val="24"/>
          <w:szCs w:val="24"/>
        </w:rPr>
        <w:t xml:space="preserve"> ei ole </w:t>
      </w:r>
      <w:r w:rsidRPr="36BA6DC8" w:rsidR="647930EB">
        <w:rPr>
          <w:rFonts w:ascii="Times New Roman" w:hAnsi="Times New Roman" w:cs="Times New Roman"/>
          <w:i w:val="1"/>
          <w:iCs w:val="1"/>
          <w:sz w:val="24"/>
          <w:szCs w:val="24"/>
        </w:rPr>
        <w:t>expressis</w:t>
      </w:r>
      <w:r w:rsidRPr="36BA6DC8" w:rsidR="647930EB">
        <w:rPr>
          <w:rFonts w:ascii="Times New Roman" w:hAnsi="Times New Roman" w:cs="Times New Roman"/>
          <w:i w:val="1"/>
          <w:iCs w:val="1"/>
          <w:sz w:val="24"/>
          <w:szCs w:val="24"/>
        </w:rPr>
        <w:t xml:space="preserve"> verbis </w:t>
      </w:r>
      <w:r w:rsidRPr="00A010B4" w:rsidR="647930EB">
        <w:rPr>
          <w:rFonts w:ascii="Times New Roman" w:hAnsi="Times New Roman" w:cs="Times New Roman"/>
          <w:sz w:val="24"/>
          <w:szCs w:val="24"/>
        </w:rPr>
        <w:t>esile toodud kohustust lähtuda lapse huvidest, kuid kohustus seda teha tuleneb lastekaitseseaduse §</w:t>
      </w:r>
      <w:commentRangeStart w:id="726115429"/>
      <w:ins w:author="Maarja-Liis Lall - JUSTDIGI" w:date="2026-01-29T15:43:49.203Z" w:id="1096903387">
        <w:r w:rsidRPr="00A010B4" w:rsidR="1BF3346B">
          <w:rPr>
            <w:rFonts w:ascii="Times New Roman" w:hAnsi="Times New Roman" w:cs="Times New Roman"/>
            <w:sz w:val="24"/>
            <w:szCs w:val="24"/>
          </w:rPr>
          <w:t>-</w:t>
        </w:r>
      </w:ins>
      <w:commentRangeEnd w:id="726115429"/>
      <w:r>
        <w:rPr>
          <w:rStyle w:val="CommentReference"/>
        </w:rPr>
        <w:commentReference w:id="726115429"/>
      </w:r>
      <w:r w:rsidRPr="00A010B4" w:rsidR="647930EB">
        <w:rPr>
          <w:rFonts w:ascii="Times New Roman" w:hAnsi="Times New Roman" w:cs="Times New Roman"/>
          <w:sz w:val="24"/>
          <w:szCs w:val="24"/>
        </w:rPr>
        <w:noBreakHyphen/>
        <w:t xml:space="preserve">dest 3 ja 21. </w:t>
      </w:r>
      <w:r w:rsidRPr="00A010B4" w:rsidR="20B97B25">
        <w:rPr>
          <w:rFonts w:ascii="Times New Roman" w:hAnsi="Times New Roman" w:cs="Times New Roman"/>
          <w:color w:val="auto"/>
          <w:sz w:val="24"/>
          <w:szCs w:val="24"/>
        </w:rPr>
        <w:t>Kohus on viidatud lahendis märkinud, e</w:t>
      </w:r>
      <w:r w:rsidRPr="00A010B4" w:rsidR="6BFA42EA">
        <w:rPr>
          <w:rFonts w:ascii="Times New Roman" w:hAnsi="Times New Roman" w:cs="Times New Roman"/>
          <w:color w:val="auto"/>
          <w:sz w:val="24"/>
          <w:szCs w:val="24"/>
        </w:rPr>
        <w:t xml:space="preserve">t vanemad peavad lapse </w:t>
      </w:r>
      <w:r w:rsidRPr="00A010B4" w:rsidR="6BFA42EA">
        <w:rPr>
          <w:rStyle w:val="NoSpacingChar"/>
          <w:rFonts w:ascii="Times New Roman" w:hAnsi="Times New Roman"/>
          <w:sz w:val="24"/>
          <w:szCs w:val="24"/>
        </w:rPr>
        <w:t xml:space="preserve">perekonnanime muutmist otsustades pidama silmas lapse igakülgset heaolu, st lähtuma lapse perekonnanime muutmise üle otsustades lapse huvidest, mitte muudest, sh oma subjektiivsetest kaalutlustest. Määrav ei saa olla vanema soov lapse nime muuta, vaid esikohale tuleb seada lapse huvi olemasoleva nime </w:t>
      </w:r>
      <w:r w:rsidRPr="00A010B4" w:rsidR="20B97B25">
        <w:rPr>
          <w:rStyle w:val="NoSpacingChar"/>
          <w:rFonts w:ascii="Times New Roman" w:hAnsi="Times New Roman"/>
          <w:sz w:val="24"/>
          <w:szCs w:val="24"/>
        </w:rPr>
        <w:t>asemel muud nime kanda</w:t>
      </w:r>
      <w:r w:rsidRPr="00A010B4" w:rsidR="6BFA42EA">
        <w:rPr>
          <w:rStyle w:val="NoSpacingChar"/>
          <w:rFonts w:ascii="Times New Roman" w:hAnsi="Times New Roman"/>
          <w:sz w:val="24"/>
          <w:szCs w:val="24"/>
        </w:rPr>
        <w:t>.</w:t>
      </w:r>
    </w:p>
    <w:p w:rsidRPr="00A010B4" w:rsidR="00F808C2" w:rsidP="00F808C2" w:rsidRDefault="00F808C2" w14:paraId="577B9585" w14:textId="77777777">
      <w:pPr>
        <w:pStyle w:val="Default"/>
        <w:spacing w:after="0" w:line="240" w:lineRule="auto"/>
        <w:jc w:val="both"/>
        <w:rPr>
          <w:rStyle w:val="NoSpacingChar"/>
          <w:rFonts w:ascii="Times New Roman" w:hAnsi="Times New Roman"/>
          <w:sz w:val="24"/>
          <w:szCs w:val="24"/>
        </w:rPr>
      </w:pPr>
    </w:p>
    <w:p w:rsidR="00C63F2E" w:rsidP="00F808C2" w:rsidRDefault="00C63F2E" w14:paraId="362C0901" w14:textId="761F3B8C">
      <w:pPr>
        <w:pStyle w:val="Default"/>
        <w:spacing w:after="0" w:line="240" w:lineRule="auto"/>
        <w:jc w:val="both"/>
        <w:rPr>
          <w:rFonts w:ascii="Times New Roman" w:hAnsi="Times New Roman" w:cs="Times New Roman"/>
          <w:sz w:val="24"/>
          <w:szCs w:val="24"/>
        </w:rPr>
      </w:pPr>
      <w:commentRangeStart w:id="781475569"/>
      <w:commentRangeStart w:id="519230588"/>
      <w:r w:rsidRPr="36BA6DC8" w:rsidR="647930EB">
        <w:rPr>
          <w:rStyle w:val="NoSpacingChar"/>
          <w:rFonts w:ascii="Times New Roman" w:hAnsi="Times New Roman"/>
          <w:sz w:val="24"/>
          <w:szCs w:val="24"/>
        </w:rPr>
        <w:t>Lapse huvide väljaselgitamiseks tuleb muu hulgas selgitada lapsele kavandatava</w:t>
      </w:r>
      <w:r w:rsidRPr="36BA6DC8" w:rsidR="647930EB">
        <w:rPr>
          <w:rFonts w:ascii="Times New Roman" w:hAnsi="Times New Roman" w:cs="Times New Roman"/>
          <w:sz w:val="24"/>
          <w:szCs w:val="24"/>
        </w:rPr>
        <w:t xml:space="preserve"> otsuse sisu ja põhjuseid, kuulata laps ära tema vanust ja arengutaset arvestades sobival viisil ning võtta lähtudes lapse vanusest ja arengutasemest tema arvamus arvesse ühe asjaoluna huvide väljaselgitamisel. Hinnates</w:t>
      </w:r>
      <w:r w:rsidRPr="36BA6DC8" w:rsidR="647930EB">
        <w:rPr>
          <w:rFonts w:ascii="Times New Roman" w:hAnsi="Times New Roman" w:cs="Times New Roman"/>
          <w:sz w:val="24"/>
          <w:szCs w:val="24"/>
        </w:rPr>
        <w:t xml:space="preserve"> k</w:t>
      </w:r>
      <w:r w:rsidRPr="36BA6DC8" w:rsidR="647930EB">
        <w:rPr>
          <w:rFonts w:ascii="Times New Roman" w:hAnsi="Times New Roman" w:cs="Times New Roman"/>
          <w:sz w:val="24"/>
          <w:szCs w:val="24"/>
        </w:rPr>
        <w:t>õiki asjassepuutuvaid asjao</w:t>
      </w:r>
      <w:r w:rsidRPr="36BA6DC8" w:rsidR="647930EB">
        <w:rPr>
          <w:rFonts w:ascii="Times New Roman" w:hAnsi="Times New Roman" w:cs="Times New Roman"/>
          <w:sz w:val="24"/>
          <w:szCs w:val="24"/>
        </w:rPr>
        <w:t>lusid tervikuna</w:t>
      </w:r>
      <w:r w:rsidRPr="36BA6DC8" w:rsidR="3078EEC5">
        <w:rPr>
          <w:rFonts w:ascii="Times New Roman" w:hAnsi="Times New Roman" w:cs="Times New Roman"/>
          <w:sz w:val="24"/>
          <w:szCs w:val="24"/>
        </w:rPr>
        <w:t>,</w:t>
      </w:r>
      <w:r w:rsidRPr="36BA6DC8" w:rsidR="647930EB">
        <w:rPr>
          <w:rFonts w:ascii="Times New Roman" w:hAnsi="Times New Roman" w:cs="Times New Roman"/>
          <w:sz w:val="24"/>
          <w:szCs w:val="24"/>
        </w:rPr>
        <w:t xml:space="preserve"> kujundatakse</w:t>
      </w:r>
      <w:r w:rsidRPr="36BA6DC8" w:rsidR="647930EB">
        <w:rPr>
          <w:rFonts w:ascii="Times New Roman" w:hAnsi="Times New Roman" w:cs="Times New Roman"/>
          <w:sz w:val="24"/>
          <w:szCs w:val="24"/>
        </w:rPr>
        <w:t xml:space="preserve"> põhjendatud seisukoht lapse huvide kohta seoses </w:t>
      </w:r>
      <w:r w:rsidRPr="36BA6DC8" w:rsidR="4CBC5B04">
        <w:rPr>
          <w:rFonts w:ascii="Times New Roman" w:hAnsi="Times New Roman" w:cs="Times New Roman"/>
          <w:sz w:val="24"/>
          <w:szCs w:val="24"/>
        </w:rPr>
        <w:t>kavandatava</w:t>
      </w:r>
      <w:r w:rsidRPr="36BA6DC8" w:rsidR="4CBC5B04">
        <w:rPr>
          <w:rFonts w:ascii="Times New Roman" w:hAnsi="Times New Roman" w:cs="Times New Roman"/>
          <w:sz w:val="24"/>
          <w:szCs w:val="24"/>
        </w:rPr>
        <w:t xml:space="preserve"> </w:t>
      </w:r>
      <w:r w:rsidRPr="36BA6DC8" w:rsidR="647930EB">
        <w:rPr>
          <w:rFonts w:ascii="Times New Roman" w:hAnsi="Times New Roman" w:cs="Times New Roman"/>
          <w:sz w:val="24"/>
          <w:szCs w:val="24"/>
        </w:rPr>
        <w:t xml:space="preserve">nime muutmise </w:t>
      </w:r>
      <w:r w:rsidRPr="36BA6DC8" w:rsidR="647930EB">
        <w:rPr>
          <w:rFonts w:ascii="Times New Roman" w:hAnsi="Times New Roman" w:cs="Times New Roman"/>
          <w:sz w:val="24"/>
          <w:szCs w:val="24"/>
        </w:rPr>
        <w:t>otsusega.</w:t>
      </w:r>
      <w:r w:rsidRPr="36BA6DC8" w:rsidR="647930EB">
        <w:rPr>
          <w:rFonts w:ascii="Times New Roman" w:hAnsi="Times New Roman" w:cs="Times New Roman"/>
          <w:sz w:val="24"/>
          <w:szCs w:val="24"/>
        </w:rPr>
        <w:t xml:space="preserve"> K</w:t>
      </w:r>
      <w:r w:rsidRPr="36BA6DC8" w:rsidR="647930EB">
        <w:rPr>
          <w:rFonts w:ascii="Times New Roman" w:hAnsi="Times New Roman" w:cs="Times New Roman"/>
          <w:sz w:val="24"/>
          <w:szCs w:val="24"/>
        </w:rPr>
        <w:t xml:space="preserve">ui </w:t>
      </w:r>
      <w:r w:rsidRPr="36BA6DC8" w:rsidR="647930EB">
        <w:rPr>
          <w:rFonts w:ascii="Times New Roman" w:hAnsi="Times New Roman" w:cs="Times New Roman"/>
          <w:sz w:val="24"/>
          <w:szCs w:val="24"/>
        </w:rPr>
        <w:t>lapse huvisid ei ole võimalik temalt küsimusi küsides välja selgitada</w:t>
      </w:r>
      <w:r w:rsidRPr="36BA6DC8" w:rsidR="647930EB">
        <w:rPr>
          <w:rFonts w:ascii="Times New Roman" w:hAnsi="Times New Roman" w:cs="Times New Roman"/>
          <w:sz w:val="24"/>
          <w:szCs w:val="24"/>
        </w:rPr>
        <w:t xml:space="preserve"> (n</w:t>
      </w:r>
      <w:r w:rsidRPr="36BA6DC8" w:rsidR="3078EEC5">
        <w:rPr>
          <w:rFonts w:ascii="Times New Roman" w:hAnsi="Times New Roman" w:cs="Times New Roman"/>
          <w:sz w:val="24"/>
          <w:szCs w:val="24"/>
        </w:rPr>
        <w:t>äiteks</w:t>
      </w:r>
      <w:r w:rsidRPr="36BA6DC8" w:rsidR="647930EB">
        <w:rPr>
          <w:rFonts w:ascii="Times New Roman" w:hAnsi="Times New Roman" w:cs="Times New Roman"/>
          <w:sz w:val="24"/>
          <w:szCs w:val="24"/>
        </w:rPr>
        <w:t xml:space="preserve"> imiku puhu</w:t>
      </w:r>
      <w:r w:rsidRPr="36BA6DC8" w:rsidR="647930EB">
        <w:rPr>
          <w:rFonts w:ascii="Times New Roman" w:hAnsi="Times New Roman" w:cs="Times New Roman"/>
          <w:sz w:val="24"/>
          <w:szCs w:val="24"/>
        </w:rPr>
        <w:t>l), ei pea seda tegema.</w:t>
      </w:r>
      <w:commentRangeEnd w:id="781475569"/>
      <w:r>
        <w:rPr>
          <w:rStyle w:val="CommentReference"/>
        </w:rPr>
        <w:commentReference w:id="781475569"/>
      </w:r>
      <w:commentRangeEnd w:id="519230588"/>
      <w:r>
        <w:rPr>
          <w:rStyle w:val="CommentReference"/>
        </w:rPr>
        <w:commentReference w:id="519230588"/>
      </w:r>
    </w:p>
    <w:p w:rsidRPr="00F02147" w:rsidR="00C63F2E" w:rsidP="00F02147" w:rsidRDefault="00C63F2E" w14:paraId="13ABE313" w14:textId="77777777">
      <w:pPr>
        <w:pStyle w:val="Default"/>
        <w:spacing w:after="0" w:line="240" w:lineRule="auto"/>
        <w:jc w:val="both"/>
        <w:rPr>
          <w:rFonts w:ascii="Times New Roman" w:hAnsi="Times New Roman" w:cs="Times New Roman"/>
          <w:color w:val="auto"/>
          <w:sz w:val="24"/>
          <w:szCs w:val="24"/>
        </w:rPr>
      </w:pPr>
    </w:p>
    <w:p w:rsidRPr="00F02147" w:rsidR="00F250FC" w:rsidP="00F02147" w:rsidRDefault="00D11D11" w14:paraId="7DE567C6" w14:textId="0E66CCF0">
      <w:pPr>
        <w:pStyle w:val="Default"/>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P</w:t>
      </w:r>
      <w:r w:rsidRPr="00F02147" w:rsidR="00F250FC">
        <w:rPr>
          <w:rFonts w:ascii="Times New Roman" w:hAnsi="Times New Roman" w:cs="Times New Roman"/>
          <w:color w:val="auto"/>
          <w:sz w:val="24"/>
          <w:szCs w:val="24"/>
        </w:rPr>
        <w:t xml:space="preserve">iiratud teovõimega täisealise isiku nimetoimingu tegemisel lähtutakse piiratud teovõimega täisealise isiku huvidest, mille väljaselgitamiseks küsitakse tema </w:t>
      </w:r>
      <w:r w:rsidRPr="00F02147" w:rsidR="00E21813">
        <w:rPr>
          <w:rFonts w:ascii="Times New Roman" w:hAnsi="Times New Roman" w:cs="Times New Roman"/>
          <w:color w:val="auto"/>
          <w:sz w:val="24"/>
          <w:szCs w:val="24"/>
        </w:rPr>
        <w:t xml:space="preserve">arvamust </w:t>
      </w:r>
      <w:r w:rsidRPr="00F02147" w:rsidR="00F250FC">
        <w:rPr>
          <w:rFonts w:ascii="Times New Roman" w:hAnsi="Times New Roman" w:cs="Times New Roman"/>
          <w:color w:val="auto"/>
          <w:sz w:val="24"/>
          <w:szCs w:val="24"/>
        </w:rPr>
        <w:t>niivõrd, kuivõrd ta on võimeline poolt- ja vastuväiteid vastutustundlikult kaaluma. Piiratud teovõimega täisealist isikut tuleb asjaoludest ja tehtud otsustest teavitada mõistlikus ulatuses, millest</w:t>
      </w:r>
      <w:r w:rsidRPr="00F02147" w:rsidR="003B11E5">
        <w:rPr>
          <w:rFonts w:ascii="Times New Roman" w:hAnsi="Times New Roman" w:cs="Times New Roman"/>
          <w:color w:val="auto"/>
          <w:sz w:val="24"/>
          <w:szCs w:val="24"/>
        </w:rPr>
        <w:t xml:space="preserve"> </w:t>
      </w:r>
      <w:r w:rsidRPr="00F02147" w:rsidR="00F250FC">
        <w:rPr>
          <w:rFonts w:ascii="Times New Roman" w:hAnsi="Times New Roman" w:cs="Times New Roman"/>
          <w:color w:val="auto"/>
          <w:sz w:val="24"/>
          <w:szCs w:val="24"/>
        </w:rPr>
        <w:t>isik aru saab. Oluline on, et piiratud teovõimega täisealist isikut ei jäetaks otsuse tegemisest kõrvale, selgitamata talle asjaolusid ja otsuse sisu.</w:t>
      </w:r>
    </w:p>
    <w:p w:rsidRPr="00F02147" w:rsidR="009C6007" w:rsidP="00F02147" w:rsidRDefault="009C6007" w14:paraId="1313EFCB" w14:textId="77777777">
      <w:pPr>
        <w:pStyle w:val="NoSpacing"/>
        <w:jc w:val="both"/>
        <w:rPr>
          <w:rFonts w:ascii="Times New Roman" w:hAnsi="Times New Roman"/>
          <w:sz w:val="24"/>
          <w:szCs w:val="24"/>
        </w:rPr>
      </w:pPr>
    </w:p>
    <w:p w:rsidRPr="00F02147" w:rsidR="009C6007" w:rsidP="00F02147" w:rsidRDefault="009C6007" w14:paraId="03ACC778" w14:textId="49D76C1C">
      <w:pPr>
        <w:pStyle w:val="Default"/>
        <w:spacing w:after="0" w:line="240" w:lineRule="auto"/>
        <w:jc w:val="both"/>
        <w:rPr>
          <w:rFonts w:ascii="Times New Roman" w:hAnsi="Times New Roman" w:cs="Times New Roman"/>
          <w:color w:val="auto"/>
          <w:sz w:val="24"/>
          <w:szCs w:val="24"/>
        </w:rPr>
      </w:pPr>
      <w:r w:rsidRPr="36BA6DC8" w:rsidR="457BA3DF">
        <w:rPr>
          <w:rFonts w:ascii="Times New Roman" w:hAnsi="Times New Roman" w:cs="Times New Roman"/>
          <w:color w:val="auto"/>
          <w:sz w:val="24"/>
          <w:szCs w:val="24"/>
        </w:rPr>
        <w:t>Piiratud teovõimega isiku arvamuse</w:t>
      </w:r>
      <w:r w:rsidRPr="36BA6DC8" w:rsidR="0A368EEE">
        <w:rPr>
          <w:rFonts w:ascii="Times New Roman" w:hAnsi="Times New Roman" w:cs="Times New Roman"/>
          <w:color w:val="auto"/>
          <w:sz w:val="24"/>
          <w:szCs w:val="24"/>
        </w:rPr>
        <w:t xml:space="preserve"> väljaselgitamise</w:t>
      </w:r>
      <w:ins w:author="Maarja-Liis Lall - JUSTDIGI" w:date="2026-01-29T15:45:09.664Z" w:id="5508989">
        <w:r w:rsidRPr="36BA6DC8" w:rsidR="451A3C55">
          <w:rPr>
            <w:rFonts w:ascii="Times New Roman" w:hAnsi="Times New Roman" w:cs="Times New Roman"/>
            <w:color w:val="auto"/>
            <w:sz w:val="24"/>
            <w:szCs w:val="24"/>
          </w:rPr>
          <w:t>l</w:t>
        </w:r>
      </w:ins>
      <w:r w:rsidRPr="36BA6DC8" w:rsidR="457BA3DF">
        <w:rPr>
          <w:rFonts w:ascii="Times New Roman" w:hAnsi="Times New Roman" w:cs="Times New Roman"/>
          <w:color w:val="auto"/>
          <w:sz w:val="24"/>
          <w:szCs w:val="24"/>
        </w:rPr>
        <w:t xml:space="preserve"> </w:t>
      </w:r>
      <w:r w:rsidRPr="36BA6DC8" w:rsidR="0A368EEE">
        <w:rPr>
          <w:rFonts w:ascii="Times New Roman" w:hAnsi="Times New Roman" w:cs="Times New Roman"/>
          <w:color w:val="auto"/>
          <w:sz w:val="24"/>
          <w:szCs w:val="24"/>
        </w:rPr>
        <w:t xml:space="preserve">lähtutakse </w:t>
      </w:r>
      <w:r w:rsidRPr="36BA6DC8" w:rsidR="457BA3DF">
        <w:rPr>
          <w:rFonts w:ascii="Times New Roman" w:hAnsi="Times New Roman" w:cs="Times New Roman"/>
          <w:color w:val="auto"/>
          <w:sz w:val="24"/>
          <w:szCs w:val="24"/>
        </w:rPr>
        <w:t xml:space="preserve">üldistest </w:t>
      </w:r>
      <w:r w:rsidRPr="36BA6DC8" w:rsidR="0A368EEE">
        <w:rPr>
          <w:rFonts w:ascii="Times New Roman" w:hAnsi="Times New Roman" w:cs="Times New Roman"/>
          <w:color w:val="auto"/>
          <w:sz w:val="24"/>
          <w:szCs w:val="24"/>
        </w:rPr>
        <w:t>haldusmenetluse</w:t>
      </w:r>
      <w:r w:rsidRPr="36BA6DC8" w:rsidR="457BA3DF">
        <w:rPr>
          <w:rFonts w:ascii="Times New Roman" w:hAnsi="Times New Roman" w:cs="Times New Roman"/>
          <w:color w:val="auto"/>
          <w:sz w:val="24"/>
          <w:szCs w:val="24"/>
        </w:rPr>
        <w:t xml:space="preserve"> põhimõtetest</w:t>
      </w:r>
      <w:r w:rsidRPr="36BA6DC8" w:rsidR="0A368EEE">
        <w:rPr>
          <w:rFonts w:ascii="Times New Roman" w:hAnsi="Times New Roman" w:cs="Times New Roman"/>
          <w:color w:val="auto"/>
          <w:sz w:val="24"/>
          <w:szCs w:val="24"/>
        </w:rPr>
        <w:t>. Vajadusel kasutab nimetoimingut</w:t>
      </w:r>
      <w:r w:rsidRPr="36BA6DC8" w:rsidR="457BA3DF">
        <w:rPr>
          <w:rFonts w:ascii="Times New Roman" w:hAnsi="Times New Roman" w:cs="Times New Roman"/>
          <w:color w:val="auto"/>
          <w:sz w:val="24"/>
          <w:szCs w:val="24"/>
        </w:rPr>
        <w:t xml:space="preserve"> </w:t>
      </w:r>
      <w:r w:rsidRPr="36BA6DC8" w:rsidR="0A368EEE">
        <w:rPr>
          <w:rFonts w:ascii="Times New Roman" w:hAnsi="Times New Roman" w:cs="Times New Roman"/>
          <w:color w:val="auto"/>
          <w:sz w:val="24"/>
          <w:szCs w:val="24"/>
        </w:rPr>
        <w:t xml:space="preserve">tegev ametnik </w:t>
      </w:r>
      <w:r w:rsidRPr="36BA6DC8" w:rsidR="457BA3DF">
        <w:rPr>
          <w:rFonts w:ascii="Times New Roman" w:hAnsi="Times New Roman" w:cs="Times New Roman"/>
          <w:color w:val="auto"/>
          <w:sz w:val="24"/>
          <w:szCs w:val="24"/>
        </w:rPr>
        <w:t>lastekaitsetöötaja</w:t>
      </w:r>
      <w:r w:rsidRPr="36BA6DC8" w:rsidR="0A368EEE">
        <w:rPr>
          <w:rFonts w:ascii="Times New Roman" w:hAnsi="Times New Roman" w:cs="Times New Roman"/>
          <w:color w:val="auto"/>
          <w:sz w:val="24"/>
          <w:szCs w:val="24"/>
        </w:rPr>
        <w:t xml:space="preserve"> või sotsiaalhoolekande spetsialisti abi</w:t>
      </w:r>
      <w:r w:rsidRPr="36BA6DC8" w:rsidR="457BA3DF">
        <w:rPr>
          <w:rFonts w:ascii="Times New Roman" w:hAnsi="Times New Roman" w:cs="Times New Roman"/>
          <w:color w:val="auto"/>
          <w:sz w:val="24"/>
          <w:szCs w:val="24"/>
        </w:rPr>
        <w:t>.</w:t>
      </w:r>
    </w:p>
    <w:p w:rsidRPr="00F02147" w:rsidR="00844A3B" w:rsidP="00F02147" w:rsidRDefault="00844A3B" w14:paraId="69FD5850" w14:textId="77777777">
      <w:pPr>
        <w:pStyle w:val="Default"/>
        <w:spacing w:after="0" w:line="240" w:lineRule="auto"/>
        <w:jc w:val="both"/>
        <w:rPr>
          <w:rFonts w:ascii="Times New Roman" w:hAnsi="Times New Roman" w:cs="Times New Roman"/>
          <w:color w:val="auto"/>
          <w:sz w:val="24"/>
          <w:szCs w:val="24"/>
        </w:rPr>
      </w:pPr>
    </w:p>
    <w:p w:rsidRPr="00F02147" w:rsidR="00844A3B" w:rsidP="00F02147" w:rsidRDefault="00844A3B" w14:paraId="111CB494" w14:textId="7A1AE715">
      <w:pPr>
        <w:pStyle w:val="Default"/>
        <w:spacing w:after="0" w:line="240" w:lineRule="auto"/>
        <w:jc w:val="both"/>
        <w:rPr>
          <w:rFonts w:ascii="Times New Roman" w:hAnsi="Times New Roman" w:cs="Times New Roman"/>
          <w:color w:val="auto"/>
          <w:sz w:val="24"/>
          <w:szCs w:val="24"/>
        </w:rPr>
      </w:pPr>
      <w:r w:rsidRPr="36BA6DC8" w:rsidR="3AD3010F">
        <w:rPr>
          <w:rFonts w:ascii="Times New Roman" w:hAnsi="Times New Roman" w:cs="Times New Roman"/>
          <w:color w:val="auto"/>
          <w:sz w:val="24"/>
          <w:szCs w:val="24"/>
        </w:rPr>
        <w:t xml:space="preserve">Võrreldes </w:t>
      </w:r>
      <w:r w:rsidRPr="36BA6DC8" w:rsidR="3AD3010F">
        <w:rPr>
          <w:rFonts w:ascii="Times New Roman" w:hAnsi="Times New Roman" w:cs="Times New Roman"/>
          <w:color w:val="auto"/>
          <w:sz w:val="24"/>
          <w:szCs w:val="24"/>
        </w:rPr>
        <w:t>NS-iga</w:t>
      </w:r>
      <w:r w:rsidRPr="36BA6DC8" w:rsidR="3AD3010F">
        <w:rPr>
          <w:rFonts w:ascii="Times New Roman" w:hAnsi="Times New Roman" w:cs="Times New Roman"/>
          <w:color w:val="auto"/>
          <w:sz w:val="24"/>
          <w:szCs w:val="24"/>
        </w:rPr>
        <w:t xml:space="preserve"> </w:t>
      </w:r>
      <w:r w:rsidRPr="36BA6DC8" w:rsidR="3AD3010F">
        <w:rPr>
          <w:rFonts w:ascii="Times New Roman" w:hAnsi="Times New Roman" w:cs="Times New Roman"/>
          <w:color w:val="auto"/>
          <w:sz w:val="24"/>
          <w:szCs w:val="24"/>
        </w:rPr>
        <w:t>on piiratud teovõimega isiku nimetoimingute tegemisel selgemalt välja kirjutud vajadus isikute õigusi kaitsta</w:t>
      </w:r>
      <w:r w:rsidRPr="36BA6DC8" w:rsidR="123851DB">
        <w:rPr>
          <w:rFonts w:ascii="Times New Roman" w:hAnsi="Times New Roman" w:cs="Times New Roman"/>
          <w:color w:val="auto"/>
          <w:sz w:val="24"/>
          <w:szCs w:val="24"/>
        </w:rPr>
        <w:t xml:space="preserve"> kaasates neid rohkem menetlusse ja arvestades nende õiguste ja huvidega</w:t>
      </w:r>
      <w:r w:rsidRPr="36BA6DC8" w:rsidR="3AD3010F">
        <w:rPr>
          <w:rFonts w:ascii="Times New Roman" w:hAnsi="Times New Roman" w:cs="Times New Roman"/>
          <w:color w:val="auto"/>
          <w:sz w:val="24"/>
          <w:szCs w:val="24"/>
        </w:rPr>
        <w:t>.</w:t>
      </w:r>
    </w:p>
    <w:p w:rsidRPr="00F02147" w:rsidR="009C6007" w:rsidP="00F02147" w:rsidRDefault="009C6007" w14:paraId="6395C4D3" w14:textId="77777777">
      <w:pPr>
        <w:pStyle w:val="NoSpacing"/>
        <w:jc w:val="both"/>
        <w:rPr>
          <w:rFonts w:ascii="Times New Roman" w:hAnsi="Times New Roman"/>
          <w:sz w:val="24"/>
          <w:szCs w:val="24"/>
        </w:rPr>
      </w:pPr>
    </w:p>
    <w:p w:rsidR="00F17D86" w:rsidP="00F02147" w:rsidRDefault="00B41CC9" w14:paraId="68473D02" w14:textId="273C4F8A">
      <w:pPr>
        <w:pStyle w:val="NoSpacing"/>
        <w:jc w:val="both"/>
        <w:rPr>
          <w:rFonts w:ascii="Times New Roman" w:hAnsi="Times New Roman"/>
          <w:sz w:val="24"/>
          <w:szCs w:val="24"/>
        </w:rPr>
      </w:pPr>
      <w:r w:rsidRPr="00F02147">
        <w:rPr>
          <w:rFonts w:ascii="Times New Roman" w:hAnsi="Times New Roman"/>
          <w:b/>
          <w:bCs/>
          <w:sz w:val="24"/>
          <w:szCs w:val="24"/>
        </w:rPr>
        <w:t xml:space="preserve">Eelnõu §-s </w:t>
      </w:r>
      <w:r w:rsidR="00D6667D">
        <w:rPr>
          <w:rFonts w:ascii="Times New Roman" w:hAnsi="Times New Roman"/>
          <w:b/>
          <w:bCs/>
          <w:sz w:val="24"/>
          <w:szCs w:val="24"/>
        </w:rPr>
        <w:t>6</w:t>
      </w:r>
      <w:r w:rsidRPr="00F02147">
        <w:rPr>
          <w:rFonts w:ascii="Times New Roman" w:hAnsi="Times New Roman"/>
          <w:sz w:val="24"/>
          <w:szCs w:val="24"/>
        </w:rPr>
        <w:t xml:space="preserve"> </w:t>
      </w:r>
      <w:r w:rsidRPr="00F02147" w:rsidR="00844A3B">
        <w:rPr>
          <w:rFonts w:ascii="Times New Roman" w:hAnsi="Times New Roman"/>
          <w:sz w:val="24"/>
          <w:szCs w:val="24"/>
        </w:rPr>
        <w:t>sätestatakse nõuded eesnimele selle andmisel, vahetamisel ja muutmisel.</w:t>
      </w:r>
      <w:r w:rsidRPr="00F02147">
        <w:rPr>
          <w:rFonts w:ascii="Times New Roman" w:hAnsi="Times New Roman"/>
          <w:sz w:val="24"/>
          <w:szCs w:val="24"/>
        </w:rPr>
        <w:t xml:space="preserve"> </w:t>
      </w:r>
      <w:r w:rsidRPr="00F02147" w:rsidR="00844A3B">
        <w:rPr>
          <w:rFonts w:ascii="Times New Roman" w:hAnsi="Times New Roman"/>
          <w:sz w:val="24"/>
          <w:szCs w:val="24"/>
        </w:rPr>
        <w:t>Sätete eesmärk on kaitsta eesti nimetraditsiooni, eesti keelt</w:t>
      </w:r>
      <w:r w:rsidRPr="00F02147" w:rsidR="00543F1B">
        <w:rPr>
          <w:rFonts w:ascii="Times New Roman" w:hAnsi="Times New Roman"/>
          <w:sz w:val="24"/>
          <w:szCs w:val="24"/>
        </w:rPr>
        <w:t xml:space="preserve">, tagada eesnime </w:t>
      </w:r>
      <w:r w:rsidR="006A6E62">
        <w:rPr>
          <w:rFonts w:ascii="Times New Roman" w:hAnsi="Times New Roman"/>
          <w:sz w:val="24"/>
          <w:szCs w:val="24"/>
        </w:rPr>
        <w:t>kasutatav</w:t>
      </w:r>
      <w:r w:rsidR="008658A9">
        <w:rPr>
          <w:rFonts w:ascii="Times New Roman" w:hAnsi="Times New Roman"/>
          <w:sz w:val="24"/>
          <w:szCs w:val="24"/>
        </w:rPr>
        <w:t>us (näiteks kirjapildi järgi hääldamine).</w:t>
      </w:r>
    </w:p>
    <w:p w:rsidR="00F17D86" w:rsidP="00F02147" w:rsidRDefault="00F17D86" w14:paraId="1443032D" w14:textId="77777777">
      <w:pPr>
        <w:pStyle w:val="NoSpacing"/>
        <w:jc w:val="both"/>
        <w:rPr>
          <w:rFonts w:ascii="Times New Roman" w:hAnsi="Times New Roman"/>
          <w:sz w:val="24"/>
          <w:szCs w:val="24"/>
        </w:rPr>
      </w:pPr>
    </w:p>
    <w:p w:rsidRPr="00F02147" w:rsidR="00844A3B" w:rsidP="00F02147" w:rsidRDefault="00BE405F" w14:paraId="3146C792" w14:textId="4FC42757">
      <w:pPr>
        <w:pStyle w:val="NoSpacing"/>
        <w:jc w:val="both"/>
        <w:rPr>
          <w:rFonts w:ascii="Times New Roman" w:hAnsi="Times New Roman"/>
          <w:sz w:val="24"/>
          <w:szCs w:val="24"/>
        </w:rPr>
      </w:pPr>
      <w:r>
        <w:rPr>
          <w:rFonts w:ascii="Times New Roman" w:hAnsi="Times New Roman"/>
          <w:sz w:val="24"/>
          <w:szCs w:val="24"/>
        </w:rPr>
        <w:t xml:space="preserve">Eelnõu § </w:t>
      </w:r>
      <w:r w:rsidR="00DB6C71">
        <w:rPr>
          <w:rFonts w:ascii="Times New Roman" w:hAnsi="Times New Roman"/>
          <w:sz w:val="24"/>
          <w:szCs w:val="24"/>
        </w:rPr>
        <w:t>6</w:t>
      </w:r>
      <w:r>
        <w:rPr>
          <w:rFonts w:ascii="Times New Roman" w:hAnsi="Times New Roman"/>
          <w:sz w:val="24"/>
          <w:szCs w:val="24"/>
        </w:rPr>
        <w:t xml:space="preserve"> lõige 1 sätestab üldise reegli eesnimes lubatud nimede arvule. See reegel vastab ka praktikas juurdunud ootusele, </w:t>
      </w:r>
      <w:r w:rsidRPr="00F02147" w:rsidR="00844A3B">
        <w:rPr>
          <w:rFonts w:ascii="Times New Roman" w:hAnsi="Times New Roman"/>
          <w:sz w:val="24"/>
          <w:szCs w:val="24"/>
        </w:rPr>
        <w:t>enim kantakse üht eesnime, harvem kahte eesnime, vähesel määral ka kolme eesnime. Kaks eesnime võib kirjutada eraldi või siduda sidekriipsuga. Kolme eesnime kirjuta</w:t>
      </w:r>
      <w:r w:rsidRPr="00F02147" w:rsidR="0050562F">
        <w:rPr>
          <w:rFonts w:ascii="Times New Roman" w:hAnsi="Times New Roman"/>
          <w:sz w:val="24"/>
          <w:szCs w:val="24"/>
        </w:rPr>
        <w:t xml:space="preserve">misel sidekriipsu </w:t>
      </w:r>
      <w:r w:rsidR="008B5B54">
        <w:rPr>
          <w:rFonts w:ascii="Times New Roman" w:hAnsi="Times New Roman"/>
          <w:sz w:val="24"/>
          <w:szCs w:val="24"/>
        </w:rPr>
        <w:t>kasutamine ei ole lubatud</w:t>
      </w:r>
      <w:r w:rsidRPr="00F02147" w:rsidR="0050562F">
        <w:rPr>
          <w:rFonts w:ascii="Times New Roman" w:hAnsi="Times New Roman"/>
          <w:sz w:val="24"/>
          <w:szCs w:val="24"/>
        </w:rPr>
        <w:t xml:space="preserve">. </w:t>
      </w:r>
      <w:r>
        <w:rPr>
          <w:rFonts w:ascii="Times New Roman" w:hAnsi="Times New Roman"/>
          <w:sz w:val="24"/>
          <w:szCs w:val="24"/>
        </w:rPr>
        <w:t>Sarnased piirangud eesnimedele on ka Eesti naaberr</w:t>
      </w:r>
      <w:r w:rsidRPr="00F02147" w:rsidR="00081BE5">
        <w:rPr>
          <w:rFonts w:ascii="Times New Roman" w:hAnsi="Times New Roman"/>
          <w:sz w:val="24"/>
          <w:szCs w:val="24"/>
        </w:rPr>
        <w:t>iikides,</w:t>
      </w:r>
      <w:r>
        <w:rPr>
          <w:rFonts w:ascii="Times New Roman" w:hAnsi="Times New Roman"/>
          <w:sz w:val="24"/>
          <w:szCs w:val="24"/>
        </w:rPr>
        <w:t xml:space="preserve"> näiteks</w:t>
      </w:r>
      <w:r w:rsidRPr="00F02147" w:rsidR="00081BE5">
        <w:rPr>
          <w:rFonts w:ascii="Times New Roman" w:hAnsi="Times New Roman"/>
          <w:sz w:val="24"/>
          <w:szCs w:val="24"/>
        </w:rPr>
        <w:t xml:space="preserve"> Lätis on lubatud kuni kaks eesnime ja Soomes on lubatud kuni neli eesnime.</w:t>
      </w:r>
    </w:p>
    <w:p w:rsidR="0050562F" w:rsidP="00F02147" w:rsidRDefault="0050562F" w14:paraId="40F8222F" w14:textId="77777777">
      <w:pPr>
        <w:pStyle w:val="BodyText"/>
        <w:spacing w:after="0" w:line="240" w:lineRule="auto"/>
        <w:jc w:val="both"/>
        <w:rPr>
          <w:rFonts w:ascii="Times New Roman" w:hAnsi="Times New Roman" w:cs="Times New Roman"/>
          <w:color w:val="auto"/>
          <w:sz w:val="24"/>
          <w:szCs w:val="24"/>
        </w:rPr>
      </w:pPr>
    </w:p>
    <w:p w:rsidR="0039613D" w:rsidP="0058052F" w:rsidRDefault="00D37AE6" w14:paraId="51529ADB" w14:textId="18F472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 6 lõige 2 näeb ette, et ilma mõjuva põhjuseta ei või anda eesnime, mis on nime saaja vastassoo eesnimena juurdunud.</w:t>
      </w:r>
      <w:r w:rsidRPr="00F02147">
        <w:rPr>
          <w:rFonts w:ascii="Times New Roman" w:hAnsi="Times New Roman" w:cs="Times New Roman"/>
          <w:sz w:val="24"/>
          <w:szCs w:val="24"/>
        </w:rPr>
        <w:t xml:space="preserve"> </w:t>
      </w:r>
      <w:r w:rsidR="00650B10">
        <w:rPr>
          <w:rFonts w:ascii="Times New Roman" w:hAnsi="Times New Roman" w:cs="Times New Roman"/>
          <w:sz w:val="24"/>
          <w:szCs w:val="24"/>
        </w:rPr>
        <w:t>Lapsele sünnil nime andmisel saab m</w:t>
      </w:r>
      <w:r w:rsidR="008658A9">
        <w:rPr>
          <w:rFonts w:ascii="Times New Roman" w:hAnsi="Times New Roman" w:cs="Times New Roman"/>
          <w:sz w:val="24"/>
          <w:szCs w:val="24"/>
        </w:rPr>
        <w:t xml:space="preserve">õjuva põhjusena arvestada ühe vanema kodakondsusriigi nimetraditsiooni, näiteks on prantslastel olnud komme </w:t>
      </w:r>
      <w:r w:rsidRPr="008658A9" w:rsidR="008658A9">
        <w:rPr>
          <w:rFonts w:ascii="Times New Roman" w:hAnsi="Times New Roman" w:cs="Times New Roman"/>
          <w:sz w:val="24"/>
          <w:szCs w:val="24"/>
        </w:rPr>
        <w:t>kanda kaht või kolme nime, seejuures teine või kolmas nimi o</w:t>
      </w:r>
      <w:r w:rsidR="0039613D">
        <w:rPr>
          <w:rFonts w:ascii="Times New Roman" w:hAnsi="Times New Roman" w:cs="Times New Roman"/>
          <w:sz w:val="24"/>
          <w:szCs w:val="24"/>
        </w:rPr>
        <w:t>n</w:t>
      </w:r>
      <w:r w:rsidRPr="008658A9" w:rsidR="008658A9">
        <w:rPr>
          <w:rFonts w:ascii="Times New Roman" w:hAnsi="Times New Roman" w:cs="Times New Roman"/>
          <w:sz w:val="24"/>
          <w:szCs w:val="24"/>
        </w:rPr>
        <w:t xml:space="preserve"> sageli pandud (vana)vanavanemate austuseks</w:t>
      </w:r>
      <w:r w:rsidR="008658A9">
        <w:rPr>
          <w:rFonts w:ascii="Times New Roman" w:hAnsi="Times New Roman" w:cs="Times New Roman"/>
          <w:sz w:val="24"/>
          <w:szCs w:val="24"/>
        </w:rPr>
        <w:t xml:space="preserve"> ning ei vasta nime kandja soole (</w:t>
      </w:r>
      <w:r w:rsidR="00A542E3">
        <w:rPr>
          <w:rFonts w:ascii="Times New Roman" w:hAnsi="Times New Roman" w:cs="Times New Roman"/>
          <w:sz w:val="24"/>
          <w:szCs w:val="24"/>
        </w:rPr>
        <w:t>k</w:t>
      </w:r>
      <w:r w:rsidRPr="008658A9" w:rsidR="008658A9">
        <w:rPr>
          <w:rFonts w:ascii="Times New Roman" w:hAnsi="Times New Roman" w:cs="Times New Roman"/>
          <w:sz w:val="24"/>
          <w:szCs w:val="24"/>
        </w:rPr>
        <w:t>ui kaksiknime eri osad on soolise kuuluvuse mõttes vastandlikud, siis määrab soo esimene nimi, nt Jean-Marie on mees, Marie-George on naine</w:t>
      </w:r>
      <w:r w:rsidR="00A542E3">
        <w:rPr>
          <w:rFonts w:ascii="Times New Roman" w:hAnsi="Times New Roman" w:cs="Times New Roman"/>
          <w:sz w:val="24"/>
          <w:szCs w:val="24"/>
        </w:rPr>
        <w:t>)</w:t>
      </w:r>
      <w:r w:rsidRPr="008658A9" w:rsidR="008658A9">
        <w:rPr>
          <w:rFonts w:ascii="Times New Roman" w:hAnsi="Times New Roman" w:cs="Times New Roman"/>
          <w:sz w:val="24"/>
          <w:szCs w:val="24"/>
        </w:rPr>
        <w:t>.</w:t>
      </w:r>
      <w:r w:rsidR="008658A9">
        <w:rPr>
          <w:rFonts w:ascii="Times New Roman" w:hAnsi="Times New Roman" w:cs="Times New Roman"/>
          <w:sz w:val="24"/>
          <w:szCs w:val="24"/>
        </w:rPr>
        <w:t xml:space="preserve"> </w:t>
      </w:r>
      <w:r w:rsidR="00A542E3">
        <w:rPr>
          <w:rFonts w:ascii="Times New Roman" w:hAnsi="Times New Roman" w:cs="Times New Roman"/>
          <w:sz w:val="24"/>
          <w:szCs w:val="24"/>
        </w:rPr>
        <w:t xml:space="preserve">Mõjuvaks põhjuseks nimemuutmisel võib olla </w:t>
      </w:r>
      <w:r w:rsidR="004A3CBE">
        <w:rPr>
          <w:rFonts w:ascii="Times New Roman" w:hAnsi="Times New Roman" w:cs="Times New Roman"/>
          <w:sz w:val="24"/>
          <w:szCs w:val="24"/>
        </w:rPr>
        <w:t xml:space="preserve">ka </w:t>
      </w:r>
      <w:r w:rsidR="00A542E3">
        <w:rPr>
          <w:rFonts w:ascii="Times New Roman" w:hAnsi="Times New Roman" w:cs="Times New Roman"/>
          <w:sz w:val="24"/>
          <w:szCs w:val="24"/>
        </w:rPr>
        <w:t xml:space="preserve">näiteks soolise </w:t>
      </w:r>
      <w:r w:rsidR="0059162F">
        <w:rPr>
          <w:rFonts w:ascii="Times New Roman" w:hAnsi="Times New Roman" w:cs="Times New Roman"/>
          <w:sz w:val="24"/>
          <w:szCs w:val="24"/>
        </w:rPr>
        <w:t xml:space="preserve">üleminekuga </w:t>
      </w:r>
      <w:r w:rsidR="00A542E3">
        <w:rPr>
          <w:rFonts w:ascii="Times New Roman" w:hAnsi="Times New Roman" w:cs="Times New Roman"/>
          <w:sz w:val="24"/>
          <w:szCs w:val="24"/>
        </w:rPr>
        <w:t xml:space="preserve">seotu, vastassoole juurdunud eesnime saab anda ka enne, kui sooandmeid </w:t>
      </w:r>
      <w:proofErr w:type="spellStart"/>
      <w:r w:rsidR="004A3CBE">
        <w:rPr>
          <w:rFonts w:ascii="Times New Roman" w:hAnsi="Times New Roman" w:cs="Times New Roman"/>
          <w:sz w:val="24"/>
          <w:szCs w:val="24"/>
        </w:rPr>
        <w:t>RR-is</w:t>
      </w:r>
      <w:proofErr w:type="spellEnd"/>
      <w:r w:rsidR="004A3CBE">
        <w:rPr>
          <w:rFonts w:ascii="Times New Roman" w:hAnsi="Times New Roman" w:cs="Times New Roman"/>
          <w:sz w:val="24"/>
          <w:szCs w:val="24"/>
        </w:rPr>
        <w:t xml:space="preserve"> muudetakse</w:t>
      </w:r>
      <w:r w:rsidR="0039613D">
        <w:rPr>
          <w:rFonts w:ascii="Times New Roman" w:hAnsi="Times New Roman" w:cs="Times New Roman"/>
          <w:sz w:val="24"/>
          <w:szCs w:val="24"/>
        </w:rPr>
        <w:t>.</w:t>
      </w:r>
    </w:p>
    <w:p w:rsidR="009C495C" w:rsidP="0058052F" w:rsidRDefault="009C495C" w14:paraId="08FAAB15" w14:textId="77777777">
      <w:pPr>
        <w:spacing w:after="0" w:line="240" w:lineRule="auto"/>
        <w:jc w:val="both"/>
        <w:rPr>
          <w:rFonts w:ascii="Times New Roman" w:hAnsi="Times New Roman" w:cs="Times New Roman"/>
          <w:sz w:val="24"/>
          <w:szCs w:val="24"/>
        </w:rPr>
      </w:pPr>
    </w:p>
    <w:p w:rsidR="00FC76AE" w:rsidP="0058052F" w:rsidRDefault="00D37AE6" w14:paraId="6BD55371" w14:textId="297D85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 6 lõige 2 näeb ette, et ilma mõjuva põhjuseta ei või anda eesnime, mis on nime saaja vastassoo eesnimena juurdunud.</w:t>
      </w:r>
      <w:r w:rsidRPr="00F02147">
        <w:rPr>
          <w:rFonts w:ascii="Times New Roman" w:hAnsi="Times New Roman" w:cs="Times New Roman"/>
          <w:sz w:val="24"/>
          <w:szCs w:val="24"/>
        </w:rPr>
        <w:t xml:space="preserve"> </w:t>
      </w:r>
      <w:r w:rsidR="00650B10">
        <w:rPr>
          <w:rFonts w:ascii="Times New Roman" w:hAnsi="Times New Roman" w:cs="Times New Roman"/>
          <w:sz w:val="24"/>
          <w:szCs w:val="24"/>
        </w:rPr>
        <w:t xml:space="preserve">Lapsele sünnil nime andmisel saab </w:t>
      </w:r>
      <w:r w:rsidR="009C495C">
        <w:rPr>
          <w:rFonts w:ascii="Times New Roman" w:hAnsi="Times New Roman" w:cs="Times New Roman"/>
          <w:sz w:val="24"/>
          <w:szCs w:val="24"/>
        </w:rPr>
        <w:t>m</w:t>
      </w:r>
      <w:r w:rsidR="008658A9">
        <w:rPr>
          <w:rFonts w:ascii="Times New Roman" w:hAnsi="Times New Roman" w:cs="Times New Roman"/>
          <w:sz w:val="24"/>
          <w:szCs w:val="24"/>
        </w:rPr>
        <w:t>õjuva põhjusena</w:t>
      </w:r>
      <w:r w:rsidDel="00650B10" w:rsidR="008658A9">
        <w:rPr>
          <w:rFonts w:ascii="Times New Roman" w:hAnsi="Times New Roman" w:cs="Times New Roman"/>
          <w:sz w:val="24"/>
          <w:szCs w:val="24"/>
        </w:rPr>
        <w:t xml:space="preserve"> sünnil lapsele nime andmisel </w:t>
      </w:r>
      <w:r w:rsidR="008658A9">
        <w:rPr>
          <w:rFonts w:ascii="Times New Roman" w:hAnsi="Times New Roman" w:cs="Times New Roman"/>
          <w:sz w:val="24"/>
          <w:szCs w:val="24"/>
        </w:rPr>
        <w:t xml:space="preserve">arvestada ühe vanema kodakondsusriigi nimetraditsiooni, näiteks on prantslastel olnud komme </w:t>
      </w:r>
      <w:r w:rsidRPr="008658A9" w:rsidR="008658A9">
        <w:rPr>
          <w:rFonts w:ascii="Times New Roman" w:hAnsi="Times New Roman" w:cs="Times New Roman"/>
          <w:sz w:val="24"/>
          <w:szCs w:val="24"/>
        </w:rPr>
        <w:t>kanda kaht või kolme nime, seejuures teine või kolmas nimi oli sageli pandud (vana)vanavanemate austuseks</w:t>
      </w:r>
      <w:r w:rsidR="008658A9">
        <w:rPr>
          <w:rFonts w:ascii="Times New Roman" w:hAnsi="Times New Roman" w:cs="Times New Roman"/>
          <w:sz w:val="24"/>
          <w:szCs w:val="24"/>
        </w:rPr>
        <w:t xml:space="preserve"> ning ei vasta nime kandja soole (</w:t>
      </w:r>
      <w:r w:rsidR="00A542E3">
        <w:rPr>
          <w:rFonts w:ascii="Times New Roman" w:hAnsi="Times New Roman" w:cs="Times New Roman"/>
          <w:sz w:val="24"/>
          <w:szCs w:val="24"/>
        </w:rPr>
        <w:t>k</w:t>
      </w:r>
      <w:r w:rsidRPr="008658A9" w:rsidR="008658A9">
        <w:rPr>
          <w:rFonts w:ascii="Times New Roman" w:hAnsi="Times New Roman" w:cs="Times New Roman"/>
          <w:sz w:val="24"/>
          <w:szCs w:val="24"/>
        </w:rPr>
        <w:t>ui kaksiknime eri osad on soolise kuuluvuse mõttes vastandlikud, siis määrab soo esimene nimi, nt Jean-Marie on mees, Marie-George on naine</w:t>
      </w:r>
      <w:r w:rsidR="00A542E3">
        <w:rPr>
          <w:rFonts w:ascii="Times New Roman" w:hAnsi="Times New Roman" w:cs="Times New Roman"/>
          <w:sz w:val="24"/>
          <w:szCs w:val="24"/>
        </w:rPr>
        <w:t>)</w:t>
      </w:r>
      <w:r w:rsidRPr="008658A9" w:rsidR="008658A9">
        <w:rPr>
          <w:rFonts w:ascii="Times New Roman" w:hAnsi="Times New Roman" w:cs="Times New Roman"/>
          <w:sz w:val="24"/>
          <w:szCs w:val="24"/>
        </w:rPr>
        <w:t>.</w:t>
      </w:r>
      <w:r w:rsidR="008658A9">
        <w:rPr>
          <w:rFonts w:ascii="Times New Roman" w:hAnsi="Times New Roman" w:cs="Times New Roman"/>
          <w:sz w:val="24"/>
          <w:szCs w:val="24"/>
        </w:rPr>
        <w:t xml:space="preserve"> </w:t>
      </w:r>
      <w:r w:rsidR="00A542E3">
        <w:rPr>
          <w:rFonts w:ascii="Times New Roman" w:hAnsi="Times New Roman" w:cs="Times New Roman"/>
          <w:sz w:val="24"/>
          <w:szCs w:val="24"/>
        </w:rPr>
        <w:t xml:space="preserve">Mõjuvaks põhjuseks nimemuutmisel võib olla </w:t>
      </w:r>
      <w:r w:rsidR="004A3CBE">
        <w:rPr>
          <w:rFonts w:ascii="Times New Roman" w:hAnsi="Times New Roman" w:cs="Times New Roman"/>
          <w:sz w:val="24"/>
          <w:szCs w:val="24"/>
        </w:rPr>
        <w:t xml:space="preserve">ka </w:t>
      </w:r>
      <w:r w:rsidR="00A542E3">
        <w:rPr>
          <w:rFonts w:ascii="Times New Roman" w:hAnsi="Times New Roman" w:cs="Times New Roman"/>
          <w:sz w:val="24"/>
          <w:szCs w:val="24"/>
        </w:rPr>
        <w:t xml:space="preserve">näiteks soolise identiteediga seotu, vastassoole juurdunud eesnime saab anda ka enne, kui sooandmeid </w:t>
      </w:r>
      <w:proofErr w:type="spellStart"/>
      <w:r w:rsidR="004A3CBE">
        <w:rPr>
          <w:rFonts w:ascii="Times New Roman" w:hAnsi="Times New Roman" w:cs="Times New Roman"/>
          <w:sz w:val="24"/>
          <w:szCs w:val="24"/>
        </w:rPr>
        <w:t>RR-is</w:t>
      </w:r>
      <w:proofErr w:type="spellEnd"/>
      <w:r w:rsidR="004A3CBE">
        <w:rPr>
          <w:rFonts w:ascii="Times New Roman" w:hAnsi="Times New Roman" w:cs="Times New Roman"/>
          <w:sz w:val="24"/>
          <w:szCs w:val="24"/>
        </w:rPr>
        <w:t xml:space="preserve"> muudetakse</w:t>
      </w:r>
      <w:r w:rsidDel="004A3CBE" w:rsidR="00A542E3">
        <w:rPr>
          <w:rFonts w:ascii="Times New Roman" w:hAnsi="Times New Roman" w:cs="Times New Roman"/>
          <w:sz w:val="24"/>
          <w:szCs w:val="24"/>
        </w:rPr>
        <w:t>.</w:t>
      </w:r>
    </w:p>
    <w:p w:rsidR="00BF44E8" w:rsidP="0058052F" w:rsidRDefault="00BF44E8" w14:paraId="2815DE6D" w14:textId="4888686C">
      <w:pPr>
        <w:spacing w:after="0" w:line="240" w:lineRule="auto"/>
        <w:jc w:val="both"/>
        <w:rPr>
          <w:rFonts w:ascii="Times New Roman" w:hAnsi="Times New Roman" w:cs="Times New Roman"/>
          <w:sz w:val="24"/>
          <w:szCs w:val="24"/>
        </w:rPr>
      </w:pPr>
    </w:p>
    <w:p w:rsidRPr="00F02147" w:rsidR="0058052F" w:rsidP="0058052F" w:rsidRDefault="0058052F" w14:paraId="48D7AD2E" w14:textId="74C69582">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Samas ei saa kõiki eesnimesid üheselt liig</w:t>
      </w:r>
      <w:r w:rsidR="00125784">
        <w:rPr>
          <w:rFonts w:ascii="Times New Roman" w:hAnsi="Times New Roman" w:cs="Times New Roman"/>
          <w:sz w:val="24"/>
          <w:szCs w:val="24"/>
        </w:rPr>
        <w:t>i</w:t>
      </w:r>
      <w:r w:rsidRPr="00F02147">
        <w:rPr>
          <w:rFonts w:ascii="Times New Roman" w:hAnsi="Times New Roman" w:cs="Times New Roman"/>
          <w:sz w:val="24"/>
          <w:szCs w:val="24"/>
        </w:rPr>
        <w:t>tada kandja soo järgi. Näiteks eesnimi Ilo on Eestis kasutusel mõlemal sool. Loodusnähtustest inspireeritud eesnimed, eriti viimasel ajal kasutusele võetud, ei oma selgepiirilist eristatust</w:t>
      </w:r>
      <w:r w:rsidR="004A3CBE">
        <w:rPr>
          <w:rFonts w:ascii="Times New Roman" w:hAnsi="Times New Roman" w:cs="Times New Roman"/>
          <w:sz w:val="24"/>
          <w:szCs w:val="24"/>
        </w:rPr>
        <w:t xml:space="preserve"> soo järgi</w:t>
      </w:r>
      <w:r w:rsidRPr="00F02147">
        <w:rPr>
          <w:rFonts w:ascii="Times New Roman" w:hAnsi="Times New Roman" w:cs="Times New Roman"/>
          <w:sz w:val="24"/>
          <w:szCs w:val="24"/>
        </w:rPr>
        <w:t>. Näiteks eesnimi Lumi on Eestis kasutusel alates 2002. a</w:t>
      </w:r>
      <w:r w:rsidR="004A3CBE">
        <w:rPr>
          <w:rFonts w:ascii="Times New Roman" w:hAnsi="Times New Roman" w:cs="Times New Roman"/>
          <w:sz w:val="24"/>
          <w:szCs w:val="24"/>
        </w:rPr>
        <w:t>astast</w:t>
      </w:r>
      <w:r w:rsidRPr="00F02147">
        <w:rPr>
          <w:rFonts w:ascii="Times New Roman" w:hAnsi="Times New Roman" w:cs="Times New Roman"/>
          <w:sz w:val="24"/>
          <w:szCs w:val="24"/>
        </w:rPr>
        <w:t xml:space="preserve"> ning seda kannavad naissoost isikud, kuid ei ole takistust seda nime anda ka meessoost isikule. Teistes riikides kannavad eesnime Lumi ka meessoost isikud. Näiteks eesnimi Torm on Eestis kasutusel alates 2000. aastast ning seda kannavad meessoost isikud, kuid ei ole takistust seda nime anda ka naissoost isikutel</w:t>
      </w:r>
      <w:r w:rsidR="004A3CBE">
        <w:rPr>
          <w:rFonts w:ascii="Times New Roman" w:hAnsi="Times New Roman" w:cs="Times New Roman"/>
          <w:sz w:val="24"/>
          <w:szCs w:val="24"/>
        </w:rPr>
        <w:t>e</w:t>
      </w:r>
      <w:r w:rsidRPr="00F02147">
        <w:rPr>
          <w:rFonts w:ascii="Times New Roman" w:hAnsi="Times New Roman" w:cs="Times New Roman"/>
          <w:sz w:val="24"/>
          <w:szCs w:val="24"/>
        </w:rPr>
        <w:t xml:space="preserve">. Teistes riikides kannavad eesnime Torm valdavalt meessoost isikud. Nii mõnigi võõrkeelne eesnimi, mis teistes riikides on pigem meessool kasutusel, on kirjapildilt omane Eestis kasutusel olevatele naisenimedele ning vastupidi, näiteks eesnimi </w:t>
      </w:r>
      <w:proofErr w:type="spellStart"/>
      <w:r w:rsidRPr="00F02147">
        <w:rPr>
          <w:rFonts w:ascii="Times New Roman" w:hAnsi="Times New Roman" w:cs="Times New Roman"/>
          <w:sz w:val="24"/>
          <w:szCs w:val="24"/>
        </w:rPr>
        <w:t>Janary</w:t>
      </w:r>
      <w:proofErr w:type="spellEnd"/>
      <w:r w:rsidRPr="00F02147">
        <w:rPr>
          <w:rFonts w:ascii="Times New Roman" w:hAnsi="Times New Roman" w:cs="Times New Roman"/>
          <w:sz w:val="24"/>
          <w:szCs w:val="24"/>
        </w:rPr>
        <w:t>, mis on Eestis kasutusel üksnes mehenimena, mujal maailmas ka naisenimena.</w:t>
      </w:r>
    </w:p>
    <w:p w:rsidR="00A542E3" w:rsidP="00A542E3" w:rsidRDefault="00A542E3" w14:paraId="04594084" w14:textId="77777777">
      <w:pPr>
        <w:spacing w:after="0" w:line="240" w:lineRule="auto"/>
        <w:jc w:val="both"/>
        <w:rPr>
          <w:rFonts w:ascii="Times New Roman" w:hAnsi="Times New Roman" w:cs="Times New Roman"/>
          <w:sz w:val="24"/>
          <w:szCs w:val="24"/>
        </w:rPr>
      </w:pPr>
    </w:p>
    <w:p w:rsidR="00556A39" w:rsidP="00E15337" w:rsidRDefault="009269C0" w14:paraId="08F75257" w14:textId="7ADCF680">
      <w:pPr>
        <w:pStyle w:val="NoSpacing"/>
        <w:jc w:val="both"/>
        <w:rPr>
          <w:rFonts w:ascii="Times New Roman" w:hAnsi="Times New Roman"/>
          <w:sz w:val="24"/>
          <w:szCs w:val="24"/>
        </w:rPr>
      </w:pPr>
      <w:r w:rsidRPr="003C3922">
        <w:rPr>
          <w:rFonts w:ascii="Times New Roman" w:hAnsi="Times New Roman"/>
          <w:sz w:val="24"/>
          <w:szCs w:val="24"/>
        </w:rPr>
        <w:t xml:space="preserve">Eelnõu § </w:t>
      </w:r>
      <w:r>
        <w:rPr>
          <w:rFonts w:ascii="Times New Roman" w:hAnsi="Times New Roman"/>
          <w:sz w:val="24"/>
          <w:szCs w:val="24"/>
        </w:rPr>
        <w:t>6</w:t>
      </w:r>
      <w:r w:rsidRPr="003C3922">
        <w:rPr>
          <w:rFonts w:ascii="Times New Roman" w:hAnsi="Times New Roman"/>
          <w:sz w:val="24"/>
          <w:szCs w:val="24"/>
        </w:rPr>
        <w:t xml:space="preserve"> lõi</w:t>
      </w:r>
      <w:r w:rsidRPr="00BF44E8">
        <w:rPr>
          <w:rFonts w:ascii="Times New Roman" w:hAnsi="Times New Roman"/>
          <w:sz w:val="24"/>
          <w:szCs w:val="24"/>
        </w:rPr>
        <w:t>ge</w:t>
      </w:r>
      <w:r>
        <w:rPr>
          <w:rFonts w:ascii="Times New Roman" w:hAnsi="Times New Roman"/>
          <w:sz w:val="24"/>
          <w:szCs w:val="24"/>
        </w:rPr>
        <w:t xml:space="preserve"> 3 näeb ette, et e</w:t>
      </w:r>
      <w:r w:rsidRPr="00F02147">
        <w:rPr>
          <w:rFonts w:ascii="Times New Roman" w:hAnsi="Times New Roman"/>
          <w:sz w:val="24"/>
          <w:szCs w:val="24"/>
        </w:rPr>
        <w:t>esnimi</w:t>
      </w:r>
      <w:r>
        <w:rPr>
          <w:rFonts w:ascii="Times New Roman" w:hAnsi="Times New Roman"/>
          <w:sz w:val="24"/>
          <w:szCs w:val="24"/>
        </w:rPr>
        <w:t xml:space="preserve">, mida </w:t>
      </w:r>
      <w:proofErr w:type="spellStart"/>
      <w:r>
        <w:rPr>
          <w:rFonts w:ascii="Times New Roman" w:hAnsi="Times New Roman"/>
          <w:sz w:val="24"/>
          <w:szCs w:val="24"/>
        </w:rPr>
        <w:t>RR-i</w:t>
      </w:r>
      <w:proofErr w:type="spellEnd"/>
      <w:r>
        <w:rPr>
          <w:rFonts w:ascii="Times New Roman" w:hAnsi="Times New Roman"/>
          <w:sz w:val="24"/>
          <w:szCs w:val="24"/>
        </w:rPr>
        <w:t xml:space="preserve"> andmetel ei kanna ükski isik, </w:t>
      </w:r>
      <w:r w:rsidRPr="00F02147">
        <w:rPr>
          <w:rFonts w:ascii="Times New Roman" w:hAnsi="Times New Roman"/>
          <w:sz w:val="24"/>
          <w:szCs w:val="24"/>
        </w:rPr>
        <w:t xml:space="preserve">ei tohi olla vastuolus heade kommetega. </w:t>
      </w:r>
      <w:r>
        <w:rPr>
          <w:rFonts w:ascii="Times New Roman" w:hAnsi="Times New Roman"/>
          <w:sz w:val="24"/>
          <w:szCs w:val="24"/>
        </w:rPr>
        <w:t>Seadus ei piira eesnime andmisel, vahetamisel või muutmisel kasutatavaid eesnimesid üksnes nendega, mis on inimesed juba kannavad, vaid lubatud on eesnime ka välja mõelda. Eesnime väljamõtlemisel tuleb arvestades sellega, et eesnime kandjale ei tohi see tekitada probleeme</w:t>
      </w:r>
      <w:r w:rsidR="0039613D">
        <w:rPr>
          <w:rFonts w:ascii="Times New Roman" w:hAnsi="Times New Roman"/>
          <w:sz w:val="24"/>
          <w:szCs w:val="24"/>
        </w:rPr>
        <w:t>. Näiteks on soovitud poisslapsele anda sünni registreerimisel eesnimi Tellis; ehituskivi tähendava eesnime kandmine võib tekitada koolikiusu jmt.</w:t>
      </w:r>
      <w:r>
        <w:rPr>
          <w:rFonts w:ascii="Times New Roman" w:hAnsi="Times New Roman"/>
          <w:sz w:val="24"/>
          <w:szCs w:val="24"/>
        </w:rPr>
        <w:t xml:space="preserve"> Kas ja millisel juhul on väljamõeldud eesnimi vastuolus heade kommetega, on üheselt võimatu määratleda, seega ei täpsusta seadus enamat. Menetluses, kus väljamõeldud nime vastavust heade kommetega tuleb tuvastada, </w:t>
      </w:r>
      <w:r w:rsidR="00380A71">
        <w:rPr>
          <w:rFonts w:ascii="Times New Roman" w:hAnsi="Times New Roman"/>
          <w:sz w:val="24"/>
          <w:szCs w:val="24"/>
        </w:rPr>
        <w:t>lähtutakse alati konkreetsest nimest ja</w:t>
      </w:r>
      <w:r>
        <w:rPr>
          <w:rFonts w:ascii="Times New Roman" w:hAnsi="Times New Roman"/>
          <w:sz w:val="24"/>
          <w:szCs w:val="24"/>
        </w:rPr>
        <w:t xml:space="preserve"> antakse nime taotlejale võimalus </w:t>
      </w:r>
      <w:r w:rsidR="00380A71">
        <w:rPr>
          <w:rFonts w:ascii="Times New Roman" w:hAnsi="Times New Roman"/>
          <w:sz w:val="24"/>
          <w:szCs w:val="24"/>
        </w:rPr>
        <w:t>oma valikut selgitada ja põhjendada. V</w:t>
      </w:r>
      <w:r>
        <w:rPr>
          <w:rFonts w:ascii="Times New Roman" w:hAnsi="Times New Roman"/>
          <w:sz w:val="24"/>
          <w:szCs w:val="24"/>
        </w:rPr>
        <w:t xml:space="preserve">ajadusel saab menetleja küsida </w:t>
      </w:r>
      <w:r w:rsidRPr="008971DB">
        <w:rPr>
          <w:rFonts w:ascii="Times New Roman" w:hAnsi="Times New Roman"/>
          <w:sz w:val="24"/>
          <w:szCs w:val="24"/>
        </w:rPr>
        <w:t>nimeteadusliku usaldusasutuse arvamus</w:t>
      </w:r>
      <w:r>
        <w:rPr>
          <w:rFonts w:ascii="Times New Roman" w:hAnsi="Times New Roman"/>
          <w:sz w:val="24"/>
          <w:szCs w:val="24"/>
        </w:rPr>
        <w:t>t</w:t>
      </w:r>
      <w:r w:rsidR="00E73FA4">
        <w:rPr>
          <w:rFonts w:ascii="Times New Roman" w:hAnsi="Times New Roman"/>
          <w:sz w:val="24"/>
          <w:szCs w:val="24"/>
        </w:rPr>
        <w:t xml:space="preserve"> välja selgitamaks</w:t>
      </w:r>
      <w:r w:rsidR="00380A71">
        <w:rPr>
          <w:rFonts w:ascii="Times New Roman" w:hAnsi="Times New Roman"/>
          <w:sz w:val="24"/>
          <w:szCs w:val="24"/>
        </w:rPr>
        <w:t xml:space="preserve"> nime vastavus</w:t>
      </w:r>
      <w:r w:rsidR="00E73FA4">
        <w:rPr>
          <w:rFonts w:ascii="Times New Roman" w:hAnsi="Times New Roman"/>
          <w:sz w:val="24"/>
          <w:szCs w:val="24"/>
        </w:rPr>
        <w:t>t</w:t>
      </w:r>
      <w:r w:rsidR="00380A71">
        <w:rPr>
          <w:rFonts w:ascii="Times New Roman" w:hAnsi="Times New Roman"/>
          <w:sz w:val="24"/>
          <w:szCs w:val="24"/>
        </w:rPr>
        <w:t xml:space="preserve"> headele kommetele</w:t>
      </w:r>
      <w:r w:rsidR="00E15337">
        <w:rPr>
          <w:rFonts w:ascii="Times New Roman" w:hAnsi="Times New Roman"/>
          <w:sz w:val="24"/>
          <w:szCs w:val="24"/>
        </w:rPr>
        <w:t>.</w:t>
      </w:r>
    </w:p>
    <w:p w:rsidR="00F17D86" w:rsidP="00E15337" w:rsidRDefault="00F17D86" w14:paraId="4B695497" w14:textId="77777777">
      <w:pPr>
        <w:pStyle w:val="NoSpacing"/>
        <w:jc w:val="both"/>
        <w:rPr>
          <w:rFonts w:ascii="Times New Roman" w:hAnsi="Times New Roman"/>
          <w:sz w:val="24"/>
          <w:szCs w:val="24"/>
          <w:specVanish/>
        </w:rPr>
      </w:pPr>
    </w:p>
    <w:p w:rsidRPr="00F02147" w:rsidR="00E15337" w:rsidP="00E15337" w:rsidRDefault="00E15337" w14:paraId="76A3412E" w14:textId="6469F0FB">
      <w:pPr>
        <w:pStyle w:val="NoSpacing"/>
        <w:jc w:val="both"/>
        <w:rPr>
          <w:rFonts w:ascii="Times New Roman" w:hAnsi="Times New Roman"/>
          <w:sz w:val="24"/>
          <w:szCs w:val="24"/>
        </w:rPr>
      </w:pPr>
      <w:r>
        <w:rPr>
          <w:rFonts w:ascii="Times New Roman" w:hAnsi="Times New Roman"/>
          <w:sz w:val="24"/>
          <w:szCs w:val="24"/>
        </w:rPr>
        <w:t>Eelnõu § 6 lõike 4 kohaselt peab eestikeelse e</w:t>
      </w:r>
      <w:r w:rsidRPr="00603C1C">
        <w:rPr>
          <w:rFonts w:ascii="Times New Roman" w:hAnsi="Times New Roman"/>
          <w:sz w:val="24"/>
          <w:szCs w:val="24"/>
        </w:rPr>
        <w:t xml:space="preserve">esnime </w:t>
      </w:r>
      <w:r w:rsidRPr="008971DB">
        <w:rPr>
          <w:rFonts w:ascii="Times New Roman" w:hAnsi="Times New Roman"/>
          <w:sz w:val="24"/>
          <w:szCs w:val="24"/>
        </w:rPr>
        <w:t>kirjapilt vastama eesti kirjakeele normis sätestatud eesti õigekirjutusreeglitele.</w:t>
      </w:r>
      <w:r w:rsidR="00AD291B">
        <w:rPr>
          <w:rFonts w:ascii="Times New Roman" w:hAnsi="Times New Roman"/>
          <w:sz w:val="24"/>
          <w:szCs w:val="24"/>
        </w:rPr>
        <w:t xml:space="preserve"> </w:t>
      </w:r>
      <w:r w:rsidRPr="00AD291B" w:rsidR="00AD291B">
        <w:rPr>
          <w:rFonts w:ascii="Times New Roman" w:hAnsi="Times New Roman"/>
          <w:sz w:val="24"/>
          <w:szCs w:val="24"/>
        </w:rPr>
        <w:t>Eesti kirjakeele normi (edaspidi </w:t>
      </w:r>
      <w:r w:rsidRPr="00AD291B" w:rsidR="00AD291B">
        <w:rPr>
          <w:rFonts w:ascii="Times New Roman" w:hAnsi="Times New Roman"/>
          <w:i/>
          <w:iCs/>
          <w:sz w:val="24"/>
          <w:szCs w:val="24"/>
        </w:rPr>
        <w:t>kirjakeele norm</w:t>
      </w:r>
      <w:r w:rsidRPr="00AD291B" w:rsidR="00AD291B">
        <w:rPr>
          <w:rFonts w:ascii="Times New Roman" w:hAnsi="Times New Roman"/>
          <w:sz w:val="24"/>
          <w:szCs w:val="24"/>
        </w:rPr>
        <w:t>) all mõistetakse õigekirjutuslike, grammatiliste ja sõnavaraliste normingute ja soovituste süsteemi</w:t>
      </w:r>
      <w:r w:rsidR="0053650E">
        <w:rPr>
          <w:rStyle w:val="FootnoteReference"/>
          <w:rFonts w:ascii="Times New Roman" w:hAnsi="Times New Roman"/>
          <w:sz w:val="24"/>
          <w:szCs w:val="24"/>
        </w:rPr>
        <w:footnoteReference w:id="25"/>
      </w:r>
      <w:r w:rsidRPr="00AD291B" w:rsidR="00AD291B">
        <w:rPr>
          <w:rFonts w:ascii="Times New Roman" w:hAnsi="Times New Roman"/>
          <w:sz w:val="24"/>
          <w:szCs w:val="24"/>
        </w:rPr>
        <w:t>. Kirjakeele norm peab tagama ametliku keelekasutuse ühtluse ja selguse ning soodustama keelekasutuse hea tava rakendamist.</w:t>
      </w:r>
      <w:r w:rsidR="00AD291B">
        <w:rPr>
          <w:rFonts w:ascii="Times New Roman" w:hAnsi="Times New Roman"/>
          <w:sz w:val="24"/>
          <w:szCs w:val="24"/>
        </w:rPr>
        <w:t xml:space="preserve"> </w:t>
      </w:r>
      <w:r w:rsidRPr="00AD291B" w:rsidR="00AD291B">
        <w:rPr>
          <w:rFonts w:ascii="Times New Roman" w:hAnsi="Times New Roman"/>
          <w:sz w:val="24"/>
          <w:szCs w:val="24"/>
        </w:rPr>
        <w:t xml:space="preserve">Kirjakeele norm on määratud </w:t>
      </w:r>
      <w:r w:rsidR="004A3CBE">
        <w:rPr>
          <w:rFonts w:ascii="Times New Roman" w:hAnsi="Times New Roman"/>
          <w:sz w:val="24"/>
          <w:szCs w:val="24"/>
        </w:rPr>
        <w:t>EKI</w:t>
      </w:r>
      <w:r w:rsidRPr="00AD291B" w:rsidR="00AD291B">
        <w:rPr>
          <w:rFonts w:ascii="Times New Roman" w:hAnsi="Times New Roman"/>
          <w:sz w:val="24"/>
          <w:szCs w:val="24"/>
        </w:rPr>
        <w:t xml:space="preserve"> </w:t>
      </w:r>
      <w:proofErr w:type="spellStart"/>
      <w:r w:rsidRPr="00AD291B" w:rsidR="00AD291B">
        <w:rPr>
          <w:rFonts w:ascii="Times New Roman" w:hAnsi="Times New Roman"/>
          <w:sz w:val="24"/>
          <w:szCs w:val="24"/>
        </w:rPr>
        <w:t>uusima</w:t>
      </w:r>
      <w:proofErr w:type="spellEnd"/>
      <w:r w:rsidRPr="00AD291B" w:rsidR="00AD291B">
        <w:rPr>
          <w:rFonts w:ascii="Times New Roman" w:hAnsi="Times New Roman"/>
          <w:sz w:val="24"/>
          <w:szCs w:val="24"/>
        </w:rPr>
        <w:t xml:space="preserve"> õigekeelsussõnaraamatuga, Emakeele Seltsi keeletoimkonna otsustega ning keeletoimkonnas heaks kiidetud ortograafiareeglistiku, normatiivse käsiraamatu ja grammatikaga.</w:t>
      </w:r>
      <w:r w:rsidR="00AD291B">
        <w:rPr>
          <w:rFonts w:ascii="Times New Roman" w:hAnsi="Times New Roman"/>
          <w:sz w:val="24"/>
          <w:szCs w:val="24"/>
        </w:rPr>
        <w:t xml:space="preserve"> Sätte eesmärk on hoida eesti keelt, eestikeelseid eesnimesid ja vältida olukorda, kus nimes ei ole küll võõrkeelsuse tunnuseid, kuid nime ei saa näiteks kirjapildi kohaselt hääldada. Näiteks eeldab kirjakeele norm, et </w:t>
      </w:r>
      <w:proofErr w:type="spellStart"/>
      <w:r w:rsidR="00AD291B">
        <w:rPr>
          <w:rFonts w:ascii="Times New Roman" w:hAnsi="Times New Roman"/>
          <w:sz w:val="24"/>
          <w:szCs w:val="24"/>
        </w:rPr>
        <w:t>ühesilbilises</w:t>
      </w:r>
      <w:proofErr w:type="spellEnd"/>
      <w:r w:rsidR="00AD291B">
        <w:rPr>
          <w:rFonts w:ascii="Times New Roman" w:hAnsi="Times New Roman"/>
          <w:sz w:val="24"/>
          <w:szCs w:val="24"/>
        </w:rPr>
        <w:t xml:space="preserve"> sõnas on pikk täishääli</w:t>
      </w:r>
      <w:r w:rsidR="00621AB6">
        <w:rPr>
          <w:rFonts w:ascii="Times New Roman" w:hAnsi="Times New Roman"/>
          <w:sz w:val="24"/>
          <w:szCs w:val="24"/>
        </w:rPr>
        <w:t>k</w:t>
      </w:r>
      <w:r w:rsidR="00AD291B">
        <w:rPr>
          <w:rFonts w:ascii="Times New Roman" w:hAnsi="Times New Roman"/>
          <w:sz w:val="24"/>
          <w:szCs w:val="24"/>
        </w:rPr>
        <w:t xml:space="preserve"> või kaashäälik</w:t>
      </w:r>
      <w:r w:rsidR="003742BD">
        <w:rPr>
          <w:rFonts w:ascii="Times New Roman" w:hAnsi="Times New Roman"/>
          <w:sz w:val="24"/>
          <w:szCs w:val="24"/>
        </w:rPr>
        <w:t xml:space="preserve">. Mõlemat näidet saab iseloomustada järgmiselt: </w:t>
      </w:r>
      <w:r w:rsidR="00AD291B">
        <w:rPr>
          <w:rFonts w:ascii="Times New Roman" w:hAnsi="Times New Roman"/>
          <w:sz w:val="24"/>
          <w:szCs w:val="24"/>
        </w:rPr>
        <w:t>eesnim</w:t>
      </w:r>
      <w:r w:rsidR="00621AB6">
        <w:rPr>
          <w:rFonts w:ascii="Times New Roman" w:hAnsi="Times New Roman"/>
          <w:sz w:val="24"/>
          <w:szCs w:val="24"/>
        </w:rPr>
        <w:t>es</w:t>
      </w:r>
      <w:r w:rsidR="00AD291B">
        <w:rPr>
          <w:rFonts w:ascii="Times New Roman" w:hAnsi="Times New Roman"/>
          <w:sz w:val="24"/>
          <w:szCs w:val="24"/>
        </w:rPr>
        <w:t xml:space="preserve"> </w:t>
      </w:r>
      <w:proofErr w:type="spellStart"/>
      <w:r w:rsidR="00AD291B">
        <w:rPr>
          <w:rFonts w:ascii="Times New Roman" w:hAnsi="Times New Roman"/>
          <w:sz w:val="24"/>
          <w:szCs w:val="24"/>
        </w:rPr>
        <w:t>Tõn</w:t>
      </w:r>
      <w:proofErr w:type="spellEnd"/>
      <w:r w:rsidR="00AD291B">
        <w:rPr>
          <w:rFonts w:ascii="Times New Roman" w:hAnsi="Times New Roman"/>
          <w:sz w:val="24"/>
          <w:szCs w:val="24"/>
        </w:rPr>
        <w:t xml:space="preserve"> </w:t>
      </w:r>
      <w:r w:rsidR="00621AB6">
        <w:rPr>
          <w:rFonts w:ascii="Times New Roman" w:hAnsi="Times New Roman"/>
          <w:sz w:val="24"/>
          <w:szCs w:val="24"/>
        </w:rPr>
        <w:t xml:space="preserve">puudub pikk häälik, samuti hääldub see kirjapildist erinevalt </w:t>
      </w:r>
      <w:r w:rsidR="003742BD">
        <w:rPr>
          <w:rFonts w:ascii="Times New Roman" w:hAnsi="Times New Roman"/>
          <w:sz w:val="24"/>
          <w:szCs w:val="24"/>
        </w:rPr>
        <w:t>Tõnn</w:t>
      </w:r>
      <w:r w:rsidR="00621AB6">
        <w:rPr>
          <w:rFonts w:ascii="Times New Roman" w:hAnsi="Times New Roman"/>
          <w:sz w:val="24"/>
          <w:szCs w:val="24"/>
        </w:rPr>
        <w:t>.</w:t>
      </w:r>
    </w:p>
    <w:p w:rsidR="000A4CC3" w:rsidP="00F02147" w:rsidRDefault="000A4CC3" w14:paraId="694A0AD9" w14:textId="4F4EB077">
      <w:pPr>
        <w:pStyle w:val="NoSpacing"/>
        <w:jc w:val="both"/>
        <w:rPr>
          <w:rFonts w:ascii="Times New Roman" w:hAnsi="Times New Roman"/>
          <w:sz w:val="24"/>
          <w:szCs w:val="24"/>
        </w:rPr>
      </w:pPr>
    </w:p>
    <w:p w:rsidR="007127A2" w:rsidP="00F02147" w:rsidRDefault="000A4CC3" w14:paraId="6558EC63" w14:textId="2E073CCF">
      <w:pPr>
        <w:pStyle w:val="NoSpacing"/>
        <w:jc w:val="both"/>
        <w:rPr>
          <w:rFonts w:ascii="Times New Roman" w:hAnsi="Times New Roman"/>
          <w:sz w:val="24"/>
          <w:szCs w:val="24"/>
        </w:rPr>
      </w:pPr>
      <w:r>
        <w:rPr>
          <w:rFonts w:ascii="Times New Roman" w:hAnsi="Times New Roman"/>
          <w:sz w:val="24"/>
          <w:szCs w:val="24"/>
        </w:rPr>
        <w:t xml:space="preserve">Eelnõu § </w:t>
      </w:r>
      <w:r w:rsidR="04329291">
        <w:rPr>
          <w:rFonts w:ascii="Times New Roman" w:hAnsi="Times New Roman"/>
          <w:sz w:val="24"/>
          <w:szCs w:val="24"/>
        </w:rPr>
        <w:t>6</w:t>
      </w:r>
      <w:r>
        <w:rPr>
          <w:rFonts w:ascii="Times New Roman" w:hAnsi="Times New Roman"/>
          <w:sz w:val="24"/>
          <w:szCs w:val="24"/>
        </w:rPr>
        <w:t xml:space="preserve"> lõige 5 sätestab, et eesnimi</w:t>
      </w:r>
      <w:r w:rsidRPr="00F02147" w:rsidR="0050562F">
        <w:rPr>
          <w:rFonts w:ascii="Times New Roman" w:hAnsi="Times New Roman"/>
          <w:sz w:val="24"/>
          <w:szCs w:val="24"/>
        </w:rPr>
        <w:t>, mis ei vasta eesti kirjakeele normis sätestatud eesti õigekirjutusreeglitele, loetakse võõrkeel</w:t>
      </w:r>
      <w:r>
        <w:rPr>
          <w:rFonts w:ascii="Times New Roman" w:hAnsi="Times New Roman"/>
          <w:sz w:val="24"/>
          <w:szCs w:val="24"/>
        </w:rPr>
        <w:t>seks.</w:t>
      </w:r>
      <w:r w:rsidRPr="00F02147" w:rsidR="0050562F">
        <w:rPr>
          <w:rFonts w:ascii="Times New Roman" w:hAnsi="Times New Roman"/>
          <w:sz w:val="24"/>
          <w:szCs w:val="24"/>
        </w:rPr>
        <w:t xml:space="preserve"> Nimi on võõrkeelne, kui selles on</w:t>
      </w:r>
      <w:r w:rsidRPr="00F02147" w:rsidR="0050562F">
        <w:rPr>
          <w:rFonts w:ascii="Times New Roman" w:hAnsi="Times New Roman"/>
          <w:sz w:val="24"/>
          <w:szCs w:val="24"/>
          <w:lang w:eastAsia="et-EE"/>
        </w:rPr>
        <w:t> </w:t>
      </w:r>
      <w:proofErr w:type="spellStart"/>
      <w:r w:rsidRPr="00F02147" w:rsidR="0050562F">
        <w:rPr>
          <w:rFonts w:ascii="Times New Roman" w:hAnsi="Times New Roman"/>
          <w:sz w:val="24"/>
          <w:szCs w:val="24"/>
          <w:lang w:eastAsia="et-EE"/>
        </w:rPr>
        <w:t>võõrtähed</w:t>
      </w:r>
      <w:proofErr w:type="spellEnd"/>
      <w:r w:rsidRPr="00F02147" w:rsidR="0050562F">
        <w:rPr>
          <w:rFonts w:ascii="Times New Roman" w:hAnsi="Times New Roman"/>
          <w:sz w:val="24"/>
          <w:szCs w:val="24"/>
          <w:lang w:eastAsia="et-EE"/>
        </w:rPr>
        <w:t> </w:t>
      </w:r>
      <w:r w:rsidRPr="00F02147" w:rsidR="007127A2">
        <w:rPr>
          <w:rFonts w:ascii="Times New Roman" w:hAnsi="Times New Roman"/>
          <w:sz w:val="24"/>
          <w:szCs w:val="24"/>
          <w:lang w:eastAsia="et-EE"/>
        </w:rPr>
        <w:t>(näit</w:t>
      </w:r>
      <w:r w:rsidR="00983560">
        <w:rPr>
          <w:rFonts w:ascii="Times New Roman" w:hAnsi="Times New Roman"/>
          <w:sz w:val="24"/>
          <w:szCs w:val="24"/>
          <w:lang w:eastAsia="et-EE"/>
        </w:rPr>
        <w:t>eks</w:t>
      </w:r>
      <w:r w:rsidRPr="00F02147" w:rsidR="007127A2">
        <w:rPr>
          <w:rFonts w:ascii="Times New Roman" w:hAnsi="Times New Roman"/>
          <w:sz w:val="24"/>
          <w:szCs w:val="24"/>
          <w:lang w:eastAsia="et-EE"/>
        </w:rPr>
        <w:t xml:space="preserve"> </w:t>
      </w:r>
      <w:r w:rsidRPr="00F02147" w:rsidR="0050562F">
        <w:rPr>
          <w:rFonts w:ascii="Times New Roman" w:hAnsi="Times New Roman"/>
          <w:sz w:val="24"/>
          <w:szCs w:val="24"/>
          <w:lang w:eastAsia="et-EE"/>
        </w:rPr>
        <w:t>C, Q</w:t>
      </w:r>
      <w:r w:rsidRPr="00F02147" w:rsidR="007127A2">
        <w:rPr>
          <w:rFonts w:ascii="Times New Roman" w:hAnsi="Times New Roman"/>
          <w:sz w:val="24"/>
          <w:szCs w:val="24"/>
          <w:lang w:eastAsia="et-EE"/>
        </w:rPr>
        <w:t>)</w:t>
      </w:r>
      <w:r w:rsidRPr="00F02147" w:rsidR="0050562F">
        <w:rPr>
          <w:rFonts w:ascii="Times New Roman" w:hAnsi="Times New Roman"/>
          <w:sz w:val="24"/>
          <w:szCs w:val="24"/>
          <w:lang w:eastAsia="et-EE"/>
        </w:rPr>
        <w:t>, samuti diakriitikutega tähed, mida eesti tähestikus pole (</w:t>
      </w:r>
      <w:r w:rsidRPr="00F02147" w:rsidR="007127A2">
        <w:rPr>
          <w:rFonts w:ascii="Times New Roman" w:hAnsi="Times New Roman"/>
          <w:sz w:val="24"/>
          <w:szCs w:val="24"/>
          <w:lang w:eastAsia="et-EE"/>
        </w:rPr>
        <w:t xml:space="preserve">näiteks </w:t>
      </w:r>
      <w:r w:rsidRPr="00F02147" w:rsidR="0050562F">
        <w:rPr>
          <w:rFonts w:ascii="Times New Roman" w:hAnsi="Times New Roman"/>
          <w:sz w:val="24"/>
          <w:szCs w:val="24"/>
          <w:lang w:eastAsia="et-EE"/>
        </w:rPr>
        <w:t>Á, Č);</w:t>
      </w:r>
      <w:r w:rsidRPr="00F02147" w:rsidR="007127A2">
        <w:rPr>
          <w:rFonts w:ascii="Times New Roman" w:hAnsi="Times New Roman"/>
          <w:sz w:val="24"/>
          <w:szCs w:val="24"/>
          <w:lang w:eastAsia="et-EE"/>
        </w:rPr>
        <w:t xml:space="preserve"> nime kirjapilt ja hääldus ei kattu üheselt (näit </w:t>
      </w:r>
      <w:proofErr w:type="spellStart"/>
      <w:r w:rsidRPr="00F02147" w:rsidR="007127A2">
        <w:rPr>
          <w:rFonts w:ascii="Times New Roman" w:hAnsi="Times New Roman"/>
          <w:sz w:val="24"/>
          <w:szCs w:val="24"/>
          <w:lang w:eastAsia="et-EE"/>
        </w:rPr>
        <w:t>Hope</w:t>
      </w:r>
      <w:proofErr w:type="spellEnd"/>
      <w:r w:rsidRPr="00F02147" w:rsidR="007127A2">
        <w:rPr>
          <w:rFonts w:ascii="Times New Roman" w:hAnsi="Times New Roman"/>
          <w:sz w:val="24"/>
          <w:szCs w:val="24"/>
          <w:lang w:eastAsia="et-EE"/>
        </w:rPr>
        <w:t xml:space="preserve"> vs [</w:t>
      </w:r>
      <w:proofErr w:type="spellStart"/>
      <w:r w:rsidRPr="00F02147" w:rsidR="007127A2">
        <w:rPr>
          <w:rFonts w:ascii="Times New Roman" w:hAnsi="Times New Roman"/>
          <w:sz w:val="24"/>
          <w:szCs w:val="24"/>
          <w:lang w:eastAsia="et-EE"/>
        </w:rPr>
        <w:t>hõup</w:t>
      </w:r>
      <w:proofErr w:type="spellEnd"/>
      <w:r w:rsidRPr="00F02147" w:rsidR="007127A2">
        <w:rPr>
          <w:rFonts w:ascii="Times New Roman" w:hAnsi="Times New Roman"/>
          <w:sz w:val="24"/>
          <w:szCs w:val="24"/>
          <w:lang w:eastAsia="et-EE"/>
        </w:rPr>
        <w:t xml:space="preserve">], </w:t>
      </w:r>
      <w:r w:rsidRPr="00F02147" w:rsidR="0050562F">
        <w:rPr>
          <w:rFonts w:ascii="Times New Roman" w:hAnsi="Times New Roman"/>
          <w:sz w:val="24"/>
          <w:szCs w:val="24"/>
          <w:lang w:eastAsia="et-EE"/>
        </w:rPr>
        <w:t>nimi on </w:t>
      </w:r>
      <w:proofErr w:type="spellStart"/>
      <w:r w:rsidRPr="00F02147" w:rsidR="0050562F">
        <w:rPr>
          <w:rFonts w:ascii="Times New Roman" w:hAnsi="Times New Roman"/>
          <w:sz w:val="24"/>
          <w:szCs w:val="24"/>
          <w:lang w:eastAsia="et-EE"/>
        </w:rPr>
        <w:t>ühesilbiline</w:t>
      </w:r>
      <w:proofErr w:type="spellEnd"/>
      <w:r w:rsidRPr="00F02147" w:rsidR="0050562F">
        <w:rPr>
          <w:rFonts w:ascii="Times New Roman" w:hAnsi="Times New Roman"/>
          <w:sz w:val="24"/>
          <w:szCs w:val="24"/>
          <w:lang w:eastAsia="et-EE"/>
        </w:rPr>
        <w:t>, aga ei märgita mõnda häälikut pikaks (n</w:t>
      </w:r>
      <w:r w:rsidR="00983560">
        <w:rPr>
          <w:rFonts w:ascii="Times New Roman" w:hAnsi="Times New Roman"/>
          <w:sz w:val="24"/>
          <w:szCs w:val="24"/>
          <w:lang w:eastAsia="et-EE"/>
        </w:rPr>
        <w:t>äiteks</w:t>
      </w:r>
      <w:r w:rsidRPr="00F02147" w:rsidR="0050562F">
        <w:rPr>
          <w:rFonts w:ascii="Times New Roman" w:hAnsi="Times New Roman"/>
          <w:sz w:val="24"/>
          <w:szCs w:val="24"/>
          <w:lang w:eastAsia="et-EE"/>
        </w:rPr>
        <w:t xml:space="preserve"> </w:t>
      </w:r>
      <w:proofErr w:type="spellStart"/>
      <w:r w:rsidRPr="00F02147" w:rsidR="0050562F">
        <w:rPr>
          <w:rFonts w:ascii="Times New Roman" w:hAnsi="Times New Roman"/>
          <w:sz w:val="24"/>
          <w:szCs w:val="24"/>
          <w:lang w:eastAsia="et-EE"/>
        </w:rPr>
        <w:t>Klo</w:t>
      </w:r>
      <w:proofErr w:type="spellEnd"/>
      <w:r w:rsidRPr="00F02147" w:rsidR="0050562F">
        <w:rPr>
          <w:rFonts w:ascii="Times New Roman" w:hAnsi="Times New Roman"/>
          <w:sz w:val="24"/>
          <w:szCs w:val="24"/>
          <w:lang w:eastAsia="et-EE"/>
        </w:rPr>
        <w:t xml:space="preserve">, </w:t>
      </w:r>
      <w:proofErr w:type="spellStart"/>
      <w:r w:rsidRPr="00F02147" w:rsidR="0050562F">
        <w:rPr>
          <w:rFonts w:ascii="Times New Roman" w:hAnsi="Times New Roman"/>
          <w:sz w:val="24"/>
          <w:szCs w:val="24"/>
          <w:lang w:eastAsia="et-EE"/>
        </w:rPr>
        <w:t>Pu</w:t>
      </w:r>
      <w:proofErr w:type="spellEnd"/>
      <w:r w:rsidRPr="00F02147" w:rsidR="0050562F">
        <w:rPr>
          <w:rFonts w:ascii="Times New Roman" w:hAnsi="Times New Roman"/>
          <w:sz w:val="24"/>
          <w:szCs w:val="24"/>
          <w:lang w:eastAsia="et-EE"/>
        </w:rPr>
        <w:t>)</w:t>
      </w:r>
      <w:r w:rsidRPr="00F02147" w:rsidR="007127A2">
        <w:rPr>
          <w:rFonts w:ascii="Times New Roman" w:hAnsi="Times New Roman"/>
          <w:sz w:val="24"/>
          <w:szCs w:val="24"/>
          <w:lang w:eastAsia="et-EE"/>
        </w:rPr>
        <w:t xml:space="preserve">, </w:t>
      </w:r>
      <w:r w:rsidRPr="00F02147" w:rsidR="0050562F">
        <w:rPr>
          <w:rFonts w:ascii="Times New Roman" w:hAnsi="Times New Roman"/>
          <w:sz w:val="24"/>
          <w:szCs w:val="24"/>
          <w:lang w:eastAsia="et-EE"/>
        </w:rPr>
        <w:t>nimes on muud võõrapärasuse tunnused</w:t>
      </w:r>
      <w:r w:rsidRPr="00F02147" w:rsidR="007127A2">
        <w:rPr>
          <w:rFonts w:ascii="Times New Roman" w:hAnsi="Times New Roman"/>
          <w:sz w:val="24"/>
          <w:szCs w:val="24"/>
          <w:lang w:eastAsia="et-EE"/>
        </w:rPr>
        <w:t xml:space="preserve"> (</w:t>
      </w:r>
      <w:r w:rsidRPr="00F02147" w:rsidR="0050562F">
        <w:rPr>
          <w:rFonts w:ascii="Times New Roman" w:hAnsi="Times New Roman"/>
          <w:sz w:val="24"/>
          <w:szCs w:val="24"/>
          <w:lang w:eastAsia="et-EE"/>
        </w:rPr>
        <w:t>näit</w:t>
      </w:r>
      <w:r w:rsidR="00983560">
        <w:rPr>
          <w:rFonts w:ascii="Times New Roman" w:hAnsi="Times New Roman"/>
          <w:sz w:val="24"/>
          <w:szCs w:val="24"/>
          <w:lang w:eastAsia="et-EE"/>
        </w:rPr>
        <w:t>eks</w:t>
      </w:r>
      <w:r w:rsidRPr="00F02147" w:rsidR="0050562F">
        <w:rPr>
          <w:rFonts w:ascii="Times New Roman" w:hAnsi="Times New Roman"/>
          <w:sz w:val="24"/>
          <w:szCs w:val="24"/>
          <w:lang w:eastAsia="et-EE"/>
        </w:rPr>
        <w:t xml:space="preserve"> nime alguses G, B, D </w:t>
      </w:r>
      <w:r w:rsidRPr="00F02147" w:rsidR="007127A2">
        <w:rPr>
          <w:rFonts w:ascii="Times New Roman" w:hAnsi="Times New Roman"/>
          <w:sz w:val="24"/>
          <w:szCs w:val="24"/>
          <w:lang w:eastAsia="et-EE"/>
        </w:rPr>
        <w:t xml:space="preserve">hääldub k, p, t), </w:t>
      </w:r>
      <w:r w:rsidRPr="00F02147" w:rsidR="0050562F">
        <w:rPr>
          <w:rFonts w:ascii="Times New Roman" w:hAnsi="Times New Roman"/>
          <w:sz w:val="24"/>
          <w:szCs w:val="24"/>
          <w:lang w:eastAsia="et-EE"/>
        </w:rPr>
        <w:t>võõrapärased tähejärjendid, mida eesti omasõnades ei esine</w:t>
      </w:r>
      <w:r w:rsidRPr="00F02147" w:rsidR="007127A2">
        <w:rPr>
          <w:rFonts w:ascii="Times New Roman" w:hAnsi="Times New Roman"/>
          <w:sz w:val="24"/>
          <w:szCs w:val="24"/>
          <w:lang w:eastAsia="et-EE"/>
        </w:rPr>
        <w:t xml:space="preserve"> (näit</w:t>
      </w:r>
      <w:r w:rsidR="00983560">
        <w:rPr>
          <w:rFonts w:ascii="Times New Roman" w:hAnsi="Times New Roman"/>
          <w:sz w:val="24"/>
          <w:szCs w:val="24"/>
          <w:lang w:eastAsia="et-EE"/>
        </w:rPr>
        <w:t>eks</w:t>
      </w:r>
      <w:r w:rsidRPr="00F02147" w:rsidR="007127A2">
        <w:rPr>
          <w:rFonts w:ascii="Times New Roman" w:hAnsi="Times New Roman"/>
          <w:sz w:val="24"/>
          <w:szCs w:val="24"/>
          <w:lang w:eastAsia="et-EE"/>
        </w:rPr>
        <w:t xml:space="preserve"> </w:t>
      </w:r>
      <w:proofErr w:type="spellStart"/>
      <w:r w:rsidRPr="00F02147" w:rsidR="0050562F">
        <w:rPr>
          <w:rFonts w:ascii="Times New Roman" w:hAnsi="Times New Roman"/>
          <w:sz w:val="24"/>
          <w:szCs w:val="24"/>
          <w:lang w:eastAsia="et-EE"/>
        </w:rPr>
        <w:t>bh</w:t>
      </w:r>
      <w:proofErr w:type="spellEnd"/>
      <w:r w:rsidRPr="00F02147" w:rsidR="0050562F">
        <w:rPr>
          <w:rFonts w:ascii="Times New Roman" w:hAnsi="Times New Roman"/>
          <w:sz w:val="24"/>
          <w:szCs w:val="24"/>
          <w:lang w:eastAsia="et-EE"/>
        </w:rPr>
        <w:t>,</w:t>
      </w:r>
      <w:r w:rsidR="00983560">
        <w:rPr>
          <w:rFonts w:ascii="Times New Roman" w:hAnsi="Times New Roman"/>
          <w:sz w:val="24"/>
          <w:szCs w:val="24"/>
          <w:lang w:eastAsia="et-EE"/>
        </w:rPr>
        <w:t xml:space="preserve"> </w:t>
      </w:r>
      <w:r w:rsidRPr="00F02147" w:rsidR="007127A2">
        <w:rPr>
          <w:rFonts w:ascii="Times New Roman" w:hAnsi="Times New Roman"/>
          <w:sz w:val="24"/>
          <w:szCs w:val="24"/>
          <w:lang w:eastAsia="et-EE"/>
        </w:rPr>
        <w:t>sh).</w:t>
      </w:r>
      <w:r w:rsidRPr="00F02147" w:rsidR="00081BE5">
        <w:rPr>
          <w:rFonts w:ascii="Times New Roman" w:hAnsi="Times New Roman"/>
          <w:sz w:val="24"/>
          <w:szCs w:val="24"/>
          <w:lang w:eastAsia="et-EE"/>
        </w:rPr>
        <w:t xml:space="preserve"> Nime võõrkeelsuse hindamisel </w:t>
      </w:r>
      <w:r w:rsidRPr="00F02147" w:rsidR="00081BE5">
        <w:rPr>
          <w:rFonts w:ascii="Times New Roman" w:hAnsi="Times New Roman"/>
          <w:sz w:val="24"/>
          <w:szCs w:val="24"/>
        </w:rPr>
        <w:t>võib olla vajalik küsida nimeteadusliku usaldusasutuse arvamust.</w:t>
      </w:r>
    </w:p>
    <w:p w:rsidRPr="00F02147" w:rsidR="00081BE5" w:rsidP="00F02147" w:rsidRDefault="00081BE5" w14:paraId="3C3F6BC9" w14:textId="77777777">
      <w:pPr>
        <w:pStyle w:val="NoSpacing"/>
        <w:jc w:val="both"/>
        <w:rPr>
          <w:rFonts w:ascii="Times New Roman" w:hAnsi="Times New Roman"/>
          <w:sz w:val="24"/>
          <w:szCs w:val="24"/>
          <w:lang w:eastAsia="et-EE"/>
        </w:rPr>
      </w:pPr>
    </w:p>
    <w:p w:rsidR="007B1BF2" w:rsidP="00F02147" w:rsidRDefault="00556A39" w14:paraId="5DB29636" w14:textId="66B4A844">
      <w:pPr>
        <w:pStyle w:val="BodyText"/>
        <w:spacing w:after="0" w:line="240" w:lineRule="auto"/>
        <w:jc w:val="both"/>
        <w:rPr>
          <w:rFonts w:ascii="Times New Roman" w:hAnsi="Times New Roman" w:cs="Times New Roman"/>
          <w:color w:val="auto"/>
          <w:sz w:val="24"/>
          <w:szCs w:val="24"/>
        </w:rPr>
      </w:pPr>
      <w:r>
        <w:rPr>
          <w:rFonts w:ascii="Times New Roman" w:hAnsi="Times New Roman" w:cs="Times New Roman"/>
          <w:color w:val="auto"/>
          <w:kern w:val="0"/>
          <w:sz w:val="24"/>
          <w:szCs w:val="24"/>
          <w:lang w:eastAsia="et-EE"/>
        </w:rPr>
        <w:t>Võõrkeel</w:t>
      </w:r>
      <w:r w:rsidR="007B1BF2">
        <w:rPr>
          <w:rFonts w:ascii="Times New Roman" w:hAnsi="Times New Roman" w:cs="Times New Roman"/>
          <w:color w:val="auto"/>
          <w:kern w:val="0"/>
          <w:sz w:val="24"/>
          <w:szCs w:val="24"/>
          <w:lang w:eastAsia="et-EE"/>
        </w:rPr>
        <w:t>n</w:t>
      </w:r>
      <w:r>
        <w:rPr>
          <w:rFonts w:ascii="Times New Roman" w:hAnsi="Times New Roman" w:cs="Times New Roman"/>
          <w:color w:val="auto"/>
          <w:kern w:val="0"/>
          <w:sz w:val="24"/>
          <w:szCs w:val="24"/>
          <w:lang w:eastAsia="et-EE"/>
        </w:rPr>
        <w:t xml:space="preserve">e </w:t>
      </w:r>
      <w:r w:rsidR="007B1BF2">
        <w:rPr>
          <w:rFonts w:ascii="Times New Roman" w:hAnsi="Times New Roman" w:cs="Times New Roman"/>
          <w:color w:val="auto"/>
          <w:kern w:val="0"/>
          <w:sz w:val="24"/>
          <w:szCs w:val="24"/>
          <w:lang w:eastAsia="et-EE"/>
        </w:rPr>
        <w:t>ees</w:t>
      </w:r>
      <w:r>
        <w:rPr>
          <w:rFonts w:ascii="Times New Roman" w:hAnsi="Times New Roman" w:cs="Times New Roman"/>
          <w:color w:val="auto"/>
          <w:kern w:val="0"/>
          <w:sz w:val="24"/>
          <w:szCs w:val="24"/>
          <w:lang w:eastAsia="et-EE"/>
        </w:rPr>
        <w:t>nim</w:t>
      </w:r>
      <w:r w:rsidR="007B1BF2">
        <w:rPr>
          <w:rFonts w:ascii="Times New Roman" w:hAnsi="Times New Roman" w:cs="Times New Roman"/>
          <w:color w:val="auto"/>
          <w:kern w:val="0"/>
          <w:sz w:val="24"/>
          <w:szCs w:val="24"/>
          <w:lang w:eastAsia="et-EE"/>
        </w:rPr>
        <w:t>i</w:t>
      </w:r>
      <w:r w:rsidR="00DD5427">
        <w:rPr>
          <w:rFonts w:ascii="Times New Roman" w:hAnsi="Times New Roman" w:cs="Times New Roman"/>
          <w:color w:val="auto"/>
          <w:kern w:val="0"/>
          <w:sz w:val="24"/>
          <w:szCs w:val="24"/>
          <w:lang w:eastAsia="et-EE"/>
        </w:rPr>
        <w:t xml:space="preserve"> on </w:t>
      </w:r>
      <w:r w:rsidR="007B1BF2">
        <w:rPr>
          <w:rFonts w:ascii="Times New Roman" w:hAnsi="Times New Roman" w:cs="Times New Roman"/>
          <w:color w:val="auto"/>
          <w:kern w:val="0"/>
          <w:sz w:val="24"/>
          <w:szCs w:val="24"/>
          <w:lang w:eastAsia="et-EE"/>
        </w:rPr>
        <w:t xml:space="preserve">kooskõlas </w:t>
      </w:r>
      <w:r w:rsidR="003B1DC7">
        <w:rPr>
          <w:rFonts w:ascii="Times New Roman" w:hAnsi="Times New Roman" w:cs="Times New Roman"/>
          <w:color w:val="auto"/>
          <w:kern w:val="0"/>
          <w:sz w:val="24"/>
          <w:szCs w:val="24"/>
          <w:lang w:eastAsia="et-EE"/>
        </w:rPr>
        <w:t>eelnõus sätestatud</w:t>
      </w:r>
      <w:r w:rsidR="007B1BF2">
        <w:rPr>
          <w:rFonts w:ascii="Times New Roman" w:hAnsi="Times New Roman" w:cs="Times New Roman"/>
          <w:color w:val="auto"/>
          <w:kern w:val="0"/>
          <w:sz w:val="24"/>
          <w:szCs w:val="24"/>
          <w:lang w:eastAsia="et-EE"/>
        </w:rPr>
        <w:t xml:space="preserve"> nõuetega siis</w:t>
      </w:r>
      <w:r w:rsidR="00DD5427">
        <w:rPr>
          <w:rFonts w:ascii="Times New Roman" w:hAnsi="Times New Roman" w:cs="Times New Roman"/>
          <w:color w:val="auto"/>
          <w:kern w:val="0"/>
          <w:sz w:val="24"/>
          <w:szCs w:val="24"/>
          <w:lang w:eastAsia="et-EE"/>
        </w:rPr>
        <w:t xml:space="preserve">, kui see vastab vähemalt ühele eelnõu § </w:t>
      </w:r>
      <w:r w:rsidR="00334CA2">
        <w:rPr>
          <w:rFonts w:ascii="Times New Roman" w:hAnsi="Times New Roman" w:cs="Times New Roman"/>
          <w:color w:val="auto"/>
          <w:kern w:val="0"/>
          <w:sz w:val="24"/>
          <w:szCs w:val="24"/>
          <w:lang w:eastAsia="et-EE"/>
        </w:rPr>
        <w:t>6</w:t>
      </w:r>
      <w:r w:rsidR="00DD5427">
        <w:rPr>
          <w:rFonts w:ascii="Times New Roman" w:hAnsi="Times New Roman" w:cs="Times New Roman"/>
          <w:color w:val="auto"/>
          <w:kern w:val="0"/>
          <w:sz w:val="24"/>
          <w:szCs w:val="24"/>
          <w:lang w:eastAsia="et-EE"/>
        </w:rPr>
        <w:t xml:space="preserve"> lõike 5 punktides 1 kuni </w:t>
      </w:r>
      <w:r w:rsidR="00624954">
        <w:rPr>
          <w:rFonts w:ascii="Times New Roman" w:hAnsi="Times New Roman" w:cs="Times New Roman"/>
          <w:color w:val="auto"/>
          <w:kern w:val="0"/>
          <w:sz w:val="24"/>
          <w:szCs w:val="24"/>
          <w:lang w:eastAsia="et-EE"/>
        </w:rPr>
        <w:t>3</w:t>
      </w:r>
      <w:r w:rsidR="00DD5427">
        <w:rPr>
          <w:rFonts w:ascii="Times New Roman" w:hAnsi="Times New Roman" w:cs="Times New Roman"/>
          <w:color w:val="auto"/>
          <w:kern w:val="0"/>
          <w:sz w:val="24"/>
          <w:szCs w:val="24"/>
          <w:lang w:eastAsia="et-EE"/>
        </w:rPr>
        <w:t xml:space="preserve"> sätestatud tingimusele. Eelnõu § </w:t>
      </w:r>
      <w:r w:rsidR="00334CA2">
        <w:rPr>
          <w:rFonts w:ascii="Times New Roman" w:hAnsi="Times New Roman" w:cs="Times New Roman"/>
          <w:color w:val="auto"/>
          <w:kern w:val="0"/>
          <w:sz w:val="24"/>
          <w:szCs w:val="24"/>
          <w:lang w:eastAsia="et-EE"/>
        </w:rPr>
        <w:t>6</w:t>
      </w:r>
      <w:r w:rsidR="00DD5427">
        <w:rPr>
          <w:rFonts w:ascii="Times New Roman" w:hAnsi="Times New Roman" w:cs="Times New Roman"/>
          <w:color w:val="auto"/>
          <w:kern w:val="0"/>
          <w:sz w:val="24"/>
          <w:szCs w:val="24"/>
          <w:lang w:eastAsia="et-EE"/>
        </w:rPr>
        <w:t xml:space="preserve"> lõige 5 punkt 1 näeb ette, et v</w:t>
      </w:r>
      <w:r w:rsidRPr="00F02147" w:rsidR="007127A2">
        <w:rPr>
          <w:rFonts w:ascii="Times New Roman" w:hAnsi="Times New Roman" w:cs="Times New Roman"/>
          <w:color w:val="auto"/>
          <w:kern w:val="0"/>
          <w:sz w:val="24"/>
          <w:szCs w:val="24"/>
          <w:lang w:eastAsia="et-EE"/>
        </w:rPr>
        <w:t xml:space="preserve">õõrkeelse eesnime saab anda, kui see on eesnimena kasutusel. Eesnime kasutust saab kontrollida </w:t>
      </w:r>
      <w:proofErr w:type="spellStart"/>
      <w:r w:rsidR="0044431A">
        <w:rPr>
          <w:rFonts w:ascii="Times New Roman" w:hAnsi="Times New Roman" w:cs="Times New Roman"/>
          <w:color w:val="auto"/>
          <w:kern w:val="0"/>
          <w:sz w:val="24"/>
          <w:szCs w:val="24"/>
          <w:lang w:eastAsia="et-EE"/>
        </w:rPr>
        <w:t>RR-</w:t>
      </w:r>
      <w:r w:rsidR="00983560">
        <w:rPr>
          <w:rFonts w:ascii="Times New Roman" w:hAnsi="Times New Roman" w:cs="Times New Roman"/>
          <w:color w:val="auto"/>
          <w:kern w:val="0"/>
          <w:sz w:val="24"/>
          <w:szCs w:val="24"/>
          <w:lang w:eastAsia="et-EE"/>
        </w:rPr>
        <w:t>i</w:t>
      </w:r>
      <w:r w:rsidR="0044431A">
        <w:rPr>
          <w:rFonts w:ascii="Times New Roman" w:hAnsi="Times New Roman" w:cs="Times New Roman"/>
          <w:color w:val="auto"/>
          <w:kern w:val="0"/>
          <w:sz w:val="24"/>
          <w:szCs w:val="24"/>
          <w:lang w:eastAsia="et-EE"/>
        </w:rPr>
        <w:t>st</w:t>
      </w:r>
      <w:proofErr w:type="spellEnd"/>
      <w:r w:rsidRPr="00F02147" w:rsidR="004022E0">
        <w:rPr>
          <w:rFonts w:ascii="Times New Roman" w:hAnsi="Times New Roman" w:cs="Times New Roman"/>
          <w:color w:val="auto"/>
          <w:kern w:val="0"/>
          <w:sz w:val="24"/>
          <w:szCs w:val="24"/>
          <w:lang w:eastAsia="et-EE"/>
        </w:rPr>
        <w:t xml:space="preserve">, aga ka teiste riikide usaldusväärsetest registritest (näiteks Rootsi Maksuamet) või veebilehtedelt (näiteks </w:t>
      </w:r>
      <w:proofErr w:type="spellStart"/>
      <w:r w:rsidRPr="00F02147" w:rsidR="004022E0">
        <w:rPr>
          <w:rFonts w:ascii="Times New Roman" w:hAnsi="Times New Roman" w:cs="Times New Roman"/>
          <w:color w:val="auto"/>
          <w:kern w:val="0"/>
          <w:sz w:val="24"/>
          <w:szCs w:val="24"/>
          <w:lang w:eastAsia="et-EE"/>
        </w:rPr>
        <w:t>Linkedin</w:t>
      </w:r>
      <w:proofErr w:type="spellEnd"/>
      <w:r w:rsidRPr="00F02147" w:rsidR="004022E0">
        <w:rPr>
          <w:rFonts w:ascii="Times New Roman" w:hAnsi="Times New Roman" w:cs="Times New Roman"/>
          <w:color w:val="auto"/>
          <w:kern w:val="0"/>
          <w:sz w:val="24"/>
          <w:szCs w:val="24"/>
          <w:lang w:eastAsia="et-EE"/>
        </w:rPr>
        <w:t>), kust selgub seos reaalse isikuga. U</w:t>
      </w:r>
      <w:r w:rsidRPr="00F02147" w:rsidR="00844A3B">
        <w:rPr>
          <w:rFonts w:ascii="Times New Roman" w:hAnsi="Times New Roman" w:cs="Times New Roman"/>
          <w:color w:val="auto"/>
          <w:sz w:val="24"/>
          <w:szCs w:val="24"/>
        </w:rPr>
        <w:t>saldusväärse</w:t>
      </w:r>
      <w:r w:rsidRPr="00F02147" w:rsidR="0089493A">
        <w:rPr>
          <w:rFonts w:ascii="Times New Roman" w:hAnsi="Times New Roman" w:cs="Times New Roman"/>
          <w:color w:val="auto"/>
          <w:sz w:val="24"/>
          <w:szCs w:val="24"/>
        </w:rPr>
        <w:t>ks</w:t>
      </w:r>
      <w:r w:rsidRPr="00F02147" w:rsidR="004022E0">
        <w:rPr>
          <w:rFonts w:ascii="Times New Roman" w:hAnsi="Times New Roman" w:cs="Times New Roman"/>
          <w:color w:val="auto"/>
          <w:sz w:val="24"/>
          <w:szCs w:val="24"/>
        </w:rPr>
        <w:t xml:space="preserve"> </w:t>
      </w:r>
      <w:r w:rsidRPr="00F02147" w:rsidR="0058052F">
        <w:rPr>
          <w:rFonts w:ascii="Times New Roman" w:hAnsi="Times New Roman" w:cs="Times New Roman"/>
          <w:color w:val="auto"/>
          <w:sz w:val="24"/>
          <w:szCs w:val="24"/>
        </w:rPr>
        <w:t>tõend</w:t>
      </w:r>
      <w:r w:rsidR="0058052F">
        <w:rPr>
          <w:rFonts w:ascii="Times New Roman" w:hAnsi="Times New Roman" w:cs="Times New Roman"/>
          <w:color w:val="auto"/>
          <w:sz w:val="24"/>
          <w:szCs w:val="24"/>
        </w:rPr>
        <w:t xml:space="preserve">iks </w:t>
      </w:r>
      <w:r w:rsidRPr="00F02147" w:rsidR="00844A3B">
        <w:rPr>
          <w:rFonts w:ascii="Times New Roman" w:hAnsi="Times New Roman" w:cs="Times New Roman"/>
          <w:color w:val="auto"/>
          <w:sz w:val="24"/>
          <w:szCs w:val="24"/>
        </w:rPr>
        <w:t xml:space="preserve">ei </w:t>
      </w:r>
      <w:r w:rsidRPr="00F02147" w:rsidR="004022E0">
        <w:rPr>
          <w:rFonts w:ascii="Times New Roman" w:hAnsi="Times New Roman" w:cs="Times New Roman"/>
          <w:color w:val="auto"/>
          <w:sz w:val="24"/>
          <w:szCs w:val="24"/>
        </w:rPr>
        <w:t>loeta</w:t>
      </w:r>
      <w:r w:rsidRPr="00F02147" w:rsidR="00844A3B">
        <w:rPr>
          <w:rFonts w:ascii="Times New Roman" w:hAnsi="Times New Roman" w:cs="Times New Roman"/>
          <w:color w:val="auto"/>
          <w:sz w:val="24"/>
          <w:szCs w:val="24"/>
        </w:rPr>
        <w:t xml:space="preserve"> suhtlusportaalides kasutatavaid nimesid, kunstnikunimesid ega kirjandustegelaste, filmitegelaste, videoklipitegelaste, müütiliste olendite j</w:t>
      </w:r>
      <w:r w:rsidR="00B3397C">
        <w:rPr>
          <w:rFonts w:ascii="Times New Roman" w:hAnsi="Times New Roman" w:cs="Times New Roman"/>
          <w:color w:val="auto"/>
          <w:sz w:val="24"/>
          <w:szCs w:val="24"/>
        </w:rPr>
        <w:t>t</w:t>
      </w:r>
      <w:r w:rsidRPr="00F02147" w:rsidR="00844A3B">
        <w:rPr>
          <w:rFonts w:ascii="Times New Roman" w:hAnsi="Times New Roman" w:cs="Times New Roman"/>
          <w:color w:val="auto"/>
          <w:sz w:val="24"/>
          <w:szCs w:val="24"/>
        </w:rPr>
        <w:t xml:space="preserve"> nimesid.</w:t>
      </w:r>
      <w:r w:rsidRPr="00F02147" w:rsidR="004022E0">
        <w:rPr>
          <w:rFonts w:ascii="Times New Roman" w:hAnsi="Times New Roman" w:cs="Times New Roman"/>
          <w:color w:val="auto"/>
          <w:sz w:val="24"/>
          <w:szCs w:val="24"/>
        </w:rPr>
        <w:t xml:space="preserve"> Samuti ei loeta usaldusväärseks </w:t>
      </w:r>
      <w:r w:rsidRPr="00F02147" w:rsidR="0089493A">
        <w:rPr>
          <w:rFonts w:ascii="Times New Roman" w:hAnsi="Times New Roman" w:cs="Times New Roman"/>
          <w:color w:val="auto"/>
          <w:sz w:val="24"/>
          <w:szCs w:val="24"/>
        </w:rPr>
        <w:t xml:space="preserve">dokumente, mis on vanas kirjaviisis (eesti keeles näiteks märgiti täht v vanas kirjaviisis tähega w, kaashäälikuühendites </w:t>
      </w:r>
      <w:r w:rsidR="00983560">
        <w:rPr>
          <w:rFonts w:ascii="Times New Roman" w:hAnsi="Times New Roman" w:cs="Times New Roman"/>
          <w:color w:val="auto"/>
          <w:sz w:val="24"/>
          <w:szCs w:val="24"/>
        </w:rPr>
        <w:t xml:space="preserve">märgiti </w:t>
      </w:r>
      <w:r w:rsidRPr="00F02147" w:rsidR="0089493A">
        <w:rPr>
          <w:rFonts w:ascii="Times New Roman" w:hAnsi="Times New Roman" w:cs="Times New Roman"/>
          <w:color w:val="auto"/>
          <w:sz w:val="24"/>
          <w:szCs w:val="24"/>
        </w:rPr>
        <w:t>tähed topelt).</w:t>
      </w:r>
    </w:p>
    <w:p w:rsidR="007B1BF2" w:rsidP="00F02147" w:rsidRDefault="007B1BF2" w14:paraId="78ECF448" w14:textId="77777777">
      <w:pPr>
        <w:pStyle w:val="BodyText"/>
        <w:spacing w:after="0" w:line="240" w:lineRule="auto"/>
        <w:jc w:val="both"/>
        <w:rPr>
          <w:rFonts w:ascii="Times New Roman" w:hAnsi="Times New Roman" w:cs="Times New Roman"/>
          <w:color w:val="auto"/>
          <w:sz w:val="24"/>
          <w:szCs w:val="24"/>
        </w:rPr>
      </w:pPr>
    </w:p>
    <w:p w:rsidRPr="00F02147" w:rsidR="007B1BF2" w:rsidP="00F02147" w:rsidRDefault="007B1BF2" w14:paraId="1077A14D" w14:textId="08A7D641">
      <w:pPr>
        <w:pStyle w:val="BodyText"/>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Võõrkeelne eesnimi vastab </w:t>
      </w:r>
      <w:r w:rsidR="003B1DC7">
        <w:rPr>
          <w:rFonts w:ascii="Times New Roman" w:hAnsi="Times New Roman" w:cs="Times New Roman"/>
          <w:color w:val="auto"/>
          <w:sz w:val="24"/>
          <w:szCs w:val="24"/>
        </w:rPr>
        <w:t>eelnõuga sätestatud</w:t>
      </w:r>
      <w:r>
        <w:rPr>
          <w:rFonts w:ascii="Times New Roman" w:hAnsi="Times New Roman" w:cs="Times New Roman"/>
          <w:color w:val="auto"/>
          <w:sz w:val="24"/>
          <w:szCs w:val="24"/>
        </w:rPr>
        <w:t xml:space="preserve"> nõuetele ka siis, kui soovitud eesnimi on </w:t>
      </w:r>
      <w:r w:rsidRPr="008971DB">
        <w:rPr>
          <w:rFonts w:ascii="Times New Roman" w:hAnsi="Times New Roman"/>
          <w:sz w:val="24"/>
          <w:szCs w:val="24"/>
        </w:rPr>
        <w:t xml:space="preserve">struktuurilt sarnane kasutusel </w:t>
      </w:r>
      <w:r w:rsidR="00983560">
        <w:rPr>
          <w:rFonts w:ascii="Times New Roman" w:hAnsi="Times New Roman"/>
          <w:sz w:val="24"/>
          <w:szCs w:val="24"/>
        </w:rPr>
        <w:t xml:space="preserve">oleva </w:t>
      </w:r>
      <w:r w:rsidRPr="008971DB">
        <w:rPr>
          <w:rFonts w:ascii="Times New Roman" w:hAnsi="Times New Roman"/>
          <w:sz w:val="24"/>
          <w:szCs w:val="24"/>
        </w:rPr>
        <w:t>eesnimega</w:t>
      </w:r>
      <w:r>
        <w:rPr>
          <w:rFonts w:ascii="Times New Roman" w:hAnsi="Times New Roman"/>
          <w:sz w:val="24"/>
          <w:szCs w:val="24"/>
        </w:rPr>
        <w:t xml:space="preserve"> (</w:t>
      </w:r>
      <w:r w:rsidR="003B1DC7">
        <w:rPr>
          <w:rFonts w:ascii="Times New Roman" w:hAnsi="Times New Roman"/>
          <w:sz w:val="24"/>
          <w:szCs w:val="24"/>
        </w:rPr>
        <w:t>eelnõu</w:t>
      </w:r>
      <w:r>
        <w:rPr>
          <w:rFonts w:ascii="Times New Roman" w:hAnsi="Times New Roman"/>
          <w:sz w:val="24"/>
          <w:szCs w:val="24"/>
        </w:rPr>
        <w:t xml:space="preserve">§ </w:t>
      </w:r>
      <w:r w:rsidR="09330136">
        <w:rPr>
          <w:rFonts w:ascii="Times New Roman" w:hAnsi="Times New Roman"/>
          <w:sz w:val="24"/>
          <w:szCs w:val="24"/>
        </w:rPr>
        <w:t>6</w:t>
      </w:r>
      <w:r>
        <w:rPr>
          <w:rFonts w:ascii="Times New Roman" w:hAnsi="Times New Roman"/>
          <w:sz w:val="24"/>
          <w:szCs w:val="24"/>
        </w:rPr>
        <w:t xml:space="preserve"> lõige 5 punkt 2). </w:t>
      </w:r>
      <w:r w:rsidR="00B3397C">
        <w:rPr>
          <w:rFonts w:ascii="Times New Roman" w:hAnsi="Times New Roman"/>
          <w:sz w:val="24"/>
          <w:szCs w:val="24"/>
        </w:rPr>
        <w:t>Näiteks on Eestis levinud y-</w:t>
      </w:r>
      <w:proofErr w:type="spellStart"/>
      <w:r w:rsidR="00B3397C">
        <w:rPr>
          <w:rFonts w:ascii="Times New Roman" w:hAnsi="Times New Roman"/>
          <w:sz w:val="24"/>
          <w:szCs w:val="24"/>
        </w:rPr>
        <w:t>lõpulised</w:t>
      </w:r>
      <w:proofErr w:type="spellEnd"/>
      <w:r w:rsidR="00B3397C">
        <w:rPr>
          <w:rFonts w:ascii="Times New Roman" w:hAnsi="Times New Roman"/>
          <w:sz w:val="24"/>
          <w:szCs w:val="24"/>
        </w:rPr>
        <w:t xml:space="preserve"> naisenimed</w:t>
      </w:r>
      <w:r w:rsidR="00983560">
        <w:rPr>
          <w:rFonts w:ascii="Times New Roman" w:hAnsi="Times New Roman"/>
          <w:sz w:val="24"/>
          <w:szCs w:val="24"/>
        </w:rPr>
        <w:t xml:space="preserve">, kasutusel on </w:t>
      </w:r>
      <w:r w:rsidR="00B3397C">
        <w:rPr>
          <w:rFonts w:ascii="Times New Roman" w:hAnsi="Times New Roman"/>
          <w:sz w:val="24"/>
          <w:szCs w:val="24"/>
        </w:rPr>
        <w:t xml:space="preserve">näiteks </w:t>
      </w:r>
      <w:r w:rsidR="00A147E6">
        <w:rPr>
          <w:rFonts w:ascii="Times New Roman" w:hAnsi="Times New Roman"/>
          <w:sz w:val="24"/>
          <w:szCs w:val="24"/>
        </w:rPr>
        <w:t xml:space="preserve">eesnimi </w:t>
      </w:r>
      <w:proofErr w:type="spellStart"/>
      <w:r w:rsidR="00A147E6">
        <w:rPr>
          <w:rFonts w:ascii="Times New Roman" w:hAnsi="Times New Roman"/>
          <w:sz w:val="24"/>
          <w:szCs w:val="24"/>
        </w:rPr>
        <w:t>Sirlily</w:t>
      </w:r>
      <w:proofErr w:type="spellEnd"/>
      <w:r w:rsidR="00983560">
        <w:rPr>
          <w:rFonts w:ascii="Times New Roman" w:hAnsi="Times New Roman"/>
          <w:sz w:val="24"/>
          <w:szCs w:val="24"/>
        </w:rPr>
        <w:t>, mis</w:t>
      </w:r>
      <w:r w:rsidDel="00983560" w:rsidR="00A147E6">
        <w:rPr>
          <w:rFonts w:ascii="Times New Roman" w:hAnsi="Times New Roman"/>
          <w:sz w:val="24"/>
          <w:szCs w:val="24"/>
        </w:rPr>
        <w:t xml:space="preserve"> </w:t>
      </w:r>
      <w:r w:rsidR="00A147E6">
        <w:rPr>
          <w:rFonts w:ascii="Times New Roman" w:hAnsi="Times New Roman"/>
          <w:sz w:val="24"/>
          <w:szCs w:val="24"/>
        </w:rPr>
        <w:t xml:space="preserve">on struktuurilt sarnane nimega Annely. Nimedel </w:t>
      </w:r>
      <w:proofErr w:type="spellStart"/>
      <w:r w:rsidR="00A147E6">
        <w:rPr>
          <w:rFonts w:ascii="Times New Roman" w:hAnsi="Times New Roman"/>
          <w:sz w:val="24"/>
          <w:szCs w:val="24"/>
        </w:rPr>
        <w:t>Sirlily</w:t>
      </w:r>
      <w:proofErr w:type="spellEnd"/>
      <w:r w:rsidR="00A147E6">
        <w:rPr>
          <w:rFonts w:ascii="Times New Roman" w:hAnsi="Times New Roman"/>
          <w:sz w:val="24"/>
          <w:szCs w:val="24"/>
        </w:rPr>
        <w:t xml:space="preserve"> ja Annely on sarnane struktuur – olemasolevale eesnimele on lisatud silp -</w:t>
      </w:r>
      <w:proofErr w:type="spellStart"/>
      <w:r w:rsidR="00A147E6">
        <w:rPr>
          <w:rFonts w:ascii="Times New Roman" w:hAnsi="Times New Roman"/>
          <w:sz w:val="24"/>
          <w:szCs w:val="24"/>
        </w:rPr>
        <w:t>ly</w:t>
      </w:r>
      <w:proofErr w:type="spellEnd"/>
      <w:r w:rsidR="00A147E6">
        <w:rPr>
          <w:rFonts w:ascii="Times New Roman" w:hAnsi="Times New Roman"/>
          <w:sz w:val="24"/>
          <w:szCs w:val="24"/>
        </w:rPr>
        <w:t>.</w:t>
      </w:r>
    </w:p>
    <w:p w:rsidRPr="00F02147" w:rsidR="004A3AF5" w:rsidP="00F02147" w:rsidRDefault="004A3AF5" w14:paraId="627F4C8D" w14:textId="77777777">
      <w:pPr>
        <w:pStyle w:val="NoSpacing"/>
        <w:jc w:val="both"/>
        <w:rPr>
          <w:rFonts w:ascii="Times New Roman" w:hAnsi="Times New Roman"/>
          <w:sz w:val="24"/>
          <w:szCs w:val="24"/>
        </w:rPr>
      </w:pPr>
    </w:p>
    <w:p w:rsidRPr="00F02147" w:rsidR="004A3AF5" w:rsidP="00F02147" w:rsidRDefault="005D5517" w14:paraId="61FB4C22" w14:textId="2FDBBD7D">
      <w:pPr>
        <w:pStyle w:val="NoSpacing"/>
        <w:jc w:val="both"/>
        <w:rPr>
          <w:rFonts w:ascii="Times New Roman" w:hAnsi="Times New Roman"/>
          <w:sz w:val="24"/>
          <w:szCs w:val="24"/>
        </w:rPr>
      </w:pPr>
      <w:r>
        <w:rPr>
          <w:rFonts w:ascii="Times New Roman" w:hAnsi="Times New Roman"/>
          <w:sz w:val="24"/>
          <w:szCs w:val="24"/>
        </w:rPr>
        <w:t xml:space="preserve">Eelnõu § </w:t>
      </w:r>
      <w:r w:rsidR="00334CA2">
        <w:rPr>
          <w:rFonts w:ascii="Times New Roman" w:hAnsi="Times New Roman"/>
          <w:sz w:val="24"/>
          <w:szCs w:val="24"/>
        </w:rPr>
        <w:t>6</w:t>
      </w:r>
      <w:r>
        <w:rPr>
          <w:rFonts w:ascii="Times New Roman" w:hAnsi="Times New Roman"/>
          <w:sz w:val="24"/>
          <w:szCs w:val="24"/>
        </w:rPr>
        <w:t xml:space="preserve"> l</w:t>
      </w:r>
      <w:r w:rsidR="00E27B0F">
        <w:rPr>
          <w:rFonts w:ascii="Times New Roman" w:hAnsi="Times New Roman"/>
          <w:sz w:val="24"/>
          <w:szCs w:val="24"/>
        </w:rPr>
        <w:t>õige</w:t>
      </w:r>
      <w:r>
        <w:rPr>
          <w:rFonts w:ascii="Times New Roman" w:hAnsi="Times New Roman"/>
          <w:sz w:val="24"/>
          <w:szCs w:val="24"/>
        </w:rPr>
        <w:t>5 punkt</w:t>
      </w:r>
      <w:r w:rsidR="0078251E">
        <w:rPr>
          <w:rFonts w:ascii="Times New Roman" w:hAnsi="Times New Roman"/>
          <w:sz w:val="24"/>
          <w:szCs w:val="24"/>
        </w:rPr>
        <w:t xml:space="preserve"> </w:t>
      </w:r>
      <w:r w:rsidR="00604B42">
        <w:rPr>
          <w:rFonts w:ascii="Times New Roman" w:hAnsi="Times New Roman"/>
          <w:sz w:val="24"/>
          <w:szCs w:val="24"/>
        </w:rPr>
        <w:t>3</w:t>
      </w:r>
      <w:r>
        <w:rPr>
          <w:rFonts w:ascii="Times New Roman" w:hAnsi="Times New Roman"/>
          <w:sz w:val="24"/>
          <w:szCs w:val="24"/>
        </w:rPr>
        <w:t xml:space="preserve"> näeb ette, et v</w:t>
      </w:r>
      <w:r w:rsidRPr="00F02147" w:rsidR="004A3AF5">
        <w:rPr>
          <w:rFonts w:ascii="Times New Roman" w:hAnsi="Times New Roman"/>
          <w:sz w:val="24"/>
          <w:szCs w:val="24"/>
        </w:rPr>
        <w:t>õõrkeelse eesnim</w:t>
      </w:r>
      <w:r w:rsidR="0058052F">
        <w:rPr>
          <w:rFonts w:ascii="Times New Roman" w:hAnsi="Times New Roman"/>
          <w:sz w:val="24"/>
          <w:szCs w:val="24"/>
        </w:rPr>
        <w:t>e saab anda ka siis</w:t>
      </w:r>
      <w:r w:rsidRPr="00F02147" w:rsidR="004A3AF5">
        <w:rPr>
          <w:rFonts w:ascii="Times New Roman" w:hAnsi="Times New Roman"/>
          <w:sz w:val="24"/>
          <w:szCs w:val="24"/>
        </w:rPr>
        <w:t xml:space="preserve">, kui on tõendatud, et isikule on see eesnimi antud Eesti usuliste ühenduste registrisse kantud või välisriigis seaduslikult tegutseva ja sarnase õigusliku staatusega usulise ühenduse usulise talituse käigus. </w:t>
      </w:r>
      <w:r w:rsidRPr="00F02147" w:rsidR="003427F0">
        <w:rPr>
          <w:rFonts w:ascii="Times New Roman" w:hAnsi="Times New Roman"/>
          <w:sz w:val="24"/>
          <w:szCs w:val="24"/>
        </w:rPr>
        <w:t xml:space="preserve">Usulise talituse käigus eesnime andmisele ei rakendu </w:t>
      </w:r>
      <w:r w:rsidR="00FC5347">
        <w:rPr>
          <w:rFonts w:ascii="Times New Roman" w:hAnsi="Times New Roman"/>
          <w:sz w:val="24"/>
          <w:szCs w:val="24"/>
        </w:rPr>
        <w:t>eelnõuga sätestatud</w:t>
      </w:r>
      <w:r w:rsidRPr="00F02147" w:rsidR="00FC5347">
        <w:rPr>
          <w:rFonts w:ascii="Times New Roman" w:hAnsi="Times New Roman"/>
          <w:sz w:val="24"/>
          <w:szCs w:val="24"/>
        </w:rPr>
        <w:t xml:space="preserve"> </w:t>
      </w:r>
      <w:r w:rsidRPr="00F02147" w:rsidR="003427F0">
        <w:rPr>
          <w:rFonts w:ascii="Times New Roman" w:hAnsi="Times New Roman"/>
          <w:sz w:val="24"/>
          <w:szCs w:val="24"/>
        </w:rPr>
        <w:t xml:space="preserve">reeglid. Sellise nime saanud isikul võib olla põhjendatud huvi kanda sama nime ka isikunimena ning selleks </w:t>
      </w:r>
      <w:r w:rsidR="00983560">
        <w:rPr>
          <w:rFonts w:ascii="Times New Roman" w:hAnsi="Times New Roman"/>
          <w:sz w:val="24"/>
          <w:szCs w:val="24"/>
        </w:rPr>
        <w:t xml:space="preserve">eelnõuga </w:t>
      </w:r>
      <w:r w:rsidRPr="00F02147" w:rsidR="003427F0">
        <w:rPr>
          <w:rFonts w:ascii="Times New Roman" w:hAnsi="Times New Roman"/>
          <w:sz w:val="24"/>
          <w:szCs w:val="24"/>
        </w:rPr>
        <w:t xml:space="preserve">takistusi luua ei ole </w:t>
      </w:r>
      <w:r w:rsidR="00B1515D">
        <w:rPr>
          <w:rFonts w:ascii="Times New Roman" w:hAnsi="Times New Roman"/>
          <w:sz w:val="24"/>
          <w:szCs w:val="24"/>
        </w:rPr>
        <w:t>põhjendatud</w:t>
      </w:r>
      <w:r w:rsidRPr="00F02147" w:rsidR="003427F0">
        <w:rPr>
          <w:rFonts w:ascii="Times New Roman" w:hAnsi="Times New Roman"/>
          <w:sz w:val="24"/>
          <w:szCs w:val="24"/>
        </w:rPr>
        <w:t>.</w:t>
      </w:r>
    </w:p>
    <w:p w:rsidRPr="00F02147" w:rsidR="00E40B0B" w:rsidP="00F02147" w:rsidRDefault="00E40B0B" w14:paraId="4306FEA3" w14:textId="77777777">
      <w:pPr>
        <w:spacing w:after="0" w:line="240" w:lineRule="auto"/>
        <w:jc w:val="both"/>
        <w:rPr>
          <w:rFonts w:ascii="Times New Roman" w:hAnsi="Times New Roman" w:cs="Times New Roman"/>
          <w:sz w:val="24"/>
          <w:szCs w:val="24"/>
        </w:rPr>
      </w:pPr>
    </w:p>
    <w:p w:rsidR="006F5F7B" w:rsidP="00F274F6" w:rsidRDefault="004B5E7A" w14:paraId="7A25925E" w14:textId="3D7760A9">
      <w:pPr>
        <w:pStyle w:val="NoSpacing"/>
        <w:jc w:val="both"/>
        <w:rPr>
          <w:rFonts w:ascii="Times New Roman" w:hAnsi="Times New Roman"/>
          <w:sz w:val="24"/>
          <w:szCs w:val="24"/>
        </w:rPr>
      </w:pPr>
      <w:r w:rsidRPr="009D31BF">
        <w:rPr>
          <w:rFonts w:ascii="Times New Roman" w:hAnsi="Times New Roman"/>
          <w:sz w:val="24"/>
          <w:szCs w:val="24"/>
        </w:rPr>
        <w:t xml:space="preserve">Eelnõu § </w:t>
      </w:r>
      <w:r w:rsidRPr="009D31BF" w:rsidR="00334CA2">
        <w:rPr>
          <w:rFonts w:ascii="Times New Roman" w:hAnsi="Times New Roman"/>
          <w:sz w:val="24"/>
          <w:szCs w:val="24"/>
        </w:rPr>
        <w:t>6</w:t>
      </w:r>
      <w:r w:rsidRPr="009D31BF">
        <w:rPr>
          <w:rFonts w:ascii="Times New Roman" w:hAnsi="Times New Roman"/>
          <w:sz w:val="24"/>
          <w:szCs w:val="24"/>
        </w:rPr>
        <w:t xml:space="preserve"> lõige</w:t>
      </w:r>
      <w:r>
        <w:rPr>
          <w:rFonts w:ascii="Times New Roman" w:hAnsi="Times New Roman"/>
          <w:sz w:val="24"/>
          <w:szCs w:val="24"/>
        </w:rPr>
        <w:t xml:space="preserve"> </w:t>
      </w:r>
      <w:r w:rsidR="00050F23">
        <w:rPr>
          <w:rFonts w:ascii="Times New Roman" w:hAnsi="Times New Roman"/>
          <w:sz w:val="24"/>
          <w:szCs w:val="24"/>
        </w:rPr>
        <w:t>6</w:t>
      </w:r>
      <w:r>
        <w:rPr>
          <w:rFonts w:ascii="Times New Roman" w:hAnsi="Times New Roman"/>
          <w:sz w:val="24"/>
          <w:szCs w:val="24"/>
        </w:rPr>
        <w:t xml:space="preserve"> lubab</w:t>
      </w:r>
      <w:r w:rsidR="00780B91">
        <w:rPr>
          <w:rFonts w:ascii="Times New Roman" w:hAnsi="Times New Roman"/>
          <w:sz w:val="24"/>
          <w:szCs w:val="24"/>
        </w:rPr>
        <w:t xml:space="preserve"> kasutusel olevat</w:t>
      </w:r>
      <w:r>
        <w:rPr>
          <w:rFonts w:ascii="Times New Roman" w:hAnsi="Times New Roman"/>
          <w:sz w:val="24"/>
          <w:szCs w:val="24"/>
        </w:rPr>
        <w:t xml:space="preserve"> v</w:t>
      </w:r>
      <w:r w:rsidRPr="00F02147">
        <w:rPr>
          <w:rFonts w:ascii="Times New Roman" w:hAnsi="Times New Roman"/>
          <w:sz w:val="24"/>
          <w:szCs w:val="24"/>
        </w:rPr>
        <w:t xml:space="preserve">õõrkeelset eesnime </w:t>
      </w:r>
      <w:r w:rsidR="00ED3604">
        <w:rPr>
          <w:rFonts w:ascii="Times New Roman" w:hAnsi="Times New Roman"/>
          <w:sz w:val="24"/>
          <w:szCs w:val="24"/>
        </w:rPr>
        <w:t>muuta</w:t>
      </w:r>
      <w:r w:rsidRPr="00F02147">
        <w:rPr>
          <w:rFonts w:ascii="Times New Roman" w:hAnsi="Times New Roman"/>
          <w:sz w:val="24"/>
          <w:szCs w:val="24"/>
        </w:rPr>
        <w:t xml:space="preserve"> eesti keele struktuurile vastavamaks. Näiteks soovitakse lapsele anda sünni registreerimisel eesnimi </w:t>
      </w:r>
      <w:proofErr w:type="spellStart"/>
      <w:r w:rsidRPr="00F02147">
        <w:rPr>
          <w:rFonts w:ascii="Times New Roman" w:hAnsi="Times New Roman"/>
          <w:sz w:val="24"/>
          <w:szCs w:val="24"/>
        </w:rPr>
        <w:t>Braiti</w:t>
      </w:r>
      <w:proofErr w:type="spellEnd"/>
      <w:r w:rsidR="006C2653">
        <w:rPr>
          <w:rFonts w:ascii="Times New Roman" w:hAnsi="Times New Roman"/>
          <w:sz w:val="24"/>
          <w:szCs w:val="24"/>
        </w:rPr>
        <w:t xml:space="preserve">, mis on </w:t>
      </w:r>
      <w:r w:rsidR="006F5F7B">
        <w:rPr>
          <w:rFonts w:ascii="Times New Roman" w:hAnsi="Times New Roman"/>
          <w:sz w:val="24"/>
          <w:szCs w:val="24"/>
        </w:rPr>
        <w:t>võõrkeelne algustähe b pärast</w:t>
      </w:r>
      <w:r w:rsidR="006C2653">
        <w:rPr>
          <w:rFonts w:ascii="Times New Roman" w:hAnsi="Times New Roman"/>
          <w:sz w:val="24"/>
          <w:szCs w:val="24"/>
        </w:rPr>
        <w:t xml:space="preserve"> ja</w:t>
      </w:r>
      <w:r w:rsidRPr="00F02147">
        <w:rPr>
          <w:rFonts w:ascii="Times New Roman" w:hAnsi="Times New Roman"/>
          <w:sz w:val="24"/>
          <w:szCs w:val="24"/>
        </w:rPr>
        <w:t xml:space="preserve"> mille kasutus </w:t>
      </w:r>
      <w:r w:rsidR="006C2653">
        <w:rPr>
          <w:rFonts w:ascii="Times New Roman" w:hAnsi="Times New Roman"/>
          <w:sz w:val="24"/>
          <w:szCs w:val="24"/>
        </w:rPr>
        <w:t xml:space="preserve">Eestis ega teistes riikides </w:t>
      </w:r>
      <w:r w:rsidRPr="00F02147">
        <w:rPr>
          <w:rFonts w:ascii="Times New Roman" w:hAnsi="Times New Roman"/>
          <w:sz w:val="24"/>
          <w:szCs w:val="24"/>
        </w:rPr>
        <w:t xml:space="preserve">ei leia kinnitust. </w:t>
      </w:r>
      <w:r w:rsidR="006C2653">
        <w:rPr>
          <w:rFonts w:ascii="Times New Roman" w:hAnsi="Times New Roman"/>
          <w:sz w:val="24"/>
          <w:szCs w:val="24"/>
        </w:rPr>
        <w:t>Tõendatud k</w:t>
      </w:r>
      <w:r w:rsidRPr="00F02147">
        <w:rPr>
          <w:rFonts w:ascii="Times New Roman" w:hAnsi="Times New Roman"/>
          <w:sz w:val="24"/>
          <w:szCs w:val="24"/>
        </w:rPr>
        <w:t>asutus</w:t>
      </w:r>
      <w:r w:rsidR="006C2653">
        <w:rPr>
          <w:rFonts w:ascii="Times New Roman" w:hAnsi="Times New Roman"/>
          <w:sz w:val="24"/>
          <w:szCs w:val="24"/>
        </w:rPr>
        <w:t xml:space="preserve"> on</w:t>
      </w:r>
      <w:r w:rsidRPr="00F02147">
        <w:rPr>
          <w:rFonts w:ascii="Times New Roman" w:hAnsi="Times New Roman"/>
          <w:sz w:val="24"/>
          <w:szCs w:val="24"/>
        </w:rPr>
        <w:t xml:space="preserve"> aga võõrkeel</w:t>
      </w:r>
      <w:r w:rsidR="006C2653">
        <w:rPr>
          <w:rFonts w:ascii="Times New Roman" w:hAnsi="Times New Roman"/>
          <w:sz w:val="24"/>
          <w:szCs w:val="24"/>
        </w:rPr>
        <w:t>s</w:t>
      </w:r>
      <w:r w:rsidRPr="00F02147">
        <w:rPr>
          <w:rFonts w:ascii="Times New Roman" w:hAnsi="Times New Roman"/>
          <w:sz w:val="24"/>
          <w:szCs w:val="24"/>
        </w:rPr>
        <w:t>e</w:t>
      </w:r>
      <w:r w:rsidR="006C2653">
        <w:rPr>
          <w:rFonts w:ascii="Times New Roman" w:hAnsi="Times New Roman"/>
          <w:sz w:val="24"/>
          <w:szCs w:val="24"/>
        </w:rPr>
        <w:t>l</w:t>
      </w:r>
      <w:r w:rsidRPr="00F02147">
        <w:rPr>
          <w:rFonts w:ascii="Times New Roman" w:hAnsi="Times New Roman"/>
          <w:sz w:val="24"/>
          <w:szCs w:val="24"/>
        </w:rPr>
        <w:t xml:space="preserve"> ni</w:t>
      </w:r>
      <w:r w:rsidR="006C2653">
        <w:rPr>
          <w:rFonts w:ascii="Times New Roman" w:hAnsi="Times New Roman"/>
          <w:sz w:val="24"/>
          <w:szCs w:val="24"/>
        </w:rPr>
        <w:t>mel</w:t>
      </w:r>
      <w:r w:rsidRPr="00F02147">
        <w:rPr>
          <w:rFonts w:ascii="Times New Roman" w:hAnsi="Times New Roman"/>
          <w:sz w:val="24"/>
          <w:szCs w:val="24"/>
        </w:rPr>
        <w:t xml:space="preserve"> </w:t>
      </w:r>
      <w:proofErr w:type="spellStart"/>
      <w:r w:rsidRPr="00F274F6" w:rsidR="006F5F7B">
        <w:rPr>
          <w:rFonts w:ascii="Times New Roman" w:hAnsi="Times New Roman"/>
          <w:sz w:val="24"/>
          <w:szCs w:val="24"/>
        </w:rPr>
        <w:t>Brighty</w:t>
      </w:r>
      <w:proofErr w:type="spellEnd"/>
      <w:r w:rsidRPr="00F02147">
        <w:rPr>
          <w:rFonts w:ascii="Times New Roman" w:hAnsi="Times New Roman"/>
          <w:sz w:val="24"/>
          <w:szCs w:val="24"/>
        </w:rPr>
        <w:t xml:space="preserve">. Nime </w:t>
      </w:r>
      <w:proofErr w:type="spellStart"/>
      <w:r w:rsidRPr="00F02147">
        <w:rPr>
          <w:rFonts w:ascii="Times New Roman" w:hAnsi="Times New Roman"/>
          <w:sz w:val="24"/>
          <w:szCs w:val="24"/>
        </w:rPr>
        <w:t>Braiti</w:t>
      </w:r>
      <w:proofErr w:type="spellEnd"/>
      <w:r w:rsidRPr="00F02147">
        <w:rPr>
          <w:rFonts w:ascii="Times New Roman" w:hAnsi="Times New Roman"/>
          <w:sz w:val="24"/>
          <w:szCs w:val="24"/>
        </w:rPr>
        <w:t xml:space="preserve"> saab pidada nime </w:t>
      </w:r>
      <w:proofErr w:type="spellStart"/>
      <w:r w:rsidRPr="00F274F6" w:rsidR="006F5F7B">
        <w:rPr>
          <w:rFonts w:ascii="Times New Roman" w:hAnsi="Times New Roman"/>
          <w:sz w:val="24"/>
          <w:szCs w:val="24"/>
        </w:rPr>
        <w:t>Brighty</w:t>
      </w:r>
      <w:proofErr w:type="spellEnd"/>
      <w:r w:rsidRPr="00F02147">
        <w:rPr>
          <w:rFonts w:ascii="Times New Roman" w:hAnsi="Times New Roman"/>
          <w:sz w:val="24"/>
          <w:szCs w:val="24"/>
        </w:rPr>
        <w:t xml:space="preserve"> muganduseks</w:t>
      </w:r>
      <w:r w:rsidR="006F5F7B">
        <w:rPr>
          <w:rFonts w:ascii="Times New Roman" w:hAnsi="Times New Roman"/>
          <w:sz w:val="24"/>
          <w:szCs w:val="24"/>
        </w:rPr>
        <w:t xml:space="preserve">, sest </w:t>
      </w:r>
      <w:r w:rsidR="006C2653">
        <w:rPr>
          <w:rFonts w:ascii="Times New Roman" w:hAnsi="Times New Roman"/>
          <w:sz w:val="24"/>
          <w:szCs w:val="24"/>
        </w:rPr>
        <w:t xml:space="preserve">nimedel </w:t>
      </w:r>
      <w:r w:rsidR="006F5F7B">
        <w:rPr>
          <w:rFonts w:ascii="Times New Roman" w:hAnsi="Times New Roman"/>
          <w:sz w:val="24"/>
          <w:szCs w:val="24"/>
        </w:rPr>
        <w:t xml:space="preserve">on </w:t>
      </w:r>
      <w:r w:rsidR="006C2653">
        <w:rPr>
          <w:rFonts w:ascii="Times New Roman" w:hAnsi="Times New Roman"/>
          <w:sz w:val="24"/>
          <w:szCs w:val="24"/>
        </w:rPr>
        <w:t xml:space="preserve">erinev kirjapilt, kuid </w:t>
      </w:r>
      <w:r w:rsidR="006F5F7B">
        <w:rPr>
          <w:rFonts w:ascii="Times New Roman" w:hAnsi="Times New Roman"/>
          <w:sz w:val="24"/>
          <w:szCs w:val="24"/>
        </w:rPr>
        <w:t>samasugune hääldus</w:t>
      </w:r>
      <w:r w:rsidRPr="00F02147">
        <w:rPr>
          <w:rFonts w:ascii="Times New Roman" w:hAnsi="Times New Roman"/>
          <w:sz w:val="24"/>
          <w:szCs w:val="24"/>
        </w:rPr>
        <w:t>. Kuna mugandamine eelda</w:t>
      </w:r>
      <w:r>
        <w:rPr>
          <w:rFonts w:ascii="Times New Roman" w:hAnsi="Times New Roman"/>
          <w:sz w:val="24"/>
          <w:szCs w:val="24"/>
        </w:rPr>
        <w:t>b</w:t>
      </w:r>
      <w:r w:rsidRPr="00F02147">
        <w:rPr>
          <w:rFonts w:ascii="Times New Roman" w:hAnsi="Times New Roman"/>
          <w:sz w:val="24"/>
          <w:szCs w:val="24"/>
        </w:rPr>
        <w:t xml:space="preserve"> võõrkeelse nime hindamise oskust, võib olla vajalik küsida mugandamise kohta nimeteadusliku usaldusasutuse arvamust.</w:t>
      </w:r>
    </w:p>
    <w:p w:rsidRPr="00F02147" w:rsidR="004B5E7A" w:rsidP="004B5E7A" w:rsidRDefault="004B5E7A" w14:paraId="218EC158" w14:textId="77777777">
      <w:pPr>
        <w:pStyle w:val="NoSpacing"/>
        <w:jc w:val="both"/>
        <w:rPr>
          <w:rFonts w:ascii="Times New Roman" w:hAnsi="Times New Roman"/>
          <w:sz w:val="24"/>
          <w:szCs w:val="24"/>
        </w:rPr>
      </w:pPr>
    </w:p>
    <w:p w:rsidRPr="00F02147" w:rsidR="005D5517" w:rsidP="00F02147" w:rsidRDefault="005D5517" w14:paraId="3FED7A70" w14:textId="0EC0D7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 </w:t>
      </w:r>
      <w:r w:rsidR="00393447">
        <w:rPr>
          <w:rFonts w:ascii="Times New Roman" w:hAnsi="Times New Roman" w:cs="Times New Roman"/>
          <w:sz w:val="24"/>
          <w:szCs w:val="24"/>
        </w:rPr>
        <w:t>6</w:t>
      </w:r>
      <w:r>
        <w:rPr>
          <w:rFonts w:ascii="Times New Roman" w:hAnsi="Times New Roman" w:cs="Times New Roman"/>
          <w:sz w:val="24"/>
          <w:szCs w:val="24"/>
        </w:rPr>
        <w:t xml:space="preserve"> lõikega </w:t>
      </w:r>
      <w:r w:rsidR="00CF5721">
        <w:rPr>
          <w:rFonts w:ascii="Times New Roman" w:hAnsi="Times New Roman" w:cs="Times New Roman"/>
          <w:sz w:val="24"/>
          <w:szCs w:val="24"/>
        </w:rPr>
        <w:t>7</w:t>
      </w:r>
      <w:r>
        <w:rPr>
          <w:rFonts w:ascii="Times New Roman" w:hAnsi="Times New Roman" w:cs="Times New Roman"/>
          <w:sz w:val="24"/>
          <w:szCs w:val="24"/>
        </w:rPr>
        <w:t xml:space="preserve"> nähakse ette, et v</w:t>
      </w:r>
      <w:r w:rsidRPr="005D5517">
        <w:rPr>
          <w:rFonts w:ascii="Times New Roman" w:hAnsi="Times New Roman" w:cs="Times New Roman"/>
          <w:sz w:val="24"/>
          <w:szCs w:val="24"/>
        </w:rPr>
        <w:t>õõrkeelse eesnime hindamisel võetakse vajadusel aluseks nimeteadusliku usaldusasutuse arvamus.</w:t>
      </w:r>
      <w:r w:rsidR="00380A71">
        <w:rPr>
          <w:rFonts w:ascii="Times New Roman" w:hAnsi="Times New Roman" w:cs="Times New Roman"/>
          <w:sz w:val="24"/>
          <w:szCs w:val="24"/>
        </w:rPr>
        <w:t xml:space="preserve"> Arvamuse võib küsida ametnik, kelle menetluses tekib vajadus eesnime hinnata, aga seda saab teha isik, kes sellist </w:t>
      </w:r>
      <w:r w:rsidR="00861B9F">
        <w:rPr>
          <w:rFonts w:ascii="Times New Roman" w:hAnsi="Times New Roman" w:cs="Times New Roman"/>
          <w:sz w:val="24"/>
          <w:szCs w:val="24"/>
        </w:rPr>
        <w:t xml:space="preserve">eesnime </w:t>
      </w:r>
      <w:r w:rsidR="00380A71">
        <w:rPr>
          <w:rFonts w:ascii="Times New Roman" w:hAnsi="Times New Roman" w:cs="Times New Roman"/>
          <w:sz w:val="24"/>
          <w:szCs w:val="24"/>
        </w:rPr>
        <w:t>taotleb endale või oma lapsele.</w:t>
      </w:r>
      <w:r w:rsidR="006C2653">
        <w:rPr>
          <w:rFonts w:ascii="Times New Roman" w:hAnsi="Times New Roman" w:cs="Times New Roman"/>
          <w:sz w:val="24"/>
          <w:szCs w:val="24"/>
        </w:rPr>
        <w:t xml:space="preserve"> Eesti keele instituudi kodulehel on arvamuse küsimiseks eraldi veebivorm</w:t>
      </w:r>
      <w:r w:rsidRPr="005D5517">
        <w:rPr>
          <w:rFonts w:ascii="Times New Roman" w:hAnsi="Times New Roman" w:cs="Times New Roman"/>
          <w:sz w:val="24"/>
          <w:szCs w:val="24"/>
        </w:rPr>
        <w:t>.</w:t>
      </w:r>
    </w:p>
    <w:p w:rsidRPr="00F02147" w:rsidR="00E40B0B" w:rsidP="00F02147" w:rsidRDefault="00E40B0B" w14:paraId="73716EF9" w14:textId="77777777">
      <w:pPr>
        <w:spacing w:after="0" w:line="240" w:lineRule="auto"/>
        <w:jc w:val="both"/>
        <w:rPr>
          <w:rFonts w:ascii="Times New Roman" w:hAnsi="Times New Roman" w:cs="Times New Roman"/>
          <w:sz w:val="24"/>
          <w:szCs w:val="24"/>
        </w:rPr>
      </w:pPr>
    </w:p>
    <w:p w:rsidRPr="00F02147" w:rsidR="00844A3B" w:rsidP="00F02147" w:rsidRDefault="00844A3B" w14:paraId="4F26EE5F" w14:textId="7B87D277">
      <w:pPr>
        <w:pStyle w:val="BodyText"/>
        <w:spacing w:after="0" w:line="240" w:lineRule="auto"/>
        <w:jc w:val="both"/>
        <w:rPr>
          <w:rFonts w:ascii="Times New Roman" w:hAnsi="Times New Roman" w:cs="Times New Roman"/>
          <w:color w:val="auto"/>
          <w:sz w:val="24"/>
          <w:szCs w:val="24"/>
        </w:rPr>
      </w:pPr>
      <w:proofErr w:type="spellStart"/>
      <w:r w:rsidRPr="00F02147">
        <w:rPr>
          <w:rFonts w:ascii="Times New Roman" w:hAnsi="Times New Roman" w:cs="Times New Roman"/>
          <w:color w:val="auto"/>
          <w:sz w:val="24"/>
          <w:szCs w:val="24"/>
        </w:rPr>
        <w:t>NS-</w:t>
      </w:r>
      <w:r w:rsidR="00F37A7C">
        <w:rPr>
          <w:rFonts w:ascii="Times New Roman" w:hAnsi="Times New Roman" w:cs="Times New Roman"/>
          <w:color w:val="auto"/>
          <w:sz w:val="24"/>
          <w:szCs w:val="24"/>
        </w:rPr>
        <w:t>st</w:t>
      </w:r>
      <w:proofErr w:type="spellEnd"/>
      <w:r w:rsidRPr="00F02147">
        <w:rPr>
          <w:rFonts w:ascii="Times New Roman" w:hAnsi="Times New Roman" w:cs="Times New Roman"/>
          <w:color w:val="auto"/>
          <w:sz w:val="24"/>
          <w:szCs w:val="24"/>
        </w:rPr>
        <w:t xml:space="preserve"> </w:t>
      </w:r>
      <w:r w:rsidR="00B5794F">
        <w:rPr>
          <w:rFonts w:ascii="Times New Roman" w:hAnsi="Times New Roman" w:cs="Times New Roman"/>
          <w:color w:val="auto"/>
          <w:sz w:val="24"/>
          <w:szCs w:val="24"/>
        </w:rPr>
        <w:t xml:space="preserve">ei võeta </w:t>
      </w:r>
      <w:r w:rsidR="00773766">
        <w:rPr>
          <w:rFonts w:ascii="Times New Roman" w:hAnsi="Times New Roman" w:cs="Times New Roman"/>
          <w:color w:val="auto"/>
          <w:sz w:val="24"/>
          <w:szCs w:val="24"/>
        </w:rPr>
        <w:t xml:space="preserve">eelnõuga </w:t>
      </w:r>
      <w:r w:rsidR="00B5794F">
        <w:rPr>
          <w:rFonts w:ascii="Times New Roman" w:hAnsi="Times New Roman" w:cs="Times New Roman"/>
          <w:color w:val="auto"/>
          <w:sz w:val="24"/>
          <w:szCs w:val="24"/>
        </w:rPr>
        <w:t xml:space="preserve">üle </w:t>
      </w:r>
      <w:r w:rsidRPr="00F02147" w:rsidR="00543F1B">
        <w:rPr>
          <w:rFonts w:ascii="Times New Roman" w:hAnsi="Times New Roman" w:cs="Times New Roman"/>
          <w:color w:val="auto"/>
          <w:sz w:val="24"/>
          <w:szCs w:val="24"/>
        </w:rPr>
        <w:t>piirang</w:t>
      </w:r>
      <w:r w:rsidR="00B5794F">
        <w:rPr>
          <w:rFonts w:ascii="Times New Roman" w:hAnsi="Times New Roman" w:cs="Times New Roman"/>
          <w:color w:val="auto"/>
          <w:sz w:val="24"/>
          <w:szCs w:val="24"/>
        </w:rPr>
        <w:t>ut</w:t>
      </w:r>
      <w:r w:rsidRPr="00F02147" w:rsidR="00543F1B">
        <w:rPr>
          <w:rFonts w:ascii="Times New Roman" w:hAnsi="Times New Roman" w:cs="Times New Roman"/>
          <w:color w:val="auto"/>
          <w:sz w:val="24"/>
          <w:szCs w:val="24"/>
        </w:rPr>
        <w:t xml:space="preserve"> soole mittevastava eesnime andmiseks. </w:t>
      </w:r>
      <w:r w:rsidR="00773766">
        <w:rPr>
          <w:rFonts w:ascii="Times New Roman" w:hAnsi="Times New Roman" w:cs="Times New Roman"/>
          <w:color w:val="auto"/>
          <w:sz w:val="24"/>
          <w:szCs w:val="24"/>
        </w:rPr>
        <w:t>Eelnõuga</w:t>
      </w:r>
      <w:r w:rsidRPr="00F02147" w:rsidR="00543F1B">
        <w:rPr>
          <w:rFonts w:ascii="Times New Roman" w:hAnsi="Times New Roman" w:cs="Times New Roman"/>
          <w:color w:val="auto"/>
          <w:sz w:val="24"/>
          <w:szCs w:val="24"/>
        </w:rPr>
        <w:t xml:space="preserve"> jääb välja </w:t>
      </w:r>
      <w:r w:rsidR="00773766">
        <w:rPr>
          <w:rFonts w:ascii="Times New Roman" w:hAnsi="Times New Roman" w:cs="Times New Roman"/>
          <w:color w:val="auto"/>
          <w:sz w:val="24"/>
          <w:szCs w:val="24"/>
        </w:rPr>
        <w:t xml:space="preserve">ka </w:t>
      </w:r>
      <w:r w:rsidRPr="00F02147" w:rsidR="00543F1B">
        <w:rPr>
          <w:rFonts w:ascii="Times New Roman" w:hAnsi="Times New Roman" w:cs="Times New Roman"/>
          <w:color w:val="auto"/>
          <w:sz w:val="24"/>
          <w:szCs w:val="24"/>
        </w:rPr>
        <w:t xml:space="preserve">keeld anda </w:t>
      </w:r>
      <w:r w:rsidRPr="00F02147" w:rsidR="0021268F">
        <w:rPr>
          <w:rFonts w:ascii="Times New Roman" w:hAnsi="Times New Roman" w:cs="Times New Roman"/>
          <w:color w:val="auto"/>
          <w:sz w:val="24"/>
          <w:szCs w:val="24"/>
        </w:rPr>
        <w:t xml:space="preserve">sellist </w:t>
      </w:r>
      <w:r w:rsidRPr="00F02147" w:rsidR="00543F1B">
        <w:rPr>
          <w:rFonts w:ascii="Times New Roman" w:hAnsi="Times New Roman" w:cs="Times New Roman"/>
          <w:color w:val="auto"/>
          <w:sz w:val="24"/>
          <w:szCs w:val="24"/>
        </w:rPr>
        <w:t xml:space="preserve">eesnime, </w:t>
      </w:r>
      <w:r w:rsidRPr="00F02147" w:rsidR="0021268F">
        <w:rPr>
          <w:rFonts w:ascii="Times New Roman" w:hAnsi="Times New Roman" w:cs="Times New Roman"/>
          <w:color w:val="auto"/>
          <w:sz w:val="24"/>
          <w:szCs w:val="24"/>
        </w:rPr>
        <w:t xml:space="preserve">mis koos perekonnanimega </w:t>
      </w:r>
      <w:r w:rsidR="00F37A7C">
        <w:rPr>
          <w:rFonts w:ascii="Times New Roman" w:hAnsi="Times New Roman" w:cs="Times New Roman"/>
          <w:color w:val="auto"/>
          <w:sz w:val="24"/>
          <w:szCs w:val="24"/>
        </w:rPr>
        <w:t>ei ole kooskõlas heade kommeteg</w:t>
      </w:r>
      <w:r w:rsidR="00B5794F">
        <w:rPr>
          <w:rFonts w:ascii="Times New Roman" w:hAnsi="Times New Roman" w:cs="Times New Roman"/>
          <w:color w:val="auto"/>
          <w:sz w:val="24"/>
          <w:szCs w:val="24"/>
        </w:rPr>
        <w:t>a</w:t>
      </w:r>
      <w:r w:rsidRPr="00F02147" w:rsidR="0021268F">
        <w:rPr>
          <w:rFonts w:ascii="Times New Roman" w:hAnsi="Times New Roman" w:cs="Times New Roman"/>
          <w:color w:val="auto"/>
          <w:sz w:val="24"/>
          <w:szCs w:val="24"/>
        </w:rPr>
        <w:t xml:space="preserve"> </w:t>
      </w:r>
      <w:r w:rsidRPr="00F02147" w:rsidR="00543F1B">
        <w:rPr>
          <w:rFonts w:ascii="Times New Roman" w:hAnsi="Times New Roman" w:cs="Times New Roman"/>
          <w:color w:val="auto"/>
          <w:sz w:val="24"/>
          <w:szCs w:val="24"/>
        </w:rPr>
        <w:t xml:space="preserve">ning </w:t>
      </w:r>
      <w:r w:rsidR="00F37A7C">
        <w:rPr>
          <w:rFonts w:ascii="Times New Roman" w:hAnsi="Times New Roman" w:cs="Times New Roman"/>
          <w:color w:val="auto"/>
          <w:sz w:val="24"/>
          <w:szCs w:val="24"/>
        </w:rPr>
        <w:t xml:space="preserve">mis koos perekonnanimega </w:t>
      </w:r>
      <w:r w:rsidRPr="00F02147" w:rsidR="0021268F">
        <w:rPr>
          <w:rFonts w:ascii="Times New Roman" w:hAnsi="Times New Roman" w:cs="Times New Roman"/>
          <w:color w:val="auto"/>
          <w:sz w:val="24"/>
          <w:szCs w:val="24"/>
        </w:rPr>
        <w:t xml:space="preserve">moodustab </w:t>
      </w:r>
      <w:r w:rsidRPr="00F02147" w:rsidR="00543F1B">
        <w:rPr>
          <w:rFonts w:ascii="Times New Roman" w:hAnsi="Times New Roman" w:cs="Times New Roman"/>
          <w:color w:val="auto"/>
          <w:sz w:val="24"/>
          <w:szCs w:val="24"/>
        </w:rPr>
        <w:t>üldtuntud isiku</w:t>
      </w:r>
      <w:r w:rsidRPr="00F02147" w:rsidR="0021268F">
        <w:rPr>
          <w:rFonts w:ascii="Times New Roman" w:hAnsi="Times New Roman" w:cs="Times New Roman"/>
          <w:color w:val="auto"/>
          <w:sz w:val="24"/>
          <w:szCs w:val="24"/>
        </w:rPr>
        <w:t xml:space="preserve"> isiku</w:t>
      </w:r>
      <w:r w:rsidRPr="00F02147" w:rsidR="00543F1B">
        <w:rPr>
          <w:rFonts w:ascii="Times New Roman" w:hAnsi="Times New Roman" w:cs="Times New Roman"/>
          <w:color w:val="auto"/>
          <w:sz w:val="24"/>
          <w:szCs w:val="24"/>
        </w:rPr>
        <w:t>nime</w:t>
      </w:r>
      <w:r w:rsidRPr="00F02147" w:rsidR="0021268F">
        <w:rPr>
          <w:rFonts w:ascii="Times New Roman" w:hAnsi="Times New Roman" w:cs="Times New Roman"/>
          <w:color w:val="auto"/>
          <w:sz w:val="24"/>
          <w:szCs w:val="24"/>
        </w:rPr>
        <w:t>. Esmalt piirab see põhjendamatult vanemate õigus</w:t>
      </w:r>
      <w:r w:rsidR="00773766">
        <w:rPr>
          <w:rFonts w:ascii="Times New Roman" w:hAnsi="Times New Roman" w:cs="Times New Roman"/>
          <w:color w:val="auto"/>
          <w:sz w:val="24"/>
          <w:szCs w:val="24"/>
        </w:rPr>
        <w:t>t</w:t>
      </w:r>
      <w:r w:rsidRPr="00F02147" w:rsidR="0021268F">
        <w:rPr>
          <w:rFonts w:ascii="Times New Roman" w:hAnsi="Times New Roman" w:cs="Times New Roman"/>
          <w:color w:val="auto"/>
          <w:sz w:val="24"/>
          <w:szCs w:val="24"/>
        </w:rPr>
        <w:t xml:space="preserve"> sünni registreerimisel valida lapsele eesnime, teisalt on pea võimatu määratleda</w:t>
      </w:r>
      <w:r w:rsidR="00B5794F">
        <w:rPr>
          <w:rFonts w:ascii="Times New Roman" w:hAnsi="Times New Roman" w:cs="Times New Roman"/>
          <w:color w:val="auto"/>
          <w:sz w:val="24"/>
          <w:szCs w:val="24"/>
        </w:rPr>
        <w:t>, kas tekkiv isikunimi on vastuolus heade kommetega või</w:t>
      </w:r>
      <w:r w:rsidRPr="00F02147" w:rsidR="0021268F">
        <w:rPr>
          <w:rFonts w:ascii="Times New Roman" w:hAnsi="Times New Roman" w:cs="Times New Roman"/>
          <w:color w:val="auto"/>
          <w:sz w:val="24"/>
          <w:szCs w:val="24"/>
        </w:rPr>
        <w:t xml:space="preserve"> </w:t>
      </w:r>
      <w:r w:rsidR="00B5794F">
        <w:rPr>
          <w:rFonts w:ascii="Times New Roman" w:hAnsi="Times New Roman" w:cs="Times New Roman"/>
          <w:color w:val="auto"/>
          <w:sz w:val="24"/>
          <w:szCs w:val="24"/>
        </w:rPr>
        <w:t xml:space="preserve">millised isikud on </w:t>
      </w:r>
      <w:r w:rsidRPr="00F02147" w:rsidR="0021268F">
        <w:rPr>
          <w:rFonts w:ascii="Times New Roman" w:hAnsi="Times New Roman" w:cs="Times New Roman"/>
          <w:color w:val="auto"/>
          <w:sz w:val="24"/>
          <w:szCs w:val="24"/>
        </w:rPr>
        <w:t>üldtuntu</w:t>
      </w:r>
      <w:r w:rsidR="00B5794F">
        <w:rPr>
          <w:rFonts w:ascii="Times New Roman" w:hAnsi="Times New Roman" w:cs="Times New Roman"/>
          <w:color w:val="auto"/>
          <w:sz w:val="24"/>
          <w:szCs w:val="24"/>
        </w:rPr>
        <w:t>d</w:t>
      </w:r>
      <w:r w:rsidRPr="00F02147" w:rsidR="00543F1B">
        <w:rPr>
          <w:rFonts w:ascii="Times New Roman" w:hAnsi="Times New Roman" w:cs="Times New Roman"/>
          <w:color w:val="auto"/>
          <w:sz w:val="24"/>
          <w:szCs w:val="24"/>
        </w:rPr>
        <w:t>.</w:t>
      </w:r>
    </w:p>
    <w:p w:rsidRPr="00F02147" w:rsidR="002C61C2" w:rsidP="00F02147" w:rsidRDefault="002C61C2" w14:paraId="036A4634" w14:textId="77777777">
      <w:pPr>
        <w:pStyle w:val="NoSpacing"/>
        <w:jc w:val="both"/>
        <w:rPr>
          <w:rFonts w:ascii="Times New Roman" w:hAnsi="Times New Roman"/>
          <w:sz w:val="24"/>
          <w:szCs w:val="24"/>
        </w:rPr>
      </w:pPr>
    </w:p>
    <w:p w:rsidRPr="00624954" w:rsidR="005D5517" w:rsidP="00F02147" w:rsidRDefault="000F19E2" w14:paraId="7095EC2C" w14:textId="24A20908">
      <w:pPr>
        <w:pStyle w:val="NoSpacing"/>
        <w:jc w:val="both"/>
        <w:rPr>
          <w:rFonts w:ascii="Times New Roman" w:hAnsi="Times New Roman"/>
          <w:sz w:val="24"/>
          <w:szCs w:val="24"/>
        </w:rPr>
      </w:pPr>
      <w:r w:rsidRPr="00624954">
        <w:rPr>
          <w:rFonts w:ascii="Times New Roman" w:hAnsi="Times New Roman"/>
          <w:b/>
          <w:sz w:val="24"/>
          <w:szCs w:val="24"/>
        </w:rPr>
        <w:t xml:space="preserve">Eelnõu </w:t>
      </w:r>
      <w:r w:rsidRPr="00624954" w:rsidR="002C61C2">
        <w:rPr>
          <w:rFonts w:ascii="Times New Roman" w:hAnsi="Times New Roman"/>
          <w:b/>
          <w:sz w:val="24"/>
          <w:szCs w:val="24"/>
        </w:rPr>
        <w:t>§-s </w:t>
      </w:r>
      <w:r w:rsidR="00101B46">
        <w:rPr>
          <w:rFonts w:ascii="Times New Roman" w:hAnsi="Times New Roman"/>
          <w:b/>
          <w:sz w:val="24"/>
          <w:szCs w:val="24"/>
        </w:rPr>
        <w:t>7</w:t>
      </w:r>
      <w:r w:rsidRPr="00624954" w:rsidR="002C61C2">
        <w:rPr>
          <w:rFonts w:ascii="Times New Roman" w:hAnsi="Times New Roman"/>
          <w:b/>
          <w:sz w:val="24"/>
          <w:szCs w:val="24"/>
        </w:rPr>
        <w:t xml:space="preserve"> </w:t>
      </w:r>
      <w:r w:rsidRPr="00624954" w:rsidR="002C61C2">
        <w:rPr>
          <w:rFonts w:ascii="Times New Roman" w:hAnsi="Times New Roman"/>
          <w:sz w:val="24"/>
          <w:szCs w:val="24"/>
        </w:rPr>
        <w:t>sätestatakse nõuded perekonnanimele selle andmisel, vahetamisel ja muutmisel.</w:t>
      </w:r>
    </w:p>
    <w:p w:rsidR="005D5517" w:rsidP="00F02147" w:rsidRDefault="005D5517" w14:paraId="05F6362B" w14:textId="77777777">
      <w:pPr>
        <w:pStyle w:val="NoSpacing"/>
        <w:jc w:val="both"/>
        <w:rPr>
          <w:rFonts w:ascii="Times New Roman" w:hAnsi="Times New Roman"/>
          <w:bCs/>
          <w:sz w:val="24"/>
          <w:szCs w:val="24"/>
        </w:rPr>
      </w:pPr>
    </w:p>
    <w:p w:rsidR="00BC609D" w:rsidP="00F02147" w:rsidRDefault="00BC609D" w14:paraId="743D5E09" w14:textId="7841E44A">
      <w:pPr>
        <w:pStyle w:val="NoSpacing"/>
        <w:jc w:val="both"/>
        <w:rPr>
          <w:rFonts w:ascii="Times New Roman" w:hAnsi="Times New Roman"/>
          <w:sz w:val="24"/>
          <w:szCs w:val="24"/>
        </w:rPr>
      </w:pPr>
      <w:r w:rsidRPr="00624954">
        <w:rPr>
          <w:rFonts w:ascii="Times New Roman" w:hAnsi="Times New Roman"/>
          <w:sz w:val="24"/>
          <w:szCs w:val="24"/>
        </w:rPr>
        <w:t xml:space="preserve">Eelnõu § </w:t>
      </w:r>
      <w:r w:rsidR="002934D5">
        <w:rPr>
          <w:rFonts w:ascii="Times New Roman" w:hAnsi="Times New Roman"/>
          <w:sz w:val="24"/>
          <w:szCs w:val="24"/>
        </w:rPr>
        <w:t>7</w:t>
      </w:r>
      <w:r w:rsidRPr="00624954">
        <w:rPr>
          <w:rFonts w:ascii="Times New Roman" w:hAnsi="Times New Roman"/>
          <w:sz w:val="24"/>
          <w:szCs w:val="24"/>
        </w:rPr>
        <w:t xml:space="preserve"> lõike</w:t>
      </w:r>
      <w:r w:rsidR="00FC29A1">
        <w:rPr>
          <w:rFonts w:ascii="Times New Roman" w:hAnsi="Times New Roman"/>
          <w:sz w:val="24"/>
          <w:szCs w:val="24"/>
        </w:rPr>
        <w:t xml:space="preserve"> </w:t>
      </w:r>
      <w:r w:rsidRPr="00624954">
        <w:rPr>
          <w:rFonts w:ascii="Times New Roman" w:hAnsi="Times New Roman"/>
          <w:sz w:val="24"/>
          <w:szCs w:val="24"/>
        </w:rPr>
        <w:t>1</w:t>
      </w:r>
      <w:r w:rsidR="00FC29A1">
        <w:rPr>
          <w:rFonts w:ascii="Times New Roman" w:hAnsi="Times New Roman"/>
          <w:sz w:val="24"/>
          <w:szCs w:val="24"/>
        </w:rPr>
        <w:t xml:space="preserve"> punktiga 1</w:t>
      </w:r>
      <w:r w:rsidRPr="00624954">
        <w:rPr>
          <w:rFonts w:ascii="Times New Roman" w:hAnsi="Times New Roman"/>
          <w:sz w:val="24"/>
          <w:szCs w:val="24"/>
        </w:rPr>
        <w:t xml:space="preserve"> k</w:t>
      </w:r>
      <w:r w:rsidRPr="00F02147" w:rsidR="002C61C2">
        <w:rPr>
          <w:rFonts w:ascii="Times New Roman" w:hAnsi="Times New Roman"/>
          <w:sz w:val="24"/>
          <w:szCs w:val="24"/>
        </w:rPr>
        <w:t xml:space="preserve">ehtestatakse üldreegel, et perekonnanimeks võib olla üks nimi. Selline reegel on kooskõlas eesti nimetraditsiooniga, </w:t>
      </w:r>
      <w:r w:rsidR="001B34B4">
        <w:rPr>
          <w:rFonts w:ascii="Times New Roman" w:hAnsi="Times New Roman"/>
          <w:sz w:val="24"/>
          <w:szCs w:val="24"/>
        </w:rPr>
        <w:t xml:space="preserve">sest </w:t>
      </w:r>
      <w:r w:rsidRPr="00F02147" w:rsidR="002C61C2">
        <w:rPr>
          <w:rFonts w:ascii="Times New Roman" w:hAnsi="Times New Roman"/>
          <w:sz w:val="24"/>
          <w:szCs w:val="24"/>
        </w:rPr>
        <w:t xml:space="preserve">juba perekonnanimede andmisel </w:t>
      </w:r>
      <w:r w:rsidR="00FF0CF2">
        <w:rPr>
          <w:rFonts w:ascii="Times New Roman" w:hAnsi="Times New Roman"/>
          <w:sz w:val="24"/>
          <w:szCs w:val="24"/>
        </w:rPr>
        <w:t>19.</w:t>
      </w:r>
      <w:r w:rsidRPr="00F02147" w:rsidR="002C61C2">
        <w:rPr>
          <w:rFonts w:ascii="Times New Roman" w:hAnsi="Times New Roman"/>
          <w:sz w:val="24"/>
          <w:szCs w:val="24"/>
        </w:rPr>
        <w:t xml:space="preserve"> sajandi esimesel pool</w:t>
      </w:r>
      <w:r w:rsidR="001B34B4">
        <w:rPr>
          <w:rFonts w:ascii="Times New Roman" w:hAnsi="Times New Roman"/>
          <w:sz w:val="24"/>
          <w:szCs w:val="24"/>
        </w:rPr>
        <w:t>el</w:t>
      </w:r>
      <w:r w:rsidRPr="00F02147" w:rsidR="002C61C2">
        <w:rPr>
          <w:rFonts w:ascii="Times New Roman" w:hAnsi="Times New Roman"/>
          <w:sz w:val="24"/>
          <w:szCs w:val="24"/>
        </w:rPr>
        <w:t xml:space="preserve"> anti perekonnanimeks üks nimi.</w:t>
      </w:r>
    </w:p>
    <w:p w:rsidR="00BC609D" w:rsidP="00F02147" w:rsidRDefault="00BC609D" w14:paraId="52671EC6" w14:textId="77777777">
      <w:pPr>
        <w:pStyle w:val="NoSpacing"/>
        <w:jc w:val="both"/>
        <w:rPr>
          <w:rFonts w:ascii="Times New Roman" w:hAnsi="Times New Roman"/>
          <w:sz w:val="24"/>
          <w:szCs w:val="24"/>
        </w:rPr>
      </w:pPr>
    </w:p>
    <w:p w:rsidR="00DC7317" w:rsidP="00F02147" w:rsidRDefault="00EB799D" w14:paraId="766D6C4C" w14:textId="1FEF8D06">
      <w:pPr>
        <w:pStyle w:val="NoSpacing"/>
        <w:jc w:val="both"/>
        <w:rPr>
          <w:rFonts w:ascii="Times New Roman" w:hAnsi="Times New Roman"/>
          <w:sz w:val="24"/>
          <w:szCs w:val="24"/>
        </w:rPr>
      </w:pPr>
      <w:r w:rsidRPr="00624954">
        <w:rPr>
          <w:rFonts w:ascii="Times New Roman" w:hAnsi="Times New Roman"/>
          <w:sz w:val="24"/>
          <w:szCs w:val="24"/>
        </w:rPr>
        <w:t xml:space="preserve">Eelnõu § </w:t>
      </w:r>
      <w:r>
        <w:rPr>
          <w:rFonts w:ascii="Times New Roman" w:hAnsi="Times New Roman"/>
          <w:sz w:val="24"/>
          <w:szCs w:val="24"/>
        </w:rPr>
        <w:t>7</w:t>
      </w:r>
      <w:r w:rsidRPr="00624954">
        <w:rPr>
          <w:rFonts w:ascii="Times New Roman" w:hAnsi="Times New Roman"/>
          <w:sz w:val="24"/>
          <w:szCs w:val="24"/>
        </w:rPr>
        <w:t xml:space="preserve"> lõike</w:t>
      </w:r>
      <w:r>
        <w:rPr>
          <w:rFonts w:ascii="Times New Roman" w:hAnsi="Times New Roman"/>
          <w:sz w:val="24"/>
          <w:szCs w:val="24"/>
        </w:rPr>
        <w:t xml:space="preserve"> </w:t>
      </w:r>
      <w:r w:rsidRPr="00624954">
        <w:rPr>
          <w:rFonts w:ascii="Times New Roman" w:hAnsi="Times New Roman"/>
          <w:sz w:val="24"/>
          <w:szCs w:val="24"/>
        </w:rPr>
        <w:t>1</w:t>
      </w:r>
      <w:r>
        <w:rPr>
          <w:rFonts w:ascii="Times New Roman" w:hAnsi="Times New Roman"/>
          <w:sz w:val="24"/>
          <w:szCs w:val="24"/>
        </w:rPr>
        <w:t xml:space="preserve"> punktiga 2</w:t>
      </w:r>
      <w:r w:rsidRPr="00624954">
        <w:rPr>
          <w:rFonts w:ascii="Times New Roman" w:hAnsi="Times New Roman"/>
          <w:sz w:val="24"/>
          <w:szCs w:val="24"/>
        </w:rPr>
        <w:t xml:space="preserve"> </w:t>
      </w:r>
      <w:r w:rsidR="00DC7317">
        <w:rPr>
          <w:rFonts w:ascii="Times New Roman" w:hAnsi="Times New Roman"/>
          <w:sz w:val="24"/>
          <w:szCs w:val="24"/>
        </w:rPr>
        <w:t xml:space="preserve">sätestatakse </w:t>
      </w:r>
      <w:r>
        <w:rPr>
          <w:rFonts w:ascii="Times New Roman" w:hAnsi="Times New Roman"/>
          <w:sz w:val="24"/>
          <w:szCs w:val="24"/>
        </w:rPr>
        <w:t>kahest nimest koosneva perekonnanime</w:t>
      </w:r>
      <w:r w:rsidDel="00DC7317" w:rsidR="001C155C">
        <w:rPr>
          <w:rFonts w:ascii="Times New Roman" w:hAnsi="Times New Roman"/>
          <w:sz w:val="24"/>
          <w:szCs w:val="24"/>
        </w:rPr>
        <w:t xml:space="preserve"> </w:t>
      </w:r>
      <w:r w:rsidR="001C155C">
        <w:rPr>
          <w:rFonts w:ascii="Times New Roman" w:hAnsi="Times New Roman"/>
          <w:sz w:val="24"/>
          <w:szCs w:val="24"/>
        </w:rPr>
        <w:t xml:space="preserve">lubatavus ning </w:t>
      </w:r>
      <w:r w:rsidR="00DC7317">
        <w:rPr>
          <w:rFonts w:ascii="Times New Roman" w:hAnsi="Times New Roman"/>
          <w:sz w:val="24"/>
          <w:szCs w:val="24"/>
        </w:rPr>
        <w:t>määratletakse</w:t>
      </w:r>
      <w:r w:rsidR="001C155C">
        <w:rPr>
          <w:rFonts w:ascii="Times New Roman" w:hAnsi="Times New Roman"/>
          <w:sz w:val="24"/>
          <w:szCs w:val="24"/>
        </w:rPr>
        <w:t xml:space="preserve"> termin – </w:t>
      </w:r>
      <w:proofErr w:type="spellStart"/>
      <w:r w:rsidR="001C155C">
        <w:rPr>
          <w:rFonts w:ascii="Times New Roman" w:hAnsi="Times New Roman"/>
          <w:sz w:val="24"/>
          <w:szCs w:val="24"/>
        </w:rPr>
        <w:t>topeltperekonnanimi</w:t>
      </w:r>
      <w:proofErr w:type="spellEnd"/>
      <w:r w:rsidR="001C155C">
        <w:rPr>
          <w:rFonts w:ascii="Times New Roman" w:hAnsi="Times New Roman"/>
          <w:sz w:val="24"/>
          <w:szCs w:val="24"/>
        </w:rPr>
        <w:t>.</w:t>
      </w:r>
    </w:p>
    <w:p w:rsidR="00DC7317" w:rsidP="00F02147" w:rsidRDefault="00DC7317" w14:paraId="4AB2E620" w14:textId="77777777">
      <w:pPr>
        <w:pStyle w:val="NoSpacing"/>
        <w:jc w:val="both"/>
        <w:rPr>
          <w:rFonts w:ascii="Times New Roman" w:hAnsi="Times New Roman"/>
          <w:sz w:val="24"/>
          <w:szCs w:val="24"/>
        </w:rPr>
      </w:pPr>
    </w:p>
    <w:p w:rsidRPr="00DC7317" w:rsidR="00DC7317" w:rsidP="00F02147" w:rsidRDefault="002C61C2" w14:paraId="34F832BD" w14:textId="1691B2BA">
      <w:pPr>
        <w:pStyle w:val="NoSpacing"/>
        <w:jc w:val="both"/>
        <w:rPr>
          <w:rFonts w:ascii="Times New Roman" w:hAnsi="Times New Roman"/>
          <w:sz w:val="24"/>
          <w:szCs w:val="24"/>
        </w:rPr>
      </w:pPr>
      <w:r w:rsidRPr="00F02147">
        <w:rPr>
          <w:rFonts w:ascii="Times New Roman" w:hAnsi="Times New Roman"/>
          <w:sz w:val="24"/>
          <w:szCs w:val="24"/>
        </w:rPr>
        <w:t xml:space="preserve">Kahest nimest koosnevad perekonnanimed on samuti osa eesti nimetraditsioonist ning nende andmine on olnud võimalik abielu sõlmimisel. Kahest nimest koosnev perekonnanimi seotakse sidekriipsiga, luues nii terviku, mis isikunimemallis </w:t>
      </w:r>
      <w:proofErr w:type="spellStart"/>
      <w:r w:rsidRPr="00F02147">
        <w:rPr>
          <w:rFonts w:ascii="Times New Roman" w:hAnsi="Times New Roman"/>
          <w:sz w:val="24"/>
          <w:szCs w:val="24"/>
        </w:rPr>
        <w:t>eesnimi+perekonnanimi</w:t>
      </w:r>
      <w:proofErr w:type="spellEnd"/>
      <w:r w:rsidRPr="00F02147">
        <w:rPr>
          <w:rFonts w:ascii="Times New Roman" w:hAnsi="Times New Roman"/>
          <w:sz w:val="24"/>
          <w:szCs w:val="24"/>
        </w:rPr>
        <w:t xml:space="preserve"> asetub tervikuna perekonnanime kohale.</w:t>
      </w:r>
      <w:r w:rsidRPr="00F02147" w:rsidDel="00CE2D2C">
        <w:rPr>
          <w:rFonts w:ascii="Times New Roman" w:hAnsi="Times New Roman"/>
          <w:sz w:val="24"/>
          <w:szCs w:val="24"/>
        </w:rPr>
        <w:t xml:space="preserve"> </w:t>
      </w:r>
      <w:r w:rsidRPr="00F02147">
        <w:rPr>
          <w:rFonts w:ascii="Times New Roman" w:hAnsi="Times New Roman"/>
          <w:sz w:val="24"/>
          <w:szCs w:val="24"/>
        </w:rPr>
        <w:t>Kahest nimest koosneva</w:t>
      </w:r>
      <w:r w:rsidR="00DC7317">
        <w:rPr>
          <w:rFonts w:ascii="Times New Roman" w:hAnsi="Times New Roman"/>
          <w:sz w:val="24"/>
          <w:szCs w:val="24"/>
        </w:rPr>
        <w:t>t</w:t>
      </w:r>
      <w:r w:rsidRPr="00F02147">
        <w:rPr>
          <w:rFonts w:ascii="Times New Roman" w:hAnsi="Times New Roman"/>
          <w:sz w:val="24"/>
          <w:szCs w:val="24"/>
        </w:rPr>
        <w:t xml:space="preserve"> perekonnanim</w:t>
      </w:r>
      <w:r w:rsidR="00DC7317">
        <w:rPr>
          <w:rFonts w:ascii="Times New Roman" w:hAnsi="Times New Roman"/>
          <w:sz w:val="24"/>
          <w:szCs w:val="24"/>
        </w:rPr>
        <w:t>e on võimalik anda:</w:t>
      </w:r>
    </w:p>
    <w:p w:rsidR="00DC7317" w:rsidP="00DC7317" w:rsidRDefault="002C61C2" w14:paraId="4CA19FD2" w14:textId="193E1B10">
      <w:pPr>
        <w:pStyle w:val="NoSpacing"/>
        <w:numPr>
          <w:ilvl w:val="0"/>
          <w:numId w:val="22"/>
        </w:numPr>
        <w:jc w:val="both"/>
        <w:rPr>
          <w:rFonts w:ascii="Times New Roman" w:hAnsi="Times New Roman"/>
          <w:sz w:val="24"/>
          <w:szCs w:val="24"/>
        </w:rPr>
      </w:pPr>
      <w:r w:rsidRPr="00DC7317">
        <w:rPr>
          <w:rFonts w:ascii="Times New Roman" w:hAnsi="Times New Roman"/>
          <w:sz w:val="24"/>
          <w:szCs w:val="24"/>
        </w:rPr>
        <w:t>abielu ja kooselulepingu sõlmimisel perekonnanime vahetami</w:t>
      </w:r>
      <w:r w:rsidR="00DC7317">
        <w:rPr>
          <w:rFonts w:ascii="Times New Roman" w:hAnsi="Times New Roman"/>
          <w:sz w:val="24"/>
          <w:szCs w:val="24"/>
        </w:rPr>
        <w:t>sel</w:t>
      </w:r>
      <w:r w:rsidRPr="00DC7317" w:rsidR="001C155C">
        <w:rPr>
          <w:rFonts w:ascii="Times New Roman" w:hAnsi="Times New Roman"/>
          <w:sz w:val="24"/>
          <w:szCs w:val="24"/>
        </w:rPr>
        <w:t xml:space="preserve"> (eelnõu § 13 lõige 1 punktid</w:t>
      </w:r>
      <w:r w:rsidR="001C155C">
        <w:rPr>
          <w:rFonts w:ascii="Times New Roman" w:hAnsi="Times New Roman"/>
          <w:sz w:val="24"/>
          <w:szCs w:val="24"/>
        </w:rPr>
        <w:t xml:space="preserve"> 2 ja 3)</w:t>
      </w:r>
      <w:r w:rsidRPr="00F02147">
        <w:rPr>
          <w:rFonts w:ascii="Times New Roman" w:hAnsi="Times New Roman"/>
          <w:sz w:val="24"/>
          <w:szCs w:val="24"/>
        </w:rPr>
        <w:t>,</w:t>
      </w:r>
    </w:p>
    <w:p w:rsidR="00DC7317" w:rsidP="00DC7317" w:rsidRDefault="002C61C2" w14:paraId="18F1E42D" w14:textId="7EA0FA44">
      <w:pPr>
        <w:pStyle w:val="NoSpacing"/>
        <w:numPr>
          <w:ilvl w:val="0"/>
          <w:numId w:val="22"/>
        </w:numPr>
        <w:jc w:val="both"/>
        <w:rPr>
          <w:rFonts w:ascii="Times New Roman" w:hAnsi="Times New Roman"/>
          <w:sz w:val="24"/>
          <w:szCs w:val="24"/>
        </w:rPr>
      </w:pPr>
      <w:r w:rsidRPr="00F02147">
        <w:rPr>
          <w:rFonts w:ascii="Times New Roman" w:hAnsi="Times New Roman"/>
          <w:sz w:val="24"/>
          <w:szCs w:val="24"/>
        </w:rPr>
        <w:t>abielu või kooselulepingu alusel perekonnanime muutm</w:t>
      </w:r>
      <w:r w:rsidR="00DC7317">
        <w:rPr>
          <w:rFonts w:ascii="Times New Roman" w:hAnsi="Times New Roman"/>
          <w:sz w:val="24"/>
          <w:szCs w:val="24"/>
        </w:rPr>
        <w:t>isel</w:t>
      </w:r>
      <w:r w:rsidR="001C155C">
        <w:rPr>
          <w:rFonts w:ascii="Times New Roman" w:hAnsi="Times New Roman"/>
          <w:sz w:val="24"/>
          <w:szCs w:val="24"/>
        </w:rPr>
        <w:t xml:space="preserve"> (eelnõu § 26 lõige 1 punkt</w:t>
      </w:r>
      <w:r w:rsidR="00051D01">
        <w:rPr>
          <w:rFonts w:ascii="Times New Roman" w:hAnsi="Times New Roman"/>
          <w:sz w:val="24"/>
          <w:szCs w:val="24"/>
        </w:rPr>
        <w:t>id 5, 6 ja 7)</w:t>
      </w:r>
      <w:r w:rsidRPr="00F02147">
        <w:rPr>
          <w:rFonts w:ascii="Times New Roman" w:hAnsi="Times New Roman"/>
          <w:sz w:val="24"/>
          <w:szCs w:val="24"/>
        </w:rPr>
        <w:t xml:space="preserve">, </w:t>
      </w:r>
    </w:p>
    <w:p w:rsidR="002C61C2" w:rsidP="00DC7317" w:rsidRDefault="002C61C2" w14:paraId="06BB1A28" w14:textId="095A8575">
      <w:pPr>
        <w:pStyle w:val="NoSpacing"/>
        <w:numPr>
          <w:ilvl w:val="0"/>
          <w:numId w:val="22"/>
        </w:numPr>
        <w:jc w:val="both"/>
        <w:rPr>
          <w:rFonts w:ascii="Times New Roman" w:hAnsi="Times New Roman"/>
          <w:sz w:val="24"/>
          <w:szCs w:val="24"/>
        </w:rPr>
      </w:pPr>
      <w:r w:rsidRPr="00F02147">
        <w:rPr>
          <w:rFonts w:ascii="Times New Roman" w:hAnsi="Times New Roman"/>
          <w:sz w:val="24"/>
          <w:szCs w:val="24"/>
        </w:rPr>
        <w:t>sünni registreerimisel</w:t>
      </w:r>
      <w:r w:rsidR="00DC7317">
        <w:rPr>
          <w:rFonts w:ascii="Times New Roman" w:hAnsi="Times New Roman"/>
          <w:sz w:val="24"/>
          <w:szCs w:val="24"/>
        </w:rPr>
        <w:t xml:space="preserve"> nime andmisel</w:t>
      </w:r>
      <w:r w:rsidRPr="00F02147">
        <w:rPr>
          <w:rFonts w:ascii="Times New Roman" w:hAnsi="Times New Roman"/>
          <w:sz w:val="24"/>
          <w:szCs w:val="24"/>
        </w:rPr>
        <w:t>, põlvnemise tuvastamisel või lapsendamisel</w:t>
      </w:r>
      <w:r w:rsidR="00051D01">
        <w:rPr>
          <w:rFonts w:ascii="Times New Roman" w:hAnsi="Times New Roman"/>
          <w:sz w:val="24"/>
          <w:szCs w:val="24"/>
        </w:rPr>
        <w:t xml:space="preserve"> (eelnõu § 9 lõiked 2, 3, 5</w:t>
      </w:r>
      <w:r w:rsidRPr="00F02147">
        <w:rPr>
          <w:rFonts w:ascii="Times New Roman" w:hAnsi="Times New Roman"/>
          <w:sz w:val="24"/>
          <w:szCs w:val="24"/>
        </w:rPr>
        <w:t>).</w:t>
      </w:r>
    </w:p>
    <w:p w:rsidR="00BC609D" w:rsidP="00F02147" w:rsidRDefault="00BC609D" w14:paraId="2F3AA2C1" w14:textId="77777777">
      <w:pPr>
        <w:pStyle w:val="NoSpacing"/>
        <w:jc w:val="both"/>
        <w:rPr>
          <w:rFonts w:ascii="Times New Roman" w:hAnsi="Times New Roman"/>
          <w:sz w:val="24"/>
          <w:szCs w:val="24"/>
        </w:rPr>
      </w:pPr>
    </w:p>
    <w:p w:rsidRPr="00F02147" w:rsidR="00BC609D" w:rsidP="00F02147" w:rsidRDefault="00BC609D" w14:paraId="34E8D2AE" w14:textId="7C6483CD">
      <w:pPr>
        <w:pStyle w:val="NoSpacing"/>
        <w:jc w:val="both"/>
        <w:rPr>
          <w:rFonts w:ascii="Times New Roman" w:hAnsi="Times New Roman"/>
          <w:sz w:val="24"/>
          <w:szCs w:val="24"/>
        </w:rPr>
      </w:pPr>
      <w:r>
        <w:rPr>
          <w:rFonts w:ascii="Times New Roman" w:hAnsi="Times New Roman"/>
          <w:sz w:val="24"/>
          <w:szCs w:val="24"/>
        </w:rPr>
        <w:t xml:space="preserve">Eelnõu § </w:t>
      </w:r>
      <w:r w:rsidR="002934D5">
        <w:rPr>
          <w:rFonts w:ascii="Times New Roman" w:hAnsi="Times New Roman"/>
          <w:sz w:val="24"/>
          <w:szCs w:val="24"/>
        </w:rPr>
        <w:t>7</w:t>
      </w:r>
      <w:r>
        <w:rPr>
          <w:rFonts w:ascii="Times New Roman" w:hAnsi="Times New Roman"/>
          <w:sz w:val="24"/>
          <w:szCs w:val="24"/>
        </w:rPr>
        <w:t xml:space="preserve"> lõige 1 punkt 3 lubab anda </w:t>
      </w:r>
      <w:r w:rsidR="00E72279">
        <w:rPr>
          <w:rFonts w:ascii="Times New Roman" w:hAnsi="Times New Roman"/>
          <w:sz w:val="24"/>
          <w:szCs w:val="24"/>
        </w:rPr>
        <w:t xml:space="preserve">kuni kolmest </w:t>
      </w:r>
      <w:r>
        <w:rPr>
          <w:rFonts w:ascii="Times New Roman" w:hAnsi="Times New Roman"/>
          <w:sz w:val="24"/>
          <w:szCs w:val="24"/>
        </w:rPr>
        <w:t xml:space="preserve">nimest koosnevat </w:t>
      </w:r>
      <w:r w:rsidRPr="00A06FBC">
        <w:rPr>
          <w:rFonts w:ascii="Times New Roman" w:hAnsi="Times New Roman"/>
          <w:sz w:val="24"/>
          <w:szCs w:val="24"/>
        </w:rPr>
        <w:t>perekonnanime, kui</w:t>
      </w:r>
      <w:r w:rsidR="007231B0">
        <w:rPr>
          <w:rFonts w:ascii="Times New Roman" w:hAnsi="Times New Roman"/>
          <w:sz w:val="24"/>
          <w:szCs w:val="24"/>
        </w:rPr>
        <w:t xml:space="preserve"> </w:t>
      </w:r>
      <w:r w:rsidR="00724231">
        <w:rPr>
          <w:rFonts w:ascii="Times New Roman" w:hAnsi="Times New Roman"/>
          <w:sz w:val="24"/>
          <w:szCs w:val="24"/>
        </w:rPr>
        <w:t>rakenda</w:t>
      </w:r>
      <w:r w:rsidR="00DC7317">
        <w:rPr>
          <w:rFonts w:ascii="Times New Roman" w:hAnsi="Times New Roman"/>
          <w:sz w:val="24"/>
          <w:szCs w:val="24"/>
        </w:rPr>
        <w:t xml:space="preserve">takse </w:t>
      </w:r>
      <w:r w:rsidR="00724231">
        <w:rPr>
          <w:rFonts w:ascii="Times New Roman" w:hAnsi="Times New Roman"/>
          <w:sz w:val="24"/>
          <w:szCs w:val="24"/>
        </w:rPr>
        <w:t>muu riigi õigust</w:t>
      </w:r>
      <w:r w:rsidR="00606E08">
        <w:rPr>
          <w:rFonts w:ascii="Times New Roman" w:hAnsi="Times New Roman"/>
          <w:sz w:val="24"/>
          <w:szCs w:val="24"/>
        </w:rPr>
        <w:t>.</w:t>
      </w:r>
      <w:r w:rsidR="007231B0">
        <w:rPr>
          <w:rFonts w:ascii="Times New Roman" w:hAnsi="Times New Roman"/>
          <w:sz w:val="24"/>
          <w:szCs w:val="24"/>
        </w:rPr>
        <w:t xml:space="preserve"> </w:t>
      </w:r>
      <w:r w:rsidR="00724231">
        <w:rPr>
          <w:rFonts w:ascii="Times New Roman" w:hAnsi="Times New Roman"/>
          <w:sz w:val="24"/>
          <w:szCs w:val="24"/>
        </w:rPr>
        <w:t>K</w:t>
      </w:r>
      <w:r w:rsidR="007231B0">
        <w:rPr>
          <w:rFonts w:ascii="Times New Roman" w:hAnsi="Times New Roman"/>
          <w:sz w:val="24"/>
          <w:szCs w:val="24"/>
        </w:rPr>
        <w:t xml:space="preserve">olmest nimest koosnevat perekonnanime </w:t>
      </w:r>
      <w:r w:rsidR="00DC7317">
        <w:rPr>
          <w:rFonts w:ascii="Times New Roman" w:hAnsi="Times New Roman"/>
          <w:sz w:val="24"/>
          <w:szCs w:val="24"/>
        </w:rPr>
        <w:t xml:space="preserve">saab </w:t>
      </w:r>
      <w:r w:rsidR="007231B0">
        <w:rPr>
          <w:rFonts w:ascii="Times New Roman" w:hAnsi="Times New Roman"/>
          <w:sz w:val="24"/>
          <w:szCs w:val="24"/>
        </w:rPr>
        <w:t xml:space="preserve">anda näiteks lapsele sünni registreerimisel, kui tema vanema kodakondsusriigi õigusega on </w:t>
      </w:r>
      <w:r w:rsidR="00724231">
        <w:rPr>
          <w:rFonts w:ascii="Times New Roman" w:hAnsi="Times New Roman"/>
          <w:sz w:val="24"/>
          <w:szCs w:val="24"/>
        </w:rPr>
        <w:t xml:space="preserve">nii </w:t>
      </w:r>
      <w:r w:rsidR="007231B0">
        <w:rPr>
          <w:rFonts w:ascii="Times New Roman" w:hAnsi="Times New Roman"/>
          <w:sz w:val="24"/>
          <w:szCs w:val="24"/>
        </w:rPr>
        <w:t xml:space="preserve">lubatud </w:t>
      </w:r>
      <w:r w:rsidR="00724231">
        <w:rPr>
          <w:rFonts w:ascii="Times New Roman" w:hAnsi="Times New Roman"/>
          <w:sz w:val="24"/>
          <w:szCs w:val="24"/>
        </w:rPr>
        <w:t>(§ 9 lõige 4).</w:t>
      </w:r>
      <w:r w:rsidR="007231B0">
        <w:rPr>
          <w:rFonts w:ascii="Times New Roman" w:hAnsi="Times New Roman"/>
          <w:sz w:val="24"/>
          <w:szCs w:val="24"/>
        </w:rPr>
        <w:t xml:space="preserve"> </w:t>
      </w:r>
      <w:r w:rsidR="00724231">
        <w:rPr>
          <w:rFonts w:ascii="Times New Roman" w:hAnsi="Times New Roman"/>
          <w:sz w:val="24"/>
          <w:szCs w:val="24"/>
        </w:rPr>
        <w:t>E</w:t>
      </w:r>
      <w:r w:rsidR="007231B0">
        <w:rPr>
          <w:rFonts w:ascii="Times New Roman" w:hAnsi="Times New Roman"/>
          <w:sz w:val="24"/>
          <w:szCs w:val="24"/>
        </w:rPr>
        <w:t xml:space="preserve">randina </w:t>
      </w:r>
      <w:r w:rsidR="00724231">
        <w:rPr>
          <w:rFonts w:ascii="Times New Roman" w:hAnsi="Times New Roman"/>
          <w:sz w:val="24"/>
          <w:szCs w:val="24"/>
        </w:rPr>
        <w:t>võib</w:t>
      </w:r>
      <w:r w:rsidR="007231B0">
        <w:rPr>
          <w:rFonts w:ascii="Times New Roman" w:hAnsi="Times New Roman"/>
          <w:sz w:val="24"/>
          <w:szCs w:val="24"/>
        </w:rPr>
        <w:t xml:space="preserve"> anda kolmest nimest koosnev</w:t>
      </w:r>
      <w:r w:rsidR="00DC7317">
        <w:rPr>
          <w:rFonts w:ascii="Times New Roman" w:hAnsi="Times New Roman"/>
          <w:sz w:val="24"/>
          <w:szCs w:val="24"/>
        </w:rPr>
        <w:t>at</w:t>
      </w:r>
      <w:r w:rsidR="007231B0">
        <w:rPr>
          <w:rFonts w:ascii="Times New Roman" w:hAnsi="Times New Roman"/>
          <w:sz w:val="24"/>
          <w:szCs w:val="24"/>
        </w:rPr>
        <w:t xml:space="preserve"> perekonnani</w:t>
      </w:r>
      <w:r w:rsidR="00DC7317">
        <w:rPr>
          <w:rFonts w:ascii="Times New Roman" w:hAnsi="Times New Roman"/>
          <w:sz w:val="24"/>
          <w:szCs w:val="24"/>
        </w:rPr>
        <w:t>me ka</w:t>
      </w:r>
      <w:r w:rsidR="007231B0">
        <w:rPr>
          <w:rFonts w:ascii="Times New Roman" w:hAnsi="Times New Roman"/>
          <w:sz w:val="24"/>
          <w:szCs w:val="24"/>
        </w:rPr>
        <w:t xml:space="preserve"> abielu või kooselulepingu sõlmimisel</w:t>
      </w:r>
      <w:r w:rsidR="00724231">
        <w:rPr>
          <w:rFonts w:ascii="Times New Roman" w:hAnsi="Times New Roman"/>
          <w:sz w:val="24"/>
          <w:szCs w:val="24"/>
        </w:rPr>
        <w:t xml:space="preserve">, kui </w:t>
      </w:r>
      <w:r w:rsidR="007231B0">
        <w:rPr>
          <w:rFonts w:ascii="Times New Roman" w:hAnsi="Times New Roman"/>
          <w:sz w:val="24"/>
          <w:szCs w:val="24"/>
        </w:rPr>
        <w:t xml:space="preserve">isikul enda või tema kaaslase kodakondsusriigi õigusega </w:t>
      </w:r>
      <w:r w:rsidR="00724231">
        <w:rPr>
          <w:rFonts w:ascii="Times New Roman" w:hAnsi="Times New Roman"/>
          <w:sz w:val="24"/>
          <w:szCs w:val="24"/>
        </w:rPr>
        <w:t xml:space="preserve">on nii </w:t>
      </w:r>
      <w:r w:rsidR="007231B0">
        <w:rPr>
          <w:rFonts w:ascii="Times New Roman" w:hAnsi="Times New Roman"/>
          <w:sz w:val="24"/>
          <w:szCs w:val="24"/>
        </w:rPr>
        <w:t xml:space="preserve">lubatud </w:t>
      </w:r>
      <w:r w:rsidR="00724231">
        <w:rPr>
          <w:rFonts w:ascii="Times New Roman" w:hAnsi="Times New Roman"/>
          <w:sz w:val="24"/>
          <w:szCs w:val="24"/>
        </w:rPr>
        <w:t>(§ 13 lõige 3)</w:t>
      </w:r>
      <w:r w:rsidR="007231B0">
        <w:rPr>
          <w:rFonts w:ascii="Times New Roman" w:hAnsi="Times New Roman"/>
          <w:sz w:val="24"/>
          <w:szCs w:val="24"/>
        </w:rPr>
        <w:t>.</w:t>
      </w:r>
      <w:r w:rsidR="00DC7317">
        <w:rPr>
          <w:rFonts w:ascii="Times New Roman" w:hAnsi="Times New Roman"/>
          <w:sz w:val="24"/>
          <w:szCs w:val="24"/>
        </w:rPr>
        <w:t xml:space="preserve"> </w:t>
      </w:r>
      <w:r w:rsidR="00C37CD5">
        <w:rPr>
          <w:rFonts w:ascii="Times New Roman" w:hAnsi="Times New Roman"/>
          <w:sz w:val="24"/>
          <w:szCs w:val="24"/>
        </w:rPr>
        <w:t xml:space="preserve">Siinjuures tuleb </w:t>
      </w:r>
      <w:r w:rsidR="006C2653">
        <w:rPr>
          <w:rFonts w:ascii="Times New Roman" w:hAnsi="Times New Roman"/>
          <w:sz w:val="24"/>
          <w:szCs w:val="24"/>
        </w:rPr>
        <w:t>menetleval ametnikul välja</w:t>
      </w:r>
      <w:r w:rsidR="00C37CD5">
        <w:rPr>
          <w:rFonts w:ascii="Times New Roman" w:hAnsi="Times New Roman"/>
          <w:sz w:val="24"/>
          <w:szCs w:val="24"/>
        </w:rPr>
        <w:t xml:space="preserve"> selgitada, millised nimesid on võimalik lugeda nime osaks, milliseid mitte. </w:t>
      </w:r>
      <w:r w:rsidR="00DC7317">
        <w:rPr>
          <w:rFonts w:ascii="Times New Roman" w:hAnsi="Times New Roman"/>
          <w:sz w:val="24"/>
          <w:szCs w:val="24"/>
        </w:rPr>
        <w:t xml:space="preserve">Eraldi </w:t>
      </w:r>
      <w:r w:rsidR="00C37CD5">
        <w:rPr>
          <w:rFonts w:ascii="Times New Roman" w:hAnsi="Times New Roman"/>
          <w:sz w:val="24"/>
          <w:szCs w:val="24"/>
        </w:rPr>
        <w:t>nime</w:t>
      </w:r>
      <w:r w:rsidR="00DC7317">
        <w:rPr>
          <w:rFonts w:ascii="Times New Roman" w:hAnsi="Times New Roman"/>
          <w:sz w:val="24"/>
          <w:szCs w:val="24"/>
        </w:rPr>
        <w:t>ks ei loeta</w:t>
      </w:r>
      <w:r w:rsidR="00C37CD5">
        <w:rPr>
          <w:rFonts w:ascii="Times New Roman" w:hAnsi="Times New Roman"/>
          <w:sz w:val="24"/>
          <w:szCs w:val="24"/>
        </w:rPr>
        <w:t xml:space="preserve"> partikl</w:t>
      </w:r>
      <w:r w:rsidR="00DC7317">
        <w:rPr>
          <w:rFonts w:ascii="Times New Roman" w:hAnsi="Times New Roman"/>
          <w:sz w:val="24"/>
          <w:szCs w:val="24"/>
        </w:rPr>
        <w:t>e</w:t>
      </w:r>
      <w:r w:rsidR="00C37CD5">
        <w:rPr>
          <w:rFonts w:ascii="Times New Roman" w:hAnsi="Times New Roman"/>
          <w:sz w:val="24"/>
          <w:szCs w:val="24"/>
        </w:rPr>
        <w:t>id (n</w:t>
      </w:r>
      <w:r w:rsidR="00DC7317">
        <w:rPr>
          <w:rFonts w:ascii="Times New Roman" w:hAnsi="Times New Roman"/>
          <w:sz w:val="24"/>
          <w:szCs w:val="24"/>
        </w:rPr>
        <w:t>äiteks</w:t>
      </w:r>
      <w:r w:rsidR="00C37CD5">
        <w:rPr>
          <w:rFonts w:ascii="Times New Roman" w:hAnsi="Times New Roman"/>
          <w:sz w:val="24"/>
          <w:szCs w:val="24"/>
        </w:rPr>
        <w:t xml:space="preserve"> </w:t>
      </w:r>
      <w:proofErr w:type="spellStart"/>
      <w:r w:rsidR="00C37CD5">
        <w:rPr>
          <w:rFonts w:ascii="Times New Roman" w:hAnsi="Times New Roman"/>
          <w:i/>
          <w:iCs/>
          <w:sz w:val="24"/>
          <w:szCs w:val="24"/>
        </w:rPr>
        <w:t>von</w:t>
      </w:r>
      <w:proofErr w:type="spellEnd"/>
      <w:r w:rsidR="00C37CD5">
        <w:rPr>
          <w:rFonts w:ascii="Times New Roman" w:hAnsi="Times New Roman"/>
          <w:i/>
          <w:iCs/>
          <w:sz w:val="24"/>
          <w:szCs w:val="24"/>
        </w:rPr>
        <w:t>, la</w:t>
      </w:r>
      <w:r w:rsidR="00C37CD5">
        <w:rPr>
          <w:rFonts w:ascii="Times New Roman" w:hAnsi="Times New Roman"/>
          <w:sz w:val="24"/>
          <w:szCs w:val="24"/>
        </w:rPr>
        <w:t>).</w:t>
      </w:r>
    </w:p>
    <w:p w:rsidRPr="00F02147" w:rsidR="002C61C2" w:rsidP="00F02147" w:rsidRDefault="002C61C2" w14:paraId="1190AA1A" w14:textId="77777777">
      <w:pPr>
        <w:pStyle w:val="NoSpacing"/>
        <w:jc w:val="both"/>
        <w:rPr>
          <w:rFonts w:ascii="Times New Roman" w:hAnsi="Times New Roman"/>
          <w:sz w:val="24"/>
          <w:szCs w:val="24"/>
        </w:rPr>
      </w:pPr>
    </w:p>
    <w:p w:rsidRPr="00F02147" w:rsidR="00643D50" w:rsidP="00F02147" w:rsidRDefault="00BC609D" w14:paraId="6BF0514C" w14:textId="193E5B42">
      <w:pPr>
        <w:pStyle w:val="NoSpacing"/>
        <w:jc w:val="both"/>
        <w:rPr>
          <w:rFonts w:ascii="Times New Roman" w:hAnsi="Times New Roman"/>
          <w:sz w:val="24"/>
          <w:szCs w:val="24"/>
        </w:rPr>
      </w:pPr>
      <w:r>
        <w:rPr>
          <w:rFonts w:ascii="Times New Roman" w:hAnsi="Times New Roman"/>
          <w:sz w:val="24"/>
          <w:szCs w:val="24"/>
        </w:rPr>
        <w:t xml:space="preserve">Eelnõu § </w:t>
      </w:r>
      <w:r w:rsidR="00FB2194">
        <w:rPr>
          <w:rFonts w:ascii="Times New Roman" w:hAnsi="Times New Roman"/>
          <w:sz w:val="24"/>
          <w:szCs w:val="24"/>
        </w:rPr>
        <w:t>7</w:t>
      </w:r>
      <w:r>
        <w:rPr>
          <w:rFonts w:ascii="Times New Roman" w:hAnsi="Times New Roman"/>
          <w:sz w:val="24"/>
          <w:szCs w:val="24"/>
        </w:rPr>
        <w:t xml:space="preserve"> lõikega 2 k</w:t>
      </w:r>
      <w:r w:rsidRPr="00F02147" w:rsidR="002C61C2">
        <w:rPr>
          <w:rFonts w:ascii="Times New Roman" w:hAnsi="Times New Roman"/>
          <w:sz w:val="24"/>
          <w:szCs w:val="24"/>
        </w:rPr>
        <w:t xml:space="preserve">ehtestatakse reegel, et perekonnanime vahetamisel ja muutmisel võib sidekriipsuga ühendada üksnes ühest nimest koosnevad perekonnanimed. </w:t>
      </w:r>
      <w:r w:rsidR="00914C40">
        <w:rPr>
          <w:rFonts w:ascii="Times New Roman" w:hAnsi="Times New Roman"/>
          <w:sz w:val="24"/>
          <w:szCs w:val="24"/>
        </w:rPr>
        <w:t xml:space="preserve">Seega ei lubata </w:t>
      </w:r>
      <w:r w:rsidR="00DC7317">
        <w:rPr>
          <w:rFonts w:ascii="Times New Roman" w:hAnsi="Times New Roman"/>
          <w:sz w:val="24"/>
          <w:szCs w:val="24"/>
        </w:rPr>
        <w:t xml:space="preserve">tekkida </w:t>
      </w:r>
      <w:r w:rsidR="00914C40">
        <w:rPr>
          <w:rFonts w:ascii="Times New Roman" w:hAnsi="Times New Roman"/>
          <w:sz w:val="24"/>
          <w:szCs w:val="24"/>
        </w:rPr>
        <w:t>liitperekonnanime</w:t>
      </w:r>
      <w:r w:rsidR="00DC7317">
        <w:rPr>
          <w:rFonts w:ascii="Times New Roman" w:hAnsi="Times New Roman"/>
          <w:sz w:val="24"/>
          <w:szCs w:val="24"/>
        </w:rPr>
        <w:t>, mis koosneb</w:t>
      </w:r>
      <w:r w:rsidR="00914C40">
        <w:rPr>
          <w:rFonts w:ascii="Times New Roman" w:hAnsi="Times New Roman"/>
          <w:sz w:val="24"/>
          <w:szCs w:val="24"/>
        </w:rPr>
        <w:t xml:space="preserve"> enamast kui kahest nimest. Kui abielu sõlmimisel soovib </w:t>
      </w:r>
      <w:proofErr w:type="spellStart"/>
      <w:r w:rsidR="00914C40">
        <w:rPr>
          <w:rFonts w:ascii="Times New Roman" w:hAnsi="Times New Roman"/>
          <w:sz w:val="24"/>
          <w:szCs w:val="24"/>
        </w:rPr>
        <w:t>topeltperekonnanime</w:t>
      </w:r>
      <w:proofErr w:type="spellEnd"/>
      <w:r w:rsidR="00914C40">
        <w:rPr>
          <w:rFonts w:ascii="Times New Roman" w:hAnsi="Times New Roman"/>
          <w:sz w:val="24"/>
          <w:szCs w:val="24"/>
        </w:rPr>
        <w:t xml:space="preserve"> kandev isik kanda ka abikaasa perekonnanime, tuleb tal </w:t>
      </w:r>
      <w:proofErr w:type="spellStart"/>
      <w:r w:rsidR="00914C40">
        <w:rPr>
          <w:rFonts w:ascii="Times New Roman" w:hAnsi="Times New Roman"/>
          <w:sz w:val="24"/>
          <w:szCs w:val="24"/>
        </w:rPr>
        <w:t>topeltnimest</w:t>
      </w:r>
      <w:proofErr w:type="spellEnd"/>
      <w:r w:rsidR="00914C40">
        <w:rPr>
          <w:rFonts w:ascii="Times New Roman" w:hAnsi="Times New Roman"/>
          <w:sz w:val="24"/>
          <w:szCs w:val="24"/>
        </w:rPr>
        <w:t xml:space="preserve"> loobuda</w:t>
      </w:r>
      <w:r w:rsidR="00DC7317">
        <w:rPr>
          <w:rFonts w:ascii="Times New Roman" w:hAnsi="Times New Roman"/>
          <w:sz w:val="24"/>
          <w:szCs w:val="24"/>
        </w:rPr>
        <w:t>,</w:t>
      </w:r>
      <w:r w:rsidR="00914C40">
        <w:rPr>
          <w:rFonts w:ascii="Times New Roman" w:hAnsi="Times New Roman"/>
          <w:sz w:val="24"/>
          <w:szCs w:val="24"/>
        </w:rPr>
        <w:t xml:space="preserve"> kas enne abielu sõlmimist või </w:t>
      </w:r>
      <w:r w:rsidR="00DC7317">
        <w:rPr>
          <w:rFonts w:ascii="Times New Roman" w:hAnsi="Times New Roman"/>
          <w:sz w:val="24"/>
          <w:szCs w:val="24"/>
        </w:rPr>
        <w:t>on tal</w:t>
      </w:r>
      <w:r w:rsidR="00914C40">
        <w:rPr>
          <w:rFonts w:ascii="Times New Roman" w:hAnsi="Times New Roman"/>
          <w:sz w:val="24"/>
          <w:szCs w:val="24"/>
        </w:rPr>
        <w:t xml:space="preserve"> võimalus </w:t>
      </w:r>
      <w:proofErr w:type="spellStart"/>
      <w:r w:rsidR="00914C40">
        <w:rPr>
          <w:rFonts w:ascii="Times New Roman" w:hAnsi="Times New Roman"/>
          <w:sz w:val="24"/>
          <w:szCs w:val="24"/>
        </w:rPr>
        <w:t>topeltperekonnanimes</w:t>
      </w:r>
      <w:proofErr w:type="spellEnd"/>
      <w:r w:rsidR="00914C40">
        <w:rPr>
          <w:rFonts w:ascii="Times New Roman" w:hAnsi="Times New Roman"/>
          <w:sz w:val="24"/>
          <w:szCs w:val="24"/>
        </w:rPr>
        <w:t xml:space="preserve"> liidetud nimi asendada uue abikaasa perekonnanimega (eelnõu § 13 lõige 1 punkt 3). </w:t>
      </w:r>
      <w:proofErr w:type="spellStart"/>
      <w:r w:rsidR="00914C40">
        <w:rPr>
          <w:rFonts w:ascii="Times New Roman" w:hAnsi="Times New Roman"/>
          <w:sz w:val="24"/>
          <w:szCs w:val="24"/>
        </w:rPr>
        <w:t>Topeltperekonnanimed</w:t>
      </w:r>
      <w:proofErr w:type="spellEnd"/>
      <w:r w:rsidR="00914C40">
        <w:rPr>
          <w:rFonts w:ascii="Times New Roman" w:hAnsi="Times New Roman"/>
          <w:sz w:val="24"/>
          <w:szCs w:val="24"/>
        </w:rPr>
        <w:t xml:space="preserve"> on osa </w:t>
      </w:r>
      <w:r w:rsidR="00994E95">
        <w:rPr>
          <w:rFonts w:ascii="Times New Roman" w:hAnsi="Times New Roman"/>
          <w:sz w:val="24"/>
          <w:szCs w:val="24"/>
        </w:rPr>
        <w:t>e</w:t>
      </w:r>
      <w:r w:rsidR="00914C40">
        <w:rPr>
          <w:rFonts w:ascii="Times New Roman" w:hAnsi="Times New Roman"/>
          <w:sz w:val="24"/>
          <w:szCs w:val="24"/>
        </w:rPr>
        <w:t xml:space="preserve">esti nimetraditsioonist, kuid nende tekkimisele seatakse </w:t>
      </w:r>
      <w:r w:rsidR="00B35ED0">
        <w:rPr>
          <w:rFonts w:ascii="Times New Roman" w:hAnsi="Times New Roman"/>
          <w:sz w:val="24"/>
          <w:szCs w:val="24"/>
        </w:rPr>
        <w:t xml:space="preserve">eelnõuga </w:t>
      </w:r>
      <w:r w:rsidR="00914C40">
        <w:rPr>
          <w:rFonts w:ascii="Times New Roman" w:hAnsi="Times New Roman"/>
          <w:sz w:val="24"/>
          <w:szCs w:val="24"/>
        </w:rPr>
        <w:t xml:space="preserve">väga selged reeglid. Enamast kui kahest nimest koosnevad perekonnanimed ei kanna </w:t>
      </w:r>
      <w:r w:rsidR="00994E95">
        <w:rPr>
          <w:rFonts w:ascii="Times New Roman" w:hAnsi="Times New Roman"/>
          <w:sz w:val="24"/>
          <w:szCs w:val="24"/>
        </w:rPr>
        <w:t>e</w:t>
      </w:r>
      <w:r w:rsidR="00914C40">
        <w:rPr>
          <w:rFonts w:ascii="Times New Roman" w:hAnsi="Times New Roman"/>
          <w:sz w:val="24"/>
          <w:szCs w:val="24"/>
        </w:rPr>
        <w:t xml:space="preserve">esti nimetraditsiooni </w:t>
      </w:r>
      <w:r w:rsidR="008B5B54">
        <w:rPr>
          <w:rFonts w:ascii="Times New Roman" w:hAnsi="Times New Roman"/>
          <w:sz w:val="24"/>
          <w:szCs w:val="24"/>
        </w:rPr>
        <w:t>ja ei ole põhjendatud seda traditsiooni muuta.</w:t>
      </w:r>
    </w:p>
    <w:p w:rsidRPr="00F02147" w:rsidR="005E6A67" w:rsidP="00F02147" w:rsidRDefault="005E6A67" w14:paraId="77E61318" w14:textId="77777777">
      <w:pPr>
        <w:pStyle w:val="NoSpacing"/>
        <w:jc w:val="both"/>
        <w:rPr>
          <w:rFonts w:ascii="Times New Roman" w:hAnsi="Times New Roman"/>
          <w:sz w:val="24"/>
          <w:szCs w:val="24"/>
        </w:rPr>
      </w:pPr>
    </w:p>
    <w:p w:rsidR="00382873" w:rsidP="00F02147" w:rsidRDefault="00382873" w14:paraId="732AA1CA" w14:textId="138AEFD3">
      <w:pPr>
        <w:pStyle w:val="NoSpacing"/>
        <w:jc w:val="both"/>
        <w:rPr>
          <w:rFonts w:ascii="Times New Roman" w:hAnsi="Times New Roman"/>
          <w:sz w:val="24"/>
          <w:szCs w:val="24"/>
        </w:rPr>
      </w:pPr>
      <w:r>
        <w:rPr>
          <w:rFonts w:ascii="Times New Roman" w:hAnsi="Times New Roman"/>
          <w:sz w:val="24"/>
          <w:szCs w:val="24"/>
        </w:rPr>
        <w:t xml:space="preserve">Eelnõu § </w:t>
      </w:r>
      <w:r w:rsidR="00FB2194">
        <w:rPr>
          <w:rFonts w:ascii="Times New Roman" w:hAnsi="Times New Roman"/>
          <w:sz w:val="24"/>
          <w:szCs w:val="24"/>
        </w:rPr>
        <w:t>7</w:t>
      </w:r>
      <w:r>
        <w:rPr>
          <w:rFonts w:ascii="Times New Roman" w:hAnsi="Times New Roman"/>
          <w:sz w:val="24"/>
          <w:szCs w:val="24"/>
        </w:rPr>
        <w:t xml:space="preserve"> lõige 3 näeb ette, et </w:t>
      </w:r>
      <w:r w:rsidR="00914C40">
        <w:rPr>
          <w:rFonts w:ascii="Times New Roman" w:hAnsi="Times New Roman"/>
          <w:sz w:val="24"/>
          <w:szCs w:val="24"/>
        </w:rPr>
        <w:t xml:space="preserve">nimed, mille kirjapildid erinevad </w:t>
      </w:r>
      <w:r w:rsidRPr="0048796A" w:rsidR="00914C40">
        <w:rPr>
          <w:rFonts w:ascii="Times New Roman" w:hAnsi="Times New Roman"/>
          <w:sz w:val="24"/>
          <w:szCs w:val="24"/>
        </w:rPr>
        <w:t>rahvuse</w:t>
      </w:r>
      <w:r w:rsidR="00914C40">
        <w:rPr>
          <w:rFonts w:ascii="Times New Roman" w:hAnsi="Times New Roman"/>
          <w:sz w:val="24"/>
          <w:szCs w:val="24"/>
        </w:rPr>
        <w:t xml:space="preserve"> või keele</w:t>
      </w:r>
      <w:r w:rsidRPr="0048796A" w:rsidR="00914C40">
        <w:rPr>
          <w:rFonts w:ascii="Times New Roman" w:hAnsi="Times New Roman"/>
          <w:sz w:val="24"/>
          <w:szCs w:val="24"/>
        </w:rPr>
        <w:t xml:space="preserve"> nimetraditsiooni</w:t>
      </w:r>
      <w:r w:rsidR="00914C40">
        <w:rPr>
          <w:rFonts w:ascii="Times New Roman" w:hAnsi="Times New Roman"/>
          <w:sz w:val="24"/>
          <w:szCs w:val="24"/>
        </w:rPr>
        <w:t xml:space="preserve"> tõttu</w:t>
      </w:r>
      <w:r w:rsidRPr="0048796A" w:rsidR="00914C40">
        <w:rPr>
          <w:rFonts w:ascii="Times New Roman" w:hAnsi="Times New Roman"/>
          <w:sz w:val="24"/>
          <w:szCs w:val="24"/>
        </w:rPr>
        <w:t xml:space="preserve"> </w:t>
      </w:r>
      <w:r w:rsidR="00914C40">
        <w:rPr>
          <w:rFonts w:ascii="Times New Roman" w:hAnsi="Times New Roman"/>
          <w:sz w:val="24"/>
          <w:szCs w:val="24"/>
        </w:rPr>
        <w:t>soo, perekonnaseisu või muu tunnuse osas, loetakse samaks perekonnanimeks. S</w:t>
      </w:r>
      <w:r w:rsidR="00B35ED0">
        <w:rPr>
          <w:rFonts w:ascii="Times New Roman" w:hAnsi="Times New Roman"/>
          <w:sz w:val="24"/>
          <w:szCs w:val="24"/>
        </w:rPr>
        <w:t>elle reegli sätestamine eelnõuga</w:t>
      </w:r>
      <w:r w:rsidR="00914C40">
        <w:rPr>
          <w:rFonts w:ascii="Times New Roman" w:hAnsi="Times New Roman"/>
          <w:sz w:val="24"/>
          <w:szCs w:val="24"/>
        </w:rPr>
        <w:t xml:space="preserve"> on vajalik, et </w:t>
      </w:r>
      <w:r w:rsidR="00E005DB">
        <w:rPr>
          <w:rFonts w:ascii="Times New Roman" w:hAnsi="Times New Roman"/>
          <w:sz w:val="24"/>
          <w:szCs w:val="24"/>
        </w:rPr>
        <w:t>rakendada sünni registreerimisel vanema perekonnanime andmise reeglit</w:t>
      </w:r>
      <w:r w:rsidR="006C2653">
        <w:rPr>
          <w:rFonts w:ascii="Times New Roman" w:hAnsi="Times New Roman"/>
          <w:sz w:val="24"/>
          <w:szCs w:val="24"/>
        </w:rPr>
        <w:t>, näiteks</w:t>
      </w:r>
      <w:r w:rsidDel="006C2653" w:rsidR="00E005DB">
        <w:rPr>
          <w:rFonts w:ascii="Times New Roman" w:hAnsi="Times New Roman"/>
          <w:sz w:val="24"/>
          <w:szCs w:val="24"/>
        </w:rPr>
        <w:t xml:space="preserve"> </w:t>
      </w:r>
      <w:r w:rsidR="00E005DB">
        <w:rPr>
          <w:rFonts w:ascii="Times New Roman" w:hAnsi="Times New Roman"/>
          <w:sz w:val="24"/>
          <w:szCs w:val="24"/>
        </w:rPr>
        <w:t>anda tütarlapsele isa perekonnanim</w:t>
      </w:r>
      <w:r w:rsidR="006C2653">
        <w:rPr>
          <w:rFonts w:ascii="Times New Roman" w:hAnsi="Times New Roman"/>
          <w:sz w:val="24"/>
          <w:szCs w:val="24"/>
        </w:rPr>
        <w:t>i, aga lisada sellele</w:t>
      </w:r>
      <w:r w:rsidR="00E005DB">
        <w:rPr>
          <w:rFonts w:ascii="Times New Roman" w:hAnsi="Times New Roman"/>
          <w:sz w:val="24"/>
          <w:szCs w:val="24"/>
        </w:rPr>
        <w:t xml:space="preserve"> naissoo tunnus</w:t>
      </w:r>
      <w:r w:rsidR="006C2653">
        <w:rPr>
          <w:rFonts w:ascii="Times New Roman" w:hAnsi="Times New Roman"/>
          <w:sz w:val="24"/>
          <w:szCs w:val="24"/>
        </w:rPr>
        <w:t>. Samuti on reegel vajalik</w:t>
      </w:r>
      <w:r w:rsidR="00E005DB">
        <w:rPr>
          <w:rFonts w:ascii="Times New Roman" w:hAnsi="Times New Roman"/>
          <w:sz w:val="24"/>
          <w:szCs w:val="24"/>
        </w:rPr>
        <w:t xml:space="preserve">, et </w:t>
      </w:r>
      <w:r w:rsidR="00914C40">
        <w:rPr>
          <w:rFonts w:ascii="Times New Roman" w:hAnsi="Times New Roman"/>
          <w:sz w:val="24"/>
          <w:szCs w:val="24"/>
        </w:rPr>
        <w:t>abielu sõlmimisel saaks ühise</w:t>
      </w:r>
      <w:r w:rsidR="00E005DB">
        <w:rPr>
          <w:rFonts w:ascii="Times New Roman" w:hAnsi="Times New Roman"/>
          <w:sz w:val="24"/>
          <w:szCs w:val="24"/>
        </w:rPr>
        <w:t>ks</w:t>
      </w:r>
      <w:r w:rsidR="00914C40">
        <w:rPr>
          <w:rFonts w:ascii="Times New Roman" w:hAnsi="Times New Roman"/>
          <w:sz w:val="24"/>
          <w:szCs w:val="24"/>
        </w:rPr>
        <w:t xml:space="preserve"> perekonnanimeks </w:t>
      </w:r>
      <w:r w:rsidR="00E005DB">
        <w:rPr>
          <w:rFonts w:ascii="Times New Roman" w:hAnsi="Times New Roman"/>
          <w:sz w:val="24"/>
          <w:szCs w:val="24"/>
        </w:rPr>
        <w:t>lugeda mehe nime ka siis, kui nai</w:t>
      </w:r>
      <w:r w:rsidR="006C2653">
        <w:rPr>
          <w:rFonts w:ascii="Times New Roman" w:hAnsi="Times New Roman"/>
          <w:sz w:val="24"/>
          <w:szCs w:val="24"/>
        </w:rPr>
        <w:t xml:space="preserve">ne saab mehe </w:t>
      </w:r>
      <w:r w:rsidR="00E005DB">
        <w:rPr>
          <w:rFonts w:ascii="Times New Roman" w:hAnsi="Times New Roman"/>
          <w:sz w:val="24"/>
          <w:szCs w:val="24"/>
        </w:rPr>
        <w:t>perekonnanime</w:t>
      </w:r>
      <w:r w:rsidR="006C2653">
        <w:rPr>
          <w:rFonts w:ascii="Times New Roman" w:hAnsi="Times New Roman"/>
          <w:sz w:val="24"/>
          <w:szCs w:val="24"/>
        </w:rPr>
        <w:t>, millele on lisatud</w:t>
      </w:r>
      <w:r w:rsidR="00E005DB">
        <w:rPr>
          <w:rFonts w:ascii="Times New Roman" w:hAnsi="Times New Roman"/>
          <w:sz w:val="24"/>
          <w:szCs w:val="24"/>
        </w:rPr>
        <w:t xml:space="preserve"> naissoo tunnus.</w:t>
      </w:r>
      <w:r w:rsidDel="00B35ED0" w:rsidR="00E005DB">
        <w:rPr>
          <w:rFonts w:ascii="Times New Roman" w:hAnsi="Times New Roman"/>
          <w:sz w:val="24"/>
          <w:szCs w:val="24"/>
        </w:rPr>
        <w:t xml:space="preserve"> </w:t>
      </w:r>
      <w:r w:rsidR="00E005DB">
        <w:rPr>
          <w:rFonts w:ascii="Times New Roman" w:hAnsi="Times New Roman"/>
          <w:sz w:val="24"/>
          <w:szCs w:val="24"/>
        </w:rPr>
        <w:t xml:space="preserve">Oluline on säte ka siis, kui nimemuutmise menetluses </w:t>
      </w:r>
      <w:r w:rsidR="00B35ED0">
        <w:rPr>
          <w:rFonts w:ascii="Times New Roman" w:hAnsi="Times New Roman"/>
          <w:sz w:val="24"/>
          <w:szCs w:val="24"/>
        </w:rPr>
        <w:t xml:space="preserve">on vaja </w:t>
      </w:r>
      <w:r w:rsidR="00E005DB">
        <w:rPr>
          <w:rFonts w:ascii="Times New Roman" w:hAnsi="Times New Roman"/>
          <w:sz w:val="24"/>
          <w:szCs w:val="24"/>
        </w:rPr>
        <w:t xml:space="preserve">hinnata, kas soovitud perekonnanime kannab </w:t>
      </w:r>
      <w:proofErr w:type="spellStart"/>
      <w:r w:rsidR="00B35ED0">
        <w:rPr>
          <w:rFonts w:ascii="Times New Roman" w:hAnsi="Times New Roman"/>
          <w:sz w:val="24"/>
          <w:szCs w:val="24"/>
        </w:rPr>
        <w:t>RR-i</w:t>
      </w:r>
      <w:proofErr w:type="spellEnd"/>
      <w:r w:rsidR="00B35ED0">
        <w:rPr>
          <w:rFonts w:ascii="Times New Roman" w:hAnsi="Times New Roman"/>
          <w:sz w:val="24"/>
          <w:szCs w:val="24"/>
        </w:rPr>
        <w:t xml:space="preserve"> </w:t>
      </w:r>
      <w:r w:rsidR="00E005DB">
        <w:rPr>
          <w:rFonts w:ascii="Times New Roman" w:hAnsi="Times New Roman"/>
          <w:sz w:val="24"/>
          <w:szCs w:val="24"/>
        </w:rPr>
        <w:t>andmetel elav isik</w:t>
      </w:r>
      <w:r w:rsidR="00EE5102">
        <w:rPr>
          <w:rFonts w:ascii="Times New Roman" w:hAnsi="Times New Roman"/>
          <w:sz w:val="24"/>
          <w:szCs w:val="24"/>
        </w:rPr>
        <w:t>. Kui</w:t>
      </w:r>
      <w:r w:rsidDel="00EE5102" w:rsidR="00E005DB">
        <w:rPr>
          <w:rFonts w:ascii="Times New Roman" w:hAnsi="Times New Roman"/>
          <w:sz w:val="24"/>
          <w:szCs w:val="24"/>
        </w:rPr>
        <w:t xml:space="preserve"> </w:t>
      </w:r>
      <w:proofErr w:type="spellStart"/>
      <w:r w:rsidR="00B35ED0">
        <w:rPr>
          <w:rFonts w:ascii="Times New Roman" w:hAnsi="Times New Roman"/>
          <w:sz w:val="24"/>
          <w:szCs w:val="24"/>
        </w:rPr>
        <w:t>RR-i</w:t>
      </w:r>
      <w:proofErr w:type="spellEnd"/>
      <w:r w:rsidR="00E005DB">
        <w:rPr>
          <w:rFonts w:ascii="Times New Roman" w:hAnsi="Times New Roman"/>
          <w:sz w:val="24"/>
          <w:szCs w:val="24"/>
        </w:rPr>
        <w:t xml:space="preserve"> </w:t>
      </w:r>
      <w:r w:rsidR="00B35ED0">
        <w:rPr>
          <w:rFonts w:ascii="Times New Roman" w:hAnsi="Times New Roman"/>
          <w:sz w:val="24"/>
          <w:szCs w:val="24"/>
        </w:rPr>
        <w:t>kantud</w:t>
      </w:r>
      <w:r w:rsidR="00E005DB">
        <w:rPr>
          <w:rFonts w:ascii="Times New Roman" w:hAnsi="Times New Roman"/>
          <w:sz w:val="24"/>
          <w:szCs w:val="24"/>
        </w:rPr>
        <w:t xml:space="preserve"> perekonnanimi erineb </w:t>
      </w:r>
      <w:r w:rsidR="00EE5102">
        <w:rPr>
          <w:rFonts w:ascii="Times New Roman" w:hAnsi="Times New Roman"/>
          <w:sz w:val="24"/>
          <w:szCs w:val="24"/>
        </w:rPr>
        <w:t xml:space="preserve">soovitud nimest </w:t>
      </w:r>
      <w:r w:rsidR="00E005DB">
        <w:rPr>
          <w:rFonts w:ascii="Times New Roman" w:hAnsi="Times New Roman"/>
          <w:sz w:val="24"/>
          <w:szCs w:val="24"/>
        </w:rPr>
        <w:t>vaid soo, perekonnaseisu või muu tunnuse osas, jääb nimi piirangu alla. R</w:t>
      </w:r>
      <w:r w:rsidRPr="0048796A" w:rsidR="00E005DB">
        <w:rPr>
          <w:rFonts w:ascii="Times New Roman" w:hAnsi="Times New Roman"/>
          <w:sz w:val="24"/>
          <w:szCs w:val="24"/>
        </w:rPr>
        <w:t>ahvuse</w:t>
      </w:r>
      <w:r w:rsidR="00E005DB">
        <w:rPr>
          <w:rFonts w:ascii="Times New Roman" w:hAnsi="Times New Roman"/>
          <w:sz w:val="24"/>
          <w:szCs w:val="24"/>
        </w:rPr>
        <w:t xml:space="preserve"> või keele</w:t>
      </w:r>
      <w:r w:rsidRPr="0048796A" w:rsidR="00E005DB">
        <w:rPr>
          <w:rFonts w:ascii="Times New Roman" w:hAnsi="Times New Roman"/>
          <w:sz w:val="24"/>
          <w:szCs w:val="24"/>
        </w:rPr>
        <w:t xml:space="preserve"> nimetraditsioon</w:t>
      </w:r>
      <w:r w:rsidR="00E005DB">
        <w:rPr>
          <w:rFonts w:ascii="Times New Roman" w:hAnsi="Times New Roman"/>
          <w:sz w:val="24"/>
          <w:szCs w:val="24"/>
        </w:rPr>
        <w:t xml:space="preserve"> võib määrata, kas perekonnanime kirjapilti muudetakse</w:t>
      </w:r>
      <w:r w:rsidRPr="0048796A" w:rsidR="00E005DB">
        <w:rPr>
          <w:rFonts w:ascii="Times New Roman" w:hAnsi="Times New Roman"/>
          <w:sz w:val="24"/>
          <w:szCs w:val="24"/>
        </w:rPr>
        <w:t xml:space="preserve"> </w:t>
      </w:r>
      <w:r w:rsidR="00E005DB">
        <w:rPr>
          <w:rFonts w:ascii="Times New Roman" w:hAnsi="Times New Roman"/>
          <w:sz w:val="24"/>
          <w:szCs w:val="24"/>
        </w:rPr>
        <w:t>soo, perekonnaseisu või muu tunnuse osas, kuid otsuse, kas perekonnanime kirjapilti lubatud viisil muuta, teeb nimetoimingu osaline ise.</w:t>
      </w:r>
      <w:r w:rsidR="00EE5102">
        <w:rPr>
          <w:rFonts w:ascii="Times New Roman" w:hAnsi="Times New Roman"/>
          <w:sz w:val="24"/>
          <w:szCs w:val="24"/>
        </w:rPr>
        <w:t xml:space="preserve"> Näiteks on vene nimedele omane naissoo ja meessoo vormi eraldamine vastava lõpuga, kuid abielu sõlmimisel võib naine võtta mehe perekonnanime samal kujul kui mees seda kannab, tal ei ole kohustust kanda mehe nime naissoo vormi.</w:t>
      </w:r>
    </w:p>
    <w:p w:rsidR="00382873" w:rsidP="00F02147" w:rsidRDefault="00382873" w14:paraId="45AED68A" w14:textId="77777777">
      <w:pPr>
        <w:pStyle w:val="NoSpacing"/>
        <w:jc w:val="both"/>
        <w:rPr>
          <w:rFonts w:ascii="Times New Roman" w:hAnsi="Times New Roman"/>
          <w:sz w:val="24"/>
          <w:szCs w:val="24"/>
        </w:rPr>
      </w:pPr>
    </w:p>
    <w:p w:rsidR="00AC1664" w:rsidP="00F02147" w:rsidRDefault="00643D50" w14:paraId="62D4E57A" w14:textId="77777777">
      <w:pPr>
        <w:pStyle w:val="NoSpacing"/>
        <w:jc w:val="both"/>
        <w:rPr>
          <w:rFonts w:ascii="Times New Roman" w:hAnsi="Times New Roman"/>
          <w:sz w:val="24"/>
          <w:szCs w:val="24"/>
        </w:rPr>
      </w:pPr>
      <w:r w:rsidRPr="00F02147">
        <w:rPr>
          <w:rFonts w:ascii="Times New Roman" w:hAnsi="Times New Roman"/>
          <w:sz w:val="24"/>
          <w:szCs w:val="24"/>
        </w:rPr>
        <w:t>Iseloomulik perekonnanime kirjapildi erinevus, kus perekonnanime meessoovormile lisatakse naissoo lõpp, on</w:t>
      </w:r>
      <w:r w:rsidR="00AC1664">
        <w:rPr>
          <w:rFonts w:ascii="Times New Roman" w:hAnsi="Times New Roman"/>
          <w:sz w:val="24"/>
          <w:szCs w:val="24"/>
        </w:rPr>
        <w:t>:</w:t>
      </w:r>
    </w:p>
    <w:p w:rsidRPr="00AC1664" w:rsidR="00AC1664" w:rsidP="00AC1664" w:rsidRDefault="00DE4D1C" w14:paraId="72A1F26E" w14:textId="435E0D00">
      <w:pPr>
        <w:pStyle w:val="NoSpacing"/>
        <w:numPr>
          <w:ilvl w:val="0"/>
          <w:numId w:val="23"/>
        </w:numPr>
        <w:jc w:val="both"/>
        <w:rPr>
          <w:rFonts w:ascii="Times New Roman" w:hAnsi="Times New Roman"/>
          <w:sz w:val="24"/>
          <w:szCs w:val="24"/>
        </w:rPr>
      </w:pPr>
      <w:r w:rsidRPr="00F02147">
        <w:rPr>
          <w:rFonts w:ascii="Times New Roman" w:hAnsi="Times New Roman"/>
          <w:sz w:val="24"/>
          <w:szCs w:val="24"/>
        </w:rPr>
        <w:t>vene</w:t>
      </w:r>
      <w:r w:rsidRPr="00F02147" w:rsidR="00643D50">
        <w:rPr>
          <w:rFonts w:ascii="Times New Roman" w:hAnsi="Times New Roman"/>
          <w:sz w:val="24"/>
          <w:szCs w:val="24"/>
        </w:rPr>
        <w:t xml:space="preserve"> </w:t>
      </w:r>
      <w:r w:rsidRPr="00F02147">
        <w:rPr>
          <w:rFonts w:ascii="Times New Roman" w:hAnsi="Times New Roman"/>
          <w:sz w:val="24"/>
          <w:szCs w:val="24"/>
        </w:rPr>
        <w:t>nimedel</w:t>
      </w:r>
      <w:r w:rsidRPr="00F02147" w:rsidR="00643D50">
        <w:rPr>
          <w:rFonts w:ascii="Times New Roman" w:hAnsi="Times New Roman"/>
          <w:sz w:val="24"/>
          <w:szCs w:val="24"/>
        </w:rPr>
        <w:t xml:space="preserve"> (näiteks Ivanov</w:t>
      </w:r>
      <w:r w:rsidRPr="00F02147" w:rsidR="00643D50">
        <w:rPr>
          <w:rFonts w:ascii="Times New Roman" w:hAnsi="Times New Roman"/>
          <w:sz w:val="24"/>
          <w:szCs w:val="24"/>
          <w:bdr w:val="none" w:color="auto" w:sz="0" w:space="0" w:frame="1"/>
          <w:shd w:val="clear" w:color="auto" w:fill="FFFFFF"/>
        </w:rPr>
        <w:t>–</w:t>
      </w:r>
      <w:r w:rsidRPr="00F02147" w:rsidR="00643D50">
        <w:rPr>
          <w:rFonts w:ascii="Times New Roman" w:hAnsi="Times New Roman"/>
          <w:sz w:val="24"/>
          <w:szCs w:val="24"/>
        </w:rPr>
        <w:t xml:space="preserve">Ivanova, </w:t>
      </w:r>
      <w:proofErr w:type="spellStart"/>
      <w:r w:rsidRPr="00F02147" w:rsidR="00643D50">
        <w:rPr>
          <w:rFonts w:ascii="Times New Roman" w:hAnsi="Times New Roman"/>
          <w:sz w:val="24"/>
          <w:szCs w:val="24"/>
          <w:bdr w:val="none" w:color="auto" w:sz="0" w:space="0" w:frame="1"/>
          <w:shd w:val="clear" w:color="auto" w:fill="FFFFFF"/>
        </w:rPr>
        <w:t>Rutskoi</w:t>
      </w:r>
      <w:proofErr w:type="spellEnd"/>
      <w:r w:rsidRPr="00F02147" w:rsidR="00643D50">
        <w:rPr>
          <w:rFonts w:ascii="Times New Roman" w:hAnsi="Times New Roman"/>
          <w:sz w:val="24"/>
          <w:szCs w:val="24"/>
          <w:bdr w:val="none" w:color="auto" w:sz="0" w:space="0" w:frame="1"/>
          <w:shd w:val="clear" w:color="auto" w:fill="FFFFFF"/>
        </w:rPr>
        <w:t xml:space="preserve"> – </w:t>
      </w:r>
      <w:proofErr w:type="spellStart"/>
      <w:r w:rsidRPr="00F02147" w:rsidR="00643D50">
        <w:rPr>
          <w:rFonts w:ascii="Times New Roman" w:hAnsi="Times New Roman"/>
          <w:sz w:val="24"/>
          <w:szCs w:val="24"/>
          <w:bdr w:val="none" w:color="auto" w:sz="0" w:space="0" w:frame="1"/>
          <w:shd w:val="clear" w:color="auto" w:fill="FFFFFF"/>
        </w:rPr>
        <w:t>Rutskaja</w:t>
      </w:r>
      <w:proofErr w:type="spellEnd"/>
      <w:r w:rsidRPr="00F02147" w:rsidR="00643D50">
        <w:rPr>
          <w:rFonts w:ascii="Times New Roman" w:hAnsi="Times New Roman"/>
          <w:sz w:val="24"/>
          <w:szCs w:val="24"/>
          <w:bdr w:val="none" w:color="auto" w:sz="0" w:space="0" w:frame="1"/>
          <w:shd w:val="clear" w:color="auto" w:fill="FFFFFF"/>
        </w:rPr>
        <w:t xml:space="preserve">, </w:t>
      </w:r>
      <w:proofErr w:type="spellStart"/>
      <w:r w:rsidRPr="00F02147" w:rsidR="00643D50">
        <w:rPr>
          <w:rFonts w:ascii="Times New Roman" w:hAnsi="Times New Roman"/>
          <w:sz w:val="24"/>
          <w:szCs w:val="24"/>
          <w:bdr w:val="none" w:color="auto" w:sz="0" w:space="0" w:frame="1"/>
          <w:shd w:val="clear" w:color="auto" w:fill="FFFFFF"/>
        </w:rPr>
        <w:t>Gorski</w:t>
      </w:r>
      <w:proofErr w:type="spellEnd"/>
      <w:r w:rsidRPr="00F02147" w:rsidR="00643D50">
        <w:rPr>
          <w:rFonts w:ascii="Times New Roman" w:hAnsi="Times New Roman"/>
          <w:sz w:val="24"/>
          <w:szCs w:val="24"/>
          <w:bdr w:val="none" w:color="auto" w:sz="0" w:space="0" w:frame="1"/>
          <w:shd w:val="clear" w:color="auto" w:fill="FFFFFF"/>
        </w:rPr>
        <w:t xml:space="preserve"> – </w:t>
      </w:r>
      <w:proofErr w:type="spellStart"/>
      <w:r w:rsidRPr="00F02147" w:rsidR="00643D50">
        <w:rPr>
          <w:rFonts w:ascii="Times New Roman" w:hAnsi="Times New Roman"/>
          <w:sz w:val="24"/>
          <w:szCs w:val="24"/>
          <w:bdr w:val="none" w:color="auto" w:sz="0" w:space="0" w:frame="1"/>
          <w:shd w:val="clear" w:color="auto" w:fill="FFFFFF"/>
        </w:rPr>
        <w:t>Gorskaja</w:t>
      </w:r>
      <w:proofErr w:type="spellEnd"/>
      <w:r w:rsidRPr="00F02147" w:rsidR="00643D50">
        <w:rPr>
          <w:rFonts w:ascii="Times New Roman" w:hAnsi="Times New Roman"/>
          <w:sz w:val="24"/>
          <w:szCs w:val="24"/>
          <w:bdr w:val="none" w:color="auto" w:sz="0" w:space="0" w:frame="1"/>
          <w:shd w:val="clear" w:color="auto" w:fill="FFFFFF"/>
        </w:rPr>
        <w:t>),</w:t>
      </w:r>
    </w:p>
    <w:p w:rsidR="00AC1664" w:rsidP="00AC1664" w:rsidRDefault="00643D50" w14:paraId="5D0BCDC3" w14:textId="0A25880E">
      <w:pPr>
        <w:pStyle w:val="NoSpacing"/>
        <w:numPr>
          <w:ilvl w:val="0"/>
          <w:numId w:val="23"/>
        </w:numPr>
        <w:jc w:val="both"/>
        <w:rPr>
          <w:rFonts w:ascii="Times New Roman" w:hAnsi="Times New Roman"/>
          <w:sz w:val="24"/>
          <w:szCs w:val="24"/>
        </w:rPr>
      </w:pPr>
      <w:r w:rsidRPr="00F02147">
        <w:rPr>
          <w:rFonts w:ascii="Times New Roman" w:hAnsi="Times New Roman"/>
          <w:sz w:val="24"/>
          <w:szCs w:val="24"/>
          <w:bdr w:val="none" w:color="auto" w:sz="0" w:space="0" w:frame="1"/>
          <w:shd w:val="clear" w:color="auto" w:fill="FFFFFF"/>
        </w:rPr>
        <w:t xml:space="preserve">läti </w:t>
      </w:r>
      <w:r w:rsidRPr="00F02147" w:rsidR="00DE4D1C">
        <w:rPr>
          <w:rFonts w:ascii="Times New Roman" w:hAnsi="Times New Roman"/>
          <w:sz w:val="24"/>
          <w:szCs w:val="24"/>
          <w:bdr w:val="none" w:color="auto" w:sz="0" w:space="0" w:frame="1"/>
          <w:shd w:val="clear" w:color="auto" w:fill="FFFFFF"/>
        </w:rPr>
        <w:t>nimedel</w:t>
      </w:r>
      <w:r w:rsidRPr="00F02147">
        <w:rPr>
          <w:rFonts w:ascii="Times New Roman" w:hAnsi="Times New Roman"/>
          <w:sz w:val="24"/>
          <w:szCs w:val="24"/>
          <w:bdr w:val="none" w:color="auto" w:sz="0" w:space="0" w:frame="1"/>
          <w:shd w:val="clear" w:color="auto" w:fill="FFFFFF"/>
        </w:rPr>
        <w:t xml:space="preserve"> </w:t>
      </w:r>
      <w:r w:rsidRPr="00F02147" w:rsidR="00DE4D1C">
        <w:rPr>
          <w:rFonts w:ascii="Times New Roman" w:hAnsi="Times New Roman"/>
          <w:sz w:val="24"/>
          <w:szCs w:val="24"/>
          <w:bdr w:val="none" w:color="auto" w:sz="0" w:space="0" w:frame="1"/>
          <w:shd w:val="clear" w:color="auto" w:fill="FFFFFF"/>
        </w:rPr>
        <w:t xml:space="preserve">(näiteks </w:t>
      </w:r>
      <w:proofErr w:type="spellStart"/>
      <w:r w:rsidRPr="00F02147" w:rsidR="00DE4D1C">
        <w:rPr>
          <w:rFonts w:ascii="Times New Roman" w:hAnsi="Times New Roman"/>
          <w:sz w:val="24"/>
          <w:szCs w:val="24"/>
          <w:bdr w:val="none" w:color="auto" w:sz="0" w:space="0" w:frame="1"/>
          <w:shd w:val="clear" w:color="auto" w:fill="FFFFFF"/>
        </w:rPr>
        <w:t>Dzintars</w:t>
      </w:r>
      <w:proofErr w:type="spellEnd"/>
      <w:r w:rsidRPr="00F02147" w:rsidR="00DE4D1C">
        <w:rPr>
          <w:rFonts w:ascii="Times New Roman" w:hAnsi="Times New Roman"/>
          <w:sz w:val="24"/>
          <w:szCs w:val="24"/>
          <w:shd w:val="clear" w:color="auto" w:fill="FFFFFF"/>
        </w:rPr>
        <w:t> – </w:t>
      </w:r>
      <w:proofErr w:type="spellStart"/>
      <w:r w:rsidRPr="00F02147" w:rsidR="00DE4D1C">
        <w:rPr>
          <w:rFonts w:ascii="Times New Roman" w:hAnsi="Times New Roman"/>
          <w:sz w:val="24"/>
          <w:szCs w:val="24"/>
          <w:bdr w:val="none" w:color="auto" w:sz="0" w:space="0" w:frame="1"/>
          <w:shd w:val="clear" w:color="auto" w:fill="FFFFFF"/>
        </w:rPr>
        <w:t>Dzintare</w:t>
      </w:r>
      <w:proofErr w:type="spellEnd"/>
      <w:r w:rsidRPr="00F02147" w:rsidR="00DE4D1C">
        <w:rPr>
          <w:rFonts w:ascii="Times New Roman" w:hAnsi="Times New Roman"/>
          <w:sz w:val="24"/>
          <w:szCs w:val="24"/>
          <w:bdr w:val="none" w:color="auto" w:sz="0" w:space="0" w:frame="1"/>
          <w:shd w:val="clear" w:color="auto" w:fill="FFFFFF"/>
        </w:rPr>
        <w:t xml:space="preserve">, </w:t>
      </w:r>
      <w:proofErr w:type="spellStart"/>
      <w:r w:rsidRPr="00F02147" w:rsidR="00DE4D1C">
        <w:rPr>
          <w:rFonts w:ascii="Times New Roman" w:hAnsi="Times New Roman"/>
          <w:sz w:val="24"/>
          <w:szCs w:val="24"/>
          <w:bdr w:val="none" w:color="auto" w:sz="0" w:space="0" w:frame="1"/>
          <w:shd w:val="clear" w:color="auto" w:fill="FFFFFF"/>
        </w:rPr>
        <w:t>Klētnieks</w:t>
      </w:r>
      <w:proofErr w:type="spellEnd"/>
      <w:r w:rsidRPr="00F02147" w:rsidR="00DE4D1C">
        <w:rPr>
          <w:rFonts w:ascii="Times New Roman" w:hAnsi="Times New Roman"/>
          <w:sz w:val="24"/>
          <w:szCs w:val="24"/>
          <w:shd w:val="clear" w:color="auto" w:fill="FFFFFF"/>
        </w:rPr>
        <w:t> – </w:t>
      </w:r>
      <w:proofErr w:type="spellStart"/>
      <w:r w:rsidRPr="00F02147" w:rsidR="00DE4D1C">
        <w:rPr>
          <w:rFonts w:ascii="Times New Roman" w:hAnsi="Times New Roman"/>
          <w:sz w:val="24"/>
          <w:szCs w:val="24"/>
          <w:bdr w:val="none" w:color="auto" w:sz="0" w:space="0" w:frame="1"/>
          <w:shd w:val="clear" w:color="auto" w:fill="FFFFFF"/>
        </w:rPr>
        <w:t>Klētniece</w:t>
      </w:r>
      <w:proofErr w:type="spellEnd"/>
      <w:r w:rsidRPr="00F02147" w:rsidR="00DE4D1C">
        <w:rPr>
          <w:rFonts w:ascii="Times New Roman" w:hAnsi="Times New Roman"/>
          <w:sz w:val="24"/>
          <w:szCs w:val="24"/>
          <w:bdr w:val="none" w:color="auto" w:sz="0" w:space="0" w:frame="1"/>
          <w:shd w:val="clear" w:color="auto" w:fill="FFFFFF"/>
        </w:rPr>
        <w:t>, Gailis</w:t>
      </w:r>
      <w:r w:rsidRPr="00F02147" w:rsidR="00DE4D1C">
        <w:rPr>
          <w:rFonts w:ascii="Times New Roman" w:hAnsi="Times New Roman"/>
          <w:sz w:val="24"/>
          <w:szCs w:val="24"/>
          <w:shd w:val="clear" w:color="auto" w:fill="FFFFFF"/>
        </w:rPr>
        <w:t> – </w:t>
      </w:r>
      <w:proofErr w:type="spellStart"/>
      <w:r w:rsidRPr="00F02147" w:rsidR="00DE4D1C">
        <w:rPr>
          <w:rFonts w:ascii="Times New Roman" w:hAnsi="Times New Roman"/>
          <w:sz w:val="24"/>
          <w:szCs w:val="24"/>
          <w:bdr w:val="none" w:color="auto" w:sz="0" w:space="0" w:frame="1"/>
          <w:shd w:val="clear" w:color="auto" w:fill="FFFFFF"/>
        </w:rPr>
        <w:t>Gaile</w:t>
      </w:r>
      <w:proofErr w:type="spellEnd"/>
      <w:r w:rsidRPr="00F02147" w:rsidR="00DE4D1C">
        <w:rPr>
          <w:rFonts w:ascii="Times New Roman" w:hAnsi="Times New Roman"/>
          <w:sz w:val="24"/>
          <w:szCs w:val="24"/>
          <w:bdr w:val="none" w:color="auto" w:sz="0" w:space="0" w:frame="1"/>
          <w:shd w:val="clear" w:color="auto" w:fill="FFFFFF"/>
        </w:rPr>
        <w:t xml:space="preserve">, </w:t>
      </w:r>
      <w:proofErr w:type="spellStart"/>
      <w:r w:rsidRPr="00F02147" w:rsidR="00DE4D1C">
        <w:rPr>
          <w:rFonts w:ascii="Times New Roman" w:hAnsi="Times New Roman"/>
          <w:sz w:val="24"/>
          <w:szCs w:val="24"/>
          <w:bdr w:val="none" w:color="auto" w:sz="0" w:space="0" w:frame="1"/>
          <w:shd w:val="clear" w:color="auto" w:fill="FFFFFF"/>
        </w:rPr>
        <w:t>Baltais</w:t>
      </w:r>
      <w:proofErr w:type="spellEnd"/>
      <w:r w:rsidRPr="00F02147" w:rsidR="00DE4D1C">
        <w:rPr>
          <w:rFonts w:ascii="Times New Roman" w:hAnsi="Times New Roman"/>
          <w:sz w:val="24"/>
          <w:szCs w:val="24"/>
          <w:shd w:val="clear" w:color="auto" w:fill="FFFFFF"/>
        </w:rPr>
        <w:t> – </w:t>
      </w:r>
      <w:proofErr w:type="spellStart"/>
      <w:r w:rsidRPr="00F02147" w:rsidR="00DE4D1C">
        <w:rPr>
          <w:rFonts w:ascii="Times New Roman" w:hAnsi="Times New Roman"/>
          <w:sz w:val="24"/>
          <w:szCs w:val="24"/>
          <w:bdr w:val="none" w:color="auto" w:sz="0" w:space="0" w:frame="1"/>
          <w:shd w:val="clear" w:color="auto" w:fill="FFFFFF"/>
        </w:rPr>
        <w:t>Baltā</w:t>
      </w:r>
      <w:proofErr w:type="spellEnd"/>
      <w:r w:rsidRPr="00F02147" w:rsidR="00DE4D1C">
        <w:rPr>
          <w:rFonts w:ascii="Times New Roman" w:hAnsi="Times New Roman"/>
          <w:sz w:val="24"/>
          <w:szCs w:val="24"/>
          <w:bdr w:val="none" w:color="auto" w:sz="0" w:space="0" w:frame="1"/>
          <w:shd w:val="clear" w:color="auto" w:fill="FFFFFF"/>
        </w:rPr>
        <w:t>).</w:t>
      </w:r>
    </w:p>
    <w:p w:rsidR="00AC1664" w:rsidP="00AC1664" w:rsidRDefault="00AC1664" w14:paraId="4678C3AA" w14:textId="77777777">
      <w:pPr>
        <w:pStyle w:val="NoSpacing"/>
        <w:jc w:val="both"/>
        <w:rPr>
          <w:rFonts w:ascii="Times New Roman" w:hAnsi="Times New Roman"/>
          <w:sz w:val="24"/>
          <w:szCs w:val="24"/>
        </w:rPr>
      </w:pPr>
    </w:p>
    <w:p w:rsidRPr="00AC1664" w:rsidR="00E005DB" w:rsidP="00AC1664" w:rsidRDefault="00DE4D1C" w14:paraId="3F89EA20" w14:textId="5CE12666">
      <w:pPr>
        <w:pStyle w:val="NoSpacing"/>
        <w:jc w:val="both"/>
        <w:rPr>
          <w:rFonts w:ascii="Times New Roman" w:hAnsi="Times New Roman"/>
          <w:sz w:val="24"/>
          <w:szCs w:val="24"/>
        </w:rPr>
      </w:pPr>
      <w:r w:rsidRPr="00AC1664">
        <w:rPr>
          <w:rFonts w:ascii="Times New Roman" w:hAnsi="Times New Roman"/>
          <w:sz w:val="24"/>
          <w:szCs w:val="24"/>
          <w:bdr w:val="none" w:color="auto" w:sz="0" w:space="0" w:frame="1"/>
          <w:shd w:val="clear" w:color="auto" w:fill="FFFFFF"/>
        </w:rPr>
        <w:t xml:space="preserve">Leedu nimedes lisatakse perekonnanime meessoovormile samuti naissoo lõpp, mis aga on erinev vallalisel ja abielus naisel (näiteks </w:t>
      </w:r>
      <w:proofErr w:type="spellStart"/>
      <w:r w:rsidRPr="00AC1664">
        <w:rPr>
          <w:rFonts w:ascii="Times New Roman" w:hAnsi="Times New Roman"/>
          <w:sz w:val="24"/>
          <w:szCs w:val="24"/>
          <w:bdr w:val="none" w:color="auto" w:sz="0" w:space="0" w:frame="1"/>
          <w:shd w:val="clear" w:color="auto" w:fill="FFFFFF"/>
        </w:rPr>
        <w:t>Urbonas</w:t>
      </w:r>
      <w:proofErr w:type="spellEnd"/>
      <w:r w:rsidRPr="00AC1664">
        <w:rPr>
          <w:rFonts w:ascii="Times New Roman" w:hAnsi="Times New Roman"/>
          <w:sz w:val="24"/>
          <w:szCs w:val="24"/>
          <w:shd w:val="clear" w:color="auto" w:fill="FFFFFF"/>
        </w:rPr>
        <w:t> – </w:t>
      </w:r>
      <w:proofErr w:type="spellStart"/>
      <w:r w:rsidRPr="00AC1664">
        <w:rPr>
          <w:rFonts w:ascii="Times New Roman" w:hAnsi="Times New Roman"/>
          <w:sz w:val="24"/>
          <w:szCs w:val="24"/>
          <w:shd w:val="clear" w:color="auto" w:fill="FFFFFF"/>
        </w:rPr>
        <w:t>Urbon</w:t>
      </w:r>
      <w:r w:rsidRPr="00AC1664">
        <w:rPr>
          <w:rFonts w:ascii="Times New Roman" w:hAnsi="Times New Roman"/>
          <w:sz w:val="24"/>
          <w:szCs w:val="24"/>
          <w:bdr w:val="none" w:color="auto" w:sz="0" w:space="0" w:frame="1"/>
          <w:shd w:val="clear" w:color="auto" w:fill="FFFFFF"/>
        </w:rPr>
        <w:t>aitė</w:t>
      </w:r>
      <w:proofErr w:type="spellEnd"/>
      <w:r w:rsidRPr="00AC1664">
        <w:rPr>
          <w:rFonts w:ascii="Times New Roman" w:hAnsi="Times New Roman"/>
          <w:sz w:val="24"/>
          <w:szCs w:val="24"/>
          <w:shd w:val="clear" w:color="auto" w:fill="FFFFFF"/>
        </w:rPr>
        <w:t>– </w:t>
      </w:r>
      <w:proofErr w:type="spellStart"/>
      <w:r w:rsidRPr="00AC1664">
        <w:rPr>
          <w:rFonts w:ascii="Times New Roman" w:hAnsi="Times New Roman"/>
          <w:sz w:val="24"/>
          <w:szCs w:val="24"/>
          <w:bdr w:val="none" w:color="auto" w:sz="0" w:space="0" w:frame="1"/>
          <w:shd w:val="clear" w:color="auto" w:fill="FFFFFF"/>
        </w:rPr>
        <w:t>Urbonienė</w:t>
      </w:r>
      <w:proofErr w:type="spellEnd"/>
      <w:r w:rsidRPr="00AC1664">
        <w:rPr>
          <w:rFonts w:ascii="Times New Roman" w:hAnsi="Times New Roman"/>
          <w:sz w:val="24"/>
          <w:szCs w:val="24"/>
          <w:bdr w:val="none" w:color="auto" w:sz="0" w:space="0" w:frame="1"/>
          <w:shd w:val="clear" w:color="auto" w:fill="FFFFFF"/>
        </w:rPr>
        <w:t xml:space="preserve">, </w:t>
      </w:r>
      <w:proofErr w:type="spellStart"/>
      <w:r w:rsidRPr="00AC1664" w:rsidR="0026336E">
        <w:rPr>
          <w:rFonts w:ascii="Times New Roman" w:hAnsi="Times New Roman"/>
          <w:sz w:val="24"/>
          <w:szCs w:val="24"/>
          <w:bdr w:val="none" w:color="auto" w:sz="0" w:space="0" w:frame="1"/>
          <w:shd w:val="clear" w:color="auto" w:fill="FFFFFF"/>
        </w:rPr>
        <w:t>Butkus</w:t>
      </w:r>
      <w:proofErr w:type="spellEnd"/>
      <w:r w:rsidRPr="00AC1664" w:rsidR="0026336E">
        <w:rPr>
          <w:rFonts w:ascii="Times New Roman" w:hAnsi="Times New Roman"/>
          <w:sz w:val="24"/>
          <w:szCs w:val="24"/>
          <w:shd w:val="clear" w:color="auto" w:fill="FFFFFF"/>
        </w:rPr>
        <w:t> – </w:t>
      </w:r>
      <w:proofErr w:type="spellStart"/>
      <w:r w:rsidRPr="00AC1664" w:rsidR="0026336E">
        <w:rPr>
          <w:rFonts w:ascii="Times New Roman" w:hAnsi="Times New Roman"/>
          <w:sz w:val="24"/>
          <w:szCs w:val="24"/>
          <w:bdr w:val="none" w:color="auto" w:sz="0" w:space="0" w:frame="1"/>
          <w:shd w:val="clear" w:color="auto" w:fill="FFFFFF"/>
        </w:rPr>
        <w:t>Butkutė</w:t>
      </w:r>
      <w:proofErr w:type="spellEnd"/>
      <w:r w:rsidRPr="00AC1664">
        <w:rPr>
          <w:rFonts w:ascii="Times New Roman" w:hAnsi="Times New Roman"/>
          <w:sz w:val="24"/>
          <w:szCs w:val="24"/>
          <w:shd w:val="clear" w:color="auto" w:fill="FFFFFF"/>
        </w:rPr>
        <w:t xml:space="preserve">– </w:t>
      </w:r>
      <w:proofErr w:type="spellStart"/>
      <w:r w:rsidRPr="00AC1664">
        <w:rPr>
          <w:rFonts w:ascii="Times New Roman" w:hAnsi="Times New Roman"/>
          <w:sz w:val="24"/>
          <w:szCs w:val="24"/>
          <w:shd w:val="clear" w:color="auto" w:fill="FFFFFF"/>
        </w:rPr>
        <w:t>Bu</w:t>
      </w:r>
      <w:r w:rsidRPr="00AC1664">
        <w:rPr>
          <w:rFonts w:ascii="Times New Roman" w:hAnsi="Times New Roman"/>
          <w:sz w:val="24"/>
          <w:szCs w:val="24"/>
          <w:bdr w:val="none" w:color="auto" w:sz="0" w:space="0" w:frame="1"/>
          <w:shd w:val="clear" w:color="auto" w:fill="FFFFFF"/>
        </w:rPr>
        <w:t>tkienė</w:t>
      </w:r>
      <w:proofErr w:type="spellEnd"/>
      <w:r w:rsidRPr="00AC1664" w:rsidR="0026336E">
        <w:rPr>
          <w:rFonts w:ascii="Times New Roman" w:hAnsi="Times New Roman"/>
          <w:sz w:val="24"/>
          <w:szCs w:val="24"/>
          <w:bdr w:val="none" w:color="auto" w:sz="0" w:space="0" w:frame="1"/>
          <w:shd w:val="clear" w:color="auto" w:fill="FFFFFF"/>
        </w:rPr>
        <w:t xml:space="preserve">). Iiri perekonnanimedele on eripärane soole vastava </w:t>
      </w:r>
      <w:r w:rsidRPr="00F02147" w:rsidR="0026336E">
        <w:rPr>
          <w:rFonts w:ascii="Times New Roman" w:hAnsi="Times New Roman"/>
          <w:sz w:val="24"/>
          <w:szCs w:val="24"/>
          <w:bdr w:val="none" w:color="auto" w:sz="0" w:space="0" w:frame="1"/>
          <w:shd w:val="clear" w:color="auto" w:fill="FFFFFF"/>
        </w:rPr>
        <w:t>eeso</w:t>
      </w:r>
      <w:r w:rsidR="00EE5102">
        <w:rPr>
          <w:rFonts w:ascii="Times New Roman" w:hAnsi="Times New Roman"/>
          <w:sz w:val="24"/>
          <w:szCs w:val="24"/>
          <w:bdr w:val="none" w:color="auto" w:sz="0" w:space="0" w:frame="1"/>
          <w:shd w:val="clear" w:color="auto" w:fill="FFFFFF"/>
        </w:rPr>
        <w:t>s</w:t>
      </w:r>
      <w:r w:rsidRPr="00F02147" w:rsidR="0026336E">
        <w:rPr>
          <w:rFonts w:ascii="Times New Roman" w:hAnsi="Times New Roman"/>
          <w:sz w:val="24"/>
          <w:szCs w:val="24"/>
          <w:bdr w:val="none" w:color="auto" w:sz="0" w:space="0" w:frame="1"/>
          <w:shd w:val="clear" w:color="auto" w:fill="FFFFFF"/>
        </w:rPr>
        <w:t xml:space="preserve">ise </w:t>
      </w:r>
      <w:r w:rsidRPr="00AC1664" w:rsidR="0026336E">
        <w:rPr>
          <w:rFonts w:ascii="Times New Roman" w:hAnsi="Times New Roman"/>
          <w:sz w:val="24"/>
          <w:szCs w:val="24"/>
          <w:bdr w:val="none" w:color="auto" w:sz="0" w:space="0" w:frame="1"/>
          <w:shd w:val="clear" w:color="auto" w:fill="FFFFFF"/>
        </w:rPr>
        <w:t xml:space="preserve">lisamine perekonnanime ette (näiteks </w:t>
      </w:r>
      <w:r w:rsidRPr="00AC1664" w:rsidR="0026336E">
        <w:rPr>
          <w:rFonts w:ascii="Times New Roman" w:hAnsi="Times New Roman"/>
          <w:sz w:val="24"/>
          <w:szCs w:val="24"/>
          <w:lang w:eastAsia="et-EE"/>
        </w:rPr>
        <w:t xml:space="preserve">Ó </w:t>
      </w:r>
      <w:proofErr w:type="spellStart"/>
      <w:r w:rsidRPr="00AC1664" w:rsidR="0026336E">
        <w:rPr>
          <w:rFonts w:ascii="Times New Roman" w:hAnsi="Times New Roman"/>
          <w:sz w:val="24"/>
          <w:szCs w:val="24"/>
          <w:lang w:eastAsia="et-EE"/>
        </w:rPr>
        <w:t>Dónaill</w:t>
      </w:r>
      <w:proofErr w:type="spellEnd"/>
      <w:r w:rsidRPr="00AC1664" w:rsidR="0026336E">
        <w:rPr>
          <w:rFonts w:ascii="Times New Roman" w:hAnsi="Times New Roman"/>
          <w:sz w:val="24"/>
          <w:szCs w:val="24"/>
          <w:shd w:val="clear" w:color="auto" w:fill="FFFFFF"/>
        </w:rPr>
        <w:t>–</w:t>
      </w:r>
      <w:r w:rsidRPr="00AC1664" w:rsidR="0026336E">
        <w:rPr>
          <w:rFonts w:ascii="Times New Roman" w:hAnsi="Times New Roman"/>
          <w:sz w:val="24"/>
          <w:szCs w:val="24"/>
          <w:lang w:eastAsia="et-EE"/>
        </w:rPr>
        <w:t xml:space="preserve"> </w:t>
      </w:r>
      <w:proofErr w:type="spellStart"/>
      <w:r w:rsidRPr="00AC1664" w:rsidR="0026336E">
        <w:rPr>
          <w:rFonts w:ascii="Times New Roman" w:hAnsi="Times New Roman"/>
          <w:sz w:val="24"/>
          <w:szCs w:val="24"/>
          <w:lang w:eastAsia="et-EE"/>
        </w:rPr>
        <w:t>Ní</w:t>
      </w:r>
      <w:proofErr w:type="spellEnd"/>
      <w:r w:rsidRPr="00AC1664" w:rsidR="0026336E">
        <w:rPr>
          <w:rFonts w:ascii="Times New Roman" w:hAnsi="Times New Roman"/>
          <w:sz w:val="24"/>
          <w:szCs w:val="24"/>
          <w:lang w:eastAsia="et-EE"/>
        </w:rPr>
        <w:t xml:space="preserve"> </w:t>
      </w:r>
      <w:proofErr w:type="spellStart"/>
      <w:r w:rsidRPr="00AC1664" w:rsidR="0026336E">
        <w:rPr>
          <w:rFonts w:ascii="Times New Roman" w:hAnsi="Times New Roman"/>
          <w:sz w:val="24"/>
          <w:szCs w:val="24"/>
          <w:lang w:eastAsia="et-EE"/>
        </w:rPr>
        <w:t>Dhónaill</w:t>
      </w:r>
      <w:proofErr w:type="spellEnd"/>
      <w:r w:rsidRPr="00AC1664" w:rsidR="0026336E">
        <w:rPr>
          <w:rFonts w:ascii="Times New Roman" w:hAnsi="Times New Roman"/>
          <w:sz w:val="24"/>
          <w:szCs w:val="24"/>
          <w:lang w:eastAsia="et-EE"/>
        </w:rPr>
        <w:t xml:space="preserve">, Mac </w:t>
      </w:r>
      <w:proofErr w:type="spellStart"/>
      <w:r w:rsidRPr="00AC1664" w:rsidR="0026336E">
        <w:rPr>
          <w:rFonts w:ascii="Times New Roman" w:hAnsi="Times New Roman"/>
          <w:sz w:val="24"/>
          <w:szCs w:val="24"/>
          <w:lang w:eastAsia="et-EE"/>
        </w:rPr>
        <w:t>Mathúna</w:t>
      </w:r>
      <w:proofErr w:type="spellEnd"/>
      <w:r w:rsidRPr="00AC1664" w:rsidR="0026336E">
        <w:rPr>
          <w:rFonts w:ascii="Times New Roman" w:hAnsi="Times New Roman"/>
          <w:sz w:val="24"/>
          <w:szCs w:val="24"/>
          <w:shd w:val="clear" w:color="auto" w:fill="FFFFFF"/>
        </w:rPr>
        <w:t>–</w:t>
      </w:r>
      <w:proofErr w:type="spellStart"/>
      <w:r w:rsidRPr="00AC1664" w:rsidR="0026336E">
        <w:rPr>
          <w:rFonts w:ascii="Times New Roman" w:hAnsi="Times New Roman"/>
          <w:sz w:val="24"/>
          <w:szCs w:val="24"/>
          <w:lang w:eastAsia="et-EE"/>
        </w:rPr>
        <w:t>Nic</w:t>
      </w:r>
      <w:proofErr w:type="spellEnd"/>
      <w:r w:rsidRPr="00AC1664" w:rsidR="0026336E">
        <w:rPr>
          <w:rFonts w:ascii="Times New Roman" w:hAnsi="Times New Roman"/>
          <w:sz w:val="24"/>
          <w:szCs w:val="24"/>
          <w:lang w:eastAsia="et-EE"/>
        </w:rPr>
        <w:t xml:space="preserve"> </w:t>
      </w:r>
      <w:proofErr w:type="spellStart"/>
      <w:r w:rsidRPr="00AC1664" w:rsidR="0026336E">
        <w:rPr>
          <w:rFonts w:ascii="Times New Roman" w:hAnsi="Times New Roman"/>
          <w:sz w:val="24"/>
          <w:szCs w:val="24"/>
          <w:lang w:eastAsia="et-EE"/>
        </w:rPr>
        <w:t>Mathúna</w:t>
      </w:r>
      <w:proofErr w:type="spellEnd"/>
      <w:r w:rsidRPr="00AC1664" w:rsidR="0026336E">
        <w:rPr>
          <w:rFonts w:ascii="Times New Roman" w:hAnsi="Times New Roman"/>
          <w:sz w:val="24"/>
          <w:szCs w:val="24"/>
          <w:lang w:eastAsia="et-EE"/>
        </w:rPr>
        <w:t>).</w:t>
      </w:r>
    </w:p>
    <w:p w:rsidRPr="00F02147" w:rsidR="00F66BFA" w:rsidP="00F02147" w:rsidRDefault="00F66BFA" w14:paraId="001C8CB0" w14:textId="77777777">
      <w:pPr>
        <w:pStyle w:val="NoSpacing"/>
        <w:jc w:val="both"/>
        <w:rPr>
          <w:rFonts w:ascii="Times New Roman" w:hAnsi="Times New Roman"/>
          <w:sz w:val="24"/>
          <w:szCs w:val="24"/>
        </w:rPr>
      </w:pPr>
    </w:p>
    <w:p w:rsidR="002C61C2" w:rsidP="00F02147" w:rsidRDefault="00F66BFA" w14:paraId="52E736D0" w14:textId="28E04C98">
      <w:pPr>
        <w:pStyle w:val="NoSpacing"/>
        <w:jc w:val="both"/>
        <w:rPr>
          <w:rFonts w:ascii="Times New Roman" w:hAnsi="Times New Roman"/>
          <w:sz w:val="24"/>
          <w:szCs w:val="24"/>
        </w:rPr>
      </w:pPr>
      <w:r w:rsidRPr="00F02147">
        <w:rPr>
          <w:rFonts w:ascii="Times New Roman" w:hAnsi="Times New Roman"/>
          <w:sz w:val="24"/>
          <w:szCs w:val="24"/>
        </w:rPr>
        <w:t xml:space="preserve">Võrreldes </w:t>
      </w:r>
      <w:proofErr w:type="spellStart"/>
      <w:r w:rsidRPr="00F02147">
        <w:rPr>
          <w:rFonts w:ascii="Times New Roman" w:hAnsi="Times New Roman"/>
          <w:sz w:val="24"/>
          <w:szCs w:val="24"/>
        </w:rPr>
        <w:t>NS-iga</w:t>
      </w:r>
      <w:proofErr w:type="spellEnd"/>
      <w:r w:rsidRPr="00F02147">
        <w:rPr>
          <w:rFonts w:ascii="Times New Roman" w:hAnsi="Times New Roman"/>
          <w:sz w:val="24"/>
          <w:szCs w:val="24"/>
        </w:rPr>
        <w:t xml:space="preserve"> on </w:t>
      </w:r>
      <w:r w:rsidR="00AC1664">
        <w:rPr>
          <w:rFonts w:ascii="Times New Roman" w:hAnsi="Times New Roman"/>
          <w:sz w:val="24"/>
          <w:szCs w:val="24"/>
        </w:rPr>
        <w:t xml:space="preserve">eelnõuga </w:t>
      </w:r>
      <w:r w:rsidRPr="00F02147">
        <w:rPr>
          <w:rFonts w:ascii="Times New Roman" w:hAnsi="Times New Roman"/>
          <w:sz w:val="24"/>
          <w:szCs w:val="24"/>
        </w:rPr>
        <w:t>täpsustatud kahes</w:t>
      </w:r>
      <w:r w:rsidR="005D5517">
        <w:rPr>
          <w:rFonts w:ascii="Times New Roman" w:hAnsi="Times New Roman"/>
          <w:sz w:val="24"/>
          <w:szCs w:val="24"/>
        </w:rPr>
        <w:t>t</w:t>
      </w:r>
      <w:r w:rsidRPr="00F02147">
        <w:rPr>
          <w:rFonts w:ascii="Times New Roman" w:hAnsi="Times New Roman"/>
          <w:sz w:val="24"/>
          <w:szCs w:val="24"/>
        </w:rPr>
        <w:t xml:space="preserve"> nimest koosneva perekonnanime reegleid. </w:t>
      </w:r>
      <w:r w:rsidRPr="00E8657D" w:rsidR="00E8657D">
        <w:rPr>
          <w:rFonts w:ascii="Times New Roman" w:hAnsi="Times New Roman"/>
          <w:sz w:val="24"/>
          <w:szCs w:val="24"/>
        </w:rPr>
        <w:t xml:space="preserve">Muudetud on perekonnanime muutmise käsitlust soo või muu tunnuse tõttu. Nimesid ei loeta enam ühiseks lihtsalt seetõttu, et nende kandjad on seotud abielu, põlvnemise või hõimlusega. Selle asemel lähtutakse nime kirjapildi muutmisest ehk sellest, kuidas perekonnanime meessoovormist </w:t>
      </w:r>
      <w:r w:rsidR="00E8657D">
        <w:rPr>
          <w:rFonts w:ascii="Times New Roman" w:hAnsi="Times New Roman"/>
          <w:sz w:val="24"/>
          <w:szCs w:val="24"/>
        </w:rPr>
        <w:t>saab moodustada</w:t>
      </w:r>
      <w:r w:rsidRPr="00E8657D" w:rsidR="00E8657D">
        <w:rPr>
          <w:rFonts w:ascii="Times New Roman" w:hAnsi="Times New Roman"/>
          <w:sz w:val="24"/>
          <w:szCs w:val="24"/>
        </w:rPr>
        <w:t xml:space="preserve"> naissoovorm</w:t>
      </w:r>
      <w:r w:rsidR="00E8657D">
        <w:rPr>
          <w:rFonts w:ascii="Times New Roman" w:hAnsi="Times New Roman"/>
          <w:sz w:val="24"/>
          <w:szCs w:val="24"/>
        </w:rPr>
        <w:t>i</w:t>
      </w:r>
      <w:r w:rsidRPr="00F02147">
        <w:rPr>
          <w:rFonts w:ascii="Times New Roman" w:hAnsi="Times New Roman"/>
          <w:sz w:val="24"/>
          <w:szCs w:val="24"/>
        </w:rPr>
        <w:t>.</w:t>
      </w:r>
      <w:r w:rsidR="00AA01AF">
        <w:rPr>
          <w:rFonts w:ascii="Times New Roman" w:hAnsi="Times New Roman"/>
          <w:sz w:val="24"/>
          <w:szCs w:val="24"/>
        </w:rPr>
        <w:t xml:space="preserve"> </w:t>
      </w:r>
      <w:r w:rsidRPr="00E8657D" w:rsidR="00E8657D">
        <w:rPr>
          <w:rFonts w:ascii="Times New Roman" w:hAnsi="Times New Roman"/>
          <w:sz w:val="24"/>
          <w:szCs w:val="24"/>
        </w:rPr>
        <w:t xml:space="preserve">Selle asemel lähtutakse nime kirjapildi muutmisest ehk sellest, kuidas perekonnanime meessoovormist </w:t>
      </w:r>
      <w:r w:rsidR="00E8657D">
        <w:rPr>
          <w:rFonts w:ascii="Times New Roman" w:hAnsi="Times New Roman"/>
          <w:sz w:val="24"/>
          <w:szCs w:val="24"/>
        </w:rPr>
        <w:t>saab moodustada</w:t>
      </w:r>
      <w:r w:rsidRPr="00E8657D" w:rsidR="00E8657D">
        <w:rPr>
          <w:rFonts w:ascii="Times New Roman" w:hAnsi="Times New Roman"/>
          <w:sz w:val="24"/>
          <w:szCs w:val="24"/>
        </w:rPr>
        <w:t xml:space="preserve"> naissoovorm</w:t>
      </w:r>
      <w:r w:rsidR="00E8657D">
        <w:rPr>
          <w:rFonts w:ascii="Times New Roman" w:hAnsi="Times New Roman"/>
          <w:sz w:val="24"/>
          <w:szCs w:val="24"/>
        </w:rPr>
        <w:t>i.</w:t>
      </w:r>
      <w:r w:rsidR="00AA01AF">
        <w:rPr>
          <w:rFonts w:ascii="Times New Roman" w:hAnsi="Times New Roman"/>
          <w:sz w:val="24"/>
          <w:szCs w:val="24"/>
        </w:rPr>
        <w:t xml:space="preserve"> </w:t>
      </w:r>
      <w:r w:rsidRPr="00F02147">
        <w:rPr>
          <w:rFonts w:ascii="Times New Roman" w:hAnsi="Times New Roman"/>
          <w:sz w:val="24"/>
          <w:szCs w:val="24"/>
        </w:rPr>
        <w:t>Muudetud on käsitlust perekonnanime muutumisel soo või muu tunnuse tõttu – nimesid ei loeta ühiseks, kuna selle kandjad on seotud abielu, põlvnemise või hõimlusega, lähtutakse nime kirjapildi muutmises</w:t>
      </w:r>
      <w:r w:rsidR="00382873">
        <w:rPr>
          <w:rFonts w:ascii="Times New Roman" w:hAnsi="Times New Roman"/>
          <w:sz w:val="24"/>
          <w:szCs w:val="24"/>
        </w:rPr>
        <w:t>t</w:t>
      </w:r>
      <w:r w:rsidRPr="00F02147">
        <w:rPr>
          <w:rFonts w:ascii="Times New Roman" w:hAnsi="Times New Roman"/>
          <w:sz w:val="24"/>
          <w:szCs w:val="24"/>
        </w:rPr>
        <w:t xml:space="preserve"> ehk sellest, kuidas perekonnanime meessoovormist saab moodustada naissoo vormi</w:t>
      </w:r>
      <w:r w:rsidRPr="00F02147" w:rsidDel="00611AAA" w:rsidR="00611AAA">
        <w:rPr>
          <w:rFonts w:ascii="Times New Roman" w:hAnsi="Times New Roman"/>
          <w:sz w:val="24"/>
          <w:szCs w:val="24"/>
        </w:rPr>
        <w:t xml:space="preserve"> </w:t>
      </w:r>
      <w:r w:rsidRPr="00F02147" w:rsidDel="00611AAA">
        <w:rPr>
          <w:rFonts w:ascii="Times New Roman" w:hAnsi="Times New Roman"/>
          <w:sz w:val="24"/>
          <w:szCs w:val="24"/>
        </w:rPr>
        <w:t>.</w:t>
      </w:r>
    </w:p>
    <w:p w:rsidR="00E54030" w:rsidP="00F02147" w:rsidRDefault="00E54030" w14:paraId="18084A53" w14:textId="77777777">
      <w:pPr>
        <w:pStyle w:val="NoSpacing"/>
        <w:jc w:val="both"/>
        <w:rPr>
          <w:rFonts w:ascii="Times New Roman" w:hAnsi="Times New Roman"/>
          <w:sz w:val="24"/>
          <w:szCs w:val="24"/>
        </w:rPr>
      </w:pPr>
    </w:p>
    <w:p w:rsidRPr="001E65F3" w:rsidR="00E54030" w:rsidP="001E65F3" w:rsidRDefault="00E54030" w14:paraId="0CE02AAC" w14:textId="650F42C0">
      <w:pPr>
        <w:pStyle w:val="NoSpacing"/>
        <w:jc w:val="both"/>
        <w:rPr>
          <w:rFonts w:ascii="Times New Roman" w:hAnsi="Times New Roman"/>
          <w:sz w:val="24"/>
          <w:szCs w:val="24"/>
        </w:rPr>
      </w:pPr>
      <w:r>
        <w:rPr>
          <w:rFonts w:ascii="Times New Roman" w:hAnsi="Times New Roman"/>
          <w:sz w:val="24"/>
          <w:szCs w:val="24"/>
        </w:rPr>
        <w:t>NS nä</w:t>
      </w:r>
      <w:r w:rsidR="00AC1664">
        <w:rPr>
          <w:rFonts w:ascii="Times New Roman" w:hAnsi="Times New Roman"/>
          <w:sz w:val="24"/>
          <w:szCs w:val="24"/>
        </w:rPr>
        <w:t>eb</w:t>
      </w:r>
      <w:r>
        <w:rPr>
          <w:rFonts w:ascii="Times New Roman" w:hAnsi="Times New Roman"/>
          <w:sz w:val="24"/>
          <w:szCs w:val="24"/>
        </w:rPr>
        <w:t xml:space="preserve"> ette, et t</w:t>
      </w:r>
      <w:r w:rsidRPr="00E54030">
        <w:rPr>
          <w:rFonts w:ascii="Times New Roman" w:hAnsi="Times New Roman"/>
          <w:sz w:val="24"/>
          <w:szCs w:val="24"/>
        </w:rPr>
        <w:t>unnused, mille alusel perekonnanimesid käsitatakse ühise perekonnanimena, kehtestab valdkonna eest vastutav minister määrusega.</w:t>
      </w:r>
      <w:r>
        <w:rPr>
          <w:rFonts w:ascii="Times New Roman" w:hAnsi="Times New Roman"/>
          <w:sz w:val="24"/>
          <w:szCs w:val="24"/>
        </w:rPr>
        <w:t xml:space="preserve"> </w:t>
      </w:r>
      <w:r w:rsidR="00AC1664">
        <w:rPr>
          <w:rFonts w:ascii="Times New Roman" w:hAnsi="Times New Roman"/>
          <w:sz w:val="24"/>
          <w:szCs w:val="24"/>
        </w:rPr>
        <w:t>Eelnõu</w:t>
      </w:r>
      <w:r w:rsidR="0094059E">
        <w:rPr>
          <w:rFonts w:ascii="Times New Roman" w:hAnsi="Times New Roman"/>
          <w:sz w:val="24"/>
          <w:szCs w:val="24"/>
        </w:rPr>
        <w:t xml:space="preserve"> näeb selles osas ette muudatuse</w:t>
      </w:r>
      <w:r w:rsidR="001C5ED7">
        <w:rPr>
          <w:rFonts w:ascii="Times New Roman" w:hAnsi="Times New Roman"/>
          <w:sz w:val="24"/>
          <w:szCs w:val="24"/>
        </w:rPr>
        <w:t xml:space="preserve">. </w:t>
      </w:r>
      <w:r w:rsidRPr="001E65F3">
        <w:rPr>
          <w:rFonts w:ascii="Times New Roman" w:hAnsi="Times New Roman"/>
          <w:sz w:val="24"/>
          <w:szCs w:val="24"/>
        </w:rPr>
        <w:t>Eelnõu § 8 lõige 4 näeb ette, et juhul, kui isikul on soov muuta perekonnanime soo, perekonnaseisu või muu tunnuse osas vastavalt asjaomase rahvuse nimetraditsioonile</w:t>
      </w:r>
      <w:r w:rsidR="00AC1664">
        <w:rPr>
          <w:rFonts w:ascii="Times New Roman" w:hAnsi="Times New Roman"/>
          <w:sz w:val="24"/>
          <w:szCs w:val="24"/>
        </w:rPr>
        <w:t>,</w:t>
      </w:r>
      <w:r w:rsidRPr="001E65F3">
        <w:rPr>
          <w:rFonts w:ascii="Times New Roman" w:hAnsi="Times New Roman"/>
          <w:sz w:val="24"/>
          <w:szCs w:val="24"/>
        </w:rPr>
        <w:t xml:space="preserve"> võetakse vajadusel aluseks nimeteadusliku usaldusasutuse arvamus.</w:t>
      </w:r>
      <w:r w:rsidRPr="003C3922" w:rsidR="001E65F3">
        <w:rPr>
          <w:rFonts w:ascii="Times New Roman" w:hAnsi="Times New Roman"/>
          <w:sz w:val="24"/>
          <w:szCs w:val="24"/>
          <w:lang w:eastAsia="et-EE"/>
        </w:rPr>
        <w:t xml:space="preserve"> Juhiseid</w:t>
      </w:r>
      <w:r w:rsidR="001E65F3">
        <w:rPr>
          <w:rFonts w:ascii="Times New Roman" w:hAnsi="Times New Roman"/>
          <w:sz w:val="24"/>
          <w:szCs w:val="24"/>
          <w:lang w:eastAsia="et-EE"/>
        </w:rPr>
        <w:t xml:space="preserve"> nimelõppude moodustamiseks annab</w:t>
      </w:r>
      <w:r w:rsidRPr="003C3922" w:rsidR="001E65F3">
        <w:rPr>
          <w:rFonts w:ascii="Times New Roman" w:hAnsi="Times New Roman"/>
          <w:sz w:val="24"/>
          <w:szCs w:val="24"/>
          <w:lang w:eastAsia="et-EE"/>
        </w:rPr>
        <w:t xml:space="preserve"> </w:t>
      </w:r>
      <w:r w:rsidRPr="001E65F3" w:rsidR="001E65F3">
        <w:rPr>
          <w:rFonts w:ascii="Times New Roman" w:hAnsi="Times New Roman"/>
          <w:sz w:val="24"/>
          <w:szCs w:val="24"/>
        </w:rPr>
        <w:t>EKI teatmik</w:t>
      </w:r>
      <w:r w:rsidR="00403DF0">
        <w:rPr>
          <w:rStyle w:val="FootnoteReference"/>
          <w:rFonts w:ascii="Times New Roman" w:hAnsi="Times New Roman"/>
          <w:sz w:val="24"/>
          <w:szCs w:val="24"/>
        </w:rPr>
        <w:footnoteReference w:id="26"/>
      </w:r>
      <w:r w:rsidR="001E65F3">
        <w:rPr>
          <w:rFonts w:ascii="Times New Roman" w:hAnsi="Times New Roman"/>
          <w:sz w:val="24"/>
          <w:szCs w:val="24"/>
        </w:rPr>
        <w:t>.</w:t>
      </w:r>
    </w:p>
    <w:p w:rsidRPr="00F02147" w:rsidR="008448AA" w:rsidP="00F02147" w:rsidRDefault="008448AA" w14:paraId="1A136BB9" w14:textId="77777777">
      <w:pPr>
        <w:tabs>
          <w:tab w:val="left" w:pos="2340"/>
          <w:tab w:val="left" w:pos="2700"/>
        </w:tabs>
        <w:spacing w:after="0" w:line="240" w:lineRule="auto"/>
        <w:jc w:val="both"/>
        <w:rPr>
          <w:rFonts w:ascii="Times New Roman" w:hAnsi="Times New Roman" w:cs="Times New Roman"/>
          <w:kern w:val="0"/>
          <w:sz w:val="24"/>
          <w:szCs w:val="24"/>
        </w:rPr>
      </w:pPr>
    </w:p>
    <w:p w:rsidRPr="00624954" w:rsidR="0078251E" w:rsidP="00624954" w:rsidRDefault="0078251E" w14:paraId="18D4BF67" w14:textId="04348924">
      <w:pPr>
        <w:spacing w:after="0" w:line="240" w:lineRule="auto"/>
        <w:jc w:val="both"/>
        <w:rPr>
          <w:rFonts w:ascii="Times New Roman" w:hAnsi="Times New Roman" w:cs="Times New Roman"/>
          <w:sz w:val="24"/>
          <w:szCs w:val="24"/>
        </w:rPr>
      </w:pPr>
      <w:r w:rsidRPr="36BA6DC8" w:rsidR="1D1EA961">
        <w:rPr>
          <w:rFonts w:ascii="Times New Roman" w:hAnsi="Times New Roman" w:cs="Times New Roman"/>
          <w:b w:val="1"/>
          <w:bCs w:val="1"/>
          <w:sz w:val="24"/>
          <w:szCs w:val="24"/>
        </w:rPr>
        <w:t xml:space="preserve">Eelnõu § </w:t>
      </w:r>
      <w:r w:rsidRPr="36BA6DC8" w:rsidR="2FD2FE5A">
        <w:rPr>
          <w:rFonts w:ascii="Times New Roman" w:hAnsi="Times New Roman" w:cs="Times New Roman"/>
          <w:b w:val="1"/>
          <w:bCs w:val="1"/>
          <w:sz w:val="24"/>
          <w:szCs w:val="24"/>
        </w:rPr>
        <w:t>8</w:t>
      </w:r>
      <w:r w:rsidRPr="36BA6DC8" w:rsidR="1D1EA961">
        <w:rPr>
          <w:rFonts w:ascii="Times New Roman" w:hAnsi="Times New Roman" w:cs="Times New Roman"/>
          <w:b w:val="1"/>
          <w:bCs w:val="1"/>
          <w:sz w:val="24"/>
          <w:szCs w:val="24"/>
        </w:rPr>
        <w:t xml:space="preserve"> </w:t>
      </w:r>
      <w:r w:rsidRPr="36BA6DC8" w:rsidR="1D1EA961">
        <w:rPr>
          <w:rFonts w:ascii="Times New Roman" w:hAnsi="Times New Roman" w:cs="Times New Roman"/>
          <w:sz w:val="24"/>
          <w:szCs w:val="24"/>
        </w:rPr>
        <w:t>sätesta</w:t>
      </w:r>
      <w:r w:rsidRPr="36BA6DC8" w:rsidR="79783DF3">
        <w:rPr>
          <w:rFonts w:ascii="Times New Roman" w:hAnsi="Times New Roman" w:cs="Times New Roman"/>
          <w:sz w:val="24"/>
          <w:szCs w:val="24"/>
        </w:rPr>
        <w:t>b</w:t>
      </w:r>
      <w:r w:rsidRPr="36BA6DC8" w:rsidR="1D1EA961">
        <w:rPr>
          <w:rFonts w:ascii="Times New Roman" w:hAnsi="Times New Roman" w:cs="Times New Roman"/>
          <w:sz w:val="24"/>
          <w:szCs w:val="24"/>
        </w:rPr>
        <w:t xml:space="preserve"> isikunime andmise </w:t>
      </w:r>
      <w:commentRangeStart w:id="635976426"/>
      <w:r w:rsidRPr="36BA6DC8" w:rsidR="1D1EA961">
        <w:rPr>
          <w:rFonts w:ascii="Times New Roman" w:hAnsi="Times New Roman" w:cs="Times New Roman"/>
          <w:sz w:val="24"/>
          <w:szCs w:val="24"/>
        </w:rPr>
        <w:t>põhimõtted</w:t>
      </w:r>
      <w:commentRangeEnd w:id="635976426"/>
      <w:r>
        <w:rPr>
          <w:rStyle w:val="CommentReference"/>
        </w:rPr>
        <w:commentReference w:id="635976426"/>
      </w:r>
      <w:r w:rsidRPr="36BA6DC8" w:rsidR="1D1EA961">
        <w:rPr>
          <w:rFonts w:ascii="Times New Roman" w:hAnsi="Times New Roman" w:cs="Times New Roman"/>
          <w:sz w:val="24"/>
          <w:szCs w:val="24"/>
        </w:rPr>
        <w:t xml:space="preserve">, mille järgi on isikunime andmine lapsele isikunime panemine sünni registreerimisel, isaduse omaksvõtul, </w:t>
      </w:r>
      <w:r w:rsidRPr="36BA6DC8" w:rsidR="79783DF3">
        <w:rPr>
          <w:rFonts w:ascii="Times New Roman" w:hAnsi="Times New Roman" w:cs="Times New Roman"/>
          <w:sz w:val="24"/>
          <w:szCs w:val="24"/>
        </w:rPr>
        <w:t xml:space="preserve">isaduse </w:t>
      </w:r>
      <w:r w:rsidRPr="36BA6DC8" w:rsidR="1D1EA961">
        <w:rPr>
          <w:rFonts w:ascii="Times New Roman" w:hAnsi="Times New Roman" w:cs="Times New Roman"/>
          <w:sz w:val="24"/>
          <w:szCs w:val="24"/>
        </w:rPr>
        <w:t xml:space="preserve">tuvastamisel või </w:t>
      </w:r>
      <w:r w:rsidRPr="36BA6DC8" w:rsidR="79783DF3">
        <w:rPr>
          <w:rFonts w:ascii="Times New Roman" w:hAnsi="Times New Roman" w:cs="Times New Roman"/>
          <w:sz w:val="24"/>
          <w:szCs w:val="24"/>
        </w:rPr>
        <w:t xml:space="preserve">isaduse </w:t>
      </w:r>
      <w:r w:rsidRPr="36BA6DC8" w:rsidR="1D1EA961">
        <w:rPr>
          <w:rFonts w:ascii="Times New Roman" w:hAnsi="Times New Roman" w:cs="Times New Roman"/>
          <w:sz w:val="24"/>
          <w:szCs w:val="24"/>
        </w:rPr>
        <w:t>vaidlustamisel ning lapsendamisel või lapsendamise kehtetuks tunnistamisel.</w:t>
      </w:r>
      <w:r w:rsidRPr="36BA6DC8" w:rsidR="1D1EA961">
        <w:rPr>
          <w:rFonts w:ascii="Times New Roman" w:hAnsi="Times New Roman" w:cs="Times New Roman"/>
          <w:sz w:val="24"/>
          <w:szCs w:val="24"/>
        </w:rPr>
        <w:t xml:space="preserve"> </w:t>
      </w:r>
      <w:r w:rsidRPr="36BA6DC8" w:rsidR="2A539678">
        <w:rPr>
          <w:rFonts w:ascii="Times New Roman" w:hAnsi="Times New Roman" w:cs="Times New Roman"/>
          <w:sz w:val="24"/>
          <w:szCs w:val="24"/>
        </w:rPr>
        <w:t xml:space="preserve">Võrreldes </w:t>
      </w:r>
      <w:r w:rsidRPr="36BA6DC8" w:rsidR="2A539678">
        <w:rPr>
          <w:rFonts w:ascii="Times New Roman" w:hAnsi="Times New Roman" w:cs="Times New Roman"/>
          <w:sz w:val="24"/>
          <w:szCs w:val="24"/>
        </w:rPr>
        <w:t>NSga</w:t>
      </w:r>
      <w:r w:rsidRPr="36BA6DC8" w:rsidR="2A539678">
        <w:rPr>
          <w:rFonts w:ascii="Times New Roman" w:hAnsi="Times New Roman" w:cs="Times New Roman"/>
          <w:sz w:val="24"/>
          <w:szCs w:val="24"/>
        </w:rPr>
        <w:t xml:space="preserve"> ei muudeta põhimõtteid, kuid täpsustatakse sätete sõnastust.</w:t>
      </w:r>
    </w:p>
    <w:p w:rsidRPr="00AC1664" w:rsidR="0078251E" w:rsidP="00F02147" w:rsidRDefault="0078251E" w14:paraId="1F076B30" w14:textId="77777777">
      <w:pPr>
        <w:spacing w:after="0" w:line="240" w:lineRule="auto"/>
        <w:jc w:val="both"/>
        <w:rPr>
          <w:rFonts w:ascii="Times New Roman" w:hAnsi="Times New Roman" w:cs="Times New Roman"/>
          <w:bCs/>
          <w:sz w:val="24"/>
          <w:szCs w:val="24"/>
        </w:rPr>
      </w:pPr>
    </w:p>
    <w:p w:rsidR="00C248E1" w:rsidP="00F02147" w:rsidRDefault="000F19E2" w14:paraId="23B27D2C" w14:textId="6E7DD3BC">
      <w:pPr>
        <w:spacing w:after="0" w:line="240" w:lineRule="auto"/>
        <w:jc w:val="both"/>
        <w:rPr>
          <w:rFonts w:ascii="Times New Roman" w:hAnsi="Times New Roman" w:cs="Times New Roman"/>
          <w:sz w:val="24"/>
          <w:szCs w:val="24"/>
        </w:rPr>
      </w:pPr>
      <w:r w:rsidRPr="00624954">
        <w:rPr>
          <w:rFonts w:ascii="Times New Roman" w:hAnsi="Times New Roman" w:cs="Times New Roman"/>
          <w:b/>
          <w:sz w:val="24"/>
          <w:szCs w:val="24"/>
        </w:rPr>
        <w:t xml:space="preserve">Eelnõu </w:t>
      </w:r>
      <w:r w:rsidRPr="00624954" w:rsidR="00F66BFA">
        <w:rPr>
          <w:rFonts w:ascii="Times New Roman" w:hAnsi="Times New Roman" w:cs="Times New Roman"/>
          <w:b/>
          <w:sz w:val="24"/>
          <w:szCs w:val="24"/>
        </w:rPr>
        <w:t>§</w:t>
      </w:r>
      <w:r w:rsidRPr="00F02147" w:rsidR="00F66BFA">
        <w:rPr>
          <w:rFonts w:ascii="Times New Roman" w:hAnsi="Times New Roman" w:cs="Times New Roman"/>
          <w:sz w:val="24"/>
          <w:szCs w:val="24"/>
        </w:rPr>
        <w:t> </w:t>
      </w:r>
      <w:r w:rsidRPr="00F02147" w:rsidR="002C27F7">
        <w:rPr>
          <w:rFonts w:ascii="Times New Roman" w:hAnsi="Times New Roman" w:cs="Times New Roman"/>
          <w:b/>
          <w:sz w:val="24"/>
          <w:szCs w:val="24"/>
        </w:rPr>
        <w:t>9</w:t>
      </w:r>
      <w:r w:rsidRPr="00624954" w:rsidR="00C248E1">
        <w:rPr>
          <w:rFonts w:ascii="Times New Roman" w:hAnsi="Times New Roman" w:cs="Times New Roman"/>
          <w:b/>
          <w:sz w:val="24"/>
          <w:szCs w:val="24"/>
        </w:rPr>
        <w:t xml:space="preserve"> </w:t>
      </w:r>
      <w:r w:rsidRPr="00F02147" w:rsidR="00CC37EA">
        <w:rPr>
          <w:rFonts w:ascii="Times New Roman" w:hAnsi="Times New Roman" w:cs="Times New Roman"/>
          <w:sz w:val="24"/>
          <w:szCs w:val="24"/>
        </w:rPr>
        <w:t>r</w:t>
      </w:r>
      <w:r w:rsidRPr="00F02147" w:rsidR="00F66BFA">
        <w:rPr>
          <w:rFonts w:ascii="Times New Roman" w:hAnsi="Times New Roman" w:cs="Times New Roman"/>
          <w:sz w:val="24"/>
          <w:szCs w:val="24"/>
        </w:rPr>
        <w:t xml:space="preserve">eguleerib lapsele sünni registreerimisel </w:t>
      </w:r>
      <w:r w:rsidRPr="00F02147" w:rsidR="002C27F7">
        <w:rPr>
          <w:rFonts w:ascii="Times New Roman" w:hAnsi="Times New Roman" w:cs="Times New Roman"/>
          <w:sz w:val="24"/>
          <w:szCs w:val="24"/>
        </w:rPr>
        <w:t>isiku</w:t>
      </w:r>
      <w:r w:rsidRPr="00F02147" w:rsidR="00F66BFA">
        <w:rPr>
          <w:rFonts w:ascii="Times New Roman" w:hAnsi="Times New Roman" w:cs="Times New Roman"/>
          <w:sz w:val="24"/>
          <w:szCs w:val="24"/>
        </w:rPr>
        <w:t>nime andmise põhimõtte</w:t>
      </w:r>
      <w:r w:rsidR="00901C48">
        <w:rPr>
          <w:rFonts w:ascii="Times New Roman" w:hAnsi="Times New Roman" w:cs="Times New Roman"/>
          <w:sz w:val="24"/>
          <w:szCs w:val="24"/>
        </w:rPr>
        <w:t>i</w:t>
      </w:r>
      <w:r w:rsidRPr="00F02147" w:rsidR="00F66BFA">
        <w:rPr>
          <w:rFonts w:ascii="Times New Roman" w:hAnsi="Times New Roman" w:cs="Times New Roman"/>
          <w:sz w:val="24"/>
          <w:szCs w:val="24"/>
        </w:rPr>
        <w:t>d.</w:t>
      </w:r>
    </w:p>
    <w:p w:rsidR="00C248E1" w:rsidP="00F02147" w:rsidRDefault="00C248E1" w14:paraId="490B5422" w14:textId="77777777">
      <w:pPr>
        <w:spacing w:after="0" w:line="240" w:lineRule="auto"/>
        <w:jc w:val="both"/>
        <w:rPr>
          <w:rFonts w:ascii="Times New Roman" w:hAnsi="Times New Roman" w:cs="Times New Roman"/>
          <w:sz w:val="24"/>
          <w:szCs w:val="24"/>
        </w:rPr>
      </w:pPr>
    </w:p>
    <w:p w:rsidRPr="00F02147" w:rsidR="00E40B0B" w:rsidP="00F02147" w:rsidRDefault="00C248E1" w14:paraId="1A3547AD" w14:textId="57B301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 </w:t>
      </w:r>
      <w:r w:rsidR="00E16AE0">
        <w:rPr>
          <w:rFonts w:ascii="Times New Roman" w:hAnsi="Times New Roman" w:cs="Times New Roman"/>
          <w:sz w:val="24"/>
          <w:szCs w:val="24"/>
        </w:rPr>
        <w:t xml:space="preserve">9 </w:t>
      </w:r>
      <w:r>
        <w:rPr>
          <w:rFonts w:ascii="Times New Roman" w:hAnsi="Times New Roman" w:cs="Times New Roman"/>
          <w:sz w:val="24"/>
          <w:szCs w:val="24"/>
        </w:rPr>
        <w:t xml:space="preserve">lõige </w:t>
      </w:r>
      <w:r w:rsidR="00117949">
        <w:rPr>
          <w:rFonts w:ascii="Times New Roman" w:hAnsi="Times New Roman" w:cs="Times New Roman"/>
          <w:sz w:val="24"/>
          <w:szCs w:val="24"/>
        </w:rPr>
        <w:t>1</w:t>
      </w:r>
      <w:r>
        <w:rPr>
          <w:rFonts w:ascii="Times New Roman" w:hAnsi="Times New Roman" w:cs="Times New Roman"/>
          <w:sz w:val="24"/>
          <w:szCs w:val="24"/>
        </w:rPr>
        <w:t xml:space="preserve"> näeb ette, et o</w:t>
      </w:r>
      <w:r w:rsidRPr="00F02147" w:rsidR="002C27F7">
        <w:rPr>
          <w:rFonts w:ascii="Times New Roman" w:hAnsi="Times New Roman" w:cs="Times New Roman"/>
          <w:sz w:val="24"/>
          <w:szCs w:val="24"/>
        </w:rPr>
        <w:t>tsustusõigus lapse isikunime valimisel on lapse vanematel</w:t>
      </w:r>
      <w:r w:rsidR="001E3933">
        <w:rPr>
          <w:rFonts w:ascii="Times New Roman" w:hAnsi="Times New Roman" w:cs="Times New Roman"/>
          <w:sz w:val="24"/>
          <w:szCs w:val="24"/>
        </w:rPr>
        <w:t xml:space="preserve"> </w:t>
      </w:r>
      <w:r w:rsidRPr="00F02147" w:rsidR="007E585B">
        <w:rPr>
          <w:rFonts w:ascii="Times New Roman" w:hAnsi="Times New Roman" w:cs="Times New Roman"/>
          <w:sz w:val="24"/>
          <w:szCs w:val="24"/>
        </w:rPr>
        <w:t>või</w:t>
      </w:r>
      <w:r w:rsidRPr="00F02147" w:rsidR="002C27F7">
        <w:rPr>
          <w:rFonts w:ascii="Times New Roman" w:hAnsi="Times New Roman" w:cs="Times New Roman"/>
          <w:sz w:val="24"/>
          <w:szCs w:val="24"/>
        </w:rPr>
        <w:t xml:space="preserve"> kohtu määratud eestkostjal</w:t>
      </w:r>
      <w:r w:rsidRPr="00F02147" w:rsidR="007E585B">
        <w:rPr>
          <w:rFonts w:ascii="Times New Roman" w:hAnsi="Times New Roman" w:cs="Times New Roman"/>
          <w:sz w:val="24"/>
          <w:szCs w:val="24"/>
        </w:rPr>
        <w:t>. Teatud juhtudel on otsustusõigus</w:t>
      </w:r>
      <w:r w:rsidRPr="00F02147" w:rsidR="002C27F7">
        <w:rPr>
          <w:rFonts w:ascii="Times New Roman" w:hAnsi="Times New Roman" w:cs="Times New Roman"/>
          <w:sz w:val="24"/>
          <w:szCs w:val="24"/>
        </w:rPr>
        <w:t xml:space="preserve"> eestkostja ülesandeid täitval valla- või linnavalitsusel.</w:t>
      </w:r>
      <w:r w:rsidR="00901C48">
        <w:rPr>
          <w:rFonts w:ascii="Times New Roman" w:hAnsi="Times New Roman" w:cs="Times New Roman"/>
          <w:sz w:val="24"/>
          <w:szCs w:val="24"/>
        </w:rPr>
        <w:t xml:space="preserve"> Kui lapsel on vaid üks vanem, siis valib tema lapsele nime.</w:t>
      </w:r>
    </w:p>
    <w:p w:rsidRPr="00F02147" w:rsidR="00CC37EA" w:rsidP="00F02147" w:rsidRDefault="00CC37EA" w14:paraId="458A7D31" w14:textId="483FA74F">
      <w:pPr>
        <w:spacing w:after="0" w:line="240" w:lineRule="auto"/>
        <w:jc w:val="both"/>
        <w:rPr>
          <w:rFonts w:ascii="Times New Roman" w:hAnsi="Times New Roman" w:cs="Times New Roman"/>
          <w:sz w:val="24"/>
          <w:szCs w:val="24"/>
        </w:rPr>
      </w:pPr>
    </w:p>
    <w:p w:rsidRPr="00F02147" w:rsidR="002C27F7" w:rsidP="00F02147" w:rsidRDefault="002C27F7" w14:paraId="22B72882" w14:textId="282327C4">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 xml:space="preserve">Eesnime valikul tuleb lähtuda </w:t>
      </w:r>
      <w:r w:rsidR="003B1DC7">
        <w:rPr>
          <w:rFonts w:ascii="Times New Roman" w:hAnsi="Times New Roman" w:cs="Times New Roman"/>
          <w:sz w:val="24"/>
          <w:szCs w:val="24"/>
        </w:rPr>
        <w:t>eelnõu</w:t>
      </w:r>
      <w:r w:rsidRPr="00F02147">
        <w:rPr>
          <w:rFonts w:ascii="Times New Roman" w:hAnsi="Times New Roman" w:cs="Times New Roman"/>
          <w:sz w:val="24"/>
          <w:szCs w:val="24"/>
        </w:rPr>
        <w:t xml:space="preserve"> §-st </w:t>
      </w:r>
      <w:r w:rsidR="00E16AE0">
        <w:rPr>
          <w:rFonts w:ascii="Times New Roman" w:hAnsi="Times New Roman" w:cs="Times New Roman"/>
          <w:sz w:val="24"/>
          <w:szCs w:val="24"/>
        </w:rPr>
        <w:t>6</w:t>
      </w:r>
      <w:r w:rsidR="00C248E1">
        <w:rPr>
          <w:rFonts w:ascii="Times New Roman" w:hAnsi="Times New Roman" w:cs="Times New Roman"/>
          <w:sz w:val="24"/>
          <w:szCs w:val="24"/>
        </w:rPr>
        <w:t>, mis sätestab nõuded eesnime andmisel, vahetamisel ja muutmisel.</w:t>
      </w:r>
    </w:p>
    <w:p w:rsidRPr="00F02147" w:rsidR="00E40B0B" w:rsidP="00F02147" w:rsidRDefault="00E40B0B" w14:paraId="21D2A707" w14:textId="77777777">
      <w:pPr>
        <w:spacing w:after="0" w:line="240" w:lineRule="auto"/>
        <w:jc w:val="both"/>
        <w:rPr>
          <w:rFonts w:ascii="Times New Roman" w:hAnsi="Times New Roman" w:cs="Times New Roman"/>
          <w:sz w:val="24"/>
          <w:szCs w:val="24"/>
        </w:rPr>
      </w:pPr>
    </w:p>
    <w:p w:rsidR="00E40B0B" w:rsidP="00F02147" w:rsidRDefault="00167131" w14:paraId="441C1E3E" w14:textId="2C87AB82">
      <w:pPr>
        <w:spacing w:after="0" w:line="240" w:lineRule="auto"/>
        <w:jc w:val="both"/>
        <w:rPr>
          <w:rFonts w:ascii="Times New Roman" w:hAnsi="Times New Roman" w:cs="Times New Roman"/>
          <w:sz w:val="24"/>
          <w:szCs w:val="24"/>
        </w:rPr>
      </w:pPr>
      <w:r w:rsidRPr="36BA6DC8" w:rsidR="4C166D5A">
        <w:rPr>
          <w:rFonts w:ascii="Times New Roman" w:hAnsi="Times New Roman" w:cs="Times New Roman"/>
          <w:sz w:val="24"/>
          <w:szCs w:val="24"/>
        </w:rPr>
        <w:t xml:space="preserve">Eelnõu § </w:t>
      </w:r>
      <w:r w:rsidRPr="36BA6DC8" w:rsidR="56F17CDC">
        <w:rPr>
          <w:rFonts w:ascii="Times New Roman" w:hAnsi="Times New Roman" w:cs="Times New Roman"/>
          <w:sz w:val="24"/>
          <w:szCs w:val="24"/>
        </w:rPr>
        <w:t>9</w:t>
      </w:r>
      <w:r w:rsidRPr="36BA6DC8" w:rsidR="4C166D5A">
        <w:rPr>
          <w:rFonts w:ascii="Times New Roman" w:hAnsi="Times New Roman" w:cs="Times New Roman"/>
          <w:sz w:val="24"/>
          <w:szCs w:val="24"/>
        </w:rPr>
        <w:t xml:space="preserve"> lõige 2 </w:t>
      </w:r>
      <w:r w:rsidRPr="36BA6DC8" w:rsidR="54E90752">
        <w:rPr>
          <w:rFonts w:ascii="Times New Roman" w:hAnsi="Times New Roman" w:cs="Times New Roman"/>
          <w:sz w:val="24"/>
          <w:szCs w:val="24"/>
        </w:rPr>
        <w:t>annab</w:t>
      </w:r>
      <w:r w:rsidRPr="36BA6DC8" w:rsidR="0105DAA4">
        <w:rPr>
          <w:rFonts w:ascii="Times New Roman" w:hAnsi="Times New Roman" w:cs="Times New Roman"/>
          <w:sz w:val="24"/>
          <w:szCs w:val="24"/>
        </w:rPr>
        <w:t xml:space="preserve"> lapsele perekonnanime </w:t>
      </w:r>
      <w:r w:rsidRPr="36BA6DC8" w:rsidR="54E90752">
        <w:rPr>
          <w:rFonts w:ascii="Times New Roman" w:hAnsi="Times New Roman" w:cs="Times New Roman"/>
          <w:sz w:val="24"/>
          <w:szCs w:val="24"/>
        </w:rPr>
        <w:t>andmise valikud</w:t>
      </w:r>
      <w:r w:rsidRPr="36BA6DC8" w:rsidR="0105DAA4">
        <w:rPr>
          <w:rFonts w:ascii="Times New Roman" w:hAnsi="Times New Roman" w:cs="Times New Roman"/>
          <w:sz w:val="24"/>
          <w:szCs w:val="24"/>
        </w:rPr>
        <w:t>. Eelnõu § 9 lõige 2 punkt 1 näeb ette, et lapsele võib anda perekonnanimeks ühe vanema perekonnanime</w:t>
      </w:r>
      <w:r w:rsidRPr="36BA6DC8" w:rsidR="231CE3E7">
        <w:rPr>
          <w:rFonts w:ascii="Times New Roman" w:hAnsi="Times New Roman" w:cs="Times New Roman"/>
          <w:sz w:val="24"/>
          <w:szCs w:val="24"/>
        </w:rPr>
        <w:t>. Põlvemise kaudu perekonnanime edasiandmine on eesti nimetraditsiooni oluline osa.</w:t>
      </w:r>
      <w:r w:rsidRPr="36BA6DC8" w:rsidR="7224C9B4">
        <w:rPr>
          <w:rFonts w:ascii="Times New Roman" w:hAnsi="Times New Roman" w:cs="Times New Roman"/>
          <w:sz w:val="24"/>
          <w:szCs w:val="24"/>
        </w:rPr>
        <w:t xml:space="preserve"> Perekonnanimi ei ole lihtsalt nimi, vaid on põlvkondi ühendav tunnus.</w:t>
      </w:r>
      <w:r w:rsidRPr="36BA6DC8" w:rsidR="231CE3E7">
        <w:rPr>
          <w:rFonts w:ascii="Times New Roman" w:hAnsi="Times New Roman" w:cs="Times New Roman"/>
          <w:sz w:val="24"/>
          <w:szCs w:val="24"/>
        </w:rPr>
        <w:t xml:space="preserve"> Kui vanemad kannavad erinevaid perekonnanimesid, on nende valida, kumma </w:t>
      </w:r>
      <w:r w:rsidRPr="36BA6DC8" w:rsidR="12500DAB">
        <w:rPr>
          <w:rFonts w:ascii="Times New Roman" w:hAnsi="Times New Roman" w:cs="Times New Roman"/>
          <w:sz w:val="24"/>
          <w:szCs w:val="24"/>
        </w:rPr>
        <w:t>perekonna</w:t>
      </w:r>
      <w:r w:rsidRPr="36BA6DC8" w:rsidR="231CE3E7">
        <w:rPr>
          <w:rFonts w:ascii="Times New Roman" w:hAnsi="Times New Roman" w:cs="Times New Roman"/>
          <w:sz w:val="24"/>
          <w:szCs w:val="24"/>
        </w:rPr>
        <w:t xml:space="preserve">nime laps kandma hakkab. </w:t>
      </w:r>
      <w:commentRangeStart w:id="10877652"/>
      <w:r w:rsidRPr="36BA6DC8" w:rsidR="231CE3E7">
        <w:rPr>
          <w:rFonts w:ascii="Times New Roman" w:hAnsi="Times New Roman" w:cs="Times New Roman"/>
          <w:sz w:val="24"/>
          <w:szCs w:val="24"/>
        </w:rPr>
        <w:t>Lapse perekonnanime valikul ei pea vanemad lähtuma pere vanematele lastele valitud perekonnanimest, sama pere lapsed võivad kanda</w:t>
      </w:r>
      <w:r w:rsidRPr="36BA6DC8" w:rsidR="12500DAB">
        <w:rPr>
          <w:rFonts w:ascii="Times New Roman" w:hAnsi="Times New Roman" w:cs="Times New Roman"/>
          <w:sz w:val="24"/>
          <w:szCs w:val="24"/>
        </w:rPr>
        <w:t>,</w:t>
      </w:r>
      <w:r w:rsidRPr="36BA6DC8" w:rsidR="231CE3E7">
        <w:rPr>
          <w:rFonts w:ascii="Times New Roman" w:hAnsi="Times New Roman" w:cs="Times New Roman"/>
          <w:sz w:val="24"/>
          <w:szCs w:val="24"/>
        </w:rPr>
        <w:t xml:space="preserve"> kas ema või isa perekonnanime</w:t>
      </w:r>
      <w:r w:rsidRPr="36BA6DC8" w:rsidR="12500DAB">
        <w:rPr>
          <w:rFonts w:ascii="Times New Roman" w:hAnsi="Times New Roman" w:cs="Times New Roman"/>
          <w:sz w:val="24"/>
          <w:szCs w:val="24"/>
        </w:rPr>
        <w:t>, see tähendab, et ühes peres võib olla sama vanemate lastel erinevad perekonnanimed</w:t>
      </w:r>
      <w:r w:rsidRPr="36BA6DC8" w:rsidR="231CE3E7">
        <w:rPr>
          <w:rFonts w:ascii="Times New Roman" w:hAnsi="Times New Roman" w:cs="Times New Roman"/>
          <w:sz w:val="24"/>
          <w:szCs w:val="24"/>
        </w:rPr>
        <w:t xml:space="preserve">. </w:t>
      </w:r>
      <w:commentRangeEnd w:id="10877652"/>
      <w:r>
        <w:rPr>
          <w:rStyle w:val="CommentReference"/>
        </w:rPr>
        <w:commentReference w:id="10877652"/>
      </w:r>
      <w:r w:rsidRPr="36BA6DC8" w:rsidR="231CE3E7">
        <w:rPr>
          <w:rFonts w:ascii="Times New Roman" w:hAnsi="Times New Roman" w:cs="Times New Roman"/>
          <w:sz w:val="24"/>
          <w:szCs w:val="24"/>
        </w:rPr>
        <w:t>Ka kaksikutele võib anda erinevad perekonnanimed.</w:t>
      </w:r>
    </w:p>
    <w:p w:rsidR="00640FED" w:rsidP="00F02147" w:rsidRDefault="00640FED" w14:paraId="60D156A1" w14:textId="77777777">
      <w:pPr>
        <w:spacing w:after="0" w:line="240" w:lineRule="auto"/>
        <w:jc w:val="both"/>
        <w:rPr>
          <w:rFonts w:ascii="Times New Roman" w:hAnsi="Times New Roman" w:cs="Times New Roman"/>
          <w:sz w:val="24"/>
          <w:szCs w:val="24"/>
        </w:rPr>
      </w:pPr>
    </w:p>
    <w:p w:rsidR="00640FED" w:rsidP="00F02147" w:rsidRDefault="00640FED" w14:paraId="3ABF0EFA" w14:textId="2CA3C9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 9 lõige 2 punkt 2 lubab lapsele anda perekonnanimeks ühe vanema </w:t>
      </w:r>
      <w:proofErr w:type="spellStart"/>
      <w:r>
        <w:rPr>
          <w:rFonts w:ascii="Times New Roman" w:hAnsi="Times New Roman" w:cs="Times New Roman"/>
          <w:sz w:val="24"/>
          <w:szCs w:val="24"/>
        </w:rPr>
        <w:t>topeltperekonnanimest</w:t>
      </w:r>
      <w:proofErr w:type="spellEnd"/>
      <w:r>
        <w:rPr>
          <w:rFonts w:ascii="Times New Roman" w:hAnsi="Times New Roman" w:cs="Times New Roman"/>
          <w:sz w:val="24"/>
          <w:szCs w:val="24"/>
        </w:rPr>
        <w:t xml:space="preserve"> ühe nime. Näiteks oli lapse ema perekonnanimi enne abiellumist lapse isaga Tamm, abielludes </w:t>
      </w:r>
      <w:r w:rsidR="00901C48">
        <w:rPr>
          <w:rFonts w:ascii="Times New Roman" w:hAnsi="Times New Roman" w:cs="Times New Roman"/>
          <w:sz w:val="24"/>
          <w:szCs w:val="24"/>
        </w:rPr>
        <w:t xml:space="preserve">sai tema perekonnanimeks </w:t>
      </w:r>
      <w:r>
        <w:rPr>
          <w:rFonts w:ascii="Times New Roman" w:hAnsi="Times New Roman" w:cs="Times New Roman"/>
          <w:sz w:val="24"/>
          <w:szCs w:val="24"/>
        </w:rPr>
        <w:t xml:space="preserve">Tamm-Kask. </w:t>
      </w:r>
      <w:r w:rsidR="00901C48">
        <w:rPr>
          <w:rFonts w:ascii="Times New Roman" w:hAnsi="Times New Roman" w:cs="Times New Roman"/>
          <w:sz w:val="24"/>
          <w:szCs w:val="24"/>
        </w:rPr>
        <w:t>Lapse i</w:t>
      </w:r>
      <w:r>
        <w:rPr>
          <w:rFonts w:ascii="Times New Roman" w:hAnsi="Times New Roman" w:cs="Times New Roman"/>
          <w:sz w:val="24"/>
          <w:szCs w:val="24"/>
        </w:rPr>
        <w:t xml:space="preserve">sa </w:t>
      </w:r>
      <w:r w:rsidR="00901C48">
        <w:rPr>
          <w:rFonts w:ascii="Times New Roman" w:hAnsi="Times New Roman" w:cs="Times New Roman"/>
          <w:sz w:val="24"/>
          <w:szCs w:val="24"/>
        </w:rPr>
        <w:t>perekonna</w:t>
      </w:r>
      <w:r>
        <w:rPr>
          <w:rFonts w:ascii="Times New Roman" w:hAnsi="Times New Roman" w:cs="Times New Roman"/>
          <w:sz w:val="24"/>
          <w:szCs w:val="24"/>
        </w:rPr>
        <w:t>nimi on Kask. Laps</w:t>
      </w:r>
      <w:r w:rsidR="00901C48">
        <w:rPr>
          <w:rFonts w:ascii="Times New Roman" w:hAnsi="Times New Roman" w:cs="Times New Roman"/>
          <w:sz w:val="24"/>
          <w:szCs w:val="24"/>
        </w:rPr>
        <w:t>ele saab</w:t>
      </w:r>
      <w:r>
        <w:rPr>
          <w:rFonts w:ascii="Times New Roman" w:hAnsi="Times New Roman" w:cs="Times New Roman"/>
          <w:sz w:val="24"/>
          <w:szCs w:val="24"/>
        </w:rPr>
        <w:t xml:space="preserve"> sünni registreerimisel </w:t>
      </w:r>
      <w:r w:rsidR="00901C48">
        <w:rPr>
          <w:rFonts w:ascii="Times New Roman" w:hAnsi="Times New Roman" w:cs="Times New Roman"/>
          <w:sz w:val="24"/>
          <w:szCs w:val="24"/>
        </w:rPr>
        <w:t xml:space="preserve">anda </w:t>
      </w:r>
      <w:r>
        <w:rPr>
          <w:rFonts w:ascii="Times New Roman" w:hAnsi="Times New Roman" w:cs="Times New Roman"/>
          <w:sz w:val="24"/>
          <w:szCs w:val="24"/>
        </w:rPr>
        <w:t>perekonnanimeks</w:t>
      </w:r>
      <w:r w:rsidDel="00901C48">
        <w:rPr>
          <w:rFonts w:ascii="Times New Roman" w:hAnsi="Times New Roman" w:cs="Times New Roman"/>
          <w:sz w:val="24"/>
          <w:szCs w:val="24"/>
        </w:rPr>
        <w:t xml:space="preserve"> </w:t>
      </w:r>
      <w:r>
        <w:rPr>
          <w:rFonts w:ascii="Times New Roman" w:hAnsi="Times New Roman" w:cs="Times New Roman"/>
          <w:sz w:val="24"/>
          <w:szCs w:val="24"/>
        </w:rPr>
        <w:t>kas Tamm või Kask.</w:t>
      </w:r>
    </w:p>
    <w:p w:rsidR="0098284C" w:rsidP="00F02147" w:rsidRDefault="0098284C" w14:paraId="42AB08D7" w14:textId="77777777">
      <w:pPr>
        <w:spacing w:after="0" w:line="240" w:lineRule="auto"/>
        <w:jc w:val="both"/>
        <w:rPr>
          <w:rFonts w:ascii="Times New Roman" w:hAnsi="Times New Roman" w:cs="Times New Roman"/>
          <w:sz w:val="24"/>
          <w:szCs w:val="24"/>
        </w:rPr>
      </w:pPr>
    </w:p>
    <w:p w:rsidR="00252DD0" w:rsidP="00F02147" w:rsidRDefault="007267DF" w14:paraId="2D888263" w14:textId="682778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 </w:t>
      </w:r>
      <w:r w:rsidR="00640FED">
        <w:rPr>
          <w:rFonts w:ascii="Times New Roman" w:hAnsi="Times New Roman" w:cs="Times New Roman"/>
          <w:sz w:val="24"/>
          <w:szCs w:val="24"/>
        </w:rPr>
        <w:t>9</w:t>
      </w:r>
      <w:r>
        <w:rPr>
          <w:rFonts w:ascii="Times New Roman" w:hAnsi="Times New Roman" w:cs="Times New Roman"/>
          <w:sz w:val="24"/>
          <w:szCs w:val="24"/>
        </w:rPr>
        <w:t xml:space="preserve"> lõige 3 reguleerib </w:t>
      </w:r>
      <w:proofErr w:type="spellStart"/>
      <w:r w:rsidR="005A3E9E">
        <w:rPr>
          <w:rFonts w:ascii="Times New Roman" w:hAnsi="Times New Roman" w:cs="Times New Roman"/>
          <w:sz w:val="24"/>
          <w:szCs w:val="24"/>
        </w:rPr>
        <w:t>topeltperekonnanime</w:t>
      </w:r>
      <w:proofErr w:type="spellEnd"/>
      <w:r w:rsidR="005A3E9E">
        <w:rPr>
          <w:rFonts w:ascii="Times New Roman" w:hAnsi="Times New Roman" w:cs="Times New Roman"/>
          <w:sz w:val="24"/>
          <w:szCs w:val="24"/>
        </w:rPr>
        <w:t xml:space="preserve"> andmist lapsele. Kuna </w:t>
      </w:r>
      <w:proofErr w:type="spellStart"/>
      <w:r w:rsidR="005A3E9E">
        <w:rPr>
          <w:rFonts w:ascii="Times New Roman" w:hAnsi="Times New Roman" w:cs="Times New Roman"/>
          <w:sz w:val="24"/>
          <w:szCs w:val="24"/>
        </w:rPr>
        <w:t>top</w:t>
      </w:r>
      <w:r w:rsidR="00252DD0">
        <w:rPr>
          <w:rFonts w:ascii="Times New Roman" w:hAnsi="Times New Roman" w:cs="Times New Roman"/>
          <w:sz w:val="24"/>
          <w:szCs w:val="24"/>
        </w:rPr>
        <w:t>e</w:t>
      </w:r>
      <w:r w:rsidR="005A3E9E">
        <w:rPr>
          <w:rFonts w:ascii="Times New Roman" w:hAnsi="Times New Roman" w:cs="Times New Roman"/>
          <w:sz w:val="24"/>
          <w:szCs w:val="24"/>
        </w:rPr>
        <w:t>ltperekonnanimi</w:t>
      </w:r>
      <w:proofErr w:type="spellEnd"/>
      <w:r w:rsidR="005A3E9E">
        <w:rPr>
          <w:rFonts w:ascii="Times New Roman" w:hAnsi="Times New Roman" w:cs="Times New Roman"/>
          <w:sz w:val="24"/>
          <w:szCs w:val="24"/>
        </w:rPr>
        <w:t xml:space="preserve"> ei ole </w:t>
      </w:r>
      <w:r w:rsidR="00994E95">
        <w:rPr>
          <w:rFonts w:ascii="Times New Roman" w:hAnsi="Times New Roman" w:cs="Times New Roman"/>
          <w:sz w:val="24"/>
          <w:szCs w:val="24"/>
        </w:rPr>
        <w:t>e</w:t>
      </w:r>
      <w:r w:rsidR="005A3E9E">
        <w:rPr>
          <w:rFonts w:ascii="Times New Roman" w:hAnsi="Times New Roman" w:cs="Times New Roman"/>
          <w:sz w:val="24"/>
          <w:szCs w:val="24"/>
        </w:rPr>
        <w:t>es</w:t>
      </w:r>
      <w:r w:rsidR="00252DD0">
        <w:rPr>
          <w:rFonts w:ascii="Times New Roman" w:hAnsi="Times New Roman" w:cs="Times New Roman"/>
          <w:sz w:val="24"/>
          <w:szCs w:val="24"/>
        </w:rPr>
        <w:t>t</w:t>
      </w:r>
      <w:r w:rsidR="005A3E9E">
        <w:rPr>
          <w:rFonts w:ascii="Times New Roman" w:hAnsi="Times New Roman" w:cs="Times New Roman"/>
          <w:sz w:val="24"/>
          <w:szCs w:val="24"/>
        </w:rPr>
        <w:t xml:space="preserve">i nimetraditsioonis tavapärane, siis tuleks pigem hoiduda selliste nimede andmisest ja </w:t>
      </w:r>
      <w:proofErr w:type="spellStart"/>
      <w:r w:rsidR="00EE5102">
        <w:rPr>
          <w:rFonts w:ascii="Times New Roman" w:hAnsi="Times New Roman" w:cs="Times New Roman"/>
          <w:sz w:val="24"/>
          <w:szCs w:val="24"/>
        </w:rPr>
        <w:t>juurdetekitamisest</w:t>
      </w:r>
      <w:proofErr w:type="spellEnd"/>
      <w:r w:rsidR="00EE5102">
        <w:rPr>
          <w:rFonts w:ascii="Times New Roman" w:hAnsi="Times New Roman" w:cs="Times New Roman"/>
          <w:sz w:val="24"/>
          <w:szCs w:val="24"/>
        </w:rPr>
        <w:t>.</w:t>
      </w:r>
      <w:r w:rsidR="00252DD0">
        <w:rPr>
          <w:rFonts w:ascii="Times New Roman" w:hAnsi="Times New Roman" w:cs="Times New Roman"/>
          <w:sz w:val="24"/>
          <w:szCs w:val="24"/>
        </w:rPr>
        <w:t xml:space="preserve"> Nii ei võimalda </w:t>
      </w:r>
      <w:r w:rsidR="00901C48">
        <w:rPr>
          <w:rFonts w:ascii="Times New Roman" w:hAnsi="Times New Roman" w:cs="Times New Roman"/>
          <w:sz w:val="24"/>
          <w:szCs w:val="24"/>
        </w:rPr>
        <w:t xml:space="preserve">eelnõu </w:t>
      </w:r>
      <w:r w:rsidR="00252DD0">
        <w:rPr>
          <w:rFonts w:ascii="Times New Roman" w:hAnsi="Times New Roman" w:cs="Times New Roman"/>
          <w:sz w:val="24"/>
          <w:szCs w:val="24"/>
        </w:rPr>
        <w:t xml:space="preserve">anda lapsele vanema </w:t>
      </w:r>
      <w:proofErr w:type="spellStart"/>
      <w:r w:rsidR="00252DD0">
        <w:rPr>
          <w:rFonts w:ascii="Times New Roman" w:hAnsi="Times New Roman" w:cs="Times New Roman"/>
          <w:sz w:val="24"/>
          <w:szCs w:val="24"/>
        </w:rPr>
        <w:t>topeltperekonnanime</w:t>
      </w:r>
      <w:proofErr w:type="spellEnd"/>
      <w:r w:rsidR="00252DD0">
        <w:rPr>
          <w:rFonts w:ascii="Times New Roman" w:hAnsi="Times New Roman" w:cs="Times New Roman"/>
          <w:sz w:val="24"/>
          <w:szCs w:val="24"/>
        </w:rPr>
        <w:t>, mi</w:t>
      </w:r>
      <w:r w:rsidR="00901C48">
        <w:rPr>
          <w:rFonts w:ascii="Times New Roman" w:hAnsi="Times New Roman" w:cs="Times New Roman"/>
          <w:sz w:val="24"/>
          <w:szCs w:val="24"/>
        </w:rPr>
        <w:t>lle vanem sai</w:t>
      </w:r>
      <w:r w:rsidR="00252DD0">
        <w:rPr>
          <w:rFonts w:ascii="Times New Roman" w:hAnsi="Times New Roman" w:cs="Times New Roman"/>
          <w:sz w:val="24"/>
          <w:szCs w:val="24"/>
        </w:rPr>
        <w:t xml:space="preserve"> abielu või kooselulepingu sõlmimisel või selle kestel </w:t>
      </w:r>
      <w:r w:rsidR="00901C48">
        <w:rPr>
          <w:rFonts w:ascii="Times New Roman" w:hAnsi="Times New Roman" w:cs="Times New Roman"/>
          <w:sz w:val="24"/>
          <w:szCs w:val="24"/>
        </w:rPr>
        <w:t xml:space="preserve">nime </w:t>
      </w:r>
      <w:r w:rsidR="00252DD0">
        <w:rPr>
          <w:rFonts w:ascii="Times New Roman" w:hAnsi="Times New Roman" w:cs="Times New Roman"/>
          <w:sz w:val="24"/>
          <w:szCs w:val="24"/>
        </w:rPr>
        <w:t>muutmisega. Kui üks vanemates</w:t>
      </w:r>
      <w:r w:rsidR="00901C48">
        <w:rPr>
          <w:rFonts w:ascii="Times New Roman" w:hAnsi="Times New Roman" w:cs="Times New Roman"/>
          <w:sz w:val="24"/>
          <w:szCs w:val="24"/>
        </w:rPr>
        <w:t>t</w:t>
      </w:r>
      <w:r w:rsidR="00252DD0">
        <w:rPr>
          <w:rFonts w:ascii="Times New Roman" w:hAnsi="Times New Roman" w:cs="Times New Roman"/>
          <w:sz w:val="24"/>
          <w:szCs w:val="24"/>
        </w:rPr>
        <w:t xml:space="preserve"> </w:t>
      </w:r>
      <w:r w:rsidR="00901C48">
        <w:rPr>
          <w:rFonts w:ascii="Times New Roman" w:hAnsi="Times New Roman" w:cs="Times New Roman"/>
          <w:sz w:val="24"/>
          <w:szCs w:val="24"/>
        </w:rPr>
        <w:t xml:space="preserve">kannab </w:t>
      </w:r>
      <w:r w:rsidR="00252DD0">
        <w:rPr>
          <w:rFonts w:ascii="Times New Roman" w:hAnsi="Times New Roman" w:cs="Times New Roman"/>
          <w:sz w:val="24"/>
          <w:szCs w:val="24"/>
        </w:rPr>
        <w:t>selliselt saadud nime, ei ole vanematel muud valikut</w:t>
      </w:r>
      <w:r w:rsidR="00901C48">
        <w:rPr>
          <w:rFonts w:ascii="Times New Roman" w:hAnsi="Times New Roman" w:cs="Times New Roman"/>
          <w:sz w:val="24"/>
          <w:szCs w:val="24"/>
        </w:rPr>
        <w:t>,</w:t>
      </w:r>
      <w:r w:rsidR="00252DD0">
        <w:rPr>
          <w:rFonts w:ascii="Times New Roman" w:hAnsi="Times New Roman" w:cs="Times New Roman"/>
          <w:sz w:val="24"/>
          <w:szCs w:val="24"/>
        </w:rPr>
        <w:t xml:space="preserve"> kui anda lapsele </w:t>
      </w:r>
      <w:r w:rsidR="00E762F6">
        <w:rPr>
          <w:rFonts w:ascii="Times New Roman" w:hAnsi="Times New Roman" w:cs="Times New Roman"/>
          <w:sz w:val="24"/>
          <w:szCs w:val="24"/>
        </w:rPr>
        <w:t>selle</w:t>
      </w:r>
      <w:r w:rsidR="00252DD0">
        <w:rPr>
          <w:rFonts w:ascii="Times New Roman" w:hAnsi="Times New Roman" w:cs="Times New Roman"/>
          <w:sz w:val="24"/>
          <w:szCs w:val="24"/>
        </w:rPr>
        <w:t xml:space="preserve"> vanema perekonnanimi</w:t>
      </w:r>
      <w:r w:rsidR="00E762F6">
        <w:rPr>
          <w:rFonts w:ascii="Times New Roman" w:hAnsi="Times New Roman" w:cs="Times New Roman"/>
          <w:sz w:val="24"/>
          <w:szCs w:val="24"/>
        </w:rPr>
        <w:t xml:space="preserve">, kellel on üheosaline nimi </w:t>
      </w:r>
      <w:r w:rsidR="00252DD0">
        <w:rPr>
          <w:rFonts w:ascii="Times New Roman" w:hAnsi="Times New Roman" w:cs="Times New Roman"/>
          <w:sz w:val="24"/>
          <w:szCs w:val="24"/>
        </w:rPr>
        <w:t xml:space="preserve">või siis </w:t>
      </w:r>
      <w:proofErr w:type="spellStart"/>
      <w:r w:rsidR="00252DD0">
        <w:rPr>
          <w:rFonts w:ascii="Times New Roman" w:hAnsi="Times New Roman" w:cs="Times New Roman"/>
          <w:sz w:val="24"/>
          <w:szCs w:val="24"/>
        </w:rPr>
        <w:t>tope</w:t>
      </w:r>
      <w:r w:rsidR="006125FC">
        <w:rPr>
          <w:rFonts w:ascii="Times New Roman" w:hAnsi="Times New Roman" w:cs="Times New Roman"/>
          <w:sz w:val="24"/>
          <w:szCs w:val="24"/>
        </w:rPr>
        <w:t>l</w:t>
      </w:r>
      <w:r w:rsidR="00252DD0">
        <w:rPr>
          <w:rFonts w:ascii="Times New Roman" w:hAnsi="Times New Roman" w:cs="Times New Roman"/>
          <w:sz w:val="24"/>
          <w:szCs w:val="24"/>
        </w:rPr>
        <w:t>tperekonnanimega</w:t>
      </w:r>
      <w:proofErr w:type="spellEnd"/>
      <w:r w:rsidR="00252DD0">
        <w:rPr>
          <w:rFonts w:ascii="Times New Roman" w:hAnsi="Times New Roman" w:cs="Times New Roman"/>
          <w:sz w:val="24"/>
          <w:szCs w:val="24"/>
        </w:rPr>
        <w:t xml:space="preserve"> vanema nimest üks perekonnanimi. Kui lapse sünd registreeritakse isa andmeteta ja ema kannab </w:t>
      </w:r>
      <w:r w:rsidR="008B5B54">
        <w:rPr>
          <w:rFonts w:ascii="Times New Roman" w:hAnsi="Times New Roman" w:cs="Times New Roman"/>
          <w:sz w:val="24"/>
          <w:szCs w:val="24"/>
        </w:rPr>
        <w:t>eespool nimetatud mitmeosalist</w:t>
      </w:r>
      <w:r w:rsidR="00252DD0">
        <w:rPr>
          <w:rFonts w:ascii="Times New Roman" w:hAnsi="Times New Roman" w:cs="Times New Roman"/>
          <w:sz w:val="24"/>
          <w:szCs w:val="24"/>
        </w:rPr>
        <w:t xml:space="preserve"> perekonnanime, siis saab anda lapsele ema </w:t>
      </w:r>
      <w:proofErr w:type="spellStart"/>
      <w:r w:rsidR="00252DD0">
        <w:rPr>
          <w:rFonts w:ascii="Times New Roman" w:hAnsi="Times New Roman" w:cs="Times New Roman"/>
          <w:sz w:val="24"/>
          <w:szCs w:val="24"/>
        </w:rPr>
        <w:t>topeltperekonnanime</w:t>
      </w:r>
      <w:proofErr w:type="spellEnd"/>
      <w:r w:rsidR="00252DD0">
        <w:rPr>
          <w:rFonts w:ascii="Times New Roman" w:hAnsi="Times New Roman" w:cs="Times New Roman"/>
          <w:sz w:val="24"/>
          <w:szCs w:val="24"/>
        </w:rPr>
        <w:t xml:space="preserve">, samuti ka ühe </w:t>
      </w:r>
      <w:r w:rsidR="00A10A8E">
        <w:rPr>
          <w:rFonts w:ascii="Times New Roman" w:hAnsi="Times New Roman" w:cs="Times New Roman"/>
          <w:sz w:val="24"/>
          <w:szCs w:val="24"/>
        </w:rPr>
        <w:t>perekonna</w:t>
      </w:r>
      <w:r w:rsidR="00252DD0">
        <w:rPr>
          <w:rFonts w:ascii="Times New Roman" w:hAnsi="Times New Roman" w:cs="Times New Roman"/>
          <w:sz w:val="24"/>
          <w:szCs w:val="24"/>
        </w:rPr>
        <w:t xml:space="preserve">nime </w:t>
      </w:r>
      <w:r w:rsidR="00946614">
        <w:rPr>
          <w:rFonts w:ascii="Times New Roman" w:hAnsi="Times New Roman" w:cs="Times New Roman"/>
          <w:sz w:val="24"/>
          <w:szCs w:val="24"/>
        </w:rPr>
        <w:t xml:space="preserve">osa </w:t>
      </w:r>
      <w:proofErr w:type="spellStart"/>
      <w:r w:rsidR="00946614">
        <w:rPr>
          <w:rFonts w:ascii="Times New Roman" w:hAnsi="Times New Roman" w:cs="Times New Roman"/>
          <w:sz w:val="24"/>
          <w:szCs w:val="24"/>
        </w:rPr>
        <w:t>topeltperekonnanimest</w:t>
      </w:r>
      <w:proofErr w:type="spellEnd"/>
      <w:r w:rsidR="00252DD0">
        <w:rPr>
          <w:rFonts w:ascii="Times New Roman" w:hAnsi="Times New Roman" w:cs="Times New Roman"/>
          <w:sz w:val="24"/>
          <w:szCs w:val="24"/>
        </w:rPr>
        <w:t>.</w:t>
      </w:r>
      <w:r w:rsidRPr="006125FC" w:rsidR="006125FC">
        <w:rPr>
          <w:rFonts w:ascii="Times New Roman" w:hAnsi="Times New Roman" w:cs="Times New Roman"/>
          <w:sz w:val="24"/>
          <w:szCs w:val="24"/>
        </w:rPr>
        <w:t xml:space="preserve"> </w:t>
      </w:r>
      <w:proofErr w:type="spellStart"/>
      <w:r w:rsidR="006125FC">
        <w:rPr>
          <w:rFonts w:ascii="Times New Roman" w:hAnsi="Times New Roman" w:cs="Times New Roman"/>
          <w:sz w:val="24"/>
          <w:szCs w:val="24"/>
        </w:rPr>
        <w:t>Topeltperekonnanime</w:t>
      </w:r>
      <w:proofErr w:type="spellEnd"/>
      <w:r w:rsidR="006125FC">
        <w:rPr>
          <w:rFonts w:ascii="Times New Roman" w:hAnsi="Times New Roman" w:cs="Times New Roman"/>
          <w:sz w:val="24"/>
          <w:szCs w:val="24"/>
        </w:rPr>
        <w:t xml:space="preserve"> edasiandmist ei piirata </w:t>
      </w:r>
      <w:r w:rsidR="00A10A8E">
        <w:rPr>
          <w:rFonts w:ascii="Times New Roman" w:hAnsi="Times New Roman" w:cs="Times New Roman"/>
          <w:sz w:val="24"/>
          <w:szCs w:val="24"/>
        </w:rPr>
        <w:t xml:space="preserve">eelnõuga </w:t>
      </w:r>
      <w:r w:rsidR="006125FC">
        <w:rPr>
          <w:rFonts w:ascii="Times New Roman" w:hAnsi="Times New Roman" w:cs="Times New Roman"/>
          <w:sz w:val="24"/>
          <w:szCs w:val="24"/>
        </w:rPr>
        <w:t>vaid siis, kui vanem on saanud selle nime sünnil</w:t>
      </w:r>
      <w:r w:rsidR="00A10A8E">
        <w:rPr>
          <w:rFonts w:ascii="Times New Roman" w:hAnsi="Times New Roman" w:cs="Times New Roman"/>
          <w:sz w:val="24"/>
          <w:szCs w:val="24"/>
        </w:rPr>
        <w:t xml:space="preserve"> või</w:t>
      </w:r>
      <w:r w:rsidDel="00A10A8E" w:rsidR="006125FC">
        <w:rPr>
          <w:rFonts w:ascii="Times New Roman" w:hAnsi="Times New Roman" w:cs="Times New Roman"/>
          <w:sz w:val="24"/>
          <w:szCs w:val="24"/>
        </w:rPr>
        <w:t xml:space="preserve"> </w:t>
      </w:r>
      <w:r w:rsidR="006125FC">
        <w:rPr>
          <w:rFonts w:ascii="Times New Roman" w:hAnsi="Times New Roman" w:cs="Times New Roman"/>
          <w:sz w:val="24"/>
          <w:szCs w:val="24"/>
        </w:rPr>
        <w:t xml:space="preserve">kui mõlemad vanemad </w:t>
      </w:r>
      <w:r w:rsidR="00A10A8E">
        <w:rPr>
          <w:rFonts w:ascii="Times New Roman" w:hAnsi="Times New Roman" w:cs="Times New Roman"/>
          <w:sz w:val="24"/>
          <w:szCs w:val="24"/>
        </w:rPr>
        <w:t xml:space="preserve">kannavad </w:t>
      </w:r>
      <w:r w:rsidR="006125FC">
        <w:rPr>
          <w:rFonts w:ascii="Times New Roman" w:hAnsi="Times New Roman" w:cs="Times New Roman"/>
          <w:sz w:val="24"/>
          <w:szCs w:val="24"/>
        </w:rPr>
        <w:t>selliselt saadud nime</w:t>
      </w:r>
      <w:r w:rsidR="0014224E">
        <w:rPr>
          <w:rFonts w:ascii="Times New Roman" w:hAnsi="Times New Roman" w:cs="Times New Roman"/>
          <w:sz w:val="24"/>
          <w:szCs w:val="24"/>
        </w:rPr>
        <w:t>, samuti siis,</w:t>
      </w:r>
      <w:r w:rsidR="006125FC">
        <w:rPr>
          <w:rFonts w:ascii="Times New Roman" w:hAnsi="Times New Roman" w:cs="Times New Roman"/>
          <w:sz w:val="24"/>
          <w:szCs w:val="24"/>
        </w:rPr>
        <w:t xml:space="preserve"> kui lapse õde või vend vanema </w:t>
      </w:r>
      <w:proofErr w:type="spellStart"/>
      <w:r w:rsidR="006125FC">
        <w:rPr>
          <w:rFonts w:ascii="Times New Roman" w:hAnsi="Times New Roman" w:cs="Times New Roman"/>
          <w:sz w:val="24"/>
          <w:szCs w:val="24"/>
        </w:rPr>
        <w:t>topeltnime</w:t>
      </w:r>
      <w:proofErr w:type="spellEnd"/>
      <w:r w:rsidR="006125FC">
        <w:rPr>
          <w:rFonts w:ascii="Times New Roman" w:hAnsi="Times New Roman" w:cs="Times New Roman"/>
          <w:sz w:val="24"/>
          <w:szCs w:val="24"/>
        </w:rPr>
        <w:t xml:space="preserve"> juba kannab. Sünnil saadud </w:t>
      </w:r>
      <w:proofErr w:type="spellStart"/>
      <w:r w:rsidR="006125FC">
        <w:rPr>
          <w:rFonts w:ascii="Times New Roman" w:hAnsi="Times New Roman" w:cs="Times New Roman"/>
          <w:sz w:val="24"/>
          <w:szCs w:val="24"/>
        </w:rPr>
        <w:t>topeltperekonnanime</w:t>
      </w:r>
      <w:proofErr w:type="spellEnd"/>
      <w:r w:rsidR="006125FC">
        <w:rPr>
          <w:rFonts w:ascii="Times New Roman" w:hAnsi="Times New Roman" w:cs="Times New Roman"/>
          <w:sz w:val="24"/>
          <w:szCs w:val="24"/>
        </w:rPr>
        <w:t xml:space="preserve"> edasiandmiseks võib olla õiguspärane ootus, tegemist võib olla mitmeid põlvkondi tagasi tekkinud perekonnanimega, mille edasiandmine võib perekonna või suguvõsa identiteedi seisukohal</w:t>
      </w:r>
      <w:r w:rsidR="00A10A8E">
        <w:rPr>
          <w:rFonts w:ascii="Times New Roman" w:hAnsi="Times New Roman" w:cs="Times New Roman"/>
          <w:sz w:val="24"/>
          <w:szCs w:val="24"/>
        </w:rPr>
        <w:t>t</w:t>
      </w:r>
      <w:r w:rsidR="006125FC">
        <w:rPr>
          <w:rFonts w:ascii="Times New Roman" w:hAnsi="Times New Roman" w:cs="Times New Roman"/>
          <w:sz w:val="24"/>
          <w:szCs w:val="24"/>
        </w:rPr>
        <w:t xml:space="preserve"> olla oluline. Olukorras, kus mõlemad vanemad kannava </w:t>
      </w:r>
      <w:proofErr w:type="spellStart"/>
      <w:r w:rsidR="006125FC">
        <w:rPr>
          <w:rFonts w:ascii="Times New Roman" w:hAnsi="Times New Roman" w:cs="Times New Roman"/>
          <w:sz w:val="24"/>
          <w:szCs w:val="24"/>
        </w:rPr>
        <w:t>topeltperekonnanime</w:t>
      </w:r>
      <w:proofErr w:type="spellEnd"/>
      <w:r w:rsidR="006125FC">
        <w:rPr>
          <w:rFonts w:ascii="Times New Roman" w:hAnsi="Times New Roman" w:cs="Times New Roman"/>
          <w:sz w:val="24"/>
          <w:szCs w:val="24"/>
        </w:rPr>
        <w:t xml:space="preserve">, on erand vältimatult vajalik, sest lapsel on õigus vanema perekonnanimele ja valikuvõimalust ei ole. Kui pere vanem laps juba kannab vanema </w:t>
      </w:r>
      <w:proofErr w:type="spellStart"/>
      <w:r w:rsidR="006125FC">
        <w:rPr>
          <w:rFonts w:ascii="Times New Roman" w:hAnsi="Times New Roman" w:cs="Times New Roman"/>
          <w:sz w:val="24"/>
          <w:szCs w:val="24"/>
        </w:rPr>
        <w:t>topeltperekonnanime</w:t>
      </w:r>
      <w:proofErr w:type="spellEnd"/>
      <w:r w:rsidR="006125FC">
        <w:rPr>
          <w:rFonts w:ascii="Times New Roman" w:hAnsi="Times New Roman" w:cs="Times New Roman"/>
          <w:sz w:val="24"/>
          <w:szCs w:val="24"/>
        </w:rPr>
        <w:t xml:space="preserve">, siis võib laste võrdse kohtlemise eesmärgil sama </w:t>
      </w:r>
      <w:proofErr w:type="spellStart"/>
      <w:r w:rsidR="00A10A8E">
        <w:rPr>
          <w:rFonts w:ascii="Times New Roman" w:hAnsi="Times New Roman" w:cs="Times New Roman"/>
          <w:sz w:val="24"/>
          <w:szCs w:val="24"/>
        </w:rPr>
        <w:t>topeltperekonna</w:t>
      </w:r>
      <w:r w:rsidR="006125FC">
        <w:rPr>
          <w:rFonts w:ascii="Times New Roman" w:hAnsi="Times New Roman" w:cs="Times New Roman"/>
          <w:sz w:val="24"/>
          <w:szCs w:val="24"/>
        </w:rPr>
        <w:t>nime</w:t>
      </w:r>
      <w:proofErr w:type="spellEnd"/>
      <w:r w:rsidR="006125FC">
        <w:rPr>
          <w:rFonts w:ascii="Times New Roman" w:hAnsi="Times New Roman" w:cs="Times New Roman"/>
          <w:sz w:val="24"/>
          <w:szCs w:val="24"/>
        </w:rPr>
        <w:t xml:space="preserve"> anda ka vastsündinule.</w:t>
      </w:r>
    </w:p>
    <w:p w:rsidRPr="00F02147" w:rsidR="005C1610" w:rsidP="00F02147" w:rsidRDefault="005C1610" w14:paraId="121806A8" w14:textId="77777777">
      <w:pPr>
        <w:spacing w:after="0" w:line="240" w:lineRule="auto"/>
        <w:jc w:val="both"/>
        <w:rPr>
          <w:rFonts w:ascii="Times New Roman" w:hAnsi="Times New Roman" w:cs="Times New Roman"/>
          <w:sz w:val="24"/>
          <w:szCs w:val="24"/>
        </w:rPr>
      </w:pPr>
    </w:p>
    <w:p w:rsidRPr="00F02147" w:rsidR="00117949" w:rsidP="00117949" w:rsidRDefault="00117949" w14:paraId="1A98E4C2" w14:textId="404A64EC">
      <w:pPr>
        <w:spacing w:after="0" w:line="240" w:lineRule="auto"/>
        <w:jc w:val="both"/>
        <w:rPr>
          <w:rFonts w:ascii="Times New Roman" w:hAnsi="Times New Roman" w:cs="Times New Roman"/>
          <w:sz w:val="24"/>
          <w:szCs w:val="24"/>
        </w:rPr>
      </w:pPr>
      <w:commentRangeStart w:id="1311555882"/>
      <w:r w:rsidRPr="36BA6DC8" w:rsidR="57F1D8C0">
        <w:rPr>
          <w:rFonts w:ascii="Times New Roman" w:hAnsi="Times New Roman" w:cs="Times New Roman"/>
          <w:sz w:val="24"/>
          <w:szCs w:val="24"/>
        </w:rPr>
        <w:t xml:space="preserve">Eelnõu § </w:t>
      </w:r>
      <w:r w:rsidRPr="36BA6DC8" w:rsidR="4F0FB7C9">
        <w:rPr>
          <w:rFonts w:ascii="Times New Roman" w:hAnsi="Times New Roman" w:cs="Times New Roman"/>
          <w:sz w:val="24"/>
          <w:szCs w:val="24"/>
        </w:rPr>
        <w:t>9</w:t>
      </w:r>
      <w:r w:rsidRPr="36BA6DC8" w:rsidR="57F1D8C0">
        <w:rPr>
          <w:rFonts w:ascii="Times New Roman" w:hAnsi="Times New Roman" w:cs="Times New Roman"/>
          <w:sz w:val="24"/>
          <w:szCs w:val="24"/>
        </w:rPr>
        <w:t xml:space="preserve"> lõige </w:t>
      </w:r>
      <w:r w:rsidRPr="36BA6DC8" w:rsidR="2916F526">
        <w:rPr>
          <w:rFonts w:ascii="Times New Roman" w:hAnsi="Times New Roman" w:cs="Times New Roman"/>
          <w:sz w:val="24"/>
          <w:szCs w:val="24"/>
        </w:rPr>
        <w:t>4</w:t>
      </w:r>
      <w:r w:rsidRPr="36BA6DC8" w:rsidR="57F1D8C0">
        <w:rPr>
          <w:rFonts w:ascii="Times New Roman" w:hAnsi="Times New Roman" w:cs="Times New Roman"/>
          <w:sz w:val="24"/>
          <w:szCs w:val="24"/>
        </w:rPr>
        <w:t xml:space="preserve"> lubab </w:t>
      </w:r>
      <w:r w:rsidRPr="36BA6DC8" w:rsidR="5F29DC70">
        <w:rPr>
          <w:rFonts w:ascii="Times New Roman" w:hAnsi="Times New Roman" w:cs="Times New Roman"/>
          <w:sz w:val="24"/>
          <w:szCs w:val="24"/>
        </w:rPr>
        <w:t>eelnõu</w:t>
      </w:r>
      <w:r w:rsidRPr="36BA6DC8" w:rsidR="57F1D8C0">
        <w:rPr>
          <w:rFonts w:ascii="Times New Roman" w:hAnsi="Times New Roman" w:cs="Times New Roman"/>
          <w:sz w:val="24"/>
          <w:szCs w:val="24"/>
        </w:rPr>
        <w:t xml:space="preserve"> </w:t>
      </w:r>
      <w:r w:rsidRPr="36BA6DC8" w:rsidR="108FA159">
        <w:rPr>
          <w:rFonts w:ascii="Times New Roman" w:hAnsi="Times New Roman" w:cs="Times New Roman"/>
          <w:sz w:val="24"/>
          <w:szCs w:val="24"/>
        </w:rPr>
        <w:t xml:space="preserve">§ </w:t>
      </w:r>
      <w:r w:rsidRPr="36BA6DC8" w:rsidR="4F0FB7C9">
        <w:rPr>
          <w:rFonts w:ascii="Times New Roman" w:hAnsi="Times New Roman" w:cs="Times New Roman"/>
          <w:sz w:val="24"/>
          <w:szCs w:val="24"/>
        </w:rPr>
        <w:t>9</w:t>
      </w:r>
      <w:r w:rsidRPr="36BA6DC8" w:rsidR="108FA159">
        <w:rPr>
          <w:rFonts w:ascii="Times New Roman" w:hAnsi="Times New Roman" w:cs="Times New Roman"/>
          <w:sz w:val="24"/>
          <w:szCs w:val="24"/>
        </w:rPr>
        <w:t xml:space="preserve"> lõikes 2</w:t>
      </w:r>
      <w:r w:rsidRPr="36BA6DC8" w:rsidR="64820623">
        <w:rPr>
          <w:rFonts w:ascii="Times New Roman" w:hAnsi="Times New Roman" w:cs="Times New Roman"/>
          <w:sz w:val="24"/>
          <w:szCs w:val="24"/>
        </w:rPr>
        <w:t xml:space="preserve"> ja lõikes 3</w:t>
      </w:r>
      <w:r w:rsidRPr="36BA6DC8" w:rsidR="108FA159">
        <w:rPr>
          <w:rFonts w:ascii="Times New Roman" w:hAnsi="Times New Roman" w:cs="Times New Roman"/>
          <w:sz w:val="24"/>
          <w:szCs w:val="24"/>
        </w:rPr>
        <w:t xml:space="preserve"> sätestatust</w:t>
      </w:r>
      <w:r w:rsidRPr="36BA6DC8" w:rsidR="57F1D8C0">
        <w:rPr>
          <w:rFonts w:ascii="Times New Roman" w:hAnsi="Times New Roman" w:cs="Times New Roman"/>
          <w:sz w:val="24"/>
          <w:szCs w:val="24"/>
        </w:rPr>
        <w:t xml:space="preserve"> </w:t>
      </w:r>
      <w:r w:rsidRPr="36BA6DC8" w:rsidR="57F1D8C0">
        <w:rPr>
          <w:rFonts w:ascii="Times New Roman" w:hAnsi="Times New Roman" w:cs="Times New Roman"/>
          <w:sz w:val="24"/>
          <w:szCs w:val="24"/>
        </w:rPr>
        <w:t>teha erandi, kui lapse vanematel on</w:t>
      </w:r>
      <w:r w:rsidRPr="36BA6DC8" w:rsidR="57F1D8C0">
        <w:rPr>
          <w:rFonts w:ascii="Times New Roman" w:hAnsi="Times New Roman" w:cs="Times New Roman"/>
          <w:sz w:val="24"/>
          <w:szCs w:val="24"/>
        </w:rPr>
        <w:t xml:space="preserve"> tulenevalt oma kodakondsusest</w:t>
      </w:r>
      <w:r w:rsidRPr="36BA6DC8" w:rsidR="57F1D8C0">
        <w:rPr>
          <w:rFonts w:ascii="Times New Roman" w:hAnsi="Times New Roman" w:cs="Times New Roman"/>
          <w:sz w:val="24"/>
          <w:szCs w:val="24"/>
        </w:rPr>
        <w:t xml:space="preserve"> seos muu riigiga. Nii näiteks saab hispaania nimetraditsiooni kohaselt anda lapsele perekonnanimeks vanemate nimede kombinatsioon</w:t>
      </w:r>
      <w:r w:rsidRPr="36BA6DC8" w:rsidR="1C8A7EEF">
        <w:rPr>
          <w:rFonts w:ascii="Times New Roman" w:hAnsi="Times New Roman" w:cs="Times New Roman"/>
          <w:sz w:val="24"/>
          <w:szCs w:val="24"/>
        </w:rPr>
        <w:t>i</w:t>
      </w:r>
      <w:r w:rsidRPr="36BA6DC8" w:rsidR="57F1D8C0">
        <w:rPr>
          <w:rFonts w:ascii="Times New Roman" w:hAnsi="Times New Roman" w:cs="Times New Roman"/>
          <w:sz w:val="24"/>
          <w:szCs w:val="24"/>
        </w:rPr>
        <w:t xml:space="preserve"> (tavapäraselt isa perekonnanimedest esimene ja ema perekonnanimedest esimene), india nimetraditsiooni kohaselt jääb laps ilma perekonnanimeta, kui kumbki vanem perekonnanime ei kanna.</w:t>
      </w:r>
      <w:r w:rsidRPr="36BA6DC8" w:rsidR="5F29DC70">
        <w:rPr>
          <w:rFonts w:ascii="Times New Roman" w:hAnsi="Times New Roman" w:cs="Times New Roman"/>
          <w:sz w:val="24"/>
          <w:szCs w:val="24"/>
        </w:rPr>
        <w:t xml:space="preserve"> Samuti saab lapsele anda vanema abieluga või kooselulepi</w:t>
      </w:r>
      <w:r w:rsidRPr="36BA6DC8" w:rsidR="53C1417E">
        <w:rPr>
          <w:rFonts w:ascii="Times New Roman" w:hAnsi="Times New Roman" w:cs="Times New Roman"/>
          <w:sz w:val="24"/>
          <w:szCs w:val="24"/>
        </w:rPr>
        <w:t>n</w:t>
      </w:r>
      <w:r w:rsidRPr="36BA6DC8" w:rsidR="5F29DC70">
        <w:rPr>
          <w:rFonts w:ascii="Times New Roman" w:hAnsi="Times New Roman" w:cs="Times New Roman"/>
          <w:sz w:val="24"/>
          <w:szCs w:val="24"/>
        </w:rPr>
        <w:t xml:space="preserve">guga saadud </w:t>
      </w:r>
      <w:r w:rsidRPr="36BA6DC8" w:rsidR="5F29DC70">
        <w:rPr>
          <w:rFonts w:ascii="Times New Roman" w:hAnsi="Times New Roman" w:cs="Times New Roman"/>
          <w:sz w:val="24"/>
          <w:szCs w:val="24"/>
        </w:rPr>
        <w:t>topeltperekonnanime</w:t>
      </w:r>
      <w:r w:rsidRPr="36BA6DC8" w:rsidR="5F29DC70">
        <w:rPr>
          <w:rFonts w:ascii="Times New Roman" w:hAnsi="Times New Roman" w:cs="Times New Roman"/>
          <w:sz w:val="24"/>
          <w:szCs w:val="24"/>
        </w:rPr>
        <w:t>, kui vanema kodakondsusriigis oleks see võimalik</w:t>
      </w:r>
      <w:r w:rsidRPr="36BA6DC8" w:rsidR="53C1417E">
        <w:rPr>
          <w:rFonts w:ascii="Times New Roman" w:hAnsi="Times New Roman" w:cs="Times New Roman"/>
          <w:sz w:val="24"/>
          <w:szCs w:val="24"/>
        </w:rPr>
        <w:t>.</w:t>
      </w:r>
      <w:commentRangeEnd w:id="1311555882"/>
      <w:r>
        <w:rPr>
          <w:rStyle w:val="CommentReference"/>
        </w:rPr>
        <w:commentReference w:id="1311555882"/>
      </w:r>
    </w:p>
    <w:p w:rsidR="00117949" w:rsidP="00117949" w:rsidRDefault="00117949" w14:paraId="388C5F73" w14:textId="77777777">
      <w:pPr>
        <w:spacing w:after="0" w:line="240" w:lineRule="auto"/>
        <w:jc w:val="both"/>
        <w:rPr>
          <w:rFonts w:ascii="Times New Roman" w:hAnsi="Times New Roman" w:cs="Times New Roman"/>
          <w:sz w:val="24"/>
          <w:szCs w:val="24"/>
        </w:rPr>
      </w:pPr>
    </w:p>
    <w:p w:rsidR="00117949" w:rsidP="00117949" w:rsidRDefault="00BC4DC2" w14:paraId="27AA6D85" w14:textId="4D5510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w:t>
      </w:r>
      <w:r w:rsidRPr="00F02147" w:rsidR="00117949">
        <w:rPr>
          <w:rFonts w:ascii="Times New Roman" w:hAnsi="Times New Roman" w:cs="Times New Roman"/>
          <w:sz w:val="24"/>
          <w:szCs w:val="24"/>
        </w:rPr>
        <w:t>apsele</w:t>
      </w:r>
      <w:r w:rsidR="007109DB">
        <w:rPr>
          <w:rFonts w:ascii="Times New Roman" w:hAnsi="Times New Roman" w:cs="Times New Roman"/>
          <w:sz w:val="24"/>
          <w:szCs w:val="24"/>
        </w:rPr>
        <w:t xml:space="preserve"> saab</w:t>
      </w:r>
      <w:r w:rsidRPr="00F02147" w:rsidR="00117949">
        <w:rPr>
          <w:rFonts w:ascii="Times New Roman" w:hAnsi="Times New Roman" w:cs="Times New Roman"/>
          <w:sz w:val="24"/>
          <w:szCs w:val="24"/>
        </w:rPr>
        <w:t xml:space="preserve"> anda vanema abielu või kooselulepingu sõlmimisel või nimemuutmisel saadud </w:t>
      </w:r>
      <w:proofErr w:type="spellStart"/>
      <w:r w:rsidR="004A3175">
        <w:rPr>
          <w:rFonts w:ascii="Times New Roman" w:hAnsi="Times New Roman" w:cs="Times New Roman"/>
          <w:sz w:val="24"/>
          <w:szCs w:val="24"/>
        </w:rPr>
        <w:t>topelt</w:t>
      </w:r>
      <w:r w:rsidRPr="00F02147" w:rsidR="00117949">
        <w:rPr>
          <w:rFonts w:ascii="Times New Roman" w:hAnsi="Times New Roman" w:cs="Times New Roman"/>
          <w:sz w:val="24"/>
          <w:szCs w:val="24"/>
        </w:rPr>
        <w:t>perekonnanime</w:t>
      </w:r>
      <w:proofErr w:type="spellEnd"/>
      <w:r>
        <w:rPr>
          <w:rFonts w:ascii="Times New Roman" w:hAnsi="Times New Roman" w:cs="Times New Roman"/>
          <w:sz w:val="24"/>
          <w:szCs w:val="24"/>
        </w:rPr>
        <w:t xml:space="preserve"> ka siis</w:t>
      </w:r>
      <w:r w:rsidRPr="00F02147" w:rsidR="00117949">
        <w:rPr>
          <w:rFonts w:ascii="Times New Roman" w:hAnsi="Times New Roman" w:cs="Times New Roman"/>
          <w:sz w:val="24"/>
          <w:szCs w:val="24"/>
        </w:rPr>
        <w:t xml:space="preserve">, kui tema sünd registreeritakse ilma teise vanema andmeteta. Kui lapse perekonnanime valiku otsustab eestkostja, saab ka tema valida </w:t>
      </w:r>
      <w:r>
        <w:rPr>
          <w:rFonts w:ascii="Times New Roman" w:hAnsi="Times New Roman" w:cs="Times New Roman"/>
          <w:sz w:val="24"/>
          <w:szCs w:val="24"/>
        </w:rPr>
        <w:t xml:space="preserve">lapse perekonnanimeks </w:t>
      </w:r>
      <w:r w:rsidRPr="00F02147" w:rsidR="00117949">
        <w:rPr>
          <w:rFonts w:ascii="Times New Roman" w:hAnsi="Times New Roman" w:cs="Times New Roman"/>
          <w:sz w:val="24"/>
          <w:szCs w:val="24"/>
        </w:rPr>
        <w:t>üksnes lapse vanema perekonnanime</w:t>
      </w:r>
      <w:r w:rsidR="00117949">
        <w:rPr>
          <w:rFonts w:ascii="Times New Roman" w:hAnsi="Times New Roman" w:cs="Times New Roman"/>
          <w:sz w:val="24"/>
          <w:szCs w:val="24"/>
        </w:rPr>
        <w:t>.</w:t>
      </w:r>
    </w:p>
    <w:p w:rsidRPr="00F02147" w:rsidR="00E40B0B" w:rsidP="00F02147" w:rsidRDefault="00E40B0B" w14:paraId="766DCA06" w14:textId="77777777">
      <w:pPr>
        <w:spacing w:after="0" w:line="240" w:lineRule="auto"/>
        <w:jc w:val="both"/>
        <w:rPr>
          <w:rFonts w:ascii="Times New Roman" w:hAnsi="Times New Roman" w:cs="Times New Roman"/>
          <w:sz w:val="24"/>
          <w:szCs w:val="24"/>
        </w:rPr>
      </w:pPr>
    </w:p>
    <w:p w:rsidR="005575D0" w:rsidP="00F02147" w:rsidRDefault="00980605" w14:paraId="2B5FD3A0" w14:textId="541F1B03">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 xml:space="preserve">Kui </w:t>
      </w:r>
      <w:r w:rsidR="004F6AF0">
        <w:rPr>
          <w:rFonts w:ascii="Times New Roman" w:hAnsi="Times New Roman" w:cs="Times New Roman"/>
          <w:sz w:val="24"/>
          <w:szCs w:val="24"/>
        </w:rPr>
        <w:t xml:space="preserve">ettepaneku lapsele nime andmiseks teeb eestkostja või eestkostja ülesannete täitja ning lapse vanemad on teada </w:t>
      </w:r>
      <w:r w:rsidR="00675F83">
        <w:rPr>
          <w:rFonts w:ascii="Times New Roman" w:hAnsi="Times New Roman" w:cs="Times New Roman"/>
          <w:sz w:val="24"/>
          <w:szCs w:val="24"/>
        </w:rPr>
        <w:t>ja</w:t>
      </w:r>
      <w:r w:rsidR="004F6AF0">
        <w:rPr>
          <w:rFonts w:ascii="Times New Roman" w:hAnsi="Times New Roman" w:cs="Times New Roman"/>
          <w:sz w:val="24"/>
          <w:szCs w:val="24"/>
        </w:rPr>
        <w:t xml:space="preserve"> lapse sünd registreeritakse vanemate andmetega</w:t>
      </w:r>
      <w:r w:rsidR="00675F83">
        <w:rPr>
          <w:rFonts w:ascii="Times New Roman" w:hAnsi="Times New Roman" w:cs="Times New Roman"/>
          <w:sz w:val="24"/>
          <w:szCs w:val="24"/>
        </w:rPr>
        <w:t xml:space="preserve">, </w:t>
      </w:r>
      <w:r w:rsidRPr="00F02147">
        <w:rPr>
          <w:rFonts w:ascii="Times New Roman" w:hAnsi="Times New Roman" w:cs="Times New Roman"/>
          <w:sz w:val="24"/>
          <w:szCs w:val="24"/>
        </w:rPr>
        <w:t>saab lapsele anda ema või</w:t>
      </w:r>
      <w:r w:rsidR="00675F83">
        <w:rPr>
          <w:rFonts w:ascii="Times New Roman" w:hAnsi="Times New Roman" w:cs="Times New Roman"/>
          <w:sz w:val="24"/>
          <w:szCs w:val="24"/>
        </w:rPr>
        <w:t xml:space="preserve"> isa perekonnanime</w:t>
      </w:r>
      <w:r w:rsidRPr="00F02147">
        <w:rPr>
          <w:rFonts w:ascii="Times New Roman" w:hAnsi="Times New Roman" w:cs="Times New Roman"/>
          <w:sz w:val="24"/>
          <w:szCs w:val="24"/>
        </w:rPr>
        <w:t>, eestkostjal ei ole õigust valida muud</w:t>
      </w:r>
      <w:r w:rsidR="00BC4DC2">
        <w:rPr>
          <w:rFonts w:ascii="Times New Roman" w:hAnsi="Times New Roman" w:cs="Times New Roman"/>
          <w:sz w:val="24"/>
          <w:szCs w:val="24"/>
        </w:rPr>
        <w:t xml:space="preserve"> perekonnanime</w:t>
      </w:r>
      <w:r w:rsidRPr="00F02147">
        <w:rPr>
          <w:rFonts w:ascii="Times New Roman" w:hAnsi="Times New Roman" w:cs="Times New Roman"/>
          <w:sz w:val="24"/>
          <w:szCs w:val="24"/>
        </w:rPr>
        <w:t xml:space="preserve">. </w:t>
      </w:r>
      <w:r w:rsidR="005575D0">
        <w:rPr>
          <w:rFonts w:ascii="Times New Roman" w:hAnsi="Times New Roman" w:cs="Times New Roman"/>
          <w:sz w:val="24"/>
          <w:szCs w:val="24"/>
        </w:rPr>
        <w:t xml:space="preserve">Seda põhimõtet kinnitab ka eelnõu § </w:t>
      </w:r>
      <w:r w:rsidR="00802E03">
        <w:rPr>
          <w:rFonts w:ascii="Times New Roman" w:hAnsi="Times New Roman" w:cs="Times New Roman"/>
          <w:sz w:val="24"/>
          <w:szCs w:val="24"/>
        </w:rPr>
        <w:t>9</w:t>
      </w:r>
      <w:r w:rsidR="00082AA0">
        <w:rPr>
          <w:rFonts w:ascii="Times New Roman" w:hAnsi="Times New Roman" w:cs="Times New Roman"/>
          <w:sz w:val="24"/>
          <w:szCs w:val="24"/>
        </w:rPr>
        <w:t xml:space="preserve"> </w:t>
      </w:r>
      <w:r w:rsidR="005575D0">
        <w:rPr>
          <w:rFonts w:ascii="Times New Roman" w:hAnsi="Times New Roman" w:cs="Times New Roman"/>
          <w:sz w:val="24"/>
          <w:szCs w:val="24"/>
        </w:rPr>
        <w:t>lõikes 2 sätestatud põhimõte, mille kohaselt antakse lapsele tema vanema perekonnanimi.</w:t>
      </w:r>
    </w:p>
    <w:p w:rsidR="005575D0" w:rsidP="00F02147" w:rsidRDefault="005575D0" w14:paraId="33AD6CCC" w14:textId="77777777">
      <w:pPr>
        <w:spacing w:after="0" w:line="240" w:lineRule="auto"/>
        <w:jc w:val="both"/>
        <w:rPr>
          <w:rFonts w:ascii="Times New Roman" w:hAnsi="Times New Roman" w:cs="Times New Roman"/>
          <w:sz w:val="24"/>
          <w:szCs w:val="24"/>
        </w:rPr>
      </w:pPr>
    </w:p>
    <w:p w:rsidRPr="00F02147" w:rsidR="00C9250F" w:rsidP="00F02147" w:rsidRDefault="00327F00" w14:paraId="7BE86936" w14:textId="3784BF82">
      <w:pPr>
        <w:spacing w:after="0" w:line="240" w:lineRule="auto"/>
        <w:jc w:val="both"/>
        <w:rPr>
          <w:rFonts w:ascii="Times New Roman" w:hAnsi="Times New Roman" w:cs="Times New Roman"/>
          <w:sz w:val="24"/>
          <w:szCs w:val="24"/>
        </w:rPr>
      </w:pPr>
      <w:r w:rsidRPr="36BA6DC8" w:rsidR="17DA8A94">
        <w:rPr>
          <w:rFonts w:ascii="Times New Roman" w:hAnsi="Times New Roman" w:cs="Times New Roman"/>
          <w:sz w:val="24"/>
          <w:szCs w:val="24"/>
        </w:rPr>
        <w:t xml:space="preserve">Eelnõu § </w:t>
      </w:r>
      <w:r w:rsidRPr="36BA6DC8" w:rsidR="2F3BDCCC">
        <w:rPr>
          <w:rFonts w:ascii="Times New Roman" w:hAnsi="Times New Roman" w:cs="Times New Roman"/>
          <w:sz w:val="24"/>
          <w:szCs w:val="24"/>
        </w:rPr>
        <w:t>9</w:t>
      </w:r>
      <w:r w:rsidRPr="36BA6DC8" w:rsidR="17DA8A94">
        <w:rPr>
          <w:rFonts w:ascii="Times New Roman" w:hAnsi="Times New Roman" w:cs="Times New Roman"/>
          <w:sz w:val="24"/>
          <w:szCs w:val="24"/>
        </w:rPr>
        <w:t xml:space="preserve"> lõige </w:t>
      </w:r>
      <w:commentRangeStart w:id="1510524629"/>
      <w:r w:rsidRPr="36BA6DC8" w:rsidR="17DA8A94">
        <w:rPr>
          <w:rFonts w:ascii="Times New Roman" w:hAnsi="Times New Roman" w:cs="Times New Roman"/>
          <w:sz w:val="24"/>
          <w:szCs w:val="24"/>
        </w:rPr>
        <w:t>6</w:t>
      </w:r>
      <w:commentRangeEnd w:id="1510524629"/>
      <w:r>
        <w:rPr>
          <w:rStyle w:val="CommentReference"/>
        </w:rPr>
        <w:commentReference w:id="1510524629"/>
      </w:r>
      <w:r w:rsidRPr="36BA6DC8" w:rsidR="17DA8A94">
        <w:rPr>
          <w:rFonts w:ascii="Times New Roman" w:hAnsi="Times New Roman" w:cs="Times New Roman"/>
          <w:sz w:val="24"/>
          <w:szCs w:val="24"/>
        </w:rPr>
        <w:t xml:space="preserve"> reguleerib</w:t>
      </w:r>
      <w:r w:rsidRPr="36BA6DC8" w:rsidR="1D1B2583">
        <w:rPr>
          <w:rFonts w:ascii="Times New Roman" w:hAnsi="Times New Roman" w:cs="Times New Roman"/>
          <w:sz w:val="24"/>
          <w:szCs w:val="24"/>
        </w:rPr>
        <w:t xml:space="preserve"> olukordasid, kus valla- või linnavalitsus peab täitma eestkostja ülesandeid</w:t>
      </w:r>
      <w:r w:rsidRPr="36BA6DC8" w:rsidR="6EA4CE4A">
        <w:rPr>
          <w:rFonts w:ascii="Times New Roman" w:hAnsi="Times New Roman" w:cs="Times New Roman"/>
          <w:sz w:val="24"/>
          <w:szCs w:val="24"/>
        </w:rPr>
        <w:t>, mis on reguleeritud</w:t>
      </w:r>
      <w:r w:rsidRPr="36BA6DC8" w:rsidR="1008B0B4">
        <w:rPr>
          <w:rFonts w:ascii="Times New Roman" w:hAnsi="Times New Roman" w:cs="Times New Roman"/>
          <w:sz w:val="24"/>
          <w:szCs w:val="24"/>
        </w:rPr>
        <w:t xml:space="preserve"> </w:t>
      </w:r>
      <w:r w:rsidRPr="36BA6DC8" w:rsidR="1008B0B4">
        <w:rPr>
          <w:rFonts w:ascii="Times New Roman" w:hAnsi="Times New Roman" w:cs="Times New Roman"/>
          <w:sz w:val="24"/>
          <w:szCs w:val="24"/>
        </w:rPr>
        <w:t>perekonnaseaduse</w:t>
      </w:r>
      <w:r w:rsidRPr="36BA6DC8" w:rsidR="6EA4CE4A">
        <w:rPr>
          <w:rFonts w:ascii="Times New Roman" w:hAnsi="Times New Roman" w:cs="Times New Roman"/>
          <w:sz w:val="24"/>
          <w:szCs w:val="24"/>
        </w:rPr>
        <w:t xml:space="preserve"> (edaspidi </w:t>
      </w:r>
      <w:r w:rsidRPr="36BA6DC8" w:rsidR="6EA4CE4A">
        <w:rPr>
          <w:rFonts w:ascii="Times New Roman" w:hAnsi="Times New Roman" w:cs="Times New Roman"/>
          <w:i w:val="1"/>
          <w:iCs w:val="1"/>
          <w:sz w:val="24"/>
          <w:szCs w:val="24"/>
        </w:rPr>
        <w:t>PKS</w:t>
      </w:r>
      <w:r w:rsidRPr="36BA6DC8" w:rsidR="6EA4CE4A">
        <w:rPr>
          <w:rFonts w:ascii="Times New Roman" w:hAnsi="Times New Roman" w:cs="Times New Roman"/>
          <w:sz w:val="24"/>
          <w:szCs w:val="24"/>
        </w:rPr>
        <w:t>)</w:t>
      </w:r>
      <w:r w:rsidRPr="36BA6DC8" w:rsidR="1008B0B4">
        <w:rPr>
          <w:rFonts w:ascii="Times New Roman" w:hAnsi="Times New Roman" w:cs="Times New Roman"/>
          <w:sz w:val="24"/>
          <w:szCs w:val="24"/>
        </w:rPr>
        <w:t xml:space="preserve"> §</w:t>
      </w:r>
      <w:r w:rsidRPr="36BA6DC8" w:rsidR="6EA4CE4A">
        <w:rPr>
          <w:rFonts w:ascii="Times New Roman" w:hAnsi="Times New Roman" w:cs="Times New Roman"/>
          <w:sz w:val="24"/>
          <w:szCs w:val="24"/>
        </w:rPr>
        <w:t>-s</w:t>
      </w:r>
      <w:r w:rsidRPr="36BA6DC8" w:rsidR="1008B0B4">
        <w:rPr>
          <w:rFonts w:ascii="Times New Roman" w:hAnsi="Times New Roman" w:cs="Times New Roman"/>
          <w:sz w:val="24"/>
          <w:szCs w:val="24"/>
        </w:rPr>
        <w:t xml:space="preserve"> 176</w:t>
      </w:r>
      <w:r w:rsidRPr="36BA6DC8" w:rsidR="1008B0B4">
        <w:rPr>
          <w:rFonts w:ascii="Times New Roman" w:hAnsi="Times New Roman" w:cs="Times New Roman"/>
          <w:sz w:val="24"/>
          <w:szCs w:val="24"/>
        </w:rPr>
        <w:t>.</w:t>
      </w:r>
      <w:r w:rsidRPr="36BA6DC8" w:rsidR="17DA8A94">
        <w:rPr>
          <w:rFonts w:ascii="Times New Roman" w:hAnsi="Times New Roman" w:cs="Times New Roman"/>
          <w:sz w:val="24"/>
          <w:szCs w:val="24"/>
        </w:rPr>
        <w:t xml:space="preserve"> </w:t>
      </w:r>
      <w:r w:rsidRPr="36BA6DC8" w:rsidR="79440599">
        <w:rPr>
          <w:rFonts w:ascii="Times New Roman" w:hAnsi="Times New Roman" w:cs="Times New Roman"/>
          <w:sz w:val="24"/>
          <w:szCs w:val="24"/>
        </w:rPr>
        <w:t xml:space="preserve">Kui eestkostet teostatakse teadmata päritolu lapse üle, saab eestkostja valida perekonnanime arvestades </w:t>
      </w:r>
      <w:r w:rsidRPr="36BA6DC8" w:rsidR="1C8A7EEF">
        <w:rPr>
          <w:rFonts w:ascii="Times New Roman" w:hAnsi="Times New Roman" w:cs="Times New Roman"/>
          <w:sz w:val="24"/>
          <w:szCs w:val="24"/>
        </w:rPr>
        <w:t>eelnõu</w:t>
      </w:r>
      <w:r w:rsidRPr="36BA6DC8" w:rsidR="79440599">
        <w:rPr>
          <w:rFonts w:ascii="Times New Roman" w:hAnsi="Times New Roman" w:cs="Times New Roman"/>
          <w:sz w:val="24"/>
          <w:szCs w:val="24"/>
        </w:rPr>
        <w:t xml:space="preserve"> nimemuutmise sätteid. </w:t>
      </w:r>
      <w:r w:rsidRPr="36BA6DC8" w:rsidR="1D1B2583">
        <w:rPr>
          <w:rFonts w:ascii="Times New Roman" w:hAnsi="Times New Roman" w:cs="Times New Roman"/>
          <w:sz w:val="24"/>
          <w:szCs w:val="24"/>
        </w:rPr>
        <w:t>P</w:t>
      </w:r>
      <w:r w:rsidRPr="36BA6DC8" w:rsidR="17112112">
        <w:rPr>
          <w:rFonts w:ascii="Times New Roman" w:hAnsi="Times New Roman" w:cs="Times New Roman"/>
          <w:sz w:val="24"/>
          <w:szCs w:val="24"/>
        </w:rPr>
        <w:t xml:space="preserve">erekonnanime valikul juhindutakse </w:t>
      </w:r>
      <w:r w:rsidRPr="36BA6DC8" w:rsidR="1C8A7EEF">
        <w:rPr>
          <w:rFonts w:ascii="Times New Roman" w:hAnsi="Times New Roman" w:cs="Times New Roman"/>
          <w:sz w:val="24"/>
          <w:szCs w:val="24"/>
        </w:rPr>
        <w:t>eelnõu</w:t>
      </w:r>
      <w:r w:rsidRPr="36BA6DC8" w:rsidR="17112112">
        <w:rPr>
          <w:rFonts w:ascii="Times New Roman" w:hAnsi="Times New Roman" w:cs="Times New Roman"/>
          <w:sz w:val="24"/>
          <w:szCs w:val="24"/>
        </w:rPr>
        <w:t xml:space="preserve"> nimemuutmise peatüki sätetest.</w:t>
      </w:r>
    </w:p>
    <w:p w:rsidRPr="00F02147" w:rsidR="00E40B0B" w:rsidP="00F02147" w:rsidRDefault="00E40B0B" w14:paraId="6193EAA5" w14:textId="77777777">
      <w:pPr>
        <w:spacing w:after="0" w:line="240" w:lineRule="auto"/>
        <w:jc w:val="both"/>
        <w:rPr>
          <w:rFonts w:ascii="Times New Roman" w:hAnsi="Times New Roman" w:cs="Times New Roman"/>
          <w:sz w:val="24"/>
          <w:szCs w:val="24"/>
        </w:rPr>
      </w:pPr>
    </w:p>
    <w:p w:rsidRPr="00F02147" w:rsidR="00F66BFA" w:rsidP="00F02147" w:rsidRDefault="00610FEF" w14:paraId="7AE14084" w14:textId="5A1C87B1">
      <w:pPr>
        <w:pStyle w:val="NoSpacing"/>
        <w:jc w:val="both"/>
        <w:rPr>
          <w:rFonts w:ascii="Times New Roman" w:hAnsi="Times New Roman"/>
          <w:sz w:val="24"/>
          <w:szCs w:val="24"/>
        </w:rPr>
      </w:pPr>
      <w:r w:rsidRPr="00F02147" w:rsidR="17112112">
        <w:rPr>
          <w:rFonts w:ascii="Times New Roman" w:hAnsi="Times New Roman"/>
          <w:sz w:val="24"/>
          <w:szCs w:val="24"/>
        </w:rPr>
        <w:t>Kui lapse vanemad ei jõua lapse isikunimes kokkuleppele või lapse ainuke vanem või eestkostja ei tee mõistliku aja jooksul ettepanekut lapsele antava isikunime osas</w:t>
      </w:r>
      <w:r w:rsidR="1C8A7EEF">
        <w:rPr>
          <w:rFonts w:ascii="Times New Roman" w:hAnsi="Times New Roman"/>
          <w:sz w:val="24"/>
          <w:szCs w:val="24"/>
        </w:rPr>
        <w:t>,</w:t>
      </w:r>
      <w:r w:rsidR="56439085">
        <w:rPr>
          <w:rFonts w:ascii="Times New Roman" w:hAnsi="Times New Roman"/>
          <w:sz w:val="24"/>
          <w:szCs w:val="24"/>
        </w:rPr>
        <w:t xml:space="preserve"> </w:t>
      </w:r>
      <w:r w:rsidRPr="00F02147" w:rsidR="17112112">
        <w:rPr>
          <w:rFonts w:ascii="Times New Roman" w:hAnsi="Times New Roman"/>
          <w:sz w:val="24"/>
          <w:szCs w:val="24"/>
        </w:rPr>
        <w:t>läheb otsustusõigus üle valla</w:t>
      </w:r>
      <w:r w:rsidRPr="00F02147" w:rsidR="17112112">
        <w:rPr>
          <w:rFonts w:ascii="Times New Roman" w:hAnsi="Times New Roman"/>
          <w:sz w:val="24"/>
          <w:szCs w:val="24"/>
        </w:rPr>
        <w:noBreakHyphen/>
        <w:t xml:space="preserve"> või linnavalitsus</w:t>
      </w:r>
      <w:r w:rsidR="1C8A7EEF">
        <w:rPr>
          <w:rFonts w:ascii="Times New Roman" w:hAnsi="Times New Roman"/>
          <w:sz w:val="24"/>
          <w:szCs w:val="24"/>
        </w:rPr>
        <w:t>ele</w:t>
      </w:r>
      <w:r w:rsidRPr="00F02147" w:rsidR="17112112">
        <w:rPr>
          <w:rFonts w:ascii="Times New Roman" w:hAnsi="Times New Roman"/>
          <w:sz w:val="24"/>
          <w:szCs w:val="24"/>
        </w:rPr>
        <w:t>, kelle kohustus on vajadusel täita eestkostja ülesandeid. Kohustus tekib sellel valla-</w:t>
      </w:r>
      <w:r w:rsidR="1C8A7EEF">
        <w:rPr>
          <w:rFonts w:ascii="Times New Roman" w:hAnsi="Times New Roman"/>
          <w:sz w:val="24"/>
          <w:szCs w:val="24"/>
        </w:rPr>
        <w:t xml:space="preserve"> </w:t>
      </w:r>
      <w:r w:rsidRPr="00F02147" w:rsidR="17112112">
        <w:rPr>
          <w:rFonts w:ascii="Times New Roman" w:hAnsi="Times New Roman"/>
          <w:sz w:val="24"/>
          <w:szCs w:val="24"/>
        </w:rPr>
        <w:t xml:space="preserve">või linnavalitsusel, kelle haldusterritooriumil on lapse ema </w:t>
      </w:r>
      <w:r w:rsidR="1C8A7EEF">
        <w:rPr>
          <w:rFonts w:ascii="Times New Roman" w:hAnsi="Times New Roman"/>
          <w:sz w:val="24"/>
          <w:szCs w:val="24"/>
        </w:rPr>
        <w:t>RR-i</w:t>
      </w:r>
      <w:r w:rsidRPr="00F02147" w:rsidR="1C8A7EEF">
        <w:rPr>
          <w:rFonts w:ascii="Times New Roman" w:hAnsi="Times New Roman"/>
          <w:sz w:val="24"/>
          <w:szCs w:val="24"/>
        </w:rPr>
        <w:t xml:space="preserve"> </w:t>
      </w:r>
      <w:r w:rsidRPr="00F02147" w:rsidR="17112112">
        <w:rPr>
          <w:rFonts w:ascii="Times New Roman" w:hAnsi="Times New Roman"/>
          <w:sz w:val="24"/>
          <w:szCs w:val="24"/>
        </w:rPr>
        <w:t>kantud elukoht</w:t>
      </w:r>
      <w:r w:rsidRPr="00F02147" w:rsidR="08EDBE64">
        <w:rPr>
          <w:rFonts w:ascii="Times New Roman" w:hAnsi="Times New Roman"/>
          <w:sz w:val="24"/>
          <w:szCs w:val="24"/>
        </w:rPr>
        <w:t>.</w:t>
      </w:r>
      <w:r w:rsidRPr="00F02147" w:rsidR="17112112">
        <w:rPr>
          <w:rFonts w:ascii="Times New Roman" w:hAnsi="Times New Roman"/>
          <w:sz w:val="24"/>
          <w:szCs w:val="24"/>
        </w:rPr>
        <w:t xml:space="preserve"> </w:t>
      </w:r>
      <w:r w:rsidR="2A29AE71">
        <w:rPr>
          <w:rFonts w:ascii="Times New Roman" w:hAnsi="Times New Roman"/>
          <w:sz w:val="24"/>
          <w:szCs w:val="24"/>
        </w:rPr>
        <w:t>RRS-i</w:t>
      </w:r>
      <w:r w:rsidRPr="00F02147" w:rsidR="17112112">
        <w:rPr>
          <w:rFonts w:ascii="Times New Roman" w:hAnsi="Times New Roman"/>
          <w:sz w:val="24"/>
          <w:szCs w:val="24"/>
        </w:rPr>
        <w:t xml:space="preserve"> kohaselt</w:t>
      </w:r>
      <w:r w:rsidRPr="00F02147" w:rsidR="08EDBE64">
        <w:rPr>
          <w:rFonts w:ascii="Times New Roman" w:hAnsi="Times New Roman"/>
          <w:sz w:val="24"/>
          <w:szCs w:val="24"/>
        </w:rPr>
        <w:t xml:space="preserve"> kantakse l</w:t>
      </w:r>
      <w:r w:rsidRPr="00F02147" w:rsidR="08EDBE64">
        <w:rPr>
          <w:rFonts w:ascii="Times New Roman" w:hAnsi="Times New Roman"/>
          <w:sz w:val="24"/>
          <w:szCs w:val="24"/>
          <w:shd w:val="clear" w:color="auto" w:fill="FFFFFF"/>
        </w:rPr>
        <w:t xml:space="preserve">apse sünni registreerimisel Eestis vastsündinu elukoha aadressina </w:t>
      </w:r>
      <w:r w:rsidR="6FE616CE">
        <w:rPr>
          <w:rFonts w:ascii="Times New Roman" w:hAnsi="Times New Roman"/>
          <w:sz w:val="24"/>
          <w:szCs w:val="24"/>
          <w:shd w:val="clear" w:color="auto" w:fill="FFFFFF"/>
        </w:rPr>
        <w:t>RR-i</w:t>
      </w:r>
      <w:r w:rsidRPr="00F02147" w:rsidR="08EDBE64">
        <w:rPr>
          <w:rFonts w:ascii="Times New Roman" w:hAnsi="Times New Roman"/>
          <w:sz w:val="24"/>
          <w:szCs w:val="24"/>
          <w:shd w:val="clear" w:color="auto" w:fill="FFFFFF"/>
        </w:rPr>
        <w:t xml:space="preserve"> tema ema </w:t>
      </w:r>
      <w:r w:rsidR="6FE616CE">
        <w:rPr>
          <w:rFonts w:ascii="Times New Roman" w:hAnsi="Times New Roman"/>
          <w:sz w:val="24"/>
          <w:szCs w:val="24"/>
          <w:shd w:val="clear" w:color="auto" w:fill="FFFFFF"/>
        </w:rPr>
        <w:t>RR-i</w:t>
      </w:r>
      <w:r w:rsidRPr="00F02147" w:rsidR="08EDBE64">
        <w:rPr>
          <w:rFonts w:ascii="Times New Roman" w:hAnsi="Times New Roman"/>
          <w:sz w:val="24"/>
          <w:szCs w:val="24"/>
          <w:shd w:val="clear" w:color="auto" w:fill="FFFFFF"/>
        </w:rPr>
        <w:t xml:space="preserve"> kantud elukoha aadress lapse sünni ajal (RRS § 71 lõige 1). Vajadusel võib kohustuse võtta ka vastsündinu hariliku viibimiskoha </w:t>
      </w:r>
      <w:r w:rsidRPr="00F02147" w:rsidR="08EDBE64">
        <w:rPr>
          <w:rFonts w:ascii="Times New Roman" w:hAnsi="Times New Roman"/>
          <w:sz w:val="24"/>
          <w:szCs w:val="24"/>
        </w:rPr>
        <w:t>valla</w:t>
      </w:r>
      <w:r w:rsidRPr="00F02147" w:rsidR="08EDBE64">
        <w:rPr>
          <w:rFonts w:ascii="Times New Roman" w:hAnsi="Times New Roman"/>
          <w:sz w:val="24"/>
          <w:szCs w:val="24"/>
        </w:rPr>
        <w:noBreakHyphen/>
        <w:t xml:space="preserve"> või linnavalitsus (PKS § 176 lõige 4). </w:t>
      </w:r>
      <w:r w:rsidR="248E7C7E">
        <w:rPr>
          <w:rFonts w:ascii="Times New Roman" w:hAnsi="Times New Roman"/>
          <w:sz w:val="24"/>
          <w:szCs w:val="24"/>
        </w:rPr>
        <w:t>PKTS-i</w:t>
      </w:r>
      <w:r w:rsidRPr="00F02147" w:rsidR="08EDBE64">
        <w:rPr>
          <w:rFonts w:ascii="Times New Roman" w:hAnsi="Times New Roman"/>
          <w:sz w:val="24"/>
          <w:szCs w:val="24"/>
        </w:rPr>
        <w:t xml:space="preserve"> kohaselt tuleb lapse sünni registreerimise avaldus esitada ühe kuu jooksul lapse sündimise päevast arvates (PKTS </w:t>
      </w:r>
      <w:r w:rsidRPr="00F02147" w:rsidR="7F191ED7">
        <w:rPr>
          <w:rFonts w:ascii="Times New Roman" w:hAnsi="Times New Roman"/>
          <w:sz w:val="24"/>
          <w:szCs w:val="24"/>
        </w:rPr>
        <w:t>§ 23 lõi</w:t>
      </w:r>
      <w:r w:rsidRPr="00F02147" w:rsidR="08EDBE64">
        <w:rPr>
          <w:rFonts w:ascii="Times New Roman" w:hAnsi="Times New Roman"/>
          <w:sz w:val="24"/>
          <w:szCs w:val="24"/>
        </w:rPr>
        <w:t>g</w:t>
      </w:r>
      <w:r w:rsidRPr="00F02147" w:rsidR="7F191ED7">
        <w:rPr>
          <w:rFonts w:ascii="Times New Roman" w:hAnsi="Times New Roman"/>
          <w:sz w:val="24"/>
          <w:szCs w:val="24"/>
        </w:rPr>
        <w:t>e 1</w:t>
      </w:r>
      <w:r w:rsidRPr="00F02147" w:rsidR="08EDBE64">
        <w:rPr>
          <w:rFonts w:ascii="Times New Roman" w:hAnsi="Times New Roman"/>
          <w:sz w:val="24"/>
          <w:szCs w:val="24"/>
        </w:rPr>
        <w:t>).</w:t>
      </w:r>
      <w:r w:rsidRPr="00F02147" w:rsidR="7F191ED7">
        <w:rPr>
          <w:rFonts w:ascii="Times New Roman" w:hAnsi="Times New Roman"/>
          <w:sz w:val="24"/>
          <w:szCs w:val="24"/>
        </w:rPr>
        <w:t xml:space="preserve"> </w:t>
      </w:r>
      <w:r w:rsidRPr="00F02147" w:rsidR="08EDBE64">
        <w:rPr>
          <w:rFonts w:ascii="Times New Roman" w:hAnsi="Times New Roman"/>
          <w:sz w:val="24"/>
          <w:szCs w:val="24"/>
        </w:rPr>
        <w:t>Kui kiiresti pärast selle tähtaja möödumist peab valla-</w:t>
      </w:r>
      <w:r w:rsidR="1C8A7EEF">
        <w:rPr>
          <w:rFonts w:ascii="Times New Roman" w:hAnsi="Times New Roman"/>
          <w:sz w:val="24"/>
          <w:szCs w:val="24"/>
        </w:rPr>
        <w:t xml:space="preserve"> </w:t>
      </w:r>
      <w:r w:rsidRPr="00F02147" w:rsidR="08EDBE64">
        <w:rPr>
          <w:rFonts w:ascii="Times New Roman" w:hAnsi="Times New Roman"/>
          <w:sz w:val="24"/>
          <w:szCs w:val="24"/>
        </w:rPr>
        <w:t xml:space="preserve">või linnavalitsus sekkuma, sõltub </w:t>
      </w:r>
      <w:r w:rsidR="1C8A7EEF">
        <w:rPr>
          <w:rFonts w:ascii="Times New Roman" w:hAnsi="Times New Roman"/>
          <w:sz w:val="24"/>
          <w:szCs w:val="24"/>
        </w:rPr>
        <w:t>konkreetsetest</w:t>
      </w:r>
      <w:r w:rsidRPr="00F02147" w:rsidR="08EDBE64">
        <w:rPr>
          <w:rFonts w:ascii="Times New Roman" w:hAnsi="Times New Roman"/>
          <w:sz w:val="24"/>
          <w:szCs w:val="24"/>
        </w:rPr>
        <w:t xml:space="preserve"> asjaoludest</w:t>
      </w:r>
      <w:r w:rsidRPr="00F02147" w:rsidR="352CD23E">
        <w:rPr>
          <w:rFonts w:ascii="Times New Roman" w:hAnsi="Times New Roman"/>
          <w:sz w:val="24"/>
          <w:szCs w:val="24"/>
        </w:rPr>
        <w:t>. Valla- või linnavalitsus otsustab lapsele antava isikunime kirjaliku motiveeritud haldusaktiga.</w:t>
      </w:r>
    </w:p>
    <w:p w:rsidR="00D3282C" w:rsidP="00F02147" w:rsidRDefault="00D3282C" w14:paraId="1932E003" w14:textId="70610A25">
      <w:pPr>
        <w:spacing w:after="0" w:line="240" w:lineRule="auto"/>
        <w:jc w:val="both"/>
        <w:rPr>
          <w:rFonts w:ascii="Times New Roman" w:hAnsi="Times New Roman" w:cs="Times New Roman"/>
          <w:kern w:val="0"/>
          <w:sz w:val="24"/>
          <w:szCs w:val="24"/>
        </w:rPr>
      </w:pPr>
    </w:p>
    <w:p w:rsidRPr="00F02147" w:rsidR="00D3282C" w:rsidP="00D3282C" w:rsidRDefault="00D3282C" w14:paraId="0A305209" w14:textId="00933C98">
      <w:pPr>
        <w:pStyle w:val="BodyText"/>
        <w:spacing w:after="0" w:line="240" w:lineRule="auto"/>
        <w:jc w:val="both"/>
        <w:rPr>
          <w:rFonts w:ascii="Times New Roman" w:hAnsi="Times New Roman" w:cs="Times New Roman"/>
          <w:color w:val="auto"/>
          <w:sz w:val="24"/>
          <w:szCs w:val="24"/>
        </w:rPr>
      </w:pPr>
      <w:r w:rsidRPr="36BA6DC8" w:rsidR="6CE441EB">
        <w:rPr>
          <w:rFonts w:ascii="Times New Roman" w:hAnsi="Times New Roman" w:cs="Times New Roman"/>
          <w:color w:val="auto"/>
          <w:sz w:val="24"/>
          <w:szCs w:val="24"/>
        </w:rPr>
        <w:t>Eelnõu §</w:t>
      </w:r>
      <w:r w:rsidRPr="36BA6DC8" w:rsidR="05721221">
        <w:rPr>
          <w:rFonts w:ascii="Times New Roman" w:hAnsi="Times New Roman" w:cs="Times New Roman"/>
          <w:color w:val="auto"/>
          <w:sz w:val="24"/>
          <w:szCs w:val="24"/>
        </w:rPr>
        <w:t xml:space="preserve"> 9</w:t>
      </w:r>
      <w:r w:rsidRPr="36BA6DC8" w:rsidR="6CE441EB">
        <w:rPr>
          <w:rFonts w:ascii="Times New Roman" w:hAnsi="Times New Roman" w:cs="Times New Roman"/>
          <w:color w:val="auto"/>
          <w:sz w:val="24"/>
          <w:szCs w:val="24"/>
        </w:rPr>
        <w:t xml:space="preserve"> lõige</w:t>
      </w:r>
      <w:r w:rsidRPr="36BA6DC8" w:rsidR="6CE441EB">
        <w:rPr>
          <w:rFonts w:ascii="Times New Roman" w:hAnsi="Times New Roman" w:cs="Times New Roman"/>
          <w:b w:val="1"/>
          <w:bCs w:val="1"/>
          <w:color w:val="auto"/>
          <w:sz w:val="24"/>
          <w:szCs w:val="24"/>
        </w:rPr>
        <w:t xml:space="preserve"> </w:t>
      </w:r>
      <w:commentRangeStart w:id="1799113089"/>
      <w:r w:rsidRPr="36BA6DC8" w:rsidR="6CE441EB">
        <w:rPr>
          <w:rFonts w:ascii="Times New Roman" w:hAnsi="Times New Roman" w:cs="Times New Roman"/>
          <w:color w:val="auto"/>
          <w:sz w:val="24"/>
          <w:szCs w:val="24"/>
        </w:rPr>
        <w:t>7</w:t>
      </w:r>
      <w:commentRangeEnd w:id="1799113089"/>
      <w:r>
        <w:rPr>
          <w:rStyle w:val="CommentReference"/>
        </w:rPr>
        <w:commentReference w:id="1799113089"/>
      </w:r>
      <w:r w:rsidRPr="36BA6DC8" w:rsidR="6CE441EB">
        <w:rPr>
          <w:rFonts w:ascii="Times New Roman" w:hAnsi="Times New Roman" w:cs="Times New Roman"/>
          <w:color w:val="auto"/>
          <w:sz w:val="24"/>
          <w:szCs w:val="24"/>
        </w:rPr>
        <w:t xml:space="preserve"> </w:t>
      </w:r>
      <w:r w:rsidRPr="36BA6DC8" w:rsidR="6CE441EB">
        <w:rPr>
          <w:rFonts w:ascii="Times New Roman" w:hAnsi="Times New Roman" w:cs="Times New Roman"/>
          <w:color w:val="auto"/>
          <w:sz w:val="24"/>
          <w:szCs w:val="24"/>
        </w:rPr>
        <w:t xml:space="preserve">annab lapse vanemale ja eestkostjale </w:t>
      </w:r>
      <w:commentRangeStart w:id="1594232911"/>
      <w:r w:rsidRPr="36BA6DC8" w:rsidR="6CE441EB">
        <w:rPr>
          <w:rFonts w:ascii="Times New Roman" w:hAnsi="Times New Roman" w:cs="Times New Roman"/>
          <w:color w:val="auto"/>
          <w:sz w:val="24"/>
          <w:szCs w:val="24"/>
        </w:rPr>
        <w:t>võimaluse</w:t>
      </w:r>
      <w:commentRangeEnd w:id="1594232911"/>
      <w:r>
        <w:rPr>
          <w:rStyle w:val="CommentReference"/>
        </w:rPr>
        <w:commentReference w:id="1594232911"/>
      </w:r>
      <w:r w:rsidRPr="36BA6DC8" w:rsidR="6CE441EB">
        <w:rPr>
          <w:rFonts w:ascii="Times New Roman" w:hAnsi="Times New Roman" w:cs="Times New Roman"/>
          <w:color w:val="auto"/>
          <w:sz w:val="24"/>
          <w:szCs w:val="24"/>
        </w:rPr>
        <w:t xml:space="preserve"> sünni registreerimise avaldust esitades saada teavet, kas soovitud isikunime juba kannab </w:t>
      </w:r>
      <w:r w:rsidRPr="36BA6DC8" w:rsidR="6FE616CE">
        <w:rPr>
          <w:rFonts w:ascii="Times New Roman" w:hAnsi="Times New Roman" w:cs="Times New Roman"/>
          <w:color w:val="auto"/>
          <w:sz w:val="24"/>
          <w:szCs w:val="24"/>
        </w:rPr>
        <w:t>RR-i</w:t>
      </w:r>
      <w:r w:rsidRPr="36BA6DC8" w:rsidR="6CE441EB">
        <w:rPr>
          <w:rFonts w:ascii="Times New Roman" w:hAnsi="Times New Roman" w:cs="Times New Roman"/>
          <w:color w:val="auto"/>
          <w:sz w:val="24"/>
          <w:szCs w:val="24"/>
        </w:rPr>
        <w:t xml:space="preserve"> andmetel mõni elav isik. Sünni registreerimisel ei ole keeldu anda elava isikuga sama isikunime, kuid selline teave aitab vanemal või eestkostjal teha teadlikum</w:t>
      </w:r>
      <w:r w:rsidRPr="36BA6DC8" w:rsidR="1C8A7EEF">
        <w:rPr>
          <w:rFonts w:ascii="Times New Roman" w:hAnsi="Times New Roman" w:cs="Times New Roman"/>
          <w:color w:val="auto"/>
          <w:sz w:val="24"/>
          <w:szCs w:val="24"/>
        </w:rPr>
        <w:t>a</w:t>
      </w:r>
      <w:r w:rsidRPr="36BA6DC8" w:rsidR="6CE441EB">
        <w:rPr>
          <w:rFonts w:ascii="Times New Roman" w:hAnsi="Times New Roman" w:cs="Times New Roman"/>
          <w:color w:val="auto"/>
          <w:sz w:val="24"/>
          <w:szCs w:val="24"/>
        </w:rPr>
        <w:t xml:space="preserve"> valik</w:t>
      </w:r>
      <w:r w:rsidRPr="36BA6DC8" w:rsidR="1C8A7EEF">
        <w:rPr>
          <w:rFonts w:ascii="Times New Roman" w:hAnsi="Times New Roman" w:cs="Times New Roman"/>
          <w:color w:val="auto"/>
          <w:sz w:val="24"/>
          <w:szCs w:val="24"/>
        </w:rPr>
        <w:t>u</w:t>
      </w:r>
      <w:r w:rsidRPr="36BA6DC8" w:rsidR="6CE441EB">
        <w:rPr>
          <w:rFonts w:ascii="Times New Roman" w:hAnsi="Times New Roman" w:cs="Times New Roman"/>
          <w:color w:val="auto"/>
          <w:sz w:val="24"/>
          <w:szCs w:val="24"/>
        </w:rPr>
        <w:t>, an</w:t>
      </w:r>
      <w:r w:rsidRPr="36BA6DC8" w:rsidR="1C8A7EEF">
        <w:rPr>
          <w:rFonts w:ascii="Times New Roman" w:hAnsi="Times New Roman" w:cs="Times New Roman"/>
          <w:color w:val="auto"/>
          <w:sz w:val="24"/>
          <w:szCs w:val="24"/>
        </w:rPr>
        <w:t>des</w:t>
      </w:r>
      <w:r w:rsidRPr="36BA6DC8" w:rsidR="6CE441EB">
        <w:rPr>
          <w:rFonts w:ascii="Times New Roman" w:hAnsi="Times New Roman" w:cs="Times New Roman"/>
          <w:color w:val="auto"/>
          <w:sz w:val="24"/>
          <w:szCs w:val="24"/>
        </w:rPr>
        <w:t xml:space="preserve"> võimalus</w:t>
      </w:r>
      <w:r w:rsidRPr="36BA6DC8" w:rsidR="1C8A7EEF">
        <w:rPr>
          <w:rFonts w:ascii="Times New Roman" w:hAnsi="Times New Roman" w:cs="Times New Roman"/>
          <w:color w:val="auto"/>
          <w:sz w:val="24"/>
          <w:szCs w:val="24"/>
        </w:rPr>
        <w:t>e</w:t>
      </w:r>
      <w:r w:rsidRPr="36BA6DC8" w:rsidR="6CE441EB">
        <w:rPr>
          <w:rFonts w:ascii="Times New Roman" w:hAnsi="Times New Roman" w:cs="Times New Roman"/>
          <w:color w:val="auto"/>
          <w:sz w:val="24"/>
          <w:szCs w:val="24"/>
        </w:rPr>
        <w:t xml:space="preserve"> vältida samanimeliste isikute teket. Kui selgub, et sünni registreerimise avaldusel on märgitud lapsele isikunimi, mida keegi juba kannab, on vanemal või eestkostjal võimalus </w:t>
      </w:r>
      <w:r w:rsidRPr="36BA6DC8" w:rsidR="1C8A7EEF">
        <w:rPr>
          <w:rFonts w:ascii="Times New Roman" w:hAnsi="Times New Roman" w:cs="Times New Roman"/>
          <w:color w:val="auto"/>
          <w:sz w:val="24"/>
          <w:szCs w:val="24"/>
        </w:rPr>
        <w:t>valida uus nimi</w:t>
      </w:r>
      <w:r w:rsidRPr="36BA6DC8" w:rsidR="6CE441EB">
        <w:rPr>
          <w:rFonts w:ascii="Times New Roman" w:hAnsi="Times New Roman" w:cs="Times New Roman"/>
          <w:color w:val="auto"/>
          <w:sz w:val="24"/>
          <w:szCs w:val="24"/>
        </w:rPr>
        <w:t xml:space="preserve"> või jääda oma valiku juurde. Sellisele teabele puudu</w:t>
      </w:r>
      <w:r w:rsidRPr="36BA6DC8" w:rsidR="6CE441EB">
        <w:rPr>
          <w:rFonts w:ascii="Times New Roman" w:hAnsi="Times New Roman" w:cs="Times New Roman"/>
          <w:color w:val="auto"/>
          <w:sz w:val="24"/>
          <w:szCs w:val="24"/>
        </w:rPr>
        <w:t>s</w:t>
      </w:r>
      <w:r w:rsidRPr="36BA6DC8" w:rsidR="6CE441EB">
        <w:rPr>
          <w:rFonts w:ascii="Times New Roman" w:hAnsi="Times New Roman" w:cs="Times New Roman"/>
          <w:color w:val="auto"/>
          <w:sz w:val="24"/>
          <w:szCs w:val="24"/>
        </w:rPr>
        <w:t xml:space="preserve"> isikutel varem juurdepääs, kuid </w:t>
      </w:r>
      <w:r w:rsidRPr="36BA6DC8" w:rsidR="1C8A7EEF">
        <w:rPr>
          <w:rFonts w:ascii="Times New Roman" w:hAnsi="Times New Roman" w:cs="Times New Roman"/>
          <w:color w:val="auto"/>
          <w:sz w:val="24"/>
          <w:szCs w:val="24"/>
        </w:rPr>
        <w:t xml:space="preserve">selleks </w:t>
      </w:r>
      <w:r w:rsidRPr="36BA6DC8" w:rsidR="6CE441EB">
        <w:rPr>
          <w:rFonts w:ascii="Times New Roman" w:hAnsi="Times New Roman" w:cs="Times New Roman"/>
          <w:color w:val="auto"/>
          <w:sz w:val="24"/>
          <w:szCs w:val="24"/>
        </w:rPr>
        <w:t>oli olemas põhjendatud huvi.</w:t>
      </w:r>
      <w:r w:rsidRPr="36BA6DC8" w:rsidR="6CE441EB">
        <w:rPr>
          <w:rFonts w:ascii="Times New Roman" w:hAnsi="Times New Roman" w:cs="Times New Roman"/>
          <w:color w:val="auto"/>
          <w:sz w:val="24"/>
          <w:szCs w:val="24"/>
        </w:rPr>
        <w:t xml:space="preserve"> Vanemat või eestkostjat teavitatakse nii sama isikunime kandvate isikute arvust kui ka nende </w:t>
      </w:r>
      <w:r w:rsidRPr="36BA6DC8" w:rsidR="1C8A7EEF">
        <w:rPr>
          <w:rFonts w:ascii="Times New Roman" w:hAnsi="Times New Roman" w:cs="Times New Roman"/>
          <w:color w:val="auto"/>
          <w:sz w:val="24"/>
          <w:szCs w:val="24"/>
        </w:rPr>
        <w:t xml:space="preserve">isikute </w:t>
      </w:r>
      <w:r w:rsidRPr="36BA6DC8" w:rsidR="6CE441EB">
        <w:rPr>
          <w:rFonts w:ascii="Times New Roman" w:hAnsi="Times New Roman" w:cs="Times New Roman"/>
          <w:color w:val="auto"/>
          <w:sz w:val="24"/>
          <w:szCs w:val="24"/>
        </w:rPr>
        <w:t>vanusest (sünniaasta täpsusega).</w:t>
      </w:r>
    </w:p>
    <w:p w:rsidRPr="00F02147" w:rsidR="00D3282C" w:rsidP="00D3282C" w:rsidRDefault="00D3282C" w14:paraId="7AC7EC52" w14:textId="77777777">
      <w:pPr>
        <w:pStyle w:val="BodyText"/>
        <w:spacing w:after="0" w:line="240" w:lineRule="auto"/>
        <w:jc w:val="both"/>
        <w:rPr>
          <w:rFonts w:ascii="Times New Roman" w:hAnsi="Times New Roman" w:cs="Times New Roman"/>
          <w:color w:val="auto"/>
          <w:sz w:val="24"/>
          <w:szCs w:val="24"/>
        </w:rPr>
      </w:pPr>
    </w:p>
    <w:p w:rsidR="00FB6036" w:rsidP="36BA6DC8" w:rsidRDefault="00D3282C" w14:paraId="06FE50E5" w14:textId="2B884E6A">
      <w:pPr>
        <w:pStyle w:val="BodyText"/>
        <w:spacing w:after="0" w:line="240" w:lineRule="auto"/>
        <w:jc w:val="both"/>
        <w:rPr>
          <w:rFonts w:ascii="Times New Roman" w:hAnsi="Times New Roman" w:eastAsia="Calibri" w:cs="Times New Roman" w:eastAsiaTheme="minorAscii"/>
          <w:color w:val="auto"/>
          <w:kern w:val="2"/>
          <w:sz w:val="24"/>
          <w:szCs w:val="24"/>
          <w:lang w:eastAsia="en-US"/>
          <w14:ligatures w14:val="standardContextual"/>
        </w:rPr>
      </w:pPr>
      <w:r w:rsidRPr="36BA6DC8" w:rsidR="6CE441EB">
        <w:rPr>
          <w:rFonts w:ascii="Times New Roman" w:hAnsi="Times New Roman" w:cs="Times New Roman"/>
          <w:sz w:val="24"/>
          <w:szCs w:val="24"/>
        </w:rPr>
        <w:t xml:space="preserve">Samasuguse kontrolli läbib isikunimi ka muudel lapsele isikunime andmise juhtudel. Isaduse omaksvõtu avalduse menetluses, kui lapsele soovitakse anda isa perekonnanimi, </w:t>
      </w:r>
      <w:commentRangeStart w:id="110929242"/>
      <w:r w:rsidRPr="36BA6DC8" w:rsidR="6CE441EB">
        <w:rPr>
          <w:rFonts w:ascii="Times New Roman" w:hAnsi="Times New Roman" w:cs="Times New Roman"/>
          <w:sz w:val="24"/>
          <w:szCs w:val="24"/>
        </w:rPr>
        <w:t xml:space="preserve">kontrollib avaldust menetlev asutus soovitud isikunime esinemist </w:t>
      </w:r>
      <w:r w:rsidRPr="36BA6DC8" w:rsidR="6FE616CE">
        <w:rPr>
          <w:rFonts w:ascii="Times New Roman" w:hAnsi="Times New Roman" w:cs="Times New Roman"/>
          <w:sz w:val="24"/>
          <w:szCs w:val="24"/>
        </w:rPr>
        <w:t>RR-</w:t>
      </w:r>
      <w:r w:rsidRPr="36BA6DC8" w:rsidR="0F1CBC24">
        <w:rPr>
          <w:rFonts w:ascii="Times New Roman" w:hAnsi="Times New Roman" w:cs="Times New Roman"/>
          <w:sz w:val="24"/>
          <w:szCs w:val="24"/>
        </w:rPr>
        <w:t>i</w:t>
      </w:r>
      <w:r w:rsidRPr="36BA6DC8" w:rsidR="6FE616CE">
        <w:rPr>
          <w:rFonts w:ascii="Times New Roman" w:hAnsi="Times New Roman" w:cs="Times New Roman"/>
          <w:sz w:val="24"/>
          <w:szCs w:val="24"/>
        </w:rPr>
        <w:t>st</w:t>
      </w:r>
      <w:r w:rsidRPr="36BA6DC8" w:rsidR="6CE441EB">
        <w:rPr>
          <w:rFonts w:ascii="Times New Roman" w:hAnsi="Times New Roman" w:cs="Times New Roman"/>
          <w:sz w:val="24"/>
          <w:szCs w:val="24"/>
        </w:rPr>
        <w:t>.</w:t>
      </w:r>
      <w:commentRangeEnd w:id="110929242"/>
      <w:r>
        <w:rPr>
          <w:rStyle w:val="CommentReference"/>
        </w:rPr>
        <w:commentReference w:id="110929242"/>
      </w:r>
      <w:r w:rsidRPr="36BA6DC8" w:rsidR="6CE441EB">
        <w:rPr>
          <w:rFonts w:ascii="Times New Roman" w:hAnsi="Times New Roman" w:cs="Times New Roman"/>
          <w:sz w:val="24"/>
          <w:szCs w:val="24"/>
        </w:rPr>
        <w:t xml:space="preserve"> Kui kohus menetleb põlvnemise tuvastamise, põlvnemise vaidlustamise või lapsendamise asja, </w:t>
      </w:r>
      <w:commentRangeStart w:id="2059106239"/>
      <w:r w:rsidRPr="36BA6DC8" w:rsidR="6CE441EB">
        <w:rPr>
          <w:rFonts w:ascii="Times New Roman" w:hAnsi="Times New Roman" w:cs="Times New Roman"/>
          <w:sz w:val="24"/>
          <w:szCs w:val="24"/>
        </w:rPr>
        <w:t xml:space="preserve">kontrollib kohus </w:t>
      </w:r>
      <w:r w:rsidRPr="36BA6DC8" w:rsidR="6FE616CE">
        <w:rPr>
          <w:rFonts w:ascii="Times New Roman" w:hAnsi="Times New Roman" w:cs="Times New Roman"/>
          <w:sz w:val="24"/>
          <w:szCs w:val="24"/>
        </w:rPr>
        <w:t>RR-i</w:t>
      </w:r>
      <w:r w:rsidRPr="36BA6DC8" w:rsidR="6CE441EB">
        <w:rPr>
          <w:rFonts w:ascii="Times New Roman" w:hAnsi="Times New Roman" w:cs="Times New Roman"/>
          <w:sz w:val="24"/>
          <w:szCs w:val="24"/>
        </w:rPr>
        <w:t xml:space="preserve"> andmeid ja teavitab vajadusel menetlusosalisi</w:t>
      </w:r>
      <w:r w:rsidRPr="36BA6DC8" w:rsidR="0F1CBC24">
        <w:rPr>
          <w:rFonts w:ascii="Times New Roman" w:hAnsi="Times New Roman" w:cs="Times New Roman"/>
          <w:sz w:val="24"/>
          <w:szCs w:val="24"/>
        </w:rPr>
        <w:t>.</w:t>
      </w:r>
      <w:commentRangeEnd w:id="2059106239"/>
      <w:r>
        <w:rPr>
          <w:rStyle w:val="CommentReference"/>
        </w:rPr>
        <w:commentReference w:id="2059106239"/>
      </w:r>
    </w:p>
    <w:p w:rsidR="00FB6036" w:rsidP="0009616C" w:rsidRDefault="00FB6036" w14:paraId="3D104960" w14:textId="77777777">
      <w:pPr>
        <w:pStyle w:val="BodyText"/>
        <w:spacing w:after="0" w:line="240" w:lineRule="auto"/>
        <w:jc w:val="both"/>
        <w:rPr>
          <w:rFonts w:ascii="Times New Roman" w:hAnsi="Times New Roman" w:cs="Times New Roman" w:eastAsiaTheme="minorHAnsi"/>
          <w:color w:val="auto"/>
          <w:kern w:val="2"/>
          <w:sz w:val="24"/>
          <w:szCs w:val="24"/>
          <w:lang w:eastAsia="en-US"/>
          <w14:ligatures w14:val="standardContextual"/>
        </w:rPr>
      </w:pPr>
    </w:p>
    <w:p w:rsidRPr="00FB6036" w:rsidR="00FB6036" w:rsidP="00C429D5" w:rsidRDefault="00FB6036" w14:paraId="4368A410" w14:textId="485C261E">
      <w:pPr>
        <w:spacing w:after="0" w:line="240" w:lineRule="auto"/>
        <w:jc w:val="both"/>
        <w:rPr>
          <w:rFonts w:ascii="Times New Roman" w:hAnsi="Times New Roman" w:cs="Times New Roman"/>
          <w:kern w:val="0"/>
          <w:sz w:val="24"/>
          <w:szCs w:val="24"/>
        </w:rPr>
      </w:pPr>
      <w:r w:rsidRPr="00F02147" w:rsidR="067C1EBB">
        <w:rPr>
          <w:rFonts w:ascii="Times New Roman" w:hAnsi="Times New Roman" w:cs="Times New Roman"/>
          <w:kern w:val="0"/>
          <w:sz w:val="24"/>
          <w:szCs w:val="24"/>
        </w:rPr>
        <w:t xml:space="preserve">Võrreldes </w:t>
      </w:r>
      <w:r w:rsidRPr="00F02147" w:rsidR="067C1EBB">
        <w:rPr>
          <w:rFonts w:ascii="Times New Roman" w:hAnsi="Times New Roman" w:cs="Times New Roman"/>
          <w:kern w:val="0"/>
          <w:sz w:val="24"/>
          <w:szCs w:val="24"/>
        </w:rPr>
        <w:t>NS-iga</w:t>
      </w:r>
      <w:r w:rsidRPr="00F02147" w:rsidR="067C1EBB">
        <w:rPr>
          <w:rFonts w:ascii="Times New Roman" w:hAnsi="Times New Roman" w:cs="Times New Roman"/>
          <w:kern w:val="0"/>
          <w:sz w:val="24"/>
          <w:szCs w:val="24"/>
        </w:rPr>
        <w:t xml:space="preserve"> on </w:t>
      </w:r>
      <w:r w:rsidR="0F1CBC24">
        <w:rPr>
          <w:rFonts w:ascii="Times New Roman" w:hAnsi="Times New Roman" w:cs="Times New Roman"/>
          <w:kern w:val="0"/>
          <w:sz w:val="24"/>
          <w:szCs w:val="24"/>
        </w:rPr>
        <w:t xml:space="preserve">eelnõuga </w:t>
      </w:r>
      <w:r w:rsidRPr="00F02147" w:rsidR="067C1EBB">
        <w:rPr>
          <w:rFonts w:ascii="Times New Roman" w:hAnsi="Times New Roman" w:cs="Times New Roman"/>
          <w:kern w:val="0"/>
          <w:sz w:val="24"/>
          <w:szCs w:val="24"/>
        </w:rPr>
        <w:t>välja jäetud nõue anda mitmikele sama perekonnanimi</w:t>
      </w:r>
      <w:r w:rsidR="248E7C7E">
        <w:rPr>
          <w:rFonts w:ascii="Times New Roman" w:hAnsi="Times New Roman" w:cs="Times New Roman"/>
          <w:kern w:val="0"/>
          <w:sz w:val="24"/>
          <w:szCs w:val="24"/>
        </w:rPr>
        <w:t>. P</w:t>
      </w:r>
      <w:r w:rsidRPr="00F02147" w:rsidR="067C1EBB">
        <w:rPr>
          <w:rFonts w:ascii="Times New Roman" w:hAnsi="Times New Roman" w:cs="Times New Roman"/>
          <w:kern w:val="0"/>
          <w:sz w:val="24"/>
          <w:szCs w:val="24"/>
        </w:rPr>
        <w:t>iirang ei ole vajalik, kuna puudub üldine norm, et samade vanemate lapsed peavad kandma sama perekonnanime</w:t>
      </w:r>
      <w:r w:rsidR="0F1CBC24">
        <w:rPr>
          <w:rFonts w:ascii="Times New Roman" w:hAnsi="Times New Roman" w:cs="Times New Roman"/>
          <w:kern w:val="0"/>
          <w:sz w:val="24"/>
          <w:szCs w:val="24"/>
        </w:rPr>
        <w:t>. Ei ole</w:t>
      </w:r>
      <w:r w:rsidRPr="00F02147" w:rsidDel="002A1F88" w:rsidR="067C1EBB">
        <w:rPr>
          <w:rFonts w:ascii="Times New Roman" w:hAnsi="Times New Roman" w:cs="Times New Roman"/>
          <w:kern w:val="0"/>
          <w:sz w:val="24"/>
          <w:szCs w:val="24"/>
        </w:rPr>
        <w:t xml:space="preserve"> </w:t>
      </w:r>
      <w:r w:rsidRPr="00F02147" w:rsidR="067C1EBB">
        <w:rPr>
          <w:rFonts w:ascii="Times New Roman" w:hAnsi="Times New Roman" w:cs="Times New Roman"/>
          <w:kern w:val="0"/>
          <w:sz w:val="24"/>
          <w:szCs w:val="24"/>
        </w:rPr>
        <w:t xml:space="preserve">põhjendatud </w:t>
      </w:r>
      <w:r w:rsidR="0F1CBC24">
        <w:rPr>
          <w:rFonts w:ascii="Times New Roman" w:hAnsi="Times New Roman" w:cs="Times New Roman"/>
          <w:kern w:val="0"/>
          <w:sz w:val="24"/>
          <w:szCs w:val="24"/>
        </w:rPr>
        <w:t>kohelda</w:t>
      </w:r>
      <w:r w:rsidRPr="00F02147" w:rsidR="067C1EBB">
        <w:rPr>
          <w:rFonts w:ascii="Times New Roman" w:hAnsi="Times New Roman" w:cs="Times New Roman"/>
          <w:kern w:val="0"/>
          <w:sz w:val="24"/>
          <w:szCs w:val="24"/>
        </w:rPr>
        <w:t xml:space="preserve"> mitmikke üksikult sündinud lastest erinevalt. </w:t>
      </w:r>
      <w:r w:rsidR="0F1CBC24">
        <w:rPr>
          <w:rFonts w:ascii="Times New Roman" w:hAnsi="Times New Roman" w:cs="Times New Roman"/>
          <w:kern w:val="0"/>
          <w:sz w:val="24"/>
          <w:szCs w:val="24"/>
        </w:rPr>
        <w:t>Eelnõuga on v</w:t>
      </w:r>
      <w:r w:rsidRPr="00F02147" w:rsidR="067C1EBB">
        <w:rPr>
          <w:rFonts w:ascii="Times New Roman" w:hAnsi="Times New Roman" w:cs="Times New Roman"/>
          <w:kern w:val="0"/>
          <w:sz w:val="24"/>
          <w:szCs w:val="24"/>
        </w:rPr>
        <w:t xml:space="preserve">älja jäetud ka leidlapse nime sätted, kuna teadmata päritolu lapse nime otsustab eestkostja </w:t>
      </w:r>
      <w:r w:rsidR="248E7C7E">
        <w:rPr>
          <w:rFonts w:ascii="Times New Roman" w:hAnsi="Times New Roman" w:cs="Times New Roman"/>
          <w:kern w:val="0"/>
          <w:sz w:val="24"/>
          <w:szCs w:val="24"/>
        </w:rPr>
        <w:t>või</w:t>
      </w:r>
      <w:r w:rsidRPr="00F02147" w:rsidR="067C1EBB">
        <w:rPr>
          <w:rFonts w:ascii="Times New Roman" w:hAnsi="Times New Roman" w:cs="Times New Roman"/>
          <w:kern w:val="0"/>
          <w:sz w:val="24"/>
          <w:szCs w:val="24"/>
        </w:rPr>
        <w:t xml:space="preserve"> eestkostja </w:t>
      </w:r>
      <w:r w:rsidR="248E7C7E">
        <w:rPr>
          <w:rFonts w:ascii="Times New Roman" w:hAnsi="Times New Roman" w:cs="Times New Roman"/>
          <w:kern w:val="0"/>
          <w:sz w:val="24"/>
          <w:szCs w:val="24"/>
        </w:rPr>
        <w:t>ülesannete täitja</w:t>
      </w:r>
      <w:r w:rsidRPr="00F02147" w:rsidR="067C1EBB">
        <w:rPr>
          <w:rFonts w:ascii="Times New Roman" w:hAnsi="Times New Roman" w:cs="Times New Roman"/>
          <w:kern w:val="0"/>
          <w:sz w:val="24"/>
          <w:szCs w:val="24"/>
        </w:rPr>
        <w:t xml:space="preserve"> ning </w:t>
      </w:r>
      <w:r w:rsidR="248E7C7E">
        <w:rPr>
          <w:rFonts w:ascii="Times New Roman" w:hAnsi="Times New Roman" w:cs="Times New Roman"/>
          <w:kern w:val="0"/>
          <w:sz w:val="24"/>
          <w:szCs w:val="24"/>
        </w:rPr>
        <w:t>see</w:t>
      </w:r>
      <w:r w:rsidRPr="00F02147" w:rsidR="067C1EBB">
        <w:rPr>
          <w:rFonts w:ascii="Times New Roman" w:hAnsi="Times New Roman" w:cs="Times New Roman"/>
          <w:kern w:val="0"/>
          <w:sz w:val="24"/>
          <w:szCs w:val="24"/>
        </w:rPr>
        <w:t xml:space="preserve"> õigus on </w:t>
      </w:r>
      <w:r w:rsidR="0F1CBC24">
        <w:rPr>
          <w:rFonts w:ascii="Times New Roman" w:hAnsi="Times New Roman" w:cs="Times New Roman"/>
          <w:kern w:val="0"/>
          <w:sz w:val="24"/>
          <w:szCs w:val="24"/>
        </w:rPr>
        <w:t>eelnõuga sätestatud</w:t>
      </w:r>
      <w:r w:rsidRPr="00F02147" w:rsidR="067C1EBB">
        <w:rPr>
          <w:rFonts w:ascii="Times New Roman" w:hAnsi="Times New Roman" w:cs="Times New Roman"/>
          <w:kern w:val="0"/>
          <w:sz w:val="24"/>
          <w:szCs w:val="24"/>
        </w:rPr>
        <w:t>. Sisulist muudatust vastsündinule isikunime andmisel ei teha.</w:t>
      </w:r>
      <w:r w:rsidR="650B7352">
        <w:rPr>
          <w:rFonts w:ascii="Times New Roman" w:hAnsi="Times New Roman" w:cs="Times New Roman"/>
          <w:kern w:val="0"/>
          <w:sz w:val="24"/>
          <w:szCs w:val="24"/>
        </w:rPr>
        <w:t xml:space="preserve"> </w:t>
      </w:r>
      <w:r w:rsidR="0F1CBC24">
        <w:rPr>
          <w:rFonts w:ascii="Times New Roman" w:hAnsi="Times New Roman" w:cs="Times New Roman"/>
          <w:kern w:val="0"/>
          <w:sz w:val="24"/>
          <w:szCs w:val="24"/>
        </w:rPr>
        <w:t>Eelnõuga</w:t>
      </w:r>
      <w:r w:rsidR="650B7352">
        <w:rPr>
          <w:rFonts w:ascii="Times New Roman" w:hAnsi="Times New Roman" w:cs="Times New Roman"/>
          <w:kern w:val="0"/>
          <w:sz w:val="24"/>
          <w:szCs w:val="24"/>
        </w:rPr>
        <w:t xml:space="preserve"> jääb välja ka surnult sündinud lapsele isikunime andmine. </w:t>
      </w:r>
      <w:commentRangeStart w:id="1040659847"/>
      <w:r w:rsidR="650B7352">
        <w:rPr>
          <w:rFonts w:ascii="Times New Roman" w:hAnsi="Times New Roman" w:cs="Times New Roman"/>
          <w:kern w:val="0"/>
          <w:sz w:val="24"/>
          <w:szCs w:val="24"/>
        </w:rPr>
        <w:t xml:space="preserve">Kuna surnult sündinud laste andmeid ei kanta </w:t>
      </w:r>
      <w:r w:rsidR="0F1CBC24">
        <w:rPr>
          <w:rFonts w:ascii="Times New Roman" w:hAnsi="Times New Roman" w:cs="Times New Roman"/>
          <w:kern w:val="0"/>
          <w:sz w:val="24"/>
          <w:szCs w:val="24"/>
        </w:rPr>
        <w:t>RR-i</w:t>
      </w:r>
      <w:commentRangeEnd w:id="1040659847"/>
      <w:r>
        <w:rPr>
          <w:rStyle w:val="CommentReference"/>
        </w:rPr>
        <w:commentReference w:id="1040659847"/>
      </w:r>
      <w:r w:rsidR="650B7352">
        <w:rPr>
          <w:rFonts w:ascii="Times New Roman" w:hAnsi="Times New Roman" w:cs="Times New Roman"/>
          <w:kern w:val="0"/>
          <w:sz w:val="24"/>
          <w:szCs w:val="24"/>
        </w:rPr>
        <w:t xml:space="preserve">, puudub vajadus sätestada neile isikunime andmise regulatsioon. Sellise laste kohta kogutakse teave tervishoiuteenuste kohta peetavas andmekogus, kuhu saab kanda ka vanemate valitud nime, millele ei ole vaja kehtestada eraldi reegleid, kuid soovi korral saab juhinduda </w:t>
      </w:r>
      <w:r w:rsidR="0F1CBC24">
        <w:rPr>
          <w:rFonts w:ascii="Times New Roman" w:hAnsi="Times New Roman" w:cs="Times New Roman"/>
          <w:kern w:val="0"/>
          <w:sz w:val="24"/>
          <w:szCs w:val="24"/>
        </w:rPr>
        <w:t>eelnõust</w:t>
      </w:r>
      <w:r w:rsidRPr="00F02147" w:rsidR="067C1EBB">
        <w:rPr>
          <w:rFonts w:ascii="Times New Roman" w:hAnsi="Times New Roman" w:cs="Times New Roman"/>
          <w:kern w:val="0"/>
          <w:sz w:val="24"/>
          <w:szCs w:val="24"/>
        </w:rPr>
        <w:t>.</w:t>
      </w:r>
    </w:p>
    <w:p w:rsidRPr="00F02147" w:rsidR="00E40B0B" w:rsidP="00F02147" w:rsidRDefault="00E40B0B" w14:paraId="33C07E8C" w14:textId="77777777">
      <w:pPr>
        <w:spacing w:after="0" w:line="240" w:lineRule="auto"/>
        <w:jc w:val="both"/>
        <w:rPr>
          <w:rFonts w:ascii="Times New Roman" w:hAnsi="Times New Roman" w:cs="Times New Roman"/>
          <w:kern w:val="0"/>
          <w:sz w:val="24"/>
          <w:szCs w:val="24"/>
        </w:rPr>
      </w:pPr>
    </w:p>
    <w:p w:rsidRPr="00F02147" w:rsidR="002D4845" w:rsidP="00F02147" w:rsidRDefault="000F19E2" w14:paraId="2E9F5F46" w14:textId="238052D4">
      <w:pPr>
        <w:pStyle w:val="NoSpacing"/>
        <w:jc w:val="both"/>
        <w:rPr>
          <w:rFonts w:ascii="Times New Roman" w:hAnsi="Times New Roman"/>
          <w:sz w:val="24"/>
          <w:szCs w:val="24"/>
        </w:rPr>
      </w:pPr>
      <w:r w:rsidRPr="36BA6DC8" w:rsidR="7D883289">
        <w:rPr>
          <w:rFonts w:ascii="Times New Roman" w:hAnsi="Times New Roman"/>
          <w:b w:val="1"/>
          <w:bCs w:val="1"/>
          <w:sz w:val="24"/>
          <w:szCs w:val="24"/>
        </w:rPr>
        <w:t xml:space="preserve">Eelnõu </w:t>
      </w:r>
      <w:r w:rsidRPr="36BA6DC8" w:rsidR="7224C9B4">
        <w:rPr>
          <w:rFonts w:ascii="Times New Roman" w:hAnsi="Times New Roman"/>
          <w:b w:val="1"/>
          <w:bCs w:val="1"/>
          <w:sz w:val="24"/>
          <w:szCs w:val="24"/>
        </w:rPr>
        <w:t>§</w:t>
      </w:r>
      <w:r w:rsidRPr="36BA6DC8" w:rsidR="1D1B2583">
        <w:rPr>
          <w:rFonts w:ascii="Times New Roman" w:hAnsi="Times New Roman"/>
          <w:b w:val="1"/>
          <w:bCs w:val="1"/>
          <w:sz w:val="24"/>
          <w:szCs w:val="24"/>
        </w:rPr>
        <w:t>-ga</w:t>
      </w:r>
      <w:r w:rsidRPr="36BA6DC8" w:rsidR="7224C9B4">
        <w:rPr>
          <w:rFonts w:ascii="Times New Roman" w:hAnsi="Times New Roman"/>
          <w:b w:val="1"/>
          <w:bCs w:val="1"/>
          <w:sz w:val="24"/>
          <w:szCs w:val="24"/>
        </w:rPr>
        <w:t> 1</w:t>
      </w:r>
      <w:r w:rsidRPr="36BA6DC8" w:rsidR="5EB9E796">
        <w:rPr>
          <w:rFonts w:ascii="Times New Roman" w:hAnsi="Times New Roman"/>
          <w:b w:val="1"/>
          <w:bCs w:val="1"/>
          <w:sz w:val="24"/>
          <w:szCs w:val="24"/>
        </w:rPr>
        <w:t>0</w:t>
      </w:r>
      <w:r w:rsidRPr="36BA6DC8" w:rsidR="5EB9E796">
        <w:rPr>
          <w:rFonts w:ascii="Times New Roman" w:hAnsi="Times New Roman"/>
          <w:b w:val="1"/>
          <w:bCs w:val="1"/>
          <w:sz w:val="24"/>
          <w:szCs w:val="24"/>
        </w:rPr>
        <w:t xml:space="preserve"> </w:t>
      </w:r>
      <w:r w:rsidRPr="36BA6DC8" w:rsidR="7224C9B4">
        <w:rPr>
          <w:rFonts w:ascii="Times New Roman" w:hAnsi="Times New Roman"/>
          <w:sz w:val="24"/>
          <w:szCs w:val="24"/>
        </w:rPr>
        <w:t>sätestatakse lapsele perekonnanime andmine</w:t>
      </w:r>
      <w:r w:rsidRPr="36BA6DC8" w:rsidR="3FB3C1D3">
        <w:rPr>
          <w:rFonts w:ascii="Times New Roman" w:hAnsi="Times New Roman"/>
          <w:sz w:val="24"/>
          <w:szCs w:val="24"/>
        </w:rPr>
        <w:t xml:space="preserve">, kui toimuvad muudatused tema põlvnemises – </w:t>
      </w:r>
      <w:commentRangeStart w:id="966135141"/>
      <w:commentRangeStart w:id="1773463246"/>
      <w:r w:rsidRPr="36BA6DC8" w:rsidR="3FB3C1D3">
        <w:rPr>
          <w:rFonts w:ascii="Times New Roman" w:hAnsi="Times New Roman"/>
          <w:sz w:val="24"/>
          <w:szCs w:val="24"/>
        </w:rPr>
        <w:t>kui lapse isa võtab isaduse omaks pärast sünni registreerimist</w:t>
      </w:r>
      <w:r w:rsidRPr="36BA6DC8" w:rsidR="5CE72E5C">
        <w:rPr>
          <w:rFonts w:ascii="Times New Roman" w:hAnsi="Times New Roman"/>
          <w:sz w:val="24"/>
          <w:szCs w:val="24"/>
        </w:rPr>
        <w:t>,</w:t>
      </w:r>
      <w:commentRangeEnd w:id="966135141"/>
      <w:r>
        <w:rPr>
          <w:rStyle w:val="CommentReference"/>
        </w:rPr>
        <w:commentReference w:id="966135141"/>
      </w:r>
      <w:commentRangeEnd w:id="1773463246"/>
      <w:r>
        <w:rPr>
          <w:rStyle w:val="CommentReference"/>
        </w:rPr>
        <w:commentReference w:id="1773463246"/>
      </w:r>
      <w:r w:rsidRPr="36BA6DC8" w:rsidR="5CE72E5C">
        <w:rPr>
          <w:rFonts w:ascii="Times New Roman" w:hAnsi="Times New Roman"/>
          <w:sz w:val="24"/>
          <w:szCs w:val="24"/>
        </w:rPr>
        <w:t xml:space="preserve"> </w:t>
      </w:r>
      <w:r w:rsidRPr="36BA6DC8" w:rsidR="3FB3C1D3">
        <w:rPr>
          <w:rFonts w:ascii="Times New Roman" w:hAnsi="Times New Roman"/>
          <w:sz w:val="24"/>
          <w:szCs w:val="24"/>
        </w:rPr>
        <w:t>kohus tuvastab isaduse</w:t>
      </w:r>
      <w:r w:rsidRPr="36BA6DC8" w:rsidR="0F1CBC24">
        <w:rPr>
          <w:rFonts w:ascii="Times New Roman" w:hAnsi="Times New Roman"/>
          <w:sz w:val="24"/>
          <w:szCs w:val="24"/>
        </w:rPr>
        <w:t xml:space="preserve"> või</w:t>
      </w:r>
      <w:r w:rsidRPr="36BA6DC8" w:rsidR="5CE72E5C">
        <w:rPr>
          <w:rFonts w:ascii="Times New Roman" w:hAnsi="Times New Roman"/>
          <w:sz w:val="24"/>
          <w:szCs w:val="24"/>
        </w:rPr>
        <w:t xml:space="preserve"> </w:t>
      </w:r>
      <w:r w:rsidRPr="36BA6DC8" w:rsidR="3FB3C1D3">
        <w:rPr>
          <w:rFonts w:ascii="Times New Roman" w:hAnsi="Times New Roman"/>
          <w:sz w:val="24"/>
          <w:szCs w:val="24"/>
        </w:rPr>
        <w:t xml:space="preserve">kohus rahuldab </w:t>
      </w:r>
      <w:r w:rsidRPr="36BA6DC8" w:rsidR="4987E07B">
        <w:rPr>
          <w:rFonts w:ascii="Times New Roman" w:hAnsi="Times New Roman"/>
          <w:sz w:val="24"/>
          <w:szCs w:val="24"/>
        </w:rPr>
        <w:t>põlvnemise</w:t>
      </w:r>
      <w:r w:rsidRPr="36BA6DC8" w:rsidR="3FB3C1D3">
        <w:rPr>
          <w:rFonts w:ascii="Times New Roman" w:hAnsi="Times New Roman"/>
          <w:sz w:val="24"/>
          <w:szCs w:val="24"/>
        </w:rPr>
        <w:t xml:space="preserve"> vaidlustamise hagi</w:t>
      </w:r>
      <w:r w:rsidRPr="36BA6DC8" w:rsidR="404D8B19">
        <w:rPr>
          <w:rFonts w:ascii="Times New Roman" w:hAnsi="Times New Roman"/>
          <w:sz w:val="24"/>
          <w:szCs w:val="24"/>
        </w:rPr>
        <w:t xml:space="preserve">. </w:t>
      </w:r>
      <w:r w:rsidRPr="36BA6DC8" w:rsidR="3FB3C1D3">
        <w:rPr>
          <w:rFonts w:ascii="Times New Roman" w:hAnsi="Times New Roman"/>
          <w:sz w:val="24"/>
          <w:szCs w:val="24"/>
        </w:rPr>
        <w:t xml:space="preserve">Perekonnanime andmisel lähtutakse samadest reeglitest, mis on sünni registreerimisel perekonnanime valikul. </w:t>
      </w:r>
      <w:commentRangeStart w:id="1270735144"/>
      <w:commentRangeStart w:id="2128690903"/>
      <w:r w:rsidRPr="36BA6DC8" w:rsidR="3FB3C1D3">
        <w:rPr>
          <w:rFonts w:ascii="Times New Roman" w:hAnsi="Times New Roman"/>
          <w:sz w:val="24"/>
          <w:szCs w:val="24"/>
        </w:rPr>
        <w:t>Kui lapsel tekib õiguslik seos isaga, on tal õigus kanda isa perekonnanime</w:t>
      </w:r>
      <w:r w:rsidRPr="36BA6DC8" w:rsidR="51BE71FA">
        <w:rPr>
          <w:rFonts w:ascii="Times New Roman" w:hAnsi="Times New Roman"/>
          <w:sz w:val="24"/>
          <w:szCs w:val="24"/>
        </w:rPr>
        <w:t xml:space="preserve">. </w:t>
      </w:r>
      <w:commentRangeEnd w:id="1270735144"/>
      <w:r>
        <w:rPr>
          <w:rStyle w:val="CommentReference"/>
        </w:rPr>
        <w:commentReference w:id="1270735144"/>
      </w:r>
      <w:r w:rsidRPr="36BA6DC8" w:rsidR="51BE71FA">
        <w:rPr>
          <w:rFonts w:ascii="Times New Roman" w:hAnsi="Times New Roman"/>
          <w:sz w:val="24"/>
          <w:szCs w:val="24"/>
        </w:rPr>
        <w:t>Kui lapsel kaob õiguslik seos isaga, saab ta kanda vaid ema perekonnanime.</w:t>
      </w:r>
      <w:commentRangeEnd w:id="2128690903"/>
      <w:r>
        <w:rPr>
          <w:rStyle w:val="CommentReference"/>
        </w:rPr>
        <w:commentReference w:id="2128690903"/>
      </w:r>
      <w:r w:rsidRPr="36BA6DC8" w:rsidR="51BE71FA">
        <w:rPr>
          <w:rFonts w:ascii="Times New Roman" w:hAnsi="Times New Roman"/>
          <w:sz w:val="24"/>
          <w:szCs w:val="24"/>
        </w:rPr>
        <w:t xml:space="preserve"> Kohus võib </w:t>
      </w:r>
      <w:r w:rsidRPr="36BA6DC8" w:rsidR="40FCD35C">
        <w:rPr>
          <w:rFonts w:ascii="Times New Roman" w:hAnsi="Times New Roman"/>
          <w:sz w:val="24"/>
          <w:szCs w:val="24"/>
        </w:rPr>
        <w:t>põlvnemise</w:t>
      </w:r>
      <w:r w:rsidRPr="36BA6DC8" w:rsidR="51BE71FA">
        <w:rPr>
          <w:rFonts w:ascii="Times New Roman" w:hAnsi="Times New Roman"/>
          <w:sz w:val="24"/>
          <w:szCs w:val="24"/>
        </w:rPr>
        <w:t xml:space="preserve"> tuvastamisel või vaidlustamisel kaaluda, kas </w:t>
      </w:r>
      <w:r w:rsidRPr="36BA6DC8" w:rsidR="676C720F">
        <w:rPr>
          <w:rFonts w:ascii="Times New Roman" w:hAnsi="Times New Roman"/>
          <w:sz w:val="24"/>
          <w:szCs w:val="24"/>
        </w:rPr>
        <w:t xml:space="preserve">lapse huvides </w:t>
      </w:r>
      <w:r w:rsidRPr="36BA6DC8" w:rsidR="676C720F">
        <w:rPr>
          <w:rFonts w:ascii="Times New Roman" w:hAnsi="Times New Roman"/>
          <w:sz w:val="24"/>
          <w:szCs w:val="24"/>
        </w:rPr>
        <w:t>on talle</w:t>
      </w:r>
      <w:r w:rsidRPr="36BA6DC8" w:rsidR="51BE71FA">
        <w:rPr>
          <w:rFonts w:ascii="Times New Roman" w:hAnsi="Times New Roman"/>
          <w:sz w:val="24"/>
          <w:szCs w:val="24"/>
        </w:rPr>
        <w:t xml:space="preserve"> teise perekonnanime</w:t>
      </w:r>
      <w:r w:rsidRPr="36BA6DC8" w:rsidR="3FB3C1D3">
        <w:rPr>
          <w:rFonts w:ascii="Times New Roman" w:hAnsi="Times New Roman"/>
          <w:sz w:val="24"/>
          <w:szCs w:val="24"/>
        </w:rPr>
        <w:t xml:space="preserve"> </w:t>
      </w:r>
      <w:r w:rsidRPr="36BA6DC8" w:rsidR="51BE71FA">
        <w:rPr>
          <w:rFonts w:ascii="Times New Roman" w:hAnsi="Times New Roman"/>
          <w:sz w:val="24"/>
          <w:szCs w:val="24"/>
        </w:rPr>
        <w:t xml:space="preserve">andmine </w:t>
      </w:r>
      <w:r w:rsidRPr="36BA6DC8" w:rsidR="676C720F">
        <w:rPr>
          <w:rFonts w:ascii="Times New Roman" w:hAnsi="Times New Roman"/>
          <w:sz w:val="24"/>
          <w:szCs w:val="24"/>
        </w:rPr>
        <w:t>või siiski kantava perekonnanime jätmine.</w:t>
      </w:r>
      <w:r w:rsidRPr="36BA6DC8" w:rsidR="51BE71FA">
        <w:rPr>
          <w:rFonts w:ascii="Times New Roman" w:hAnsi="Times New Roman"/>
          <w:sz w:val="24"/>
          <w:szCs w:val="24"/>
        </w:rPr>
        <w:t xml:space="preserve"> Tähele tuleb siin panna ka asjaolu, et isadust omaks võtta, </w:t>
      </w:r>
      <w:r w:rsidRPr="36BA6DC8" w:rsidR="40FCD35C">
        <w:rPr>
          <w:rFonts w:ascii="Times New Roman" w:hAnsi="Times New Roman"/>
          <w:sz w:val="24"/>
          <w:szCs w:val="24"/>
        </w:rPr>
        <w:t xml:space="preserve">põlvnemist </w:t>
      </w:r>
      <w:r w:rsidRPr="36BA6DC8" w:rsidR="51BE71FA">
        <w:rPr>
          <w:rFonts w:ascii="Times New Roman" w:hAnsi="Times New Roman"/>
          <w:sz w:val="24"/>
          <w:szCs w:val="24"/>
        </w:rPr>
        <w:t xml:space="preserve">tuvastada ja vaidlustada saab ka täisealise isiku suhtes. </w:t>
      </w:r>
      <w:r w:rsidRPr="36BA6DC8" w:rsidR="035DC4E8">
        <w:rPr>
          <w:rFonts w:ascii="Times New Roman" w:hAnsi="Times New Roman"/>
          <w:sz w:val="24"/>
          <w:szCs w:val="24"/>
        </w:rPr>
        <w:t>Sõna „laps“ tuleb selles paragrahvis mõista kui põlvnemise suhte poolt, ühe isiku (lapse) põlvnemist teisest isikust (isast), juhindudes PKS 7. peatükist.</w:t>
      </w:r>
    </w:p>
    <w:p w:rsidRPr="00F02147" w:rsidR="004952E1" w:rsidP="00F02147" w:rsidRDefault="004952E1" w14:paraId="339DE36C" w14:textId="77777777">
      <w:pPr>
        <w:pStyle w:val="BodyText"/>
        <w:spacing w:after="0" w:line="240" w:lineRule="auto"/>
        <w:jc w:val="both"/>
        <w:rPr>
          <w:rFonts w:ascii="Times New Roman" w:hAnsi="Times New Roman" w:cs="Times New Roman"/>
          <w:color w:val="auto"/>
          <w:sz w:val="24"/>
          <w:szCs w:val="24"/>
        </w:rPr>
      </w:pPr>
    </w:p>
    <w:p w:rsidRPr="00F02147" w:rsidR="00135CD9" w:rsidP="003C3922" w:rsidRDefault="00CC0B61" w14:paraId="74A6F9B1" w14:textId="26A15F86">
      <w:pPr>
        <w:spacing w:after="0" w:line="240" w:lineRule="auto"/>
        <w:jc w:val="both"/>
      </w:pPr>
      <w:r w:rsidRPr="00F02147">
        <w:rPr>
          <w:rFonts w:ascii="Times New Roman" w:hAnsi="Times New Roman" w:cs="Times New Roman"/>
          <w:sz w:val="24"/>
          <w:szCs w:val="24"/>
        </w:rPr>
        <w:t>Võrreldes NS-</w:t>
      </w:r>
      <w:proofErr w:type="spellStart"/>
      <w:r w:rsidRPr="00F02147">
        <w:rPr>
          <w:rFonts w:ascii="Times New Roman" w:hAnsi="Times New Roman" w:cs="Times New Roman"/>
          <w:sz w:val="24"/>
          <w:szCs w:val="24"/>
        </w:rPr>
        <w:t>ga</w:t>
      </w:r>
      <w:proofErr w:type="spellEnd"/>
      <w:r w:rsidRPr="00F02147">
        <w:rPr>
          <w:rFonts w:ascii="Times New Roman" w:hAnsi="Times New Roman" w:cs="Times New Roman"/>
          <w:sz w:val="24"/>
          <w:szCs w:val="24"/>
        </w:rPr>
        <w:t xml:space="preserve"> </w:t>
      </w:r>
      <w:r w:rsidRPr="00F02147" w:rsidR="00B84EA7">
        <w:rPr>
          <w:rFonts w:ascii="Times New Roman" w:hAnsi="Times New Roman" w:cs="Times New Roman"/>
          <w:sz w:val="24"/>
          <w:szCs w:val="24"/>
        </w:rPr>
        <w:t xml:space="preserve">on </w:t>
      </w:r>
      <w:r w:rsidR="002A1F88">
        <w:rPr>
          <w:rFonts w:ascii="Times New Roman" w:hAnsi="Times New Roman" w:cs="Times New Roman"/>
          <w:sz w:val="24"/>
          <w:szCs w:val="24"/>
        </w:rPr>
        <w:t xml:space="preserve">eelnõuga </w:t>
      </w:r>
      <w:r w:rsidRPr="00F02147" w:rsidR="00B84EA7">
        <w:rPr>
          <w:rFonts w:ascii="Times New Roman" w:hAnsi="Times New Roman" w:cs="Times New Roman"/>
          <w:sz w:val="24"/>
          <w:szCs w:val="24"/>
        </w:rPr>
        <w:t>täpsustatud, millised on perekonnanime valikud, kui laps saab või kaotab õigusliku seose isaga, st lähtutakse sünni registreerimisel perekonnanime andmise reeglitest.</w:t>
      </w:r>
    </w:p>
    <w:p w:rsidRPr="00F02147" w:rsidR="005C1610" w:rsidP="00F02147" w:rsidRDefault="005C1610" w14:paraId="3464AB41" w14:textId="77777777">
      <w:pPr>
        <w:pStyle w:val="NoSpacing"/>
        <w:jc w:val="both"/>
        <w:rPr>
          <w:rFonts w:ascii="Times New Roman" w:hAnsi="Times New Roman"/>
          <w:sz w:val="24"/>
          <w:szCs w:val="24"/>
        </w:rPr>
      </w:pPr>
    </w:p>
    <w:p w:rsidRPr="00F02147" w:rsidR="00EB48CD" w:rsidP="00F02147" w:rsidRDefault="000F19E2" w14:paraId="50A0B2D3" w14:textId="0CF64830">
      <w:pPr>
        <w:pStyle w:val="BodyText"/>
        <w:spacing w:after="0" w:line="240" w:lineRule="auto"/>
        <w:jc w:val="both"/>
        <w:rPr>
          <w:rFonts w:ascii="Times New Roman" w:hAnsi="Times New Roman" w:cs="Times New Roman"/>
          <w:color w:val="auto"/>
          <w:sz w:val="24"/>
          <w:szCs w:val="24"/>
        </w:rPr>
      </w:pPr>
      <w:r w:rsidRPr="00624954">
        <w:rPr>
          <w:rFonts w:ascii="Times New Roman" w:hAnsi="Times New Roman" w:cs="Times New Roman"/>
          <w:b/>
          <w:color w:val="auto"/>
          <w:sz w:val="24"/>
          <w:szCs w:val="24"/>
        </w:rPr>
        <w:t xml:space="preserve">Eelnõu </w:t>
      </w:r>
      <w:r w:rsidRPr="00624954" w:rsidR="005C1610">
        <w:rPr>
          <w:rFonts w:ascii="Times New Roman" w:hAnsi="Times New Roman" w:cs="Times New Roman"/>
          <w:b/>
          <w:color w:val="auto"/>
          <w:sz w:val="24"/>
          <w:szCs w:val="24"/>
        </w:rPr>
        <w:t>§</w:t>
      </w:r>
      <w:r w:rsidRPr="00624954" w:rsidR="00C72E9B">
        <w:rPr>
          <w:rFonts w:ascii="Times New Roman" w:hAnsi="Times New Roman" w:cs="Times New Roman"/>
          <w:b/>
          <w:color w:val="auto"/>
          <w:sz w:val="24"/>
          <w:szCs w:val="24"/>
        </w:rPr>
        <w:t>-ga</w:t>
      </w:r>
      <w:r w:rsidRPr="00624954" w:rsidR="005C1610">
        <w:rPr>
          <w:rFonts w:ascii="Times New Roman" w:hAnsi="Times New Roman" w:cs="Times New Roman"/>
          <w:b/>
          <w:color w:val="auto"/>
          <w:sz w:val="24"/>
          <w:szCs w:val="24"/>
        </w:rPr>
        <w:t> 1</w:t>
      </w:r>
      <w:r w:rsidRPr="00F02147" w:rsidR="00B84EA7">
        <w:rPr>
          <w:rFonts w:ascii="Times New Roman" w:hAnsi="Times New Roman" w:cs="Times New Roman"/>
          <w:b/>
          <w:color w:val="auto"/>
          <w:sz w:val="24"/>
          <w:szCs w:val="24"/>
        </w:rPr>
        <w:t>1</w:t>
      </w:r>
      <w:r w:rsidRPr="00F02147" w:rsidR="00463A37">
        <w:rPr>
          <w:rFonts w:ascii="Times New Roman" w:hAnsi="Times New Roman" w:cs="Times New Roman"/>
          <w:b/>
          <w:color w:val="auto"/>
          <w:sz w:val="24"/>
          <w:szCs w:val="24"/>
        </w:rPr>
        <w:t xml:space="preserve"> </w:t>
      </w:r>
      <w:r w:rsidRPr="00F02147" w:rsidR="005C1610">
        <w:rPr>
          <w:rFonts w:ascii="Times New Roman" w:hAnsi="Times New Roman" w:cs="Times New Roman"/>
          <w:color w:val="auto"/>
          <w:sz w:val="24"/>
          <w:szCs w:val="24"/>
        </w:rPr>
        <w:t>sätestatakse isikunime andmine lapsendamisel või lapsendamise kehtetuks tunnistamisel. Lapsendamise</w:t>
      </w:r>
      <w:r w:rsidRPr="00F02147" w:rsidR="00B84EA7">
        <w:rPr>
          <w:rFonts w:ascii="Times New Roman" w:hAnsi="Times New Roman" w:cs="Times New Roman"/>
          <w:color w:val="auto"/>
          <w:sz w:val="24"/>
          <w:szCs w:val="24"/>
        </w:rPr>
        <w:t xml:space="preserve"> </w:t>
      </w:r>
      <w:r w:rsidRPr="00F02147" w:rsidR="00EB48CD">
        <w:rPr>
          <w:rFonts w:ascii="Times New Roman" w:hAnsi="Times New Roman" w:cs="Times New Roman"/>
          <w:color w:val="auto"/>
          <w:sz w:val="24"/>
          <w:szCs w:val="24"/>
        </w:rPr>
        <w:t xml:space="preserve">ja selle kehtetuks tunnistamise </w:t>
      </w:r>
      <w:r w:rsidRPr="00F02147" w:rsidR="00B84EA7">
        <w:rPr>
          <w:rFonts w:ascii="Times New Roman" w:hAnsi="Times New Roman" w:cs="Times New Roman"/>
          <w:color w:val="auto"/>
          <w:sz w:val="24"/>
          <w:szCs w:val="24"/>
        </w:rPr>
        <w:t xml:space="preserve">otsustab kohus (PKS </w:t>
      </w:r>
      <w:r w:rsidRPr="00F02147" w:rsidR="00EB48CD">
        <w:rPr>
          <w:rFonts w:ascii="Times New Roman" w:hAnsi="Times New Roman" w:cs="Times New Roman"/>
          <w:color w:val="auto"/>
          <w:sz w:val="24"/>
          <w:szCs w:val="24"/>
        </w:rPr>
        <w:t xml:space="preserve">11. peatükk), kes samas menetluses saab otsustada ka lapsele uue isikunime andmise. Peresisese lapsendamise korral (üks abikaasadest või registreeritud elukaaslastest lapsendab teise abikaasa või registreeritud elukaaslase lapse) on võimalus anda lapsele teise vanema perekonnanimi, aga on ka võimalus anda uus eesnimi, nii saab lapsendaja </w:t>
      </w:r>
      <w:r w:rsidR="004C64CF">
        <w:rPr>
          <w:rFonts w:ascii="Times New Roman" w:hAnsi="Times New Roman" w:cs="Times New Roman"/>
          <w:color w:val="auto"/>
          <w:sz w:val="24"/>
          <w:szCs w:val="24"/>
        </w:rPr>
        <w:t>kui vanema õigustesse astuja</w:t>
      </w:r>
      <w:r w:rsidRPr="00F02147" w:rsidR="00EB48CD">
        <w:rPr>
          <w:rFonts w:ascii="Times New Roman" w:hAnsi="Times New Roman" w:cs="Times New Roman"/>
          <w:color w:val="auto"/>
          <w:sz w:val="24"/>
          <w:szCs w:val="24"/>
        </w:rPr>
        <w:t xml:space="preserve"> realiseerida võimaluse </w:t>
      </w:r>
      <w:r w:rsidR="0014224E">
        <w:rPr>
          <w:rFonts w:ascii="Times New Roman" w:hAnsi="Times New Roman" w:cs="Times New Roman"/>
          <w:color w:val="auto"/>
          <w:sz w:val="24"/>
          <w:szCs w:val="24"/>
        </w:rPr>
        <w:t xml:space="preserve">kaasa rääkida </w:t>
      </w:r>
      <w:r w:rsidRPr="00F02147" w:rsidR="00EB48CD">
        <w:rPr>
          <w:rFonts w:ascii="Times New Roman" w:hAnsi="Times New Roman" w:cs="Times New Roman"/>
          <w:color w:val="auto"/>
          <w:sz w:val="24"/>
          <w:szCs w:val="24"/>
        </w:rPr>
        <w:t>lapsele antava eesnime</w:t>
      </w:r>
      <w:r w:rsidR="0014224E">
        <w:rPr>
          <w:rFonts w:ascii="Times New Roman" w:hAnsi="Times New Roman" w:cs="Times New Roman"/>
          <w:color w:val="auto"/>
          <w:sz w:val="24"/>
          <w:szCs w:val="24"/>
        </w:rPr>
        <w:t xml:space="preserve"> valimisel</w:t>
      </w:r>
      <w:r w:rsidRPr="00F02147" w:rsidR="00EB48CD">
        <w:rPr>
          <w:rFonts w:ascii="Times New Roman" w:hAnsi="Times New Roman" w:cs="Times New Roman"/>
          <w:color w:val="auto"/>
          <w:sz w:val="24"/>
          <w:szCs w:val="24"/>
        </w:rPr>
        <w:t xml:space="preserve">. </w:t>
      </w:r>
      <w:r w:rsidRPr="00F02147" w:rsidR="003B6D96">
        <w:rPr>
          <w:rFonts w:ascii="Times New Roman" w:hAnsi="Times New Roman" w:cs="Times New Roman"/>
          <w:color w:val="auto"/>
          <w:sz w:val="24"/>
          <w:szCs w:val="24"/>
        </w:rPr>
        <w:t>Perevälisel lapsendamisel (</w:t>
      </w:r>
      <w:r w:rsidRPr="00F02147" w:rsidR="00EB48CD">
        <w:rPr>
          <w:rFonts w:ascii="Times New Roman" w:hAnsi="Times New Roman" w:cs="Times New Roman"/>
          <w:color w:val="auto"/>
          <w:sz w:val="24"/>
          <w:szCs w:val="24"/>
        </w:rPr>
        <w:t>lapsendatakse laps, kes ei ole kummagi vanemaga bioloogiliselt ega juriidiliselt seotud</w:t>
      </w:r>
      <w:r w:rsidRPr="00F02147" w:rsidR="003B6D96">
        <w:rPr>
          <w:rFonts w:ascii="Times New Roman" w:hAnsi="Times New Roman" w:cs="Times New Roman"/>
          <w:color w:val="auto"/>
          <w:sz w:val="24"/>
          <w:szCs w:val="24"/>
        </w:rPr>
        <w:t>)</w:t>
      </w:r>
      <w:r w:rsidRPr="00F02147" w:rsidR="00EB48CD">
        <w:rPr>
          <w:rFonts w:ascii="Times New Roman" w:hAnsi="Times New Roman" w:cs="Times New Roman"/>
          <w:color w:val="auto"/>
          <w:sz w:val="24"/>
          <w:szCs w:val="24"/>
        </w:rPr>
        <w:t xml:space="preserve"> saab anda lapsele isikunime samamoodi, kui antakse isikunimi lapse sünni registreerimisel. </w:t>
      </w:r>
      <w:r w:rsidRPr="00F02147" w:rsidR="003B6D96">
        <w:rPr>
          <w:rFonts w:ascii="Times New Roman" w:hAnsi="Times New Roman" w:cs="Times New Roman"/>
          <w:color w:val="auto"/>
          <w:sz w:val="24"/>
          <w:szCs w:val="24"/>
        </w:rPr>
        <w:t xml:space="preserve">Kohtul on võimalus kaaluda, kas eesnime muutmine on lapse huvides ning vajadusel uus eesnimi andmata jätta, kui </w:t>
      </w:r>
      <w:r w:rsidR="004C64CF">
        <w:rPr>
          <w:rFonts w:ascii="Times New Roman" w:hAnsi="Times New Roman" w:cs="Times New Roman"/>
          <w:color w:val="auto"/>
          <w:sz w:val="24"/>
          <w:szCs w:val="24"/>
        </w:rPr>
        <w:t xml:space="preserve">näiteks </w:t>
      </w:r>
      <w:r w:rsidRPr="00F02147" w:rsidR="003B6D96">
        <w:rPr>
          <w:rFonts w:ascii="Times New Roman" w:hAnsi="Times New Roman" w:cs="Times New Roman"/>
          <w:color w:val="auto"/>
          <w:sz w:val="24"/>
          <w:szCs w:val="24"/>
        </w:rPr>
        <w:t xml:space="preserve">laps on oma eesnimega harjunud. Peresisesel lapsendamisel ei pea lapse perekonnanime muutma, kui laps jääb kandma vähemalt ühe vanema perekonnanime. Perevälisel lapsendamisel tuleb lapse perekonnanime muuta, sest lapsendaja on võrdne bioloogilise vanemaga ning laps saab kanda </w:t>
      </w:r>
      <w:r w:rsidR="0014224E">
        <w:rPr>
          <w:rFonts w:ascii="Times New Roman" w:hAnsi="Times New Roman" w:cs="Times New Roman"/>
          <w:color w:val="auto"/>
          <w:sz w:val="24"/>
          <w:szCs w:val="24"/>
        </w:rPr>
        <w:t xml:space="preserve">vaid </w:t>
      </w:r>
      <w:r w:rsidRPr="00F02147" w:rsidR="003B6D96">
        <w:rPr>
          <w:rFonts w:ascii="Times New Roman" w:hAnsi="Times New Roman" w:cs="Times New Roman"/>
          <w:color w:val="auto"/>
          <w:sz w:val="24"/>
          <w:szCs w:val="24"/>
        </w:rPr>
        <w:t>vanemaga sama perekonnanime.</w:t>
      </w:r>
    </w:p>
    <w:p w:rsidRPr="00F02147" w:rsidR="00E40B0B" w:rsidP="00F02147" w:rsidRDefault="00E40B0B" w14:paraId="16EB7379" w14:textId="77777777">
      <w:pPr>
        <w:pStyle w:val="BodyText"/>
        <w:spacing w:after="0" w:line="240" w:lineRule="auto"/>
        <w:jc w:val="both"/>
        <w:rPr>
          <w:rFonts w:ascii="Times New Roman" w:hAnsi="Times New Roman" w:cs="Times New Roman"/>
          <w:color w:val="auto"/>
          <w:sz w:val="24"/>
          <w:szCs w:val="24"/>
        </w:rPr>
      </w:pPr>
    </w:p>
    <w:p w:rsidRPr="00F02147" w:rsidR="00AD7EC5" w:rsidP="00F02147" w:rsidRDefault="00AD7EC5" w14:paraId="10C19BCC" w14:textId="6516E0AC">
      <w:pPr>
        <w:pStyle w:val="BodyText"/>
        <w:spacing w:after="0" w:line="240" w:lineRule="auto"/>
        <w:jc w:val="both"/>
        <w:rPr>
          <w:rFonts w:ascii="Times New Roman" w:hAnsi="Times New Roman" w:cs="Times New Roman"/>
          <w:color w:val="auto"/>
          <w:sz w:val="24"/>
          <w:szCs w:val="24"/>
        </w:rPr>
      </w:pPr>
      <w:r w:rsidRPr="00F02147">
        <w:rPr>
          <w:rFonts w:ascii="Times New Roman" w:hAnsi="Times New Roman" w:cs="Times New Roman"/>
          <w:color w:val="auto"/>
          <w:sz w:val="24"/>
          <w:szCs w:val="24"/>
        </w:rPr>
        <w:t xml:space="preserve">Lapsendamise kehtetuks tunnistamisel kaob lapsel õiguslik seos lapsendajatega, seega kaob ka õigus kanda nende perekonnanime. Kohus saab lapsendamise kehtetuks tunnistamisel anda lapsele lapsendamise eel kantud isikunime. Lapsendamise kehtetuks tunnistamine on erakordne meede, </w:t>
      </w:r>
      <w:r w:rsidRPr="00F02147">
        <w:rPr>
          <w:rFonts w:ascii="Times New Roman" w:hAnsi="Times New Roman" w:cs="Times New Roman"/>
          <w:color w:val="auto"/>
          <w:sz w:val="24"/>
          <w:szCs w:val="24"/>
          <w:shd w:val="clear" w:color="auto" w:fill="FFFFFF"/>
        </w:rPr>
        <w:t>kohus võib tunnistada lapsendamise kehtetuks, kui see on toimunud ilma lapsendaja avalduseta või lapse või ühe vanema nõusolekuta (PKS § 166). Kui on alus lapsendamise kehtetuks tunnistamiseks, võib eeldada, et lapse huvides on taastada endine olukord, samuti anda tagasi endine isikunimi.</w:t>
      </w:r>
    </w:p>
    <w:p w:rsidRPr="00F02147" w:rsidR="00EB48CD" w:rsidP="00F02147" w:rsidRDefault="00EB48CD" w14:paraId="570B7508" w14:textId="77777777">
      <w:pPr>
        <w:pStyle w:val="BodyText"/>
        <w:spacing w:after="0" w:line="240" w:lineRule="auto"/>
        <w:jc w:val="both"/>
        <w:rPr>
          <w:rFonts w:ascii="Times New Roman" w:hAnsi="Times New Roman" w:cs="Times New Roman"/>
          <w:color w:val="auto"/>
          <w:sz w:val="24"/>
          <w:szCs w:val="24"/>
        </w:rPr>
      </w:pPr>
      <w:commentRangeStart w:id="629967477"/>
      <w:commentRangeEnd w:id="629967477"/>
      <w:r>
        <w:rPr>
          <w:rStyle w:val="CommentReference"/>
        </w:rPr>
        <w:commentReference w:id="629967477"/>
      </w:r>
    </w:p>
    <w:p w:rsidRPr="00F02147" w:rsidR="005C1610" w:rsidP="00C429D5" w:rsidRDefault="00AD7EC5" w14:paraId="6F8B6221" w14:textId="613E77EC">
      <w:pPr>
        <w:pStyle w:val="BodyText"/>
        <w:spacing w:after="0" w:line="240" w:lineRule="auto"/>
        <w:jc w:val="both"/>
      </w:pPr>
      <w:r w:rsidRPr="00F02147">
        <w:rPr>
          <w:rFonts w:ascii="Times New Roman" w:hAnsi="Times New Roman" w:cs="Times New Roman"/>
          <w:color w:val="auto"/>
          <w:sz w:val="24"/>
          <w:szCs w:val="24"/>
        </w:rPr>
        <w:t>Võrreldes NS-</w:t>
      </w:r>
      <w:proofErr w:type="spellStart"/>
      <w:r w:rsidRPr="00F02147">
        <w:rPr>
          <w:rFonts w:ascii="Times New Roman" w:hAnsi="Times New Roman" w:cs="Times New Roman"/>
          <w:color w:val="auto"/>
          <w:sz w:val="24"/>
          <w:szCs w:val="24"/>
        </w:rPr>
        <w:t>ga</w:t>
      </w:r>
      <w:proofErr w:type="spellEnd"/>
      <w:r w:rsidRPr="00F02147">
        <w:rPr>
          <w:rFonts w:ascii="Times New Roman" w:hAnsi="Times New Roman" w:cs="Times New Roman"/>
          <w:color w:val="auto"/>
          <w:sz w:val="24"/>
          <w:szCs w:val="24"/>
        </w:rPr>
        <w:t xml:space="preserve"> </w:t>
      </w:r>
      <w:r w:rsidRPr="00F02147" w:rsidR="00063B91">
        <w:rPr>
          <w:rFonts w:ascii="Times New Roman" w:hAnsi="Times New Roman" w:cs="Times New Roman"/>
          <w:color w:val="auto"/>
          <w:sz w:val="24"/>
          <w:szCs w:val="24"/>
        </w:rPr>
        <w:t>sisulisi muudatusi e</w:t>
      </w:r>
      <w:r w:rsidR="009B45C9">
        <w:rPr>
          <w:rFonts w:ascii="Times New Roman" w:hAnsi="Times New Roman" w:cs="Times New Roman"/>
          <w:color w:val="auto"/>
          <w:sz w:val="24"/>
          <w:szCs w:val="24"/>
        </w:rPr>
        <w:t>elnõuga ei tehta</w:t>
      </w:r>
      <w:r w:rsidRPr="00F02147" w:rsidR="00063B91">
        <w:rPr>
          <w:rFonts w:ascii="Times New Roman" w:hAnsi="Times New Roman" w:cs="Times New Roman"/>
          <w:color w:val="auto"/>
          <w:sz w:val="24"/>
          <w:szCs w:val="24"/>
        </w:rPr>
        <w:t>.</w:t>
      </w:r>
    </w:p>
    <w:p w:rsidRPr="00F02147" w:rsidR="003F5942" w:rsidP="00F02147" w:rsidRDefault="003F5942" w14:paraId="62DB8DA2" w14:textId="77777777">
      <w:pPr>
        <w:pStyle w:val="NoSpacing"/>
        <w:jc w:val="both"/>
        <w:rPr>
          <w:rFonts w:ascii="Times New Roman" w:hAnsi="Times New Roman"/>
          <w:sz w:val="24"/>
          <w:szCs w:val="24"/>
        </w:rPr>
      </w:pPr>
    </w:p>
    <w:p w:rsidRPr="00C429D5" w:rsidR="00243D34" w:rsidP="00F02147" w:rsidRDefault="000F19E2" w14:paraId="5707A9F6" w14:textId="1B7C3B00">
      <w:pPr>
        <w:pStyle w:val="NoSpacing"/>
        <w:jc w:val="both"/>
        <w:rPr>
          <w:rFonts w:ascii="Times New Roman" w:hAnsi="Times New Roman"/>
          <w:b w:val="1"/>
          <w:bCs w:val="1"/>
          <w:sz w:val="24"/>
          <w:szCs w:val="24"/>
        </w:rPr>
      </w:pPr>
      <w:r w:rsidRPr="36BA6DC8" w:rsidR="7D883289">
        <w:rPr>
          <w:rFonts w:ascii="Times New Roman" w:hAnsi="Times New Roman"/>
          <w:b w:val="1"/>
          <w:bCs w:val="1"/>
          <w:sz w:val="24"/>
          <w:szCs w:val="24"/>
        </w:rPr>
        <w:t xml:space="preserve">Eelnõu </w:t>
      </w:r>
      <w:r w:rsidRPr="36BA6DC8" w:rsidR="12D7BD14">
        <w:rPr>
          <w:rFonts w:ascii="Times New Roman" w:hAnsi="Times New Roman"/>
          <w:b w:val="1"/>
          <w:bCs w:val="1"/>
          <w:sz w:val="24"/>
          <w:szCs w:val="24"/>
        </w:rPr>
        <w:t>3. peatük</w:t>
      </w:r>
      <w:r w:rsidRPr="36BA6DC8" w:rsidR="375A9D87">
        <w:rPr>
          <w:rFonts w:ascii="Times New Roman" w:hAnsi="Times New Roman"/>
          <w:b w:val="1"/>
          <w:bCs w:val="1"/>
          <w:sz w:val="24"/>
          <w:szCs w:val="24"/>
        </w:rPr>
        <w:t>k (§-id 1</w:t>
      </w:r>
      <w:r w:rsidRPr="36BA6DC8" w:rsidR="46035C30">
        <w:rPr>
          <w:rFonts w:ascii="Times New Roman" w:hAnsi="Times New Roman"/>
          <w:b w:val="1"/>
          <w:bCs w:val="1"/>
          <w:sz w:val="24"/>
          <w:szCs w:val="24"/>
        </w:rPr>
        <w:t>2</w:t>
      </w:r>
      <w:r w:rsidRPr="36BA6DC8" w:rsidR="375A9D87">
        <w:rPr>
          <w:rFonts w:ascii="Times New Roman" w:hAnsi="Times New Roman"/>
          <w:b w:val="1"/>
          <w:bCs w:val="1"/>
          <w:sz w:val="24"/>
          <w:szCs w:val="24"/>
        </w:rPr>
        <w:t xml:space="preserve"> kuni 1</w:t>
      </w:r>
      <w:r w:rsidRPr="36BA6DC8" w:rsidR="46035C30">
        <w:rPr>
          <w:rFonts w:ascii="Times New Roman" w:hAnsi="Times New Roman"/>
          <w:b w:val="1"/>
          <w:bCs w:val="1"/>
          <w:sz w:val="24"/>
          <w:szCs w:val="24"/>
        </w:rPr>
        <w:t>6</w:t>
      </w:r>
      <w:r w:rsidRPr="36BA6DC8" w:rsidR="375A9D87">
        <w:rPr>
          <w:rFonts w:ascii="Times New Roman" w:hAnsi="Times New Roman"/>
          <w:b w:val="1"/>
          <w:bCs w:val="1"/>
          <w:sz w:val="24"/>
          <w:szCs w:val="24"/>
        </w:rPr>
        <w:t xml:space="preserve">) reguleerivad </w:t>
      </w:r>
      <w:commentRangeStart w:id="1941412213"/>
      <w:del w:author="Maarja-Liis Lall - JUSTDIGI" w:date="2026-01-29T10:44:52.556Z" w:id="566722718">
        <w:r w:rsidRPr="36BA6DC8" w:rsidDel="375A9D87">
          <w:rPr>
            <w:rFonts w:ascii="Times New Roman" w:hAnsi="Times New Roman"/>
            <w:b w:val="1"/>
            <w:bCs w:val="1"/>
            <w:sz w:val="24"/>
            <w:szCs w:val="24"/>
          </w:rPr>
          <w:delText>perekonna</w:delText>
        </w:r>
      </w:del>
      <w:ins w:author="Maarja-Liis Lall - JUSTDIGI" w:date="2026-01-29T10:44:52.975Z" w:id="814078734">
        <w:r w:rsidRPr="36BA6DC8" w:rsidR="743B6A05">
          <w:rPr>
            <w:rFonts w:ascii="Times New Roman" w:hAnsi="Times New Roman"/>
            <w:b w:val="1"/>
            <w:bCs w:val="1"/>
            <w:sz w:val="24"/>
            <w:szCs w:val="24"/>
          </w:rPr>
          <w:t>isiku</w:t>
        </w:r>
      </w:ins>
      <w:r w:rsidRPr="36BA6DC8" w:rsidR="375A9D87">
        <w:rPr>
          <w:rFonts w:ascii="Times New Roman" w:hAnsi="Times New Roman"/>
          <w:b w:val="1"/>
          <w:bCs w:val="1"/>
          <w:sz w:val="24"/>
          <w:szCs w:val="24"/>
        </w:rPr>
        <w:t>nim</w:t>
      </w:r>
      <w:commentRangeEnd w:id="1941412213"/>
      <w:r>
        <w:rPr>
          <w:rStyle w:val="CommentReference"/>
        </w:rPr>
        <w:commentReference w:id="1941412213"/>
      </w:r>
      <w:r w:rsidRPr="36BA6DC8" w:rsidR="375A9D87">
        <w:rPr>
          <w:rFonts w:ascii="Times New Roman" w:hAnsi="Times New Roman"/>
          <w:b w:val="1"/>
          <w:bCs w:val="1"/>
          <w:sz w:val="24"/>
          <w:szCs w:val="24"/>
        </w:rPr>
        <w:t xml:space="preserve">e vahetamist. </w:t>
      </w:r>
    </w:p>
    <w:p w:rsidRPr="00F02147" w:rsidR="00433D4B" w:rsidP="00F02147" w:rsidRDefault="00433D4B" w14:paraId="0A37083C" w14:textId="6776B62A">
      <w:pPr>
        <w:pStyle w:val="NoSpacing"/>
        <w:jc w:val="both"/>
        <w:rPr>
          <w:rFonts w:ascii="Times New Roman" w:hAnsi="Times New Roman"/>
          <w:sz w:val="24"/>
          <w:szCs w:val="24"/>
        </w:rPr>
      </w:pPr>
    </w:p>
    <w:p w:rsidRPr="00624954" w:rsidR="00F9513A" w:rsidP="00F9513A" w:rsidRDefault="00463A37" w14:paraId="7D6B6BC4" w14:textId="1D947DB2">
      <w:pPr>
        <w:pStyle w:val="NoSpacing"/>
        <w:jc w:val="both"/>
        <w:rPr>
          <w:rFonts w:ascii="Times New Roman" w:hAnsi="Times New Roman"/>
          <w:sz w:val="24"/>
          <w:szCs w:val="24"/>
        </w:rPr>
      </w:pPr>
      <w:r w:rsidRPr="00624954">
        <w:rPr>
          <w:rFonts w:ascii="Times New Roman" w:hAnsi="Times New Roman"/>
          <w:b/>
          <w:sz w:val="24"/>
          <w:szCs w:val="24"/>
        </w:rPr>
        <w:t xml:space="preserve">Eelnõu </w:t>
      </w:r>
      <w:r w:rsidRPr="00624954" w:rsidR="003848CE">
        <w:rPr>
          <w:rFonts w:ascii="Times New Roman" w:hAnsi="Times New Roman"/>
          <w:b/>
          <w:sz w:val="24"/>
          <w:szCs w:val="24"/>
        </w:rPr>
        <w:t>§ 1</w:t>
      </w:r>
      <w:r w:rsidR="00755B5B">
        <w:rPr>
          <w:rFonts w:ascii="Times New Roman" w:hAnsi="Times New Roman"/>
          <w:b/>
          <w:sz w:val="24"/>
          <w:szCs w:val="24"/>
        </w:rPr>
        <w:t>2</w:t>
      </w:r>
      <w:r w:rsidRPr="00624954" w:rsidR="00F9513A">
        <w:rPr>
          <w:rFonts w:ascii="Times New Roman" w:hAnsi="Times New Roman"/>
          <w:b/>
          <w:sz w:val="24"/>
          <w:szCs w:val="24"/>
        </w:rPr>
        <w:t xml:space="preserve"> </w:t>
      </w:r>
      <w:r w:rsidRPr="00624954" w:rsidR="00F9513A">
        <w:rPr>
          <w:rFonts w:ascii="Times New Roman" w:hAnsi="Times New Roman"/>
          <w:sz w:val="24"/>
          <w:szCs w:val="24"/>
        </w:rPr>
        <w:t>sätestab, et isikunime vahetamine on:</w:t>
      </w:r>
    </w:p>
    <w:p w:rsidRPr="00624954" w:rsidR="00F9513A" w:rsidP="00F9513A" w:rsidRDefault="00F9513A" w14:paraId="1D1231D2" w14:textId="77777777">
      <w:pPr>
        <w:pStyle w:val="NoSpacing"/>
        <w:jc w:val="both"/>
        <w:rPr>
          <w:rFonts w:ascii="Times New Roman" w:hAnsi="Times New Roman"/>
          <w:sz w:val="24"/>
          <w:szCs w:val="24"/>
        </w:rPr>
      </w:pPr>
      <w:r w:rsidRPr="00624954">
        <w:rPr>
          <w:rFonts w:ascii="Times New Roman" w:hAnsi="Times New Roman"/>
          <w:sz w:val="24"/>
          <w:szCs w:val="24"/>
        </w:rPr>
        <w:t>1) abikaasa perekonnanime võtmine või sellest loobumine abielu sõlmimisel, lahutamisel või kehtetuks tunnistamisel;</w:t>
      </w:r>
    </w:p>
    <w:p w:rsidRPr="00624954" w:rsidR="00F9513A" w:rsidP="00F9513A" w:rsidRDefault="00F9513A" w14:paraId="5E0E0341" w14:textId="77777777">
      <w:pPr>
        <w:pStyle w:val="NoSpacing"/>
        <w:jc w:val="both"/>
        <w:rPr>
          <w:rFonts w:ascii="Times New Roman" w:hAnsi="Times New Roman"/>
          <w:sz w:val="24"/>
          <w:szCs w:val="24"/>
        </w:rPr>
      </w:pPr>
      <w:r w:rsidRPr="00624954">
        <w:rPr>
          <w:rFonts w:ascii="Times New Roman" w:hAnsi="Times New Roman"/>
          <w:sz w:val="24"/>
          <w:szCs w:val="24"/>
        </w:rPr>
        <w:t>2) registreeritud elukaaslase perekonnanime võtmine või sellest loobumine kooselulepingu sõlmimisel, lõpetamisel ja kehtetuks tunnistamisel;</w:t>
      </w:r>
    </w:p>
    <w:p w:rsidRPr="00624954" w:rsidR="00F9513A" w:rsidP="00F9513A" w:rsidRDefault="00F9513A" w14:paraId="657FD537" w14:textId="25E6D1A8">
      <w:pPr>
        <w:pStyle w:val="NoSpacing"/>
        <w:jc w:val="both"/>
        <w:rPr>
          <w:rFonts w:ascii="Times New Roman" w:hAnsi="Times New Roman"/>
          <w:sz w:val="24"/>
          <w:szCs w:val="24"/>
        </w:rPr>
      </w:pPr>
      <w:r w:rsidRPr="00624954">
        <w:rPr>
          <w:rFonts w:ascii="Times New Roman" w:hAnsi="Times New Roman"/>
          <w:sz w:val="24"/>
          <w:szCs w:val="24"/>
        </w:rPr>
        <w:t xml:space="preserve">3) </w:t>
      </w:r>
      <w:r w:rsidR="004C64CF">
        <w:rPr>
          <w:rFonts w:ascii="Times New Roman" w:hAnsi="Times New Roman"/>
          <w:sz w:val="24"/>
          <w:szCs w:val="24"/>
        </w:rPr>
        <w:t>uue eesnime ja</w:t>
      </w:r>
      <w:r w:rsidRPr="00624954">
        <w:rPr>
          <w:rFonts w:ascii="Times New Roman" w:hAnsi="Times New Roman"/>
          <w:sz w:val="24"/>
          <w:szCs w:val="24"/>
        </w:rPr>
        <w:t xml:space="preserve"> soole vastava lõpuga perekonnanime võtmine sooandmete muutmisel.</w:t>
      </w:r>
    </w:p>
    <w:p w:rsidR="00946614" w:rsidP="00F9513A" w:rsidRDefault="00946614" w14:paraId="6BD07685" w14:textId="77777777">
      <w:pPr>
        <w:pStyle w:val="NoSpacing"/>
        <w:jc w:val="both"/>
        <w:rPr>
          <w:rFonts w:ascii="Times New Roman" w:hAnsi="Times New Roman"/>
          <w:sz w:val="24"/>
          <w:szCs w:val="24"/>
        </w:rPr>
      </w:pPr>
    </w:p>
    <w:p w:rsidRPr="00624954" w:rsidR="00946614" w:rsidP="00F9513A" w:rsidRDefault="00946614" w14:paraId="61D08F64" w14:textId="1936DDAE">
      <w:pPr>
        <w:pStyle w:val="NoSpacing"/>
        <w:jc w:val="both"/>
        <w:rPr>
          <w:rFonts w:ascii="Times New Roman" w:hAnsi="Times New Roman"/>
          <w:sz w:val="24"/>
          <w:szCs w:val="24"/>
        </w:rPr>
      </w:pPr>
      <w:r>
        <w:rPr>
          <w:rFonts w:ascii="Times New Roman" w:hAnsi="Times New Roman"/>
          <w:sz w:val="24"/>
          <w:szCs w:val="24"/>
        </w:rPr>
        <w:t>Isikunime vahetamise täpsemaid reegleid on selgitatud järgnevates paragrahvides.</w:t>
      </w:r>
    </w:p>
    <w:p w:rsidR="00F9513A" w:rsidP="00F02147" w:rsidRDefault="00F9513A" w14:paraId="6020917D" w14:textId="77777777">
      <w:pPr>
        <w:pStyle w:val="NoSpacing"/>
        <w:jc w:val="both"/>
        <w:rPr>
          <w:rFonts w:ascii="Times New Roman" w:hAnsi="Times New Roman"/>
          <w:b/>
          <w:sz w:val="24"/>
          <w:szCs w:val="24"/>
        </w:rPr>
      </w:pPr>
    </w:p>
    <w:p w:rsidR="006E3A4D" w:rsidP="00F02147" w:rsidRDefault="00F9513A" w14:paraId="783446B8" w14:textId="50FF2320">
      <w:pPr>
        <w:pStyle w:val="NoSpacing"/>
        <w:jc w:val="both"/>
        <w:rPr>
          <w:rFonts w:ascii="Times New Roman" w:hAnsi="Times New Roman"/>
          <w:sz w:val="24"/>
          <w:szCs w:val="24"/>
        </w:rPr>
      </w:pPr>
      <w:r w:rsidRPr="00624954">
        <w:rPr>
          <w:rFonts w:ascii="Times New Roman" w:hAnsi="Times New Roman"/>
          <w:b/>
          <w:sz w:val="24"/>
          <w:szCs w:val="24"/>
        </w:rPr>
        <w:t>Eelnõu § 1</w:t>
      </w:r>
      <w:r w:rsidR="00B1719B">
        <w:rPr>
          <w:rFonts w:ascii="Times New Roman" w:hAnsi="Times New Roman"/>
          <w:b/>
          <w:sz w:val="24"/>
          <w:szCs w:val="24"/>
        </w:rPr>
        <w:t>3</w:t>
      </w:r>
      <w:r w:rsidRPr="00C429D5" w:rsidR="00463A37">
        <w:rPr>
          <w:rFonts w:ascii="Times New Roman" w:hAnsi="Times New Roman"/>
          <w:bCs/>
          <w:sz w:val="24"/>
          <w:szCs w:val="24"/>
        </w:rPr>
        <w:t xml:space="preserve"> </w:t>
      </w:r>
      <w:r w:rsidRPr="00624954" w:rsidR="00463A37">
        <w:rPr>
          <w:rFonts w:ascii="Times New Roman" w:hAnsi="Times New Roman"/>
          <w:sz w:val="24"/>
          <w:szCs w:val="24"/>
        </w:rPr>
        <w:t>r</w:t>
      </w:r>
      <w:r w:rsidRPr="00624954" w:rsidR="003848CE">
        <w:rPr>
          <w:rFonts w:ascii="Times New Roman" w:hAnsi="Times New Roman"/>
          <w:sz w:val="24"/>
          <w:szCs w:val="24"/>
        </w:rPr>
        <w:t xml:space="preserve">eguleerib perekonnanime vahetamist </w:t>
      </w:r>
      <w:r w:rsidRPr="00F02147" w:rsidR="003F5942">
        <w:rPr>
          <w:rFonts w:ascii="Times New Roman" w:hAnsi="Times New Roman"/>
          <w:sz w:val="24"/>
          <w:szCs w:val="24"/>
        </w:rPr>
        <w:t xml:space="preserve">abielu </w:t>
      </w:r>
      <w:r w:rsidRPr="00F02147" w:rsidR="003848CE">
        <w:rPr>
          <w:rFonts w:ascii="Times New Roman" w:hAnsi="Times New Roman"/>
          <w:sz w:val="24"/>
          <w:szCs w:val="24"/>
        </w:rPr>
        <w:t xml:space="preserve">või kooselulepingu </w:t>
      </w:r>
      <w:r w:rsidRPr="00F02147" w:rsidR="003F5942">
        <w:rPr>
          <w:rFonts w:ascii="Times New Roman" w:hAnsi="Times New Roman"/>
          <w:sz w:val="24"/>
          <w:szCs w:val="24"/>
        </w:rPr>
        <w:t>sõlmimisel</w:t>
      </w:r>
      <w:r w:rsidRPr="00F02147" w:rsidR="003848CE">
        <w:rPr>
          <w:rFonts w:ascii="Times New Roman" w:hAnsi="Times New Roman"/>
          <w:sz w:val="24"/>
          <w:szCs w:val="24"/>
        </w:rPr>
        <w:t>.</w:t>
      </w:r>
      <w:r w:rsidRPr="00F02147" w:rsidR="003F5942">
        <w:rPr>
          <w:rFonts w:ascii="Times New Roman" w:hAnsi="Times New Roman"/>
          <w:sz w:val="24"/>
          <w:szCs w:val="24"/>
        </w:rPr>
        <w:t xml:space="preserve"> </w:t>
      </w:r>
      <w:r w:rsidRPr="00F02147" w:rsidR="003848CE">
        <w:rPr>
          <w:rFonts w:ascii="Times New Roman" w:hAnsi="Times New Roman"/>
          <w:sz w:val="24"/>
          <w:szCs w:val="24"/>
        </w:rPr>
        <w:t>Abikaasade ühise perekonnanime kandmine on eesti nimetraditsiooni osa</w:t>
      </w:r>
      <w:r w:rsidRPr="00F02147" w:rsidR="009F4076">
        <w:rPr>
          <w:rFonts w:ascii="Times New Roman" w:hAnsi="Times New Roman"/>
          <w:sz w:val="24"/>
          <w:szCs w:val="24"/>
        </w:rPr>
        <w:t xml:space="preserve">, luues loodavale perele mõttelise raamistiku. Samas valivad paljud abielu </w:t>
      </w:r>
      <w:r w:rsidRPr="00F02147" w:rsidR="00E657D0">
        <w:rPr>
          <w:rFonts w:ascii="Times New Roman" w:hAnsi="Times New Roman"/>
          <w:sz w:val="24"/>
          <w:szCs w:val="24"/>
        </w:rPr>
        <w:t xml:space="preserve">sõlmimisel </w:t>
      </w:r>
      <w:r w:rsidRPr="00F02147" w:rsidR="009F4076">
        <w:rPr>
          <w:rFonts w:ascii="Times New Roman" w:hAnsi="Times New Roman"/>
          <w:sz w:val="24"/>
          <w:szCs w:val="24"/>
        </w:rPr>
        <w:t>võimaluse jääda kandma oma perekonnanime – ka see on võimalik ja osa traditsioonist</w:t>
      </w:r>
      <w:r w:rsidRPr="00F02147" w:rsidR="003848CE">
        <w:rPr>
          <w:rFonts w:ascii="Times New Roman" w:hAnsi="Times New Roman"/>
          <w:sz w:val="24"/>
          <w:szCs w:val="24"/>
        </w:rPr>
        <w:t xml:space="preserve">. </w:t>
      </w:r>
      <w:r w:rsidR="003B1DC7">
        <w:rPr>
          <w:rFonts w:ascii="Times New Roman" w:hAnsi="Times New Roman"/>
          <w:sz w:val="24"/>
          <w:szCs w:val="24"/>
        </w:rPr>
        <w:t>Eelnõuga</w:t>
      </w:r>
      <w:r w:rsidRPr="00F02147" w:rsidR="009F4076">
        <w:rPr>
          <w:rFonts w:ascii="Times New Roman" w:hAnsi="Times New Roman"/>
          <w:sz w:val="24"/>
          <w:szCs w:val="24"/>
        </w:rPr>
        <w:t xml:space="preserve"> an</w:t>
      </w:r>
      <w:r w:rsidR="003B1DC7">
        <w:rPr>
          <w:rFonts w:ascii="Times New Roman" w:hAnsi="Times New Roman"/>
          <w:sz w:val="24"/>
          <w:szCs w:val="24"/>
        </w:rPr>
        <w:t>takse</w:t>
      </w:r>
      <w:r w:rsidRPr="00F02147" w:rsidR="009F4076">
        <w:rPr>
          <w:rFonts w:ascii="Times New Roman" w:hAnsi="Times New Roman"/>
          <w:sz w:val="24"/>
          <w:szCs w:val="24"/>
        </w:rPr>
        <w:t xml:space="preserve"> </w:t>
      </w:r>
      <w:proofErr w:type="spellStart"/>
      <w:r w:rsidRPr="00F02147" w:rsidR="009F4076">
        <w:rPr>
          <w:rFonts w:ascii="Times New Roman" w:hAnsi="Times New Roman"/>
          <w:sz w:val="24"/>
          <w:szCs w:val="24"/>
        </w:rPr>
        <w:t>abiellujatega</w:t>
      </w:r>
      <w:proofErr w:type="spellEnd"/>
      <w:r w:rsidRPr="00F02147" w:rsidR="009F4076">
        <w:rPr>
          <w:rFonts w:ascii="Times New Roman" w:hAnsi="Times New Roman"/>
          <w:sz w:val="24"/>
          <w:szCs w:val="24"/>
        </w:rPr>
        <w:t xml:space="preserve"> võrdväärse võimaluse perekonnanime vahetamiseks ka kooselu</w:t>
      </w:r>
      <w:r w:rsidRPr="00F02147" w:rsidR="008A21BE">
        <w:rPr>
          <w:rFonts w:ascii="Times New Roman" w:hAnsi="Times New Roman"/>
          <w:sz w:val="24"/>
          <w:szCs w:val="24"/>
        </w:rPr>
        <w:t xml:space="preserve">lepingu </w:t>
      </w:r>
      <w:proofErr w:type="spellStart"/>
      <w:r w:rsidRPr="00F02147" w:rsidR="008A21BE">
        <w:rPr>
          <w:rFonts w:ascii="Times New Roman" w:hAnsi="Times New Roman"/>
          <w:sz w:val="24"/>
          <w:szCs w:val="24"/>
        </w:rPr>
        <w:t>sõlmijatele</w:t>
      </w:r>
      <w:proofErr w:type="spellEnd"/>
      <w:r w:rsidRPr="00F02147" w:rsidR="009F4076">
        <w:rPr>
          <w:rFonts w:ascii="Times New Roman" w:hAnsi="Times New Roman"/>
          <w:sz w:val="24"/>
          <w:szCs w:val="24"/>
        </w:rPr>
        <w:t xml:space="preserve">. </w:t>
      </w:r>
      <w:r w:rsidRPr="00F02147" w:rsidR="003848CE">
        <w:rPr>
          <w:rFonts w:ascii="Times New Roman" w:hAnsi="Times New Roman"/>
          <w:sz w:val="24"/>
          <w:szCs w:val="24"/>
        </w:rPr>
        <w:t xml:space="preserve">Nime vahetamine on </w:t>
      </w:r>
      <w:proofErr w:type="spellStart"/>
      <w:r w:rsidRPr="00F02147" w:rsidR="003848CE">
        <w:rPr>
          <w:rFonts w:ascii="Times New Roman" w:hAnsi="Times New Roman"/>
          <w:sz w:val="24"/>
          <w:szCs w:val="24"/>
        </w:rPr>
        <w:t>abiellujate</w:t>
      </w:r>
      <w:proofErr w:type="spellEnd"/>
      <w:r w:rsidRPr="00F02147" w:rsidR="003848CE">
        <w:rPr>
          <w:rFonts w:ascii="Times New Roman" w:hAnsi="Times New Roman"/>
          <w:sz w:val="24"/>
          <w:szCs w:val="24"/>
        </w:rPr>
        <w:t xml:space="preserve"> ja kooselu</w:t>
      </w:r>
      <w:r w:rsidRPr="00F02147" w:rsidR="008A21BE">
        <w:rPr>
          <w:rFonts w:ascii="Times New Roman" w:hAnsi="Times New Roman"/>
          <w:sz w:val="24"/>
          <w:szCs w:val="24"/>
        </w:rPr>
        <w:t xml:space="preserve">lepingu </w:t>
      </w:r>
      <w:proofErr w:type="spellStart"/>
      <w:r w:rsidRPr="00F02147" w:rsidR="008A21BE">
        <w:rPr>
          <w:rFonts w:ascii="Times New Roman" w:hAnsi="Times New Roman"/>
          <w:sz w:val="24"/>
          <w:szCs w:val="24"/>
        </w:rPr>
        <w:t>sõlmijatel</w:t>
      </w:r>
      <w:proofErr w:type="spellEnd"/>
      <w:r w:rsidRPr="00F02147" w:rsidR="003848CE">
        <w:rPr>
          <w:rFonts w:ascii="Times New Roman" w:hAnsi="Times New Roman"/>
          <w:sz w:val="24"/>
          <w:szCs w:val="24"/>
        </w:rPr>
        <w:t xml:space="preserve"> valik, </w:t>
      </w:r>
      <w:r w:rsidR="00EE5075">
        <w:rPr>
          <w:rFonts w:ascii="Times New Roman" w:hAnsi="Times New Roman"/>
          <w:sz w:val="24"/>
          <w:szCs w:val="24"/>
        </w:rPr>
        <w:t xml:space="preserve">mis </w:t>
      </w:r>
      <w:r w:rsidRPr="00F02147" w:rsidR="003848CE">
        <w:rPr>
          <w:rFonts w:ascii="Times New Roman" w:hAnsi="Times New Roman"/>
          <w:sz w:val="24"/>
          <w:szCs w:val="24"/>
        </w:rPr>
        <w:t xml:space="preserve">sõltub nende tahtest ja soovist, kuid </w:t>
      </w:r>
      <w:r w:rsidR="003B1DC7">
        <w:rPr>
          <w:rFonts w:ascii="Times New Roman" w:hAnsi="Times New Roman"/>
          <w:sz w:val="24"/>
          <w:szCs w:val="24"/>
        </w:rPr>
        <w:t>eelnõu</w:t>
      </w:r>
      <w:r w:rsidRPr="00F02147" w:rsidR="003848CE">
        <w:rPr>
          <w:rFonts w:ascii="Times New Roman" w:hAnsi="Times New Roman"/>
          <w:sz w:val="24"/>
          <w:szCs w:val="24"/>
        </w:rPr>
        <w:t xml:space="preserve"> annab reeglid, </w:t>
      </w:r>
      <w:r w:rsidR="006E3A4D">
        <w:rPr>
          <w:rFonts w:ascii="Times New Roman" w:hAnsi="Times New Roman"/>
          <w:sz w:val="24"/>
          <w:szCs w:val="24"/>
        </w:rPr>
        <w:t>millest perekonnanime vahetamisel lähtuda</w:t>
      </w:r>
      <w:r w:rsidRPr="00F02147" w:rsidR="003848CE">
        <w:rPr>
          <w:rFonts w:ascii="Times New Roman" w:hAnsi="Times New Roman"/>
          <w:sz w:val="24"/>
          <w:szCs w:val="24"/>
        </w:rPr>
        <w:t>.</w:t>
      </w:r>
    </w:p>
    <w:p w:rsidRPr="00F02147" w:rsidR="006E3A4D" w:rsidP="00F02147" w:rsidRDefault="006E3A4D" w14:paraId="07D1D11B" w14:textId="77777777">
      <w:pPr>
        <w:pStyle w:val="NoSpacing"/>
        <w:jc w:val="both"/>
        <w:rPr>
          <w:rFonts w:ascii="Times New Roman" w:hAnsi="Times New Roman"/>
          <w:sz w:val="24"/>
          <w:szCs w:val="24"/>
        </w:rPr>
      </w:pPr>
    </w:p>
    <w:p w:rsidRPr="006E3A4D" w:rsidR="003848CE" w:rsidP="006E3A4D" w:rsidRDefault="003848CE" w14:paraId="35CA17B8" w14:textId="66F363A8">
      <w:pPr>
        <w:pStyle w:val="NoSpacing"/>
        <w:jc w:val="both"/>
        <w:rPr>
          <w:rFonts w:ascii="Times New Roman" w:hAnsi="Times New Roman"/>
          <w:sz w:val="24"/>
          <w:szCs w:val="24"/>
        </w:rPr>
      </w:pPr>
      <w:r w:rsidRPr="006E3A4D">
        <w:rPr>
          <w:rFonts w:ascii="Times New Roman" w:hAnsi="Times New Roman"/>
          <w:sz w:val="24"/>
          <w:szCs w:val="24"/>
        </w:rPr>
        <w:t>Abielu või kooselulepingu sõlmimisel saab perekonnanime vahetada ainult üks partneritest. Piirangu eesmärk on õigusselgus</w:t>
      </w:r>
      <w:r w:rsidR="008C077E">
        <w:rPr>
          <w:rFonts w:ascii="Times New Roman" w:hAnsi="Times New Roman"/>
          <w:sz w:val="24"/>
          <w:szCs w:val="24"/>
        </w:rPr>
        <w:t xml:space="preserve"> ning </w:t>
      </w:r>
      <w:r w:rsidRPr="006E3A4D">
        <w:rPr>
          <w:rFonts w:ascii="Times New Roman" w:hAnsi="Times New Roman"/>
          <w:sz w:val="24"/>
          <w:szCs w:val="24"/>
        </w:rPr>
        <w:t>perekonnanime kaudu perekonnaga seotuse näitamine.</w:t>
      </w:r>
      <w:r w:rsidRPr="006E3A4D" w:rsidR="00623D64">
        <w:rPr>
          <w:rFonts w:ascii="Times New Roman" w:hAnsi="Times New Roman"/>
          <w:sz w:val="24"/>
          <w:szCs w:val="24"/>
        </w:rPr>
        <w:t xml:space="preserve"> Piirang aitab vältida ka kahest nimest koosnevate perekonnanimede põhjendamatut levikut – kui anda mõlemale abikaasale võimalus kanda kahest nimest koosnevat perekonnanime, siis sellest abielust sündinud lapsed saaksid samuti kahest nimest koosneva perekonnanime. Traditsiooniliselt väljendab kahest nimest koosnev perekonnanimi abielusuhet, laste puhul oleks see eksitav.</w:t>
      </w:r>
    </w:p>
    <w:p w:rsidRPr="00F02147" w:rsidR="005A3FD4" w:rsidP="00F02147" w:rsidRDefault="005A3FD4" w14:paraId="1F25BDFA" w14:textId="77777777">
      <w:pPr>
        <w:pStyle w:val="BodyText"/>
        <w:spacing w:after="0" w:line="240" w:lineRule="auto"/>
        <w:jc w:val="both"/>
        <w:rPr>
          <w:rFonts w:ascii="Times New Roman" w:hAnsi="Times New Roman" w:cs="Times New Roman"/>
          <w:color w:val="auto"/>
          <w:sz w:val="24"/>
          <w:szCs w:val="24"/>
        </w:rPr>
      </w:pPr>
    </w:p>
    <w:p w:rsidR="00E67596" w:rsidP="00AF087E" w:rsidRDefault="00623D64" w14:paraId="707B168F" w14:textId="565C0AA8">
      <w:pPr>
        <w:pStyle w:val="BodyText"/>
        <w:spacing w:after="0" w:line="240" w:lineRule="auto"/>
        <w:jc w:val="both"/>
        <w:rPr>
          <w:rFonts w:ascii="Times New Roman" w:hAnsi="Times New Roman" w:cs="Times New Roman"/>
          <w:color w:val="auto"/>
          <w:sz w:val="24"/>
          <w:szCs w:val="24"/>
        </w:rPr>
      </w:pPr>
      <w:r w:rsidRPr="00F02147">
        <w:rPr>
          <w:rFonts w:ascii="Times New Roman" w:hAnsi="Times New Roman" w:cs="Times New Roman"/>
          <w:color w:val="auto"/>
          <w:sz w:val="24"/>
          <w:szCs w:val="24"/>
        </w:rPr>
        <w:t xml:space="preserve">Kui abielu või kooselulepingu sõlmimisel otsustatakse perekonnanime vahetada, on selleks </w:t>
      </w:r>
      <w:r w:rsidR="008C077E">
        <w:rPr>
          <w:rFonts w:ascii="Times New Roman" w:hAnsi="Times New Roman" w:cs="Times New Roman"/>
          <w:color w:val="auto"/>
          <w:sz w:val="24"/>
          <w:szCs w:val="24"/>
        </w:rPr>
        <w:t>eelnõu § 1</w:t>
      </w:r>
      <w:r w:rsidR="006E0AF8">
        <w:rPr>
          <w:rFonts w:ascii="Times New Roman" w:hAnsi="Times New Roman" w:cs="Times New Roman"/>
          <w:color w:val="auto"/>
          <w:sz w:val="24"/>
          <w:szCs w:val="24"/>
        </w:rPr>
        <w:t>3</w:t>
      </w:r>
      <w:r w:rsidR="008C077E">
        <w:rPr>
          <w:rFonts w:ascii="Times New Roman" w:hAnsi="Times New Roman" w:cs="Times New Roman"/>
          <w:color w:val="auto"/>
          <w:sz w:val="24"/>
          <w:szCs w:val="24"/>
        </w:rPr>
        <w:t xml:space="preserve"> lõike 1 järgi </w:t>
      </w:r>
      <w:r w:rsidR="00773D98">
        <w:rPr>
          <w:rFonts w:ascii="Times New Roman" w:hAnsi="Times New Roman" w:cs="Times New Roman"/>
          <w:color w:val="auto"/>
          <w:sz w:val="24"/>
          <w:szCs w:val="24"/>
        </w:rPr>
        <w:t xml:space="preserve">kolm </w:t>
      </w:r>
      <w:r w:rsidRPr="00F02147">
        <w:rPr>
          <w:rFonts w:ascii="Times New Roman" w:hAnsi="Times New Roman" w:cs="Times New Roman"/>
          <w:color w:val="auto"/>
          <w:sz w:val="24"/>
          <w:szCs w:val="24"/>
        </w:rPr>
        <w:t>võimalu</w:t>
      </w:r>
      <w:r w:rsidR="00773D98">
        <w:rPr>
          <w:rFonts w:ascii="Times New Roman" w:hAnsi="Times New Roman" w:cs="Times New Roman"/>
          <w:color w:val="auto"/>
          <w:sz w:val="24"/>
          <w:szCs w:val="24"/>
        </w:rPr>
        <w:t>st</w:t>
      </w:r>
      <w:r w:rsidR="00E67596">
        <w:rPr>
          <w:rFonts w:ascii="Times New Roman" w:hAnsi="Times New Roman" w:cs="Times New Roman"/>
          <w:color w:val="auto"/>
          <w:sz w:val="24"/>
          <w:szCs w:val="24"/>
        </w:rPr>
        <w:t>:</w:t>
      </w:r>
    </w:p>
    <w:p w:rsidR="00E67596" w:rsidP="00AF087E" w:rsidRDefault="00E67596" w14:paraId="6D825549" w14:textId="56207251">
      <w:pPr>
        <w:pStyle w:val="BodyText"/>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1) </w:t>
      </w:r>
      <w:r w:rsidRPr="00F02147" w:rsidR="00EE7C60">
        <w:rPr>
          <w:rFonts w:ascii="Times New Roman" w:hAnsi="Times New Roman" w:cs="Times New Roman"/>
          <w:color w:val="auto"/>
          <w:sz w:val="24"/>
          <w:szCs w:val="24"/>
        </w:rPr>
        <w:t>ü</w:t>
      </w:r>
      <w:r w:rsidRPr="00F02147" w:rsidR="003F5942">
        <w:rPr>
          <w:rFonts w:ascii="Times New Roman" w:hAnsi="Times New Roman" w:cs="Times New Roman"/>
          <w:color w:val="auto"/>
          <w:sz w:val="24"/>
          <w:szCs w:val="24"/>
        </w:rPr>
        <w:t>ks abikaasadest või registreeritud elukaaslasest säilitab olemasoleva perekonnanime ja teine võtab abikaasa või registreeritud elukaaslasest perekonnanime</w:t>
      </w:r>
      <w:r w:rsidRPr="00F02147" w:rsidR="00623D64">
        <w:rPr>
          <w:rFonts w:ascii="Times New Roman" w:hAnsi="Times New Roman" w:cs="Times New Roman"/>
          <w:color w:val="auto"/>
          <w:sz w:val="24"/>
          <w:szCs w:val="24"/>
        </w:rPr>
        <w:t xml:space="preserve">, mille tulemusel hakatakse kandma </w:t>
      </w:r>
      <w:r w:rsidRPr="00F02147" w:rsidR="003F5942">
        <w:rPr>
          <w:rFonts w:ascii="Times New Roman" w:hAnsi="Times New Roman" w:cs="Times New Roman"/>
          <w:color w:val="auto"/>
          <w:sz w:val="24"/>
          <w:szCs w:val="24"/>
        </w:rPr>
        <w:t>ühist nime</w:t>
      </w:r>
      <w:r w:rsidR="008C077E">
        <w:rPr>
          <w:rFonts w:ascii="Times New Roman" w:hAnsi="Times New Roman" w:cs="Times New Roman"/>
          <w:color w:val="auto"/>
          <w:sz w:val="24"/>
          <w:szCs w:val="24"/>
        </w:rPr>
        <w:t xml:space="preserve"> (eelnõu § 1</w:t>
      </w:r>
      <w:r w:rsidR="006E0AF8">
        <w:rPr>
          <w:rFonts w:ascii="Times New Roman" w:hAnsi="Times New Roman" w:cs="Times New Roman"/>
          <w:color w:val="auto"/>
          <w:sz w:val="24"/>
          <w:szCs w:val="24"/>
        </w:rPr>
        <w:t>3</w:t>
      </w:r>
      <w:r w:rsidR="008C077E">
        <w:rPr>
          <w:rFonts w:ascii="Times New Roman" w:hAnsi="Times New Roman" w:cs="Times New Roman"/>
          <w:color w:val="auto"/>
          <w:sz w:val="24"/>
          <w:szCs w:val="24"/>
        </w:rPr>
        <w:t xml:space="preserve"> lõige 1 punkt 1)</w:t>
      </w:r>
      <w:r w:rsidR="00AA689F">
        <w:rPr>
          <w:rFonts w:ascii="Times New Roman" w:hAnsi="Times New Roman" w:cs="Times New Roman"/>
          <w:color w:val="auto"/>
          <w:sz w:val="24"/>
          <w:szCs w:val="24"/>
        </w:rPr>
        <w:t>;</w:t>
      </w:r>
    </w:p>
    <w:p w:rsidR="00E67596" w:rsidP="00AF087E" w:rsidRDefault="00E67596" w14:paraId="539F1D49" w14:textId="4E953CBF">
      <w:pPr>
        <w:pStyle w:val="BodyText"/>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2) </w:t>
      </w:r>
      <w:r w:rsidRPr="00F02147" w:rsidR="00EE7C60">
        <w:rPr>
          <w:rFonts w:ascii="Times New Roman" w:hAnsi="Times New Roman" w:cs="Times New Roman"/>
          <w:color w:val="auto"/>
          <w:sz w:val="24"/>
          <w:szCs w:val="24"/>
        </w:rPr>
        <w:t>ü</w:t>
      </w:r>
      <w:r w:rsidRPr="00F02147" w:rsidR="003F5942">
        <w:rPr>
          <w:rFonts w:ascii="Times New Roman" w:hAnsi="Times New Roman" w:cs="Times New Roman"/>
          <w:color w:val="auto"/>
          <w:sz w:val="24"/>
          <w:szCs w:val="24"/>
        </w:rPr>
        <w:t xml:space="preserve">ks abikaasadest või registreeritud elukaaslasest lisab oma perekonnanime järele </w:t>
      </w:r>
      <w:r w:rsidRPr="00F02147" w:rsidR="00EE7C60">
        <w:rPr>
          <w:rFonts w:ascii="Times New Roman" w:hAnsi="Times New Roman" w:cs="Times New Roman"/>
          <w:color w:val="auto"/>
          <w:sz w:val="24"/>
          <w:szCs w:val="24"/>
        </w:rPr>
        <w:t xml:space="preserve">sidekriipsuga </w:t>
      </w:r>
      <w:r w:rsidRPr="00F02147" w:rsidR="003F5942">
        <w:rPr>
          <w:rFonts w:ascii="Times New Roman" w:hAnsi="Times New Roman" w:cs="Times New Roman"/>
          <w:color w:val="auto"/>
          <w:sz w:val="24"/>
          <w:szCs w:val="24"/>
        </w:rPr>
        <w:t>abikaasa või registreeritud elukaaslase perekonnanime, mille tulemusel on abikaasadel või registreeritud elukaaslastel erinevad nime</w:t>
      </w:r>
      <w:r w:rsidRPr="00F02147" w:rsidR="00EE7C60">
        <w:rPr>
          <w:rFonts w:ascii="Times New Roman" w:hAnsi="Times New Roman" w:cs="Times New Roman"/>
          <w:color w:val="auto"/>
          <w:sz w:val="24"/>
          <w:szCs w:val="24"/>
        </w:rPr>
        <w:t>konnanimed, mida seob</w:t>
      </w:r>
      <w:r w:rsidRPr="00F02147" w:rsidR="005A3FD4">
        <w:rPr>
          <w:rFonts w:ascii="Times New Roman" w:hAnsi="Times New Roman" w:cs="Times New Roman"/>
          <w:color w:val="auto"/>
          <w:sz w:val="24"/>
          <w:szCs w:val="24"/>
        </w:rPr>
        <w:t xml:space="preserve"> kokku</w:t>
      </w:r>
      <w:r w:rsidRPr="00F02147" w:rsidR="00EE7C60">
        <w:rPr>
          <w:rFonts w:ascii="Times New Roman" w:hAnsi="Times New Roman" w:cs="Times New Roman"/>
          <w:color w:val="auto"/>
          <w:sz w:val="24"/>
          <w:szCs w:val="24"/>
        </w:rPr>
        <w:t xml:space="preserve"> ühe abikaasa või </w:t>
      </w:r>
      <w:r w:rsidRPr="00F02147" w:rsidR="005A3FD4">
        <w:rPr>
          <w:rFonts w:ascii="Times New Roman" w:hAnsi="Times New Roman" w:cs="Times New Roman"/>
          <w:color w:val="auto"/>
          <w:sz w:val="24"/>
          <w:szCs w:val="24"/>
        </w:rPr>
        <w:t>registreeritud elukaaslase perekonnanimi</w:t>
      </w:r>
      <w:r w:rsidR="008C077E">
        <w:rPr>
          <w:rFonts w:ascii="Times New Roman" w:hAnsi="Times New Roman" w:cs="Times New Roman"/>
          <w:color w:val="auto"/>
          <w:sz w:val="24"/>
          <w:szCs w:val="24"/>
        </w:rPr>
        <w:t xml:space="preserve"> (eelnõu § 1</w:t>
      </w:r>
      <w:r w:rsidR="006E0AF8">
        <w:rPr>
          <w:rFonts w:ascii="Times New Roman" w:hAnsi="Times New Roman" w:cs="Times New Roman"/>
          <w:color w:val="auto"/>
          <w:sz w:val="24"/>
          <w:szCs w:val="24"/>
        </w:rPr>
        <w:t>3</w:t>
      </w:r>
      <w:r w:rsidR="008C077E">
        <w:rPr>
          <w:rFonts w:ascii="Times New Roman" w:hAnsi="Times New Roman" w:cs="Times New Roman"/>
          <w:color w:val="auto"/>
          <w:sz w:val="24"/>
          <w:szCs w:val="24"/>
        </w:rPr>
        <w:t xml:space="preserve"> lõige 1 punkt 2)</w:t>
      </w:r>
      <w:r w:rsidR="00AA689F">
        <w:rPr>
          <w:rFonts w:ascii="Times New Roman" w:hAnsi="Times New Roman" w:cs="Times New Roman"/>
          <w:color w:val="auto"/>
          <w:sz w:val="24"/>
          <w:szCs w:val="24"/>
        </w:rPr>
        <w:t>;</w:t>
      </w:r>
    </w:p>
    <w:p w:rsidRPr="00AF087E" w:rsidR="00AF087E" w:rsidP="00AF087E" w:rsidRDefault="00E67596" w14:paraId="2EAD1087" w14:textId="49042C2B">
      <w:pPr>
        <w:pStyle w:val="BodyText"/>
        <w:spacing w:after="0" w:line="240" w:lineRule="auto"/>
        <w:jc w:val="both"/>
        <w:rPr>
          <w:rFonts w:ascii="Times New Roman" w:hAnsi="Times New Roman" w:cs="Times New Roman"/>
          <w:sz w:val="24"/>
          <w:szCs w:val="24"/>
        </w:rPr>
      </w:pPr>
      <w:r>
        <w:rPr>
          <w:rFonts w:ascii="Times New Roman" w:hAnsi="Times New Roman" w:cs="Times New Roman"/>
          <w:color w:val="auto"/>
          <w:sz w:val="24"/>
          <w:szCs w:val="24"/>
        </w:rPr>
        <w:t xml:space="preserve">3) </w:t>
      </w:r>
      <w:r w:rsidR="00773D98">
        <w:rPr>
          <w:rFonts w:ascii="Times New Roman" w:hAnsi="Times New Roman" w:cs="Times New Roman"/>
          <w:color w:val="auto"/>
          <w:sz w:val="24"/>
          <w:szCs w:val="24"/>
        </w:rPr>
        <w:t>ühel abikaasadest</w:t>
      </w:r>
      <w:r>
        <w:rPr>
          <w:rFonts w:ascii="Times New Roman" w:hAnsi="Times New Roman" w:cs="Times New Roman"/>
          <w:color w:val="auto"/>
          <w:sz w:val="24"/>
          <w:szCs w:val="24"/>
        </w:rPr>
        <w:t xml:space="preserve"> on lubatud</w:t>
      </w:r>
      <w:r w:rsidR="00773D98">
        <w:rPr>
          <w:rFonts w:ascii="Times New Roman" w:hAnsi="Times New Roman" w:cs="Times New Roman"/>
          <w:color w:val="auto"/>
          <w:sz w:val="24"/>
          <w:szCs w:val="24"/>
        </w:rPr>
        <w:t xml:space="preserve"> </w:t>
      </w:r>
      <w:r w:rsidR="00773D98">
        <w:rPr>
          <w:rFonts w:ascii="Times New Roman" w:hAnsi="Times New Roman"/>
          <w:sz w:val="24"/>
          <w:szCs w:val="24"/>
        </w:rPr>
        <w:t xml:space="preserve">vahetada </w:t>
      </w:r>
      <w:r w:rsidRPr="00DD5DB0" w:rsidR="00773D98">
        <w:rPr>
          <w:rFonts w:ascii="Times New Roman" w:hAnsi="Times New Roman"/>
          <w:sz w:val="24"/>
          <w:szCs w:val="24"/>
        </w:rPr>
        <w:t>oma sidekriipsuga ühendatud varasema abieluga või kooselulepingu sõlmimisega saadud perekonnanime osa abikaasa või kooselupartneri üheosalise perekonnanime vastu</w:t>
      </w:r>
      <w:r w:rsidR="00CC6D50">
        <w:rPr>
          <w:rFonts w:ascii="Times New Roman" w:hAnsi="Times New Roman"/>
          <w:sz w:val="24"/>
          <w:szCs w:val="24"/>
        </w:rPr>
        <w:t xml:space="preserve"> (eelnõu § 1</w:t>
      </w:r>
      <w:r w:rsidR="006E0AF8">
        <w:rPr>
          <w:rFonts w:ascii="Times New Roman" w:hAnsi="Times New Roman"/>
          <w:sz w:val="24"/>
          <w:szCs w:val="24"/>
        </w:rPr>
        <w:t>3</w:t>
      </w:r>
      <w:r w:rsidR="00CC6D50">
        <w:rPr>
          <w:rFonts w:ascii="Times New Roman" w:hAnsi="Times New Roman"/>
          <w:sz w:val="24"/>
          <w:szCs w:val="24"/>
        </w:rPr>
        <w:t xml:space="preserve"> lõige 1 punkt 3)</w:t>
      </w:r>
      <w:r w:rsidR="00CF7DD5">
        <w:rPr>
          <w:rFonts w:ascii="Times New Roman" w:hAnsi="Times New Roman" w:cs="Times New Roman"/>
          <w:color w:val="auto"/>
          <w:sz w:val="24"/>
          <w:szCs w:val="24"/>
        </w:rPr>
        <w:t>.</w:t>
      </w:r>
      <w:r w:rsidR="00AF087E">
        <w:rPr>
          <w:rFonts w:ascii="Times New Roman" w:hAnsi="Times New Roman" w:cs="Times New Roman"/>
          <w:color w:val="auto"/>
          <w:sz w:val="24"/>
          <w:szCs w:val="24"/>
        </w:rPr>
        <w:t xml:space="preserve"> </w:t>
      </w:r>
      <w:r w:rsidRPr="00AF087E" w:rsidR="00AF087E">
        <w:rPr>
          <w:rFonts w:ascii="Times New Roman" w:hAnsi="Times New Roman" w:cs="Times New Roman"/>
          <w:sz w:val="24"/>
          <w:szCs w:val="24"/>
        </w:rPr>
        <w:t>Nt</w:t>
      </w:r>
      <w:r w:rsidR="00AF087E">
        <w:rPr>
          <w:rFonts w:ascii="Times New Roman" w:hAnsi="Times New Roman" w:cs="Times New Roman"/>
          <w:sz w:val="24"/>
          <w:szCs w:val="24"/>
        </w:rPr>
        <w:t xml:space="preserve"> perekonnanime kandev </w:t>
      </w:r>
      <w:proofErr w:type="spellStart"/>
      <w:r w:rsidR="00AF087E">
        <w:rPr>
          <w:rFonts w:ascii="Times New Roman" w:hAnsi="Times New Roman" w:cs="Times New Roman"/>
          <w:sz w:val="24"/>
          <w:szCs w:val="24"/>
        </w:rPr>
        <w:t>abielluja</w:t>
      </w:r>
      <w:proofErr w:type="spellEnd"/>
      <w:r w:rsidRPr="00AF087E" w:rsidR="00AF087E">
        <w:rPr>
          <w:rFonts w:ascii="Times New Roman" w:hAnsi="Times New Roman" w:cs="Times New Roman"/>
          <w:sz w:val="24"/>
          <w:szCs w:val="24"/>
        </w:rPr>
        <w:t xml:space="preserve"> </w:t>
      </w:r>
      <w:proofErr w:type="spellStart"/>
      <w:r w:rsidRPr="00AF087E" w:rsidR="00AF087E">
        <w:rPr>
          <w:rFonts w:ascii="Times New Roman" w:hAnsi="Times New Roman" w:cs="Times New Roman"/>
          <w:sz w:val="24"/>
          <w:szCs w:val="24"/>
        </w:rPr>
        <w:t>Kivi-Kask</w:t>
      </w:r>
      <w:proofErr w:type="spellEnd"/>
      <w:r w:rsidRPr="00AF087E" w:rsidR="00AF087E">
        <w:rPr>
          <w:rFonts w:ascii="Times New Roman" w:hAnsi="Times New Roman" w:cs="Times New Roman"/>
          <w:sz w:val="24"/>
          <w:szCs w:val="24"/>
        </w:rPr>
        <w:t xml:space="preserve"> vahetab eelmiselt abikaasalt saadud perekonnanime Kask uue abikaasa perekonnanime Kuusk vastu. Uus nimi oleks Kivi-Kuusk.</w:t>
      </w:r>
    </w:p>
    <w:p w:rsidRPr="00F02147" w:rsidR="00E657D0" w:rsidP="00F02147" w:rsidRDefault="00E657D0" w14:paraId="6CA6228A" w14:textId="77777777">
      <w:pPr>
        <w:pStyle w:val="BodyText"/>
        <w:spacing w:after="0" w:line="240" w:lineRule="auto"/>
        <w:jc w:val="both"/>
        <w:rPr>
          <w:rFonts w:ascii="Times New Roman" w:hAnsi="Times New Roman" w:cs="Times New Roman"/>
          <w:color w:val="auto"/>
          <w:sz w:val="24"/>
          <w:szCs w:val="24"/>
        </w:rPr>
      </w:pPr>
    </w:p>
    <w:p w:rsidRPr="00F02147" w:rsidR="008A21BE" w:rsidP="00F02147" w:rsidRDefault="008C077E" w14:paraId="32370028" w14:textId="0BB1C3C8">
      <w:pPr>
        <w:pStyle w:val="BodyText"/>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Eelnõu § 1</w:t>
      </w:r>
      <w:r w:rsidR="006E0AF8">
        <w:rPr>
          <w:rFonts w:ascii="Times New Roman" w:hAnsi="Times New Roman" w:cs="Times New Roman"/>
          <w:color w:val="auto"/>
          <w:sz w:val="24"/>
          <w:szCs w:val="24"/>
        </w:rPr>
        <w:t>3</w:t>
      </w:r>
      <w:r>
        <w:rPr>
          <w:rFonts w:ascii="Times New Roman" w:hAnsi="Times New Roman" w:cs="Times New Roman"/>
          <w:color w:val="auto"/>
          <w:sz w:val="24"/>
          <w:szCs w:val="24"/>
        </w:rPr>
        <w:t xml:space="preserve"> lõige 2 sätestab piirangu, mille järgi </w:t>
      </w:r>
      <w:proofErr w:type="spellStart"/>
      <w:r w:rsidR="000578DC">
        <w:rPr>
          <w:rFonts w:ascii="Times New Roman" w:hAnsi="Times New Roman" w:cs="Times New Roman"/>
          <w:color w:val="auto"/>
          <w:sz w:val="24"/>
          <w:szCs w:val="24"/>
        </w:rPr>
        <w:t>topelt</w:t>
      </w:r>
      <w:r w:rsidRPr="00F02147" w:rsidR="00E657D0">
        <w:rPr>
          <w:rFonts w:ascii="Times New Roman" w:hAnsi="Times New Roman" w:cs="Times New Roman"/>
          <w:color w:val="auto"/>
          <w:sz w:val="24"/>
          <w:szCs w:val="24"/>
        </w:rPr>
        <w:t>perekonnanime</w:t>
      </w:r>
      <w:proofErr w:type="spellEnd"/>
      <w:r w:rsidRPr="00F02147" w:rsidR="00E657D0">
        <w:rPr>
          <w:rFonts w:ascii="Times New Roman" w:hAnsi="Times New Roman" w:cs="Times New Roman"/>
          <w:color w:val="auto"/>
          <w:sz w:val="24"/>
          <w:szCs w:val="24"/>
        </w:rPr>
        <w:t xml:space="preserve"> põhjendamatu leviku piiramiseks </w:t>
      </w:r>
      <w:r w:rsidRPr="00F02147" w:rsidR="008A21BE">
        <w:rPr>
          <w:rFonts w:ascii="Times New Roman" w:hAnsi="Times New Roman" w:cs="Times New Roman"/>
          <w:color w:val="auto"/>
          <w:sz w:val="24"/>
          <w:szCs w:val="24"/>
        </w:rPr>
        <w:t xml:space="preserve">ei lubata ühiseks perekonnanimeks võtta ühe </w:t>
      </w:r>
      <w:proofErr w:type="spellStart"/>
      <w:r w:rsidRPr="00F02147" w:rsidR="008A21BE">
        <w:rPr>
          <w:rFonts w:ascii="Times New Roman" w:hAnsi="Times New Roman" w:cs="Times New Roman"/>
          <w:color w:val="auto"/>
          <w:sz w:val="24"/>
          <w:szCs w:val="24"/>
        </w:rPr>
        <w:t>abielluja</w:t>
      </w:r>
      <w:proofErr w:type="spellEnd"/>
      <w:r w:rsidRPr="00F02147" w:rsidR="008A21BE">
        <w:rPr>
          <w:rFonts w:ascii="Times New Roman" w:hAnsi="Times New Roman" w:cs="Times New Roman"/>
          <w:color w:val="auto"/>
          <w:sz w:val="24"/>
          <w:szCs w:val="24"/>
        </w:rPr>
        <w:t xml:space="preserve"> või kooselulepingu </w:t>
      </w:r>
      <w:proofErr w:type="spellStart"/>
      <w:r w:rsidRPr="00F02147" w:rsidR="008A21BE">
        <w:rPr>
          <w:rFonts w:ascii="Times New Roman" w:hAnsi="Times New Roman" w:cs="Times New Roman"/>
          <w:color w:val="auto"/>
          <w:sz w:val="24"/>
          <w:szCs w:val="24"/>
        </w:rPr>
        <w:t>sõlmija</w:t>
      </w:r>
      <w:proofErr w:type="spellEnd"/>
      <w:r w:rsidRPr="00F02147" w:rsidR="008A21BE">
        <w:rPr>
          <w:rFonts w:ascii="Times New Roman" w:hAnsi="Times New Roman" w:cs="Times New Roman"/>
          <w:color w:val="auto"/>
          <w:sz w:val="24"/>
          <w:szCs w:val="24"/>
        </w:rPr>
        <w:t xml:space="preserve"> kahest nimest koosnevat perekonnanime, mis on saadud varasema abielu</w:t>
      </w:r>
      <w:r w:rsidR="000578DC">
        <w:rPr>
          <w:rFonts w:ascii="Times New Roman" w:hAnsi="Times New Roman" w:cs="Times New Roman"/>
          <w:color w:val="auto"/>
          <w:sz w:val="24"/>
          <w:szCs w:val="24"/>
        </w:rPr>
        <w:t>ga</w:t>
      </w:r>
      <w:r w:rsidRPr="00F02147" w:rsidR="008A21BE">
        <w:rPr>
          <w:rFonts w:ascii="Times New Roman" w:hAnsi="Times New Roman" w:cs="Times New Roman"/>
          <w:color w:val="auto"/>
          <w:sz w:val="24"/>
          <w:szCs w:val="24"/>
        </w:rPr>
        <w:t xml:space="preserve"> või kooselulepingu</w:t>
      </w:r>
      <w:r w:rsidR="000578DC">
        <w:rPr>
          <w:rFonts w:ascii="Times New Roman" w:hAnsi="Times New Roman" w:cs="Times New Roman"/>
          <w:color w:val="auto"/>
          <w:sz w:val="24"/>
          <w:szCs w:val="24"/>
        </w:rPr>
        <w:t>ga.</w:t>
      </w:r>
      <w:r w:rsidRPr="00F02147" w:rsidR="008A21BE">
        <w:rPr>
          <w:rFonts w:ascii="Times New Roman" w:hAnsi="Times New Roman" w:cs="Times New Roman"/>
          <w:color w:val="auto"/>
          <w:sz w:val="24"/>
          <w:szCs w:val="24"/>
        </w:rPr>
        <w:t xml:space="preserve"> </w:t>
      </w:r>
      <w:proofErr w:type="spellStart"/>
      <w:r w:rsidR="000578DC">
        <w:rPr>
          <w:rFonts w:ascii="Times New Roman" w:hAnsi="Times New Roman" w:cs="Times New Roman"/>
          <w:color w:val="auto"/>
          <w:sz w:val="24"/>
          <w:szCs w:val="24"/>
        </w:rPr>
        <w:t>Topelt</w:t>
      </w:r>
      <w:r w:rsidRPr="00F02147" w:rsidR="00560D83">
        <w:rPr>
          <w:rFonts w:ascii="Times New Roman" w:hAnsi="Times New Roman" w:cs="Times New Roman"/>
          <w:color w:val="auto"/>
          <w:sz w:val="24"/>
          <w:szCs w:val="24"/>
        </w:rPr>
        <w:t>perekonnanimi</w:t>
      </w:r>
      <w:proofErr w:type="spellEnd"/>
      <w:r w:rsidRPr="00F02147" w:rsidR="00560D83">
        <w:rPr>
          <w:rFonts w:ascii="Times New Roman" w:hAnsi="Times New Roman" w:cs="Times New Roman"/>
          <w:color w:val="auto"/>
          <w:sz w:val="24"/>
          <w:szCs w:val="24"/>
        </w:rPr>
        <w:t xml:space="preserve"> näitab seost kahe perekonna vahel</w:t>
      </w:r>
      <w:r w:rsidR="000578DC">
        <w:rPr>
          <w:rFonts w:ascii="Times New Roman" w:hAnsi="Times New Roman" w:cs="Times New Roman"/>
          <w:color w:val="auto"/>
          <w:sz w:val="24"/>
          <w:szCs w:val="24"/>
        </w:rPr>
        <w:t>, mis luuakse abielu või kooselulepingu sõlmimisega</w:t>
      </w:r>
      <w:r w:rsidRPr="00F02147" w:rsidR="00560D83">
        <w:rPr>
          <w:rFonts w:ascii="Times New Roman" w:hAnsi="Times New Roman" w:cs="Times New Roman"/>
          <w:color w:val="auto"/>
          <w:sz w:val="24"/>
          <w:szCs w:val="24"/>
        </w:rPr>
        <w:t xml:space="preserve">. Kui </w:t>
      </w:r>
      <w:proofErr w:type="spellStart"/>
      <w:r w:rsidR="000578DC">
        <w:rPr>
          <w:rFonts w:ascii="Times New Roman" w:hAnsi="Times New Roman" w:cs="Times New Roman"/>
          <w:color w:val="auto"/>
          <w:sz w:val="24"/>
          <w:szCs w:val="24"/>
        </w:rPr>
        <w:t>topelt</w:t>
      </w:r>
      <w:r w:rsidRPr="00F02147" w:rsidR="00560D83">
        <w:rPr>
          <w:rFonts w:ascii="Times New Roman" w:hAnsi="Times New Roman" w:cs="Times New Roman"/>
          <w:color w:val="auto"/>
          <w:sz w:val="24"/>
          <w:szCs w:val="24"/>
        </w:rPr>
        <w:t>perekonnanime</w:t>
      </w:r>
      <w:proofErr w:type="spellEnd"/>
      <w:r w:rsidRPr="00F02147" w:rsidR="00560D83">
        <w:rPr>
          <w:rFonts w:ascii="Times New Roman" w:hAnsi="Times New Roman" w:cs="Times New Roman"/>
          <w:color w:val="auto"/>
          <w:sz w:val="24"/>
          <w:szCs w:val="24"/>
        </w:rPr>
        <w:t xml:space="preserve"> kandev isik sõlmib järgmise abielu või kooselulepingu, siis võib ta ise sellist nime kandma jääda (puudub kohustus, et </w:t>
      </w:r>
      <w:proofErr w:type="spellStart"/>
      <w:r w:rsidR="000578DC">
        <w:rPr>
          <w:rFonts w:ascii="Times New Roman" w:hAnsi="Times New Roman" w:cs="Times New Roman"/>
          <w:color w:val="auto"/>
          <w:sz w:val="24"/>
          <w:szCs w:val="24"/>
        </w:rPr>
        <w:t>topelt</w:t>
      </w:r>
      <w:r w:rsidRPr="00F02147" w:rsidR="00BC2E8B">
        <w:rPr>
          <w:rFonts w:ascii="Times New Roman" w:hAnsi="Times New Roman" w:cs="Times New Roman"/>
          <w:color w:val="auto"/>
          <w:sz w:val="24"/>
          <w:szCs w:val="24"/>
        </w:rPr>
        <w:t>perekonnanimi</w:t>
      </w:r>
      <w:proofErr w:type="spellEnd"/>
      <w:r w:rsidRPr="00F02147" w:rsidR="00BC2E8B">
        <w:rPr>
          <w:rFonts w:ascii="Times New Roman" w:hAnsi="Times New Roman" w:cs="Times New Roman"/>
          <w:color w:val="auto"/>
          <w:sz w:val="24"/>
          <w:szCs w:val="24"/>
        </w:rPr>
        <w:t xml:space="preserve"> näitaks kehtivat abielu või kooselulepingut), kuid selle edasiandmine uuele abikaasale või registreeritud elukaaslasele ei ole põhjendatud, kuna uuel partneril puudub seos selle perekonnaga, kust liidetud nimi pärineb. </w:t>
      </w:r>
      <w:r w:rsidRPr="00F02147" w:rsidR="008A21BE">
        <w:rPr>
          <w:rFonts w:ascii="Times New Roman" w:hAnsi="Times New Roman" w:cs="Times New Roman"/>
          <w:color w:val="auto"/>
          <w:sz w:val="24"/>
          <w:szCs w:val="24"/>
        </w:rPr>
        <w:t xml:space="preserve">Kui kooselulepingu sõlmimisel lisab üks registreeritud elukaaslastest oma perekonnanimele teise registreeritud elukaaslase perekonnanime, siis juhul, kui samad isikud sõlmivad </w:t>
      </w:r>
      <w:r w:rsidR="004C64CF">
        <w:rPr>
          <w:rFonts w:ascii="Times New Roman" w:hAnsi="Times New Roman" w:cs="Times New Roman"/>
          <w:color w:val="auto"/>
          <w:sz w:val="24"/>
          <w:szCs w:val="24"/>
        </w:rPr>
        <w:t xml:space="preserve">omavahel </w:t>
      </w:r>
      <w:r w:rsidRPr="00F02147" w:rsidR="008A21BE">
        <w:rPr>
          <w:rFonts w:ascii="Times New Roman" w:hAnsi="Times New Roman" w:cs="Times New Roman"/>
          <w:color w:val="auto"/>
          <w:sz w:val="24"/>
          <w:szCs w:val="24"/>
        </w:rPr>
        <w:t xml:space="preserve">abielu, ei saa </w:t>
      </w:r>
      <w:r w:rsidR="000578DC">
        <w:rPr>
          <w:rFonts w:ascii="Times New Roman" w:hAnsi="Times New Roman" w:cs="Times New Roman"/>
          <w:color w:val="auto"/>
          <w:sz w:val="24"/>
          <w:szCs w:val="24"/>
        </w:rPr>
        <w:t>üht</w:t>
      </w:r>
      <w:r w:rsidRPr="00F02147" w:rsidR="008A21BE">
        <w:rPr>
          <w:rFonts w:ascii="Times New Roman" w:hAnsi="Times New Roman" w:cs="Times New Roman"/>
          <w:color w:val="auto"/>
          <w:sz w:val="24"/>
          <w:szCs w:val="24"/>
        </w:rPr>
        <w:t xml:space="preserve"> perekonnanime kandev registreeritud elukaaslane vahetada oma perekonnanime teise, </w:t>
      </w:r>
      <w:proofErr w:type="spellStart"/>
      <w:r w:rsidR="000578DC">
        <w:rPr>
          <w:rFonts w:ascii="Times New Roman" w:hAnsi="Times New Roman" w:cs="Times New Roman"/>
          <w:color w:val="auto"/>
          <w:sz w:val="24"/>
          <w:szCs w:val="24"/>
        </w:rPr>
        <w:t>topelt</w:t>
      </w:r>
      <w:r w:rsidRPr="00F02147" w:rsidR="00560D83">
        <w:rPr>
          <w:rFonts w:ascii="Times New Roman" w:hAnsi="Times New Roman" w:cs="Times New Roman"/>
          <w:color w:val="auto"/>
          <w:sz w:val="24"/>
          <w:szCs w:val="24"/>
        </w:rPr>
        <w:t>perekonnanime</w:t>
      </w:r>
      <w:proofErr w:type="spellEnd"/>
      <w:r w:rsidRPr="00F02147" w:rsidR="00560D83">
        <w:rPr>
          <w:rFonts w:ascii="Times New Roman" w:hAnsi="Times New Roman" w:cs="Times New Roman"/>
          <w:color w:val="auto"/>
          <w:sz w:val="24"/>
          <w:szCs w:val="24"/>
        </w:rPr>
        <w:t xml:space="preserve"> kandva</w:t>
      </w:r>
      <w:r w:rsidRPr="00F02147" w:rsidR="008A21BE">
        <w:rPr>
          <w:rFonts w:ascii="Times New Roman" w:hAnsi="Times New Roman" w:cs="Times New Roman"/>
          <w:color w:val="auto"/>
          <w:sz w:val="24"/>
          <w:szCs w:val="24"/>
        </w:rPr>
        <w:t xml:space="preserve"> elukaaslase perekonnanime vastu</w:t>
      </w:r>
      <w:r w:rsidR="000578DC">
        <w:rPr>
          <w:rFonts w:ascii="Times New Roman" w:hAnsi="Times New Roman" w:cs="Times New Roman"/>
          <w:color w:val="auto"/>
          <w:sz w:val="24"/>
          <w:szCs w:val="24"/>
        </w:rPr>
        <w:t xml:space="preserve">, mille tulemusel kannaksid nad mõlemad samasugust </w:t>
      </w:r>
      <w:proofErr w:type="spellStart"/>
      <w:r w:rsidR="000578DC">
        <w:rPr>
          <w:rFonts w:ascii="Times New Roman" w:hAnsi="Times New Roman" w:cs="Times New Roman"/>
          <w:color w:val="auto"/>
          <w:sz w:val="24"/>
          <w:szCs w:val="24"/>
        </w:rPr>
        <w:t>topeltperekonnanime</w:t>
      </w:r>
      <w:proofErr w:type="spellEnd"/>
      <w:r w:rsidR="000578DC">
        <w:rPr>
          <w:rFonts w:ascii="Times New Roman" w:hAnsi="Times New Roman" w:cs="Times New Roman"/>
          <w:color w:val="auto"/>
          <w:sz w:val="24"/>
          <w:szCs w:val="24"/>
        </w:rPr>
        <w:t>.</w:t>
      </w:r>
      <w:r w:rsidRPr="00F02147" w:rsidR="00560D83">
        <w:rPr>
          <w:rFonts w:ascii="Times New Roman" w:hAnsi="Times New Roman" w:cs="Times New Roman"/>
          <w:color w:val="auto"/>
          <w:sz w:val="24"/>
          <w:szCs w:val="24"/>
        </w:rPr>
        <w:t xml:space="preserve"> Kuna üldreegel ütleb, et kahest nimest koosnevat perekonnanime võib kanda vaid üks abikaasadest või registreeritud elukaaslastest, siis läbi mitme suhte sellest piirangust möödamineku võimaldamine ei ole põhjendatud, seades isikud ebavõrdsesse olukorda.</w:t>
      </w:r>
    </w:p>
    <w:p w:rsidRPr="00F02147" w:rsidR="00560D83" w:rsidP="00F02147" w:rsidRDefault="00560D83" w14:paraId="31826150" w14:textId="77777777">
      <w:pPr>
        <w:pStyle w:val="BodyText"/>
        <w:spacing w:after="0" w:line="240" w:lineRule="auto"/>
        <w:jc w:val="both"/>
        <w:rPr>
          <w:rFonts w:ascii="Times New Roman" w:hAnsi="Times New Roman" w:cs="Times New Roman"/>
          <w:color w:val="auto"/>
          <w:sz w:val="24"/>
          <w:szCs w:val="24"/>
        </w:rPr>
      </w:pPr>
    </w:p>
    <w:p w:rsidRPr="00F02147" w:rsidR="00560D83" w:rsidP="00F02147" w:rsidRDefault="001A0084" w14:paraId="22DD57A0" w14:textId="34E80E95">
      <w:pPr>
        <w:pStyle w:val="BodyText"/>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Eelnõu § 1</w:t>
      </w:r>
      <w:r w:rsidR="00146C95">
        <w:rPr>
          <w:rFonts w:ascii="Times New Roman" w:hAnsi="Times New Roman" w:cs="Times New Roman"/>
          <w:color w:val="auto"/>
          <w:sz w:val="24"/>
          <w:szCs w:val="24"/>
        </w:rPr>
        <w:t>3</w:t>
      </w:r>
      <w:r>
        <w:rPr>
          <w:rFonts w:ascii="Times New Roman" w:hAnsi="Times New Roman" w:cs="Times New Roman"/>
          <w:color w:val="auto"/>
          <w:sz w:val="24"/>
          <w:szCs w:val="24"/>
        </w:rPr>
        <w:t xml:space="preserve"> lõige 3 lubab a</w:t>
      </w:r>
      <w:r w:rsidRPr="00F02147" w:rsidR="00BC2E8B">
        <w:rPr>
          <w:rFonts w:ascii="Times New Roman" w:hAnsi="Times New Roman" w:cs="Times New Roman"/>
          <w:color w:val="auto"/>
          <w:sz w:val="24"/>
          <w:szCs w:val="24"/>
        </w:rPr>
        <w:t>bielu või kooselulepingu sõlmimisel nime vahetamisel teha erandi, kui</w:t>
      </w:r>
      <w:r>
        <w:rPr>
          <w:rFonts w:ascii="Times New Roman" w:hAnsi="Times New Roman" w:cs="Times New Roman"/>
          <w:color w:val="auto"/>
          <w:sz w:val="24"/>
          <w:szCs w:val="24"/>
        </w:rPr>
        <w:t xml:space="preserve"> isik</w:t>
      </w:r>
      <w:r w:rsidR="00517A67">
        <w:rPr>
          <w:rFonts w:ascii="Times New Roman" w:hAnsi="Times New Roman" w:cs="Times New Roman"/>
          <w:color w:val="auto"/>
          <w:sz w:val="24"/>
          <w:szCs w:val="24"/>
        </w:rPr>
        <w:t xml:space="preserve"> soovib perekonnanime, mis vastab tema </w:t>
      </w:r>
      <w:r>
        <w:rPr>
          <w:rFonts w:ascii="Times New Roman" w:hAnsi="Times New Roman" w:cs="Times New Roman"/>
          <w:color w:val="auto"/>
          <w:sz w:val="24"/>
          <w:szCs w:val="24"/>
        </w:rPr>
        <w:t xml:space="preserve">või tema </w:t>
      </w:r>
      <w:r w:rsidR="00517A67">
        <w:rPr>
          <w:rFonts w:ascii="Times New Roman" w:hAnsi="Times New Roman" w:cs="Times New Roman"/>
          <w:color w:val="auto"/>
          <w:sz w:val="24"/>
          <w:szCs w:val="24"/>
        </w:rPr>
        <w:t xml:space="preserve">abikaasa või registreeritud elukaaslase kodakondsusriigi õigusele. </w:t>
      </w:r>
      <w:r w:rsidRPr="00F02147" w:rsidR="00BC2E8B">
        <w:rPr>
          <w:rFonts w:ascii="Times New Roman" w:hAnsi="Times New Roman" w:cs="Times New Roman"/>
          <w:color w:val="auto"/>
          <w:sz w:val="24"/>
          <w:szCs w:val="24"/>
        </w:rPr>
        <w:t>Näiteks võib Brasiilias, kus tavapäraselt on igal isikul neli perekonnanime, abielu sõlmimisel kumbki abikaasadest kombineerida oma perekonnanime abikaasa perekonnanimega. Lähtutakse just kodakondsusest, sest abikaasal või registreeritud elukaaslasel tuleb Eestis sõlmitud abielu või kooselulepingu andmed viia oma kod</w:t>
      </w:r>
      <w:r w:rsidR="0037034B">
        <w:rPr>
          <w:rFonts w:ascii="Times New Roman" w:hAnsi="Times New Roman" w:cs="Times New Roman"/>
          <w:color w:val="auto"/>
          <w:sz w:val="24"/>
          <w:szCs w:val="24"/>
        </w:rPr>
        <w:t>akondsus</w:t>
      </w:r>
      <w:r w:rsidRPr="00F02147" w:rsidR="00BC2E8B">
        <w:rPr>
          <w:rFonts w:ascii="Times New Roman" w:hAnsi="Times New Roman" w:cs="Times New Roman"/>
          <w:color w:val="auto"/>
          <w:sz w:val="24"/>
          <w:szCs w:val="24"/>
        </w:rPr>
        <w:t>riiki ning nime vahetamise korral taotleda seal uus isikut tõendav dokument</w:t>
      </w:r>
      <w:r w:rsidRPr="00F02147" w:rsidR="009E7FF2">
        <w:rPr>
          <w:rFonts w:ascii="Times New Roman" w:hAnsi="Times New Roman" w:cs="Times New Roman"/>
          <w:color w:val="auto"/>
          <w:sz w:val="24"/>
          <w:szCs w:val="24"/>
        </w:rPr>
        <w:t>. Et see oleks takistusteta võimalik, tuleb arvestada tema kodakondsusriigi õigust.</w:t>
      </w:r>
      <w:r>
        <w:rPr>
          <w:rFonts w:ascii="Times New Roman" w:hAnsi="Times New Roman" w:cs="Times New Roman"/>
          <w:color w:val="auto"/>
          <w:sz w:val="24"/>
          <w:szCs w:val="24"/>
        </w:rPr>
        <w:t xml:space="preserve"> Samuti võimaldatakse erandit rakendada ka Eesti kodanikul juhul, kui tema abikaasal või registreeritud elukaaslasel on seos muukeelse nimetraditsiooniga ning ta soovib võtta oma abikaasa nimetraditsioonidele vastavat perekonnanime.</w:t>
      </w:r>
    </w:p>
    <w:p w:rsidRPr="00F02147" w:rsidR="008A21BE" w:rsidP="00F02147" w:rsidRDefault="008A21BE" w14:paraId="45C68F86" w14:textId="77777777">
      <w:pPr>
        <w:pStyle w:val="BodyText"/>
        <w:spacing w:after="0" w:line="240" w:lineRule="auto"/>
        <w:jc w:val="both"/>
        <w:rPr>
          <w:rFonts w:ascii="Times New Roman" w:hAnsi="Times New Roman" w:cs="Times New Roman"/>
          <w:color w:val="2F5496" w:themeColor="accent1" w:themeShade="BF"/>
          <w:sz w:val="24"/>
          <w:szCs w:val="24"/>
        </w:rPr>
      </w:pPr>
    </w:p>
    <w:p w:rsidR="000578DC" w:rsidP="00020483" w:rsidRDefault="000F19E2" w14:paraId="1C3C21DB" w14:textId="458447F0">
      <w:pPr>
        <w:spacing w:after="0" w:line="240" w:lineRule="auto"/>
        <w:jc w:val="both"/>
        <w:rPr>
          <w:rFonts w:ascii="Times New Roman" w:hAnsi="Times New Roman" w:cs="Times New Roman"/>
          <w:sz w:val="24"/>
          <w:szCs w:val="24"/>
        </w:rPr>
      </w:pPr>
      <w:r w:rsidRPr="00624954">
        <w:rPr>
          <w:rFonts w:ascii="Times New Roman" w:hAnsi="Times New Roman" w:cs="Times New Roman"/>
          <w:b/>
          <w:sz w:val="24"/>
          <w:szCs w:val="24"/>
        </w:rPr>
        <w:t xml:space="preserve">Eelnõu </w:t>
      </w:r>
      <w:r w:rsidRPr="00624954" w:rsidR="00EC565D">
        <w:rPr>
          <w:rFonts w:ascii="Times New Roman" w:hAnsi="Times New Roman" w:cs="Times New Roman"/>
          <w:b/>
          <w:sz w:val="24"/>
          <w:szCs w:val="24"/>
        </w:rPr>
        <w:t>§ 1</w:t>
      </w:r>
      <w:r w:rsidR="0037034B">
        <w:rPr>
          <w:rFonts w:ascii="Times New Roman" w:hAnsi="Times New Roman" w:cs="Times New Roman"/>
          <w:b/>
          <w:sz w:val="24"/>
          <w:szCs w:val="24"/>
        </w:rPr>
        <w:t>4</w:t>
      </w:r>
      <w:r w:rsidRPr="00624954" w:rsidR="00DD2BDC">
        <w:rPr>
          <w:rFonts w:ascii="Times New Roman" w:hAnsi="Times New Roman" w:cs="Times New Roman"/>
          <w:sz w:val="24"/>
          <w:szCs w:val="24"/>
        </w:rPr>
        <w:t xml:space="preserve"> </w:t>
      </w:r>
      <w:r w:rsidRPr="00624954" w:rsidR="00EC565D">
        <w:rPr>
          <w:rFonts w:ascii="Times New Roman" w:hAnsi="Times New Roman" w:cs="Times New Roman"/>
          <w:sz w:val="24"/>
          <w:szCs w:val="24"/>
        </w:rPr>
        <w:t>reguleerib nime vahetamist, kui abielu lahutatakse või kooselu lõpetatakse.</w:t>
      </w:r>
    </w:p>
    <w:p w:rsidR="000578DC" w:rsidP="00020483" w:rsidRDefault="000578DC" w14:paraId="6C91D1CC" w14:textId="77777777">
      <w:pPr>
        <w:spacing w:after="0" w:line="240" w:lineRule="auto"/>
        <w:jc w:val="both"/>
        <w:rPr>
          <w:rFonts w:ascii="Times New Roman" w:hAnsi="Times New Roman" w:cs="Times New Roman"/>
          <w:sz w:val="24"/>
          <w:szCs w:val="24"/>
        </w:rPr>
      </w:pPr>
    </w:p>
    <w:p w:rsidRPr="00FD313E" w:rsidR="000578DC" w:rsidP="000578DC" w:rsidRDefault="000578DC" w14:paraId="2D8A7987" w14:textId="77777777">
      <w:pPr>
        <w:pStyle w:val="NoSpacing"/>
        <w:jc w:val="both"/>
        <w:rPr>
          <w:rFonts w:ascii="Times New Roman" w:hAnsi="Times New Roman"/>
          <w:sz w:val="24"/>
          <w:szCs w:val="24"/>
        </w:rPr>
      </w:pPr>
      <w:r w:rsidRPr="00FD313E">
        <w:rPr>
          <w:rFonts w:ascii="Times New Roman" w:hAnsi="Times New Roman" w:eastAsiaTheme="majorEastAsia"/>
          <w:sz w:val="24"/>
          <w:szCs w:val="24"/>
        </w:rPr>
        <w:t xml:space="preserve">Isik, kes vahetas abielu või kooselulepingu sõlmimisel või kestel perekonnanime nii, et kannab abikaasa või registreeritud elukaaslase perekonnanime või tema nime sisaldavat </w:t>
      </w:r>
      <w:proofErr w:type="spellStart"/>
      <w:r w:rsidRPr="00FD313E">
        <w:rPr>
          <w:rFonts w:ascii="Times New Roman" w:hAnsi="Times New Roman" w:eastAsiaTheme="majorEastAsia"/>
          <w:sz w:val="24"/>
          <w:szCs w:val="24"/>
        </w:rPr>
        <w:t>topeltperekonnanime</w:t>
      </w:r>
      <w:proofErr w:type="spellEnd"/>
      <w:r w:rsidRPr="00FD313E">
        <w:rPr>
          <w:rFonts w:ascii="Times New Roman" w:hAnsi="Times New Roman" w:eastAsiaTheme="majorEastAsia"/>
          <w:sz w:val="24"/>
          <w:szCs w:val="24"/>
        </w:rPr>
        <w:t>, võib abielu lahutamisel või kooselulepingu lõpetamisel perekonnanime vahetada varem kantud perekonnanimega.</w:t>
      </w:r>
    </w:p>
    <w:p w:rsidRPr="00F02147" w:rsidR="00E40B0B" w:rsidP="00F02147" w:rsidRDefault="00E40B0B" w14:paraId="46E72BDC" w14:textId="77777777">
      <w:pPr>
        <w:spacing w:after="0" w:line="240" w:lineRule="auto"/>
        <w:jc w:val="both"/>
        <w:rPr>
          <w:rFonts w:ascii="Times New Roman" w:hAnsi="Times New Roman" w:cs="Times New Roman"/>
          <w:sz w:val="24"/>
          <w:szCs w:val="24"/>
        </w:rPr>
      </w:pPr>
    </w:p>
    <w:p w:rsidRPr="00F02147" w:rsidR="00E40B0B" w:rsidP="00F02147" w:rsidRDefault="005F7E34" w14:paraId="00EE4123" w14:textId="77777777">
      <w:pPr>
        <w:spacing w:after="0" w:line="240" w:lineRule="auto"/>
        <w:jc w:val="both"/>
        <w:rPr>
          <w:rFonts w:ascii="Times New Roman" w:hAnsi="Times New Roman" w:cs="Times New Roman"/>
          <w:sz w:val="24"/>
          <w:szCs w:val="24"/>
        </w:rPr>
      </w:pPr>
      <w:commentRangeStart w:id="1049749459"/>
      <w:r w:rsidRPr="36BA6DC8" w:rsidR="6C6D9B28">
        <w:rPr>
          <w:rFonts w:ascii="Times New Roman" w:hAnsi="Times New Roman" w:cs="Times New Roman"/>
          <w:sz w:val="24"/>
          <w:szCs w:val="24"/>
        </w:rPr>
        <w:t>Nime saab vahetada nii perekonnaseisuasutuses kui ka kohtus abielu lahutades.</w:t>
      </w:r>
      <w:commentRangeEnd w:id="1049749459"/>
      <w:r>
        <w:rPr>
          <w:rStyle w:val="CommentReference"/>
        </w:rPr>
        <w:commentReference w:id="1049749459"/>
      </w:r>
      <w:r w:rsidRPr="36BA6DC8" w:rsidR="6C6D9B28">
        <w:rPr>
          <w:rFonts w:ascii="Times New Roman" w:hAnsi="Times New Roman" w:cs="Times New Roman"/>
          <w:sz w:val="24"/>
          <w:szCs w:val="24"/>
        </w:rPr>
        <w:t xml:space="preserve"> Valik sõltub ainult sellest abikaasast, kellel on õigus perekonnanime vahetada, perekonnanime vahetamine ei vaja teise abikaasa nõusolekut.</w:t>
      </w:r>
    </w:p>
    <w:p w:rsidRPr="00F02147" w:rsidR="00A954A2" w:rsidP="00F02147" w:rsidRDefault="00A954A2" w14:paraId="7977570E" w14:textId="2A500688">
      <w:pPr>
        <w:spacing w:after="0" w:line="240" w:lineRule="auto"/>
        <w:jc w:val="both"/>
        <w:rPr>
          <w:rFonts w:ascii="Times New Roman" w:hAnsi="Times New Roman" w:cs="Times New Roman"/>
          <w:sz w:val="24"/>
          <w:szCs w:val="24"/>
        </w:rPr>
      </w:pPr>
    </w:p>
    <w:p w:rsidRPr="00F02147" w:rsidR="00EC565D" w:rsidP="00F02147" w:rsidRDefault="00E23FCB" w14:paraId="2747B7AA" w14:textId="32FAEA8A">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Abielu või kooselulepingu lõpetamisel ei pea perekonnanime vahetama, võimalik on jääda kandma senist perekonnanime. Isik, kes kanna</w:t>
      </w:r>
      <w:r w:rsidR="009B45C9">
        <w:rPr>
          <w:rFonts w:ascii="Times New Roman" w:hAnsi="Times New Roman" w:cs="Times New Roman"/>
          <w:sz w:val="24"/>
          <w:szCs w:val="24"/>
        </w:rPr>
        <w:t>b</w:t>
      </w:r>
      <w:r w:rsidRPr="00F02147">
        <w:rPr>
          <w:rFonts w:ascii="Times New Roman" w:hAnsi="Times New Roman" w:cs="Times New Roman"/>
          <w:sz w:val="24"/>
          <w:szCs w:val="24"/>
        </w:rPr>
        <w:t xml:space="preserve"> oma nimele liidetuna abikaasa või registreeritud elukaaslase perekonnanime, ei </w:t>
      </w:r>
      <w:r w:rsidR="009B45C9">
        <w:rPr>
          <w:rFonts w:ascii="Times New Roman" w:hAnsi="Times New Roman" w:cs="Times New Roman"/>
          <w:sz w:val="24"/>
          <w:szCs w:val="24"/>
        </w:rPr>
        <w:t xml:space="preserve">saa seda </w:t>
      </w:r>
      <w:r w:rsidRPr="00F02147">
        <w:rPr>
          <w:rFonts w:ascii="Times New Roman" w:hAnsi="Times New Roman" w:cs="Times New Roman"/>
          <w:sz w:val="24"/>
          <w:szCs w:val="24"/>
        </w:rPr>
        <w:t>järgmist abielu või kooselulepingu sõlmides edasi anda.</w:t>
      </w:r>
    </w:p>
    <w:p w:rsidRPr="00F02147" w:rsidR="00E40B0B" w:rsidP="00F02147" w:rsidRDefault="00E40B0B" w14:paraId="6DD38C9B" w14:textId="77777777">
      <w:pPr>
        <w:spacing w:after="0" w:line="240" w:lineRule="auto"/>
        <w:jc w:val="both"/>
        <w:rPr>
          <w:rFonts w:ascii="Times New Roman" w:hAnsi="Times New Roman" w:cs="Times New Roman"/>
          <w:sz w:val="24"/>
          <w:szCs w:val="24"/>
        </w:rPr>
      </w:pPr>
    </w:p>
    <w:p w:rsidRPr="00F02147" w:rsidR="00EC565D" w:rsidP="00F02147" w:rsidRDefault="00EC565D" w14:paraId="68929B4A" w14:textId="5F048F4A">
      <w:pPr>
        <w:pStyle w:val="NoSpacing"/>
        <w:jc w:val="both"/>
        <w:rPr>
          <w:rFonts w:ascii="Times New Roman" w:hAnsi="Times New Roman"/>
          <w:sz w:val="24"/>
          <w:szCs w:val="24"/>
        </w:rPr>
      </w:pPr>
      <w:r w:rsidRPr="00F02147">
        <w:rPr>
          <w:rFonts w:ascii="Times New Roman" w:hAnsi="Times New Roman"/>
          <w:sz w:val="24"/>
          <w:szCs w:val="24"/>
        </w:rPr>
        <w:t>Võrreldes NS-</w:t>
      </w:r>
      <w:proofErr w:type="spellStart"/>
      <w:r w:rsidRPr="00F02147">
        <w:rPr>
          <w:rFonts w:ascii="Times New Roman" w:hAnsi="Times New Roman"/>
          <w:sz w:val="24"/>
          <w:szCs w:val="24"/>
        </w:rPr>
        <w:t>ga</w:t>
      </w:r>
      <w:proofErr w:type="spellEnd"/>
      <w:r w:rsidRPr="00F02147">
        <w:rPr>
          <w:rFonts w:ascii="Times New Roman" w:hAnsi="Times New Roman"/>
          <w:sz w:val="24"/>
          <w:szCs w:val="24"/>
        </w:rPr>
        <w:t xml:space="preserve"> saab </w:t>
      </w:r>
      <w:r w:rsidR="009B45C9">
        <w:rPr>
          <w:rFonts w:ascii="Times New Roman" w:hAnsi="Times New Roman"/>
          <w:sz w:val="24"/>
          <w:szCs w:val="24"/>
        </w:rPr>
        <w:t xml:space="preserve">eelnõuga </w:t>
      </w:r>
      <w:r w:rsidRPr="00F02147">
        <w:rPr>
          <w:rFonts w:ascii="Times New Roman" w:hAnsi="Times New Roman"/>
          <w:sz w:val="24"/>
          <w:szCs w:val="24"/>
        </w:rPr>
        <w:t xml:space="preserve">õiguse abielu lahutamisel või kooselulepingu lõpetamisel vahetada perekonnanime ka see abikaasa või registreeritud elukaaslane, kes sai ühise perekonnanime või kelle nimele liideti abikaasa või registreeritud elukaaslase perekonnanimi nimemuutmise (uue isikunime andmise) menetluses abielu või kooselu kestel. Samuti asendub </w:t>
      </w:r>
      <w:proofErr w:type="spellStart"/>
      <w:r w:rsidRPr="00F02147">
        <w:rPr>
          <w:rFonts w:ascii="Times New Roman" w:hAnsi="Times New Roman"/>
          <w:sz w:val="24"/>
          <w:szCs w:val="24"/>
        </w:rPr>
        <w:t>NS-is</w:t>
      </w:r>
      <w:proofErr w:type="spellEnd"/>
      <w:r w:rsidRPr="00F02147">
        <w:rPr>
          <w:rFonts w:ascii="Times New Roman" w:hAnsi="Times New Roman"/>
          <w:sz w:val="24"/>
          <w:szCs w:val="24"/>
        </w:rPr>
        <w:t xml:space="preserve"> kasutatud termin „taastamine“ terminiga „vahetamine</w:t>
      </w:r>
      <w:r w:rsidRPr="00F02147" w:rsidR="00D02E53">
        <w:rPr>
          <w:rFonts w:ascii="Times New Roman" w:hAnsi="Times New Roman"/>
          <w:sz w:val="24"/>
          <w:szCs w:val="24"/>
        </w:rPr>
        <w:t>“</w:t>
      </w:r>
      <w:r w:rsidRPr="00F02147">
        <w:rPr>
          <w:rFonts w:ascii="Times New Roman" w:hAnsi="Times New Roman"/>
          <w:sz w:val="24"/>
          <w:szCs w:val="24"/>
        </w:rPr>
        <w:t>.</w:t>
      </w:r>
      <w:r w:rsidDel="00E062DE" w:rsidR="00F45E02">
        <w:rPr>
          <w:rFonts w:ascii="Times New Roman" w:hAnsi="Times New Roman"/>
          <w:sz w:val="24"/>
          <w:szCs w:val="24"/>
        </w:rPr>
        <w:t xml:space="preserve"> </w:t>
      </w:r>
      <w:r w:rsidR="00FD313E">
        <w:rPr>
          <w:rFonts w:ascii="Times New Roman" w:hAnsi="Times New Roman"/>
          <w:sz w:val="24"/>
          <w:szCs w:val="24"/>
        </w:rPr>
        <w:t xml:space="preserve">Samuti ei piirata </w:t>
      </w:r>
      <w:r w:rsidR="009B45C9">
        <w:rPr>
          <w:rFonts w:ascii="Times New Roman" w:hAnsi="Times New Roman"/>
          <w:sz w:val="24"/>
          <w:szCs w:val="24"/>
        </w:rPr>
        <w:t xml:space="preserve">eelnõuga </w:t>
      </w:r>
      <w:r w:rsidR="00FD313E">
        <w:rPr>
          <w:rFonts w:ascii="Times New Roman" w:hAnsi="Times New Roman"/>
          <w:sz w:val="24"/>
          <w:szCs w:val="24"/>
        </w:rPr>
        <w:t xml:space="preserve">endise nime valikuid enne esimest abielu või lahutatava abielu sõlmimisel kantud perekonnanimega, tagasi saab võtta mistahes perekonnanime, mida </w:t>
      </w:r>
      <w:r w:rsidR="0082170E">
        <w:rPr>
          <w:rFonts w:ascii="Times New Roman" w:hAnsi="Times New Roman"/>
          <w:sz w:val="24"/>
          <w:szCs w:val="24"/>
        </w:rPr>
        <w:t xml:space="preserve">isik </w:t>
      </w:r>
      <w:r w:rsidR="00FD313E">
        <w:rPr>
          <w:rFonts w:ascii="Times New Roman" w:hAnsi="Times New Roman"/>
          <w:sz w:val="24"/>
          <w:szCs w:val="24"/>
        </w:rPr>
        <w:t>on varem kand</w:t>
      </w:r>
      <w:r w:rsidR="0082170E">
        <w:rPr>
          <w:rFonts w:ascii="Times New Roman" w:hAnsi="Times New Roman"/>
          <w:sz w:val="24"/>
          <w:szCs w:val="24"/>
        </w:rPr>
        <w:t>nud</w:t>
      </w:r>
      <w:r w:rsidR="00FD313E">
        <w:rPr>
          <w:rFonts w:ascii="Times New Roman" w:hAnsi="Times New Roman"/>
          <w:sz w:val="24"/>
          <w:szCs w:val="24"/>
        </w:rPr>
        <w:t>.</w:t>
      </w:r>
      <w:r w:rsidR="0082170E">
        <w:rPr>
          <w:rFonts w:ascii="Times New Roman" w:hAnsi="Times New Roman"/>
          <w:sz w:val="24"/>
          <w:szCs w:val="24"/>
        </w:rPr>
        <w:t xml:space="preserve"> Sama </w:t>
      </w:r>
      <w:r w:rsidR="009B45C9">
        <w:rPr>
          <w:rFonts w:ascii="Times New Roman" w:hAnsi="Times New Roman"/>
          <w:sz w:val="24"/>
          <w:szCs w:val="24"/>
        </w:rPr>
        <w:t xml:space="preserve">reegel </w:t>
      </w:r>
      <w:r w:rsidR="0082170E">
        <w:rPr>
          <w:rFonts w:ascii="Times New Roman" w:hAnsi="Times New Roman"/>
          <w:sz w:val="24"/>
          <w:szCs w:val="24"/>
        </w:rPr>
        <w:t>kehtib ka registreeritud elukaaslasele.</w:t>
      </w:r>
    </w:p>
    <w:p w:rsidRPr="00F02147" w:rsidR="003F50E7" w:rsidP="00F02147" w:rsidRDefault="003F50E7" w14:paraId="1C1EDC93" w14:textId="77777777">
      <w:pPr>
        <w:pStyle w:val="NoSpacing"/>
        <w:jc w:val="both"/>
        <w:rPr>
          <w:rFonts w:ascii="Times New Roman" w:hAnsi="Times New Roman"/>
          <w:sz w:val="24"/>
          <w:szCs w:val="24"/>
        </w:rPr>
      </w:pPr>
    </w:p>
    <w:p w:rsidRPr="00F02147" w:rsidR="00CD01D1" w:rsidP="00F02147" w:rsidRDefault="00DD2BDC" w14:paraId="26ED9ED9" w14:textId="4CF9FDF2">
      <w:pPr>
        <w:pStyle w:val="NoSpacing"/>
        <w:jc w:val="both"/>
        <w:rPr>
          <w:rFonts w:ascii="Times New Roman" w:hAnsi="Times New Roman"/>
          <w:sz w:val="24"/>
          <w:szCs w:val="24"/>
        </w:rPr>
      </w:pPr>
      <w:r w:rsidRPr="36BA6DC8" w:rsidR="3E90E70F">
        <w:rPr>
          <w:rFonts w:ascii="Times New Roman" w:hAnsi="Times New Roman"/>
          <w:b w:val="1"/>
          <w:bCs w:val="1"/>
          <w:sz w:val="24"/>
          <w:szCs w:val="24"/>
        </w:rPr>
        <w:t xml:space="preserve">Eelnõu </w:t>
      </w:r>
      <w:r w:rsidRPr="36BA6DC8" w:rsidR="4CF324B9">
        <w:rPr>
          <w:rFonts w:ascii="Times New Roman" w:hAnsi="Times New Roman"/>
          <w:b w:val="1"/>
          <w:bCs w:val="1"/>
          <w:sz w:val="24"/>
          <w:szCs w:val="24"/>
        </w:rPr>
        <w:t>§</w:t>
      </w:r>
      <w:r w:rsidRPr="36BA6DC8" w:rsidR="450D9B48">
        <w:rPr>
          <w:rFonts w:ascii="Times New Roman" w:hAnsi="Times New Roman"/>
          <w:b w:val="1"/>
          <w:bCs w:val="1"/>
          <w:sz w:val="24"/>
          <w:szCs w:val="24"/>
        </w:rPr>
        <w:t>-ga</w:t>
      </w:r>
      <w:r w:rsidRPr="36BA6DC8" w:rsidR="4CF324B9">
        <w:rPr>
          <w:rFonts w:ascii="Times New Roman" w:hAnsi="Times New Roman"/>
          <w:b w:val="1"/>
          <w:bCs w:val="1"/>
          <w:sz w:val="24"/>
          <w:szCs w:val="24"/>
        </w:rPr>
        <w:t xml:space="preserve"> </w:t>
      </w:r>
      <w:r w:rsidRPr="36BA6DC8" w:rsidR="2EC5F339">
        <w:rPr>
          <w:rFonts w:ascii="Times New Roman" w:hAnsi="Times New Roman"/>
          <w:b w:val="1"/>
          <w:bCs w:val="1"/>
          <w:sz w:val="24"/>
          <w:szCs w:val="24"/>
        </w:rPr>
        <w:t>1</w:t>
      </w:r>
      <w:r w:rsidRPr="36BA6DC8" w:rsidR="67F6F9CB">
        <w:rPr>
          <w:rFonts w:ascii="Times New Roman" w:hAnsi="Times New Roman"/>
          <w:b w:val="1"/>
          <w:bCs w:val="1"/>
          <w:sz w:val="24"/>
          <w:szCs w:val="24"/>
        </w:rPr>
        <w:t>5</w:t>
      </w:r>
      <w:r w:rsidRPr="36BA6DC8" w:rsidR="3E90E70F">
        <w:rPr>
          <w:rFonts w:ascii="Times New Roman" w:hAnsi="Times New Roman"/>
          <w:b w:val="1"/>
          <w:bCs w:val="1"/>
          <w:sz w:val="24"/>
          <w:szCs w:val="24"/>
        </w:rPr>
        <w:t xml:space="preserve"> </w:t>
      </w:r>
      <w:r w:rsidRPr="36BA6DC8" w:rsidR="3E90E70F">
        <w:rPr>
          <w:rFonts w:ascii="Times New Roman" w:hAnsi="Times New Roman"/>
          <w:sz w:val="24"/>
          <w:szCs w:val="24"/>
        </w:rPr>
        <w:t xml:space="preserve">sätestatakse </w:t>
      </w:r>
      <w:commentRangeStart w:id="784616978"/>
      <w:r w:rsidRPr="36BA6DC8" w:rsidR="3E90E70F">
        <w:rPr>
          <w:rFonts w:ascii="Times New Roman" w:hAnsi="Times New Roman"/>
          <w:sz w:val="24"/>
          <w:szCs w:val="24"/>
        </w:rPr>
        <w:t>kohtu võimalus</w:t>
      </w:r>
      <w:commentRangeEnd w:id="784616978"/>
      <w:r>
        <w:rPr>
          <w:rStyle w:val="CommentReference"/>
        </w:rPr>
        <w:commentReference w:id="784616978"/>
      </w:r>
      <w:r w:rsidRPr="36BA6DC8" w:rsidR="3E90E70F">
        <w:rPr>
          <w:rFonts w:ascii="Times New Roman" w:hAnsi="Times New Roman"/>
          <w:b w:val="1"/>
          <w:bCs w:val="1"/>
          <w:sz w:val="24"/>
          <w:szCs w:val="24"/>
        </w:rPr>
        <w:t xml:space="preserve"> </w:t>
      </w:r>
      <w:r w:rsidRPr="36BA6DC8" w:rsidR="3E90E70F">
        <w:rPr>
          <w:rFonts w:ascii="Times New Roman" w:hAnsi="Times New Roman"/>
          <w:sz w:val="24"/>
          <w:szCs w:val="24"/>
        </w:rPr>
        <w:t>a</w:t>
      </w:r>
      <w:r w:rsidRPr="36BA6DC8" w:rsidR="4CF324B9">
        <w:rPr>
          <w:rFonts w:ascii="Times New Roman" w:hAnsi="Times New Roman"/>
          <w:sz w:val="24"/>
          <w:szCs w:val="24"/>
        </w:rPr>
        <w:t>bielu või kooselulepingu kehtetuks tunnistamise</w:t>
      </w:r>
      <w:r w:rsidRPr="36BA6DC8" w:rsidR="2EC5F339">
        <w:rPr>
          <w:rFonts w:ascii="Times New Roman" w:hAnsi="Times New Roman"/>
          <w:sz w:val="24"/>
          <w:szCs w:val="24"/>
        </w:rPr>
        <w:t>l</w:t>
      </w:r>
      <w:r w:rsidRPr="36BA6DC8" w:rsidR="4CF324B9">
        <w:rPr>
          <w:rFonts w:ascii="Times New Roman" w:hAnsi="Times New Roman"/>
          <w:sz w:val="24"/>
          <w:szCs w:val="24"/>
        </w:rPr>
        <w:t xml:space="preserve"> vahetada isiku kantav perekonnanime kehtetuks tunnistatava abielu või registreeritud kooselu </w:t>
      </w:r>
      <w:r w:rsidRPr="36BA6DC8" w:rsidR="125E255E">
        <w:rPr>
          <w:rFonts w:ascii="Times New Roman" w:hAnsi="Times New Roman"/>
          <w:sz w:val="24"/>
          <w:szCs w:val="24"/>
        </w:rPr>
        <w:t>sõlmimisel</w:t>
      </w:r>
      <w:r w:rsidRPr="36BA6DC8" w:rsidR="4CF324B9">
        <w:rPr>
          <w:rFonts w:ascii="Times New Roman" w:hAnsi="Times New Roman"/>
          <w:sz w:val="24"/>
          <w:szCs w:val="24"/>
        </w:rPr>
        <w:t xml:space="preserve"> kantud perekonnanimega.</w:t>
      </w:r>
      <w:r w:rsidRPr="36BA6DC8" w:rsidR="3E90E70F">
        <w:rPr>
          <w:rFonts w:ascii="Times New Roman" w:hAnsi="Times New Roman"/>
          <w:sz w:val="24"/>
          <w:szCs w:val="24"/>
        </w:rPr>
        <w:t xml:space="preserve"> </w:t>
      </w:r>
      <w:r w:rsidRPr="36BA6DC8" w:rsidR="42F76D96">
        <w:rPr>
          <w:rFonts w:ascii="Times New Roman" w:hAnsi="Times New Roman"/>
          <w:sz w:val="24"/>
          <w:szCs w:val="24"/>
        </w:rPr>
        <w:t>PKS lubab abielu kehtetuks tunnistada ning kehtetuks tunnistatud abielu on tühine algusest peale, seda abielu ei ole olemas olnud. Kui sellist abielu sõlmides on üks abikaasadest vahetanud perekonnanime,</w:t>
      </w:r>
      <w:r w:rsidRPr="36BA6DC8" w:rsidR="42D99765">
        <w:rPr>
          <w:rFonts w:ascii="Times New Roman" w:hAnsi="Times New Roman"/>
          <w:sz w:val="24"/>
          <w:szCs w:val="24"/>
        </w:rPr>
        <w:t xml:space="preserve"> saab kohus otsustada</w:t>
      </w:r>
      <w:r w:rsidRPr="36BA6DC8" w:rsidR="6F38A134">
        <w:rPr>
          <w:rFonts w:ascii="Times New Roman" w:hAnsi="Times New Roman"/>
          <w:sz w:val="24"/>
          <w:szCs w:val="24"/>
        </w:rPr>
        <w:t>,</w:t>
      </w:r>
      <w:r w:rsidRPr="36BA6DC8" w:rsidR="42D99765">
        <w:rPr>
          <w:rFonts w:ascii="Times New Roman" w:hAnsi="Times New Roman"/>
          <w:sz w:val="24"/>
          <w:szCs w:val="24"/>
        </w:rPr>
        <w:t xml:space="preserve"> kas isik jääb abielu või kooselulepingu sõlmimisel saadud perekonnanimega või hakkab kand</w:t>
      </w:r>
      <w:r w:rsidRPr="36BA6DC8" w:rsidR="6F38A134">
        <w:rPr>
          <w:rFonts w:ascii="Times New Roman" w:hAnsi="Times New Roman"/>
          <w:sz w:val="24"/>
          <w:szCs w:val="24"/>
        </w:rPr>
        <w:t>m</w:t>
      </w:r>
      <w:r w:rsidRPr="36BA6DC8" w:rsidR="42D99765">
        <w:rPr>
          <w:rFonts w:ascii="Times New Roman" w:hAnsi="Times New Roman"/>
          <w:sz w:val="24"/>
          <w:szCs w:val="24"/>
        </w:rPr>
        <w:t>a abielu või kooselulepingu sõlmimisel kantud perekonnanim</w:t>
      </w:r>
      <w:r w:rsidRPr="36BA6DC8" w:rsidR="6F38A134">
        <w:rPr>
          <w:rFonts w:ascii="Times New Roman" w:hAnsi="Times New Roman"/>
          <w:sz w:val="24"/>
          <w:szCs w:val="24"/>
        </w:rPr>
        <w:t>e</w:t>
      </w:r>
      <w:r w:rsidRPr="36BA6DC8" w:rsidR="42D99765">
        <w:rPr>
          <w:rFonts w:ascii="Times New Roman" w:hAnsi="Times New Roman"/>
          <w:sz w:val="24"/>
          <w:szCs w:val="24"/>
        </w:rPr>
        <w:t>.</w:t>
      </w:r>
      <w:r w:rsidRPr="36BA6DC8" w:rsidR="52696687">
        <w:rPr>
          <w:rFonts w:ascii="Times New Roman" w:hAnsi="Times New Roman"/>
          <w:sz w:val="24"/>
          <w:szCs w:val="24"/>
        </w:rPr>
        <w:t xml:space="preserve"> Sama põhimõte kehtib ka kooselulepingu kehtetuks tunnistamisel.</w:t>
      </w:r>
    </w:p>
    <w:p w:rsidRPr="00F02147" w:rsidR="006810F5" w:rsidP="00F02147" w:rsidRDefault="006810F5" w14:paraId="298A9186" w14:textId="77777777">
      <w:pPr>
        <w:pStyle w:val="NoSpacing"/>
        <w:jc w:val="both"/>
        <w:rPr>
          <w:rFonts w:ascii="Times New Roman" w:hAnsi="Times New Roman"/>
          <w:sz w:val="24"/>
          <w:szCs w:val="24"/>
        </w:rPr>
      </w:pPr>
    </w:p>
    <w:p w:rsidR="00CD01D1" w:rsidP="00F02147" w:rsidRDefault="00085AA5" w14:paraId="12C4DA96" w14:textId="3B89975F">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 xml:space="preserve">Võrreldes </w:t>
      </w:r>
      <w:proofErr w:type="spellStart"/>
      <w:r w:rsidRPr="00F02147">
        <w:rPr>
          <w:rFonts w:ascii="Times New Roman" w:hAnsi="Times New Roman" w:cs="Times New Roman"/>
          <w:sz w:val="24"/>
          <w:szCs w:val="24"/>
        </w:rPr>
        <w:t>NS-iga</w:t>
      </w:r>
      <w:proofErr w:type="spellEnd"/>
      <w:r w:rsidRPr="00F02147">
        <w:rPr>
          <w:rFonts w:ascii="Times New Roman" w:hAnsi="Times New Roman" w:cs="Times New Roman"/>
          <w:sz w:val="24"/>
          <w:szCs w:val="24"/>
        </w:rPr>
        <w:t xml:space="preserve"> </w:t>
      </w:r>
      <w:r w:rsidRPr="00F02147" w:rsidR="00CD01D1">
        <w:rPr>
          <w:rFonts w:ascii="Times New Roman" w:hAnsi="Times New Roman" w:cs="Times New Roman"/>
          <w:sz w:val="24"/>
          <w:szCs w:val="24"/>
        </w:rPr>
        <w:t xml:space="preserve">on </w:t>
      </w:r>
      <w:r w:rsidR="009B45C9">
        <w:rPr>
          <w:rFonts w:ascii="Times New Roman" w:hAnsi="Times New Roman" w:cs="Times New Roman"/>
          <w:sz w:val="24"/>
          <w:szCs w:val="24"/>
        </w:rPr>
        <w:t xml:space="preserve">eelnõuga </w:t>
      </w:r>
      <w:r w:rsidRPr="00F02147" w:rsidR="00CD01D1">
        <w:rPr>
          <w:rFonts w:ascii="Times New Roman" w:hAnsi="Times New Roman" w:cs="Times New Roman"/>
          <w:sz w:val="24"/>
          <w:szCs w:val="24"/>
        </w:rPr>
        <w:t>laiendatud kohtu pädevust</w:t>
      </w:r>
      <w:r w:rsidRPr="00F02147">
        <w:rPr>
          <w:rFonts w:ascii="Times New Roman" w:hAnsi="Times New Roman" w:cs="Times New Roman"/>
          <w:sz w:val="24"/>
          <w:szCs w:val="24"/>
        </w:rPr>
        <w:t>, varem ei olnud võimalik valida abieluga või kooselulepinguga saadud perekonnanime jä</w:t>
      </w:r>
      <w:r w:rsidRPr="00F02147" w:rsidR="00DD2BDC">
        <w:rPr>
          <w:rFonts w:ascii="Times New Roman" w:hAnsi="Times New Roman" w:cs="Times New Roman"/>
          <w:sz w:val="24"/>
          <w:szCs w:val="24"/>
        </w:rPr>
        <w:t>t</w:t>
      </w:r>
      <w:r w:rsidRPr="00F02147">
        <w:rPr>
          <w:rFonts w:ascii="Times New Roman" w:hAnsi="Times New Roman" w:cs="Times New Roman"/>
          <w:sz w:val="24"/>
          <w:szCs w:val="24"/>
        </w:rPr>
        <w:t>mist ning kohus sai vaid tagasi anda abielu või kooselulepingu sõlmimisel kantud</w:t>
      </w:r>
      <w:r w:rsidRPr="00F02147" w:rsidR="00CD01D1">
        <w:rPr>
          <w:rFonts w:ascii="Times New Roman" w:hAnsi="Times New Roman" w:cs="Times New Roman"/>
          <w:sz w:val="24"/>
          <w:szCs w:val="24"/>
        </w:rPr>
        <w:t xml:space="preserve"> perekonnanime</w:t>
      </w:r>
      <w:r w:rsidRPr="00F02147">
        <w:rPr>
          <w:rFonts w:ascii="Times New Roman" w:hAnsi="Times New Roman" w:cs="Times New Roman"/>
          <w:sz w:val="24"/>
          <w:szCs w:val="24"/>
        </w:rPr>
        <w:t>.</w:t>
      </w:r>
    </w:p>
    <w:p w:rsidR="00986C0E" w:rsidP="00F02147" w:rsidRDefault="00986C0E" w14:paraId="0F26EE0B" w14:textId="77777777">
      <w:pPr>
        <w:spacing w:after="0" w:line="240" w:lineRule="auto"/>
        <w:jc w:val="both"/>
        <w:rPr>
          <w:rFonts w:ascii="Times New Roman" w:hAnsi="Times New Roman" w:cs="Times New Roman"/>
          <w:sz w:val="24"/>
          <w:szCs w:val="24"/>
        </w:rPr>
      </w:pPr>
    </w:p>
    <w:p w:rsidR="00986C0E" w:rsidP="00986C0E" w:rsidRDefault="00986C0E" w14:paraId="271ADF0E" w14:textId="2D90149E">
      <w:pPr>
        <w:spacing w:after="0" w:line="240" w:lineRule="auto"/>
        <w:jc w:val="both"/>
        <w:rPr>
          <w:rFonts w:ascii="Times New Roman" w:hAnsi="Times New Roman" w:cs="Times New Roman"/>
          <w:sz w:val="24"/>
          <w:szCs w:val="24"/>
        </w:rPr>
      </w:pPr>
      <w:r w:rsidRPr="00E2182A">
        <w:rPr>
          <w:rFonts w:ascii="Times New Roman" w:hAnsi="Times New Roman" w:cs="Times New Roman"/>
          <w:b/>
          <w:bCs/>
          <w:sz w:val="24"/>
          <w:szCs w:val="24"/>
        </w:rPr>
        <w:t>Eelnõu §-s 1</w:t>
      </w:r>
      <w:r w:rsidR="001130F5">
        <w:rPr>
          <w:rFonts w:ascii="Times New Roman" w:hAnsi="Times New Roman" w:cs="Times New Roman"/>
          <w:b/>
          <w:bCs/>
          <w:sz w:val="24"/>
          <w:szCs w:val="24"/>
        </w:rPr>
        <w:t>6</w:t>
      </w:r>
      <w:r>
        <w:rPr>
          <w:rFonts w:ascii="Times New Roman" w:hAnsi="Times New Roman" w:cs="Times New Roman"/>
          <w:b/>
          <w:bCs/>
          <w:sz w:val="24"/>
          <w:szCs w:val="24"/>
        </w:rPr>
        <w:t xml:space="preserve"> </w:t>
      </w:r>
      <w:r w:rsidRPr="00986C0E">
        <w:rPr>
          <w:rFonts w:ascii="Times New Roman" w:hAnsi="Times New Roman" w:cs="Times New Roman"/>
          <w:sz w:val="24"/>
          <w:szCs w:val="24"/>
        </w:rPr>
        <w:t xml:space="preserve">on sätestatud inimesele soo andmete muutmisel isikunime vahetamine. Soolisel üleminekul saab isik PKTS-i alusel taotleda sooandmete muutmist </w:t>
      </w:r>
      <w:proofErr w:type="spellStart"/>
      <w:r w:rsidR="008A297C">
        <w:rPr>
          <w:rFonts w:ascii="Times New Roman" w:hAnsi="Times New Roman" w:cs="Times New Roman"/>
          <w:sz w:val="24"/>
          <w:szCs w:val="24"/>
        </w:rPr>
        <w:t>RR-</w:t>
      </w:r>
      <w:r w:rsidR="009B45C9">
        <w:rPr>
          <w:rFonts w:ascii="Times New Roman" w:hAnsi="Times New Roman" w:cs="Times New Roman"/>
          <w:sz w:val="24"/>
          <w:szCs w:val="24"/>
        </w:rPr>
        <w:t>i</w:t>
      </w:r>
      <w:r w:rsidR="008A297C">
        <w:rPr>
          <w:rFonts w:ascii="Times New Roman" w:hAnsi="Times New Roman" w:cs="Times New Roman"/>
          <w:sz w:val="24"/>
          <w:szCs w:val="24"/>
        </w:rPr>
        <w:t>s</w:t>
      </w:r>
      <w:proofErr w:type="spellEnd"/>
      <w:r w:rsidR="008A297C">
        <w:rPr>
          <w:rFonts w:ascii="Times New Roman" w:hAnsi="Times New Roman" w:cs="Times New Roman"/>
          <w:sz w:val="24"/>
          <w:szCs w:val="24"/>
        </w:rPr>
        <w:t>.</w:t>
      </w:r>
      <w:r w:rsidRPr="00986C0E">
        <w:rPr>
          <w:rFonts w:ascii="Times New Roman" w:hAnsi="Times New Roman" w:cs="Times New Roman"/>
          <w:sz w:val="24"/>
          <w:szCs w:val="24"/>
        </w:rPr>
        <w:t xml:space="preserve"> Samas menetluses on isikul võimalik vahetada kantav eesnimi soole vastava eesnimega ning jätta kantavalt perekonnanimelt ära või liita sellele soole vastav tunnus (näiteks Ivanov asemel Ivanova).</w:t>
      </w:r>
    </w:p>
    <w:p w:rsidR="00986C0E" w:rsidP="00986C0E" w:rsidRDefault="00986C0E" w14:paraId="37A6B41B" w14:textId="77777777">
      <w:pPr>
        <w:spacing w:after="0" w:line="240" w:lineRule="auto"/>
        <w:jc w:val="both"/>
        <w:rPr>
          <w:rFonts w:ascii="Times New Roman" w:hAnsi="Times New Roman" w:cs="Times New Roman"/>
          <w:sz w:val="24"/>
          <w:szCs w:val="24"/>
        </w:rPr>
      </w:pPr>
    </w:p>
    <w:p w:rsidRPr="00986C0E" w:rsidR="00986C0E" w:rsidP="00986C0E" w:rsidRDefault="00986C0E" w14:paraId="208137C0" w14:textId="0B73B3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 1</w:t>
      </w:r>
      <w:r w:rsidR="009D0128">
        <w:rPr>
          <w:rFonts w:ascii="Times New Roman" w:hAnsi="Times New Roman" w:cs="Times New Roman"/>
          <w:sz w:val="24"/>
          <w:szCs w:val="24"/>
        </w:rPr>
        <w:t>6</w:t>
      </w:r>
      <w:r>
        <w:rPr>
          <w:rFonts w:ascii="Times New Roman" w:hAnsi="Times New Roman" w:cs="Times New Roman"/>
          <w:sz w:val="24"/>
          <w:szCs w:val="24"/>
        </w:rPr>
        <w:t xml:space="preserve"> l</w:t>
      </w:r>
      <w:r w:rsidR="00E27B0F">
        <w:rPr>
          <w:rFonts w:ascii="Times New Roman" w:hAnsi="Times New Roman" w:cs="Times New Roman"/>
          <w:sz w:val="24"/>
          <w:szCs w:val="24"/>
        </w:rPr>
        <w:t>õige</w:t>
      </w:r>
      <w:r>
        <w:rPr>
          <w:rFonts w:ascii="Times New Roman" w:hAnsi="Times New Roman" w:cs="Times New Roman"/>
          <w:sz w:val="24"/>
          <w:szCs w:val="24"/>
        </w:rPr>
        <w:t xml:space="preserve"> 2 näeb ette, et k</w:t>
      </w:r>
      <w:r w:rsidRPr="00986C0E">
        <w:rPr>
          <w:rFonts w:ascii="Times New Roman" w:hAnsi="Times New Roman" w:cs="Times New Roman"/>
          <w:sz w:val="24"/>
          <w:szCs w:val="24"/>
        </w:rPr>
        <w:t>ui isik loobub sooandmete muutmisest ja taotleb sooandmete muutmisele eelnenud</w:t>
      </w:r>
      <w:r>
        <w:rPr>
          <w:rFonts w:ascii="Times New Roman" w:hAnsi="Times New Roman" w:cs="Times New Roman"/>
          <w:sz w:val="24"/>
          <w:szCs w:val="24"/>
        </w:rPr>
        <w:t xml:space="preserve"> sooandmete taastamist</w:t>
      </w:r>
      <w:r w:rsidRPr="00986C0E">
        <w:rPr>
          <w:rFonts w:ascii="Times New Roman" w:hAnsi="Times New Roman" w:cs="Times New Roman"/>
          <w:sz w:val="24"/>
          <w:szCs w:val="24"/>
        </w:rPr>
        <w:t xml:space="preserve"> </w:t>
      </w:r>
      <w:proofErr w:type="spellStart"/>
      <w:r w:rsidRPr="00986C0E">
        <w:rPr>
          <w:rFonts w:ascii="Times New Roman" w:hAnsi="Times New Roman" w:cs="Times New Roman"/>
          <w:sz w:val="24"/>
          <w:szCs w:val="24"/>
        </w:rPr>
        <w:t>RR</w:t>
      </w:r>
      <w:r>
        <w:rPr>
          <w:rFonts w:ascii="Times New Roman" w:hAnsi="Times New Roman" w:cs="Times New Roman"/>
          <w:sz w:val="24"/>
          <w:szCs w:val="24"/>
        </w:rPr>
        <w:t>-is</w:t>
      </w:r>
      <w:proofErr w:type="spellEnd"/>
      <w:r w:rsidRPr="00986C0E">
        <w:rPr>
          <w:rFonts w:ascii="Times New Roman" w:hAnsi="Times New Roman" w:cs="Times New Roman"/>
          <w:sz w:val="24"/>
          <w:szCs w:val="24"/>
        </w:rPr>
        <w:t xml:space="preserve">, saab ta vahetada kantava eesnime sooandmete muutmise eel viimati kantud eesnimega ning jätta kantavalt perekonnanimelt ära või liita sellele soole vastava tunnuse. Kui isiku perekonnanimi ei ole sooandmete muutmisest </w:t>
      </w:r>
      <w:r w:rsidR="0082170E">
        <w:rPr>
          <w:rFonts w:ascii="Times New Roman" w:hAnsi="Times New Roman" w:cs="Times New Roman"/>
          <w:sz w:val="24"/>
          <w:szCs w:val="24"/>
        </w:rPr>
        <w:t>alates mõne</w:t>
      </w:r>
      <w:r w:rsidRPr="00986C0E">
        <w:rPr>
          <w:rFonts w:ascii="Times New Roman" w:hAnsi="Times New Roman" w:cs="Times New Roman"/>
          <w:sz w:val="24"/>
          <w:szCs w:val="24"/>
        </w:rPr>
        <w:t xml:space="preserve"> nimetoiminguga muutunud, saab ta sooandmete taastamisel tagasi sooandmete muutmise eel viimati kantud perekonnanime, kui aga perekonnanimi on nimetoiminguga muutunud, saab ta sootunnuse osas korrastada kantavat perekonnanime (näiteks Oleg Ivanov saab sooandmete muutmisel uue isikunime Olga Ivanova, sõlmib kooselulepingu ning saab perekonnanime Pavlova, taastab algse soo ning saab isikunime Oleg Pavlov). Kui isik soovib sooandmete muutmisel muud perekonnanime või sooandmete taastamisel muud isikunime, siis ei saa seda teha isikunime vahetamise reeglite alusel, vaid isikul tuleb esitada nimemuutmise avaldus 4. peatükis sätestatud alusel.</w:t>
      </w:r>
    </w:p>
    <w:p w:rsidRPr="00986C0E" w:rsidR="00986C0E" w:rsidP="00986C0E" w:rsidRDefault="00986C0E" w14:paraId="18448769" w14:textId="77777777">
      <w:pPr>
        <w:spacing w:after="0" w:line="240" w:lineRule="auto"/>
        <w:jc w:val="both"/>
        <w:rPr>
          <w:rFonts w:ascii="Times New Roman" w:hAnsi="Times New Roman" w:cs="Times New Roman"/>
          <w:sz w:val="24"/>
          <w:szCs w:val="24"/>
        </w:rPr>
      </w:pPr>
    </w:p>
    <w:p w:rsidRPr="00986C0E" w:rsidR="00986C0E" w:rsidDel="00666507" w:rsidP="00986C0E" w:rsidRDefault="00986C0E" w14:paraId="60442F72" w14:textId="607D1C9A">
      <w:pPr>
        <w:spacing w:after="0" w:line="240" w:lineRule="auto"/>
        <w:jc w:val="both"/>
        <w:rPr>
          <w:rFonts w:ascii="Times New Roman" w:hAnsi="Times New Roman" w:cs="Times New Roman"/>
          <w:sz w:val="24"/>
          <w:szCs w:val="24"/>
        </w:rPr>
      </w:pPr>
      <w:r w:rsidRPr="00986C0E">
        <w:rPr>
          <w:rFonts w:ascii="Times New Roman" w:hAnsi="Times New Roman" w:cs="Times New Roman"/>
          <w:sz w:val="24"/>
          <w:szCs w:val="24"/>
        </w:rPr>
        <w:t xml:space="preserve">Võrreldes </w:t>
      </w:r>
      <w:proofErr w:type="spellStart"/>
      <w:r w:rsidRPr="00986C0E">
        <w:rPr>
          <w:rFonts w:ascii="Times New Roman" w:hAnsi="Times New Roman" w:cs="Times New Roman"/>
          <w:sz w:val="24"/>
          <w:szCs w:val="24"/>
        </w:rPr>
        <w:t>NS-iga</w:t>
      </w:r>
      <w:proofErr w:type="spellEnd"/>
      <w:r w:rsidRPr="00986C0E">
        <w:rPr>
          <w:rFonts w:ascii="Times New Roman" w:hAnsi="Times New Roman" w:cs="Times New Roman"/>
          <w:sz w:val="24"/>
          <w:szCs w:val="24"/>
        </w:rPr>
        <w:t xml:space="preserve"> on </w:t>
      </w:r>
      <w:r w:rsidR="00666507">
        <w:rPr>
          <w:rFonts w:ascii="Times New Roman" w:hAnsi="Times New Roman" w:cs="Times New Roman"/>
          <w:sz w:val="24"/>
          <w:szCs w:val="24"/>
        </w:rPr>
        <w:t xml:space="preserve">eelnõuga </w:t>
      </w:r>
      <w:r w:rsidRPr="00986C0E">
        <w:rPr>
          <w:rFonts w:ascii="Times New Roman" w:hAnsi="Times New Roman" w:cs="Times New Roman"/>
          <w:sz w:val="24"/>
          <w:szCs w:val="24"/>
        </w:rPr>
        <w:t>lisatud sooandmete taastamisel isikunime vahetamise sätted. Välja on jäetud alaealist ja eestkostetavat puudutav, sätted on rakendatavad ilma sihtrühma-sisese täpsustuseta. Alaealise puhul lähtutakse lapse huvidest ning sooandmete muutmiseks on vajalik hooldusõiguslike vanemate ühine taotlus. Piiratud teovõimega täisealist esindab mistahes menetlustes kohtu määratud eestkostja, kui eestkoste seadmise määrusest ei tulene teisiti.</w:t>
      </w:r>
    </w:p>
    <w:p w:rsidRPr="00F91706" w:rsidR="00077704" w:rsidP="00986C0E" w:rsidRDefault="00077704" w14:paraId="654756CA" w14:textId="77777777">
      <w:pPr>
        <w:spacing w:after="0" w:line="240" w:lineRule="auto"/>
        <w:jc w:val="both"/>
        <w:rPr>
          <w:rFonts w:ascii="Times New Roman" w:hAnsi="Times New Roman" w:cs="Times New Roman"/>
          <w:b/>
          <w:bCs/>
          <w:sz w:val="24"/>
          <w:szCs w:val="24"/>
        </w:rPr>
      </w:pPr>
    </w:p>
    <w:p w:rsidRPr="00986C0E" w:rsidR="00986C0E" w:rsidP="00986C0E" w:rsidRDefault="00077704" w14:paraId="0D12846D" w14:textId="6263EEE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Eelnõu 4. peatükk </w:t>
      </w:r>
      <w:r>
        <w:rPr>
          <w:rFonts w:ascii="Times New Roman" w:hAnsi="Times New Roman" w:cs="Times New Roman"/>
          <w:sz w:val="24"/>
          <w:szCs w:val="24"/>
        </w:rPr>
        <w:t xml:space="preserve">reguleerib isikunime muutmist. </w:t>
      </w:r>
    </w:p>
    <w:p w:rsidR="00264C87" w:rsidP="00986C0E" w:rsidRDefault="00264C87" w14:paraId="017E1680" w14:textId="77777777">
      <w:pPr>
        <w:spacing w:after="0" w:line="240" w:lineRule="auto"/>
        <w:jc w:val="both"/>
        <w:rPr>
          <w:rFonts w:ascii="Times New Roman" w:hAnsi="Times New Roman" w:cs="Times New Roman"/>
          <w:sz w:val="24"/>
          <w:szCs w:val="24"/>
        </w:rPr>
      </w:pPr>
    </w:p>
    <w:p w:rsidR="00264C87" w:rsidP="00986C0E" w:rsidRDefault="00264C87" w14:paraId="194413FE" w14:textId="02A9AF10">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Eelnõu § 1</w:t>
      </w:r>
      <w:r w:rsidR="00D27557">
        <w:rPr>
          <w:rFonts w:ascii="Times New Roman" w:hAnsi="Times New Roman" w:cs="Times New Roman"/>
          <w:b/>
          <w:bCs/>
          <w:sz w:val="24"/>
          <w:szCs w:val="24"/>
        </w:rPr>
        <w:t>7</w:t>
      </w:r>
      <w:r>
        <w:rPr>
          <w:rFonts w:ascii="Times New Roman" w:hAnsi="Times New Roman" w:cs="Times New Roman"/>
          <w:b/>
          <w:bCs/>
          <w:sz w:val="24"/>
          <w:szCs w:val="24"/>
        </w:rPr>
        <w:t xml:space="preserve"> </w:t>
      </w:r>
      <w:r w:rsidRPr="00BA7419" w:rsidR="003F5F34">
        <w:rPr>
          <w:rFonts w:ascii="Times New Roman" w:hAnsi="Times New Roman" w:cs="Times New Roman"/>
          <w:sz w:val="24"/>
          <w:szCs w:val="24"/>
        </w:rPr>
        <w:t>avab</w:t>
      </w:r>
      <w:r w:rsidRPr="00BA7419">
        <w:rPr>
          <w:rFonts w:ascii="Times New Roman" w:hAnsi="Times New Roman" w:cs="Times New Roman"/>
          <w:sz w:val="24"/>
          <w:szCs w:val="24"/>
        </w:rPr>
        <w:t xml:space="preserve"> isikunime </w:t>
      </w:r>
      <w:r w:rsidRPr="00BA7419" w:rsidR="003F5F34">
        <w:rPr>
          <w:rFonts w:ascii="Times New Roman" w:hAnsi="Times New Roman" w:cs="Times New Roman"/>
          <w:sz w:val="24"/>
          <w:szCs w:val="24"/>
        </w:rPr>
        <w:t xml:space="preserve">muutmise sisu, </w:t>
      </w:r>
      <w:r w:rsidR="00666507">
        <w:rPr>
          <w:rFonts w:ascii="Times New Roman" w:hAnsi="Times New Roman" w:cs="Times New Roman"/>
          <w:sz w:val="24"/>
          <w:szCs w:val="24"/>
        </w:rPr>
        <w:t>mis</w:t>
      </w:r>
      <w:r w:rsidRPr="00BA7419" w:rsidR="003F5F34">
        <w:rPr>
          <w:rFonts w:ascii="Times New Roman" w:hAnsi="Times New Roman" w:cs="Times New Roman"/>
          <w:sz w:val="24"/>
          <w:szCs w:val="24"/>
        </w:rPr>
        <w:t xml:space="preserve"> </w:t>
      </w:r>
      <w:r w:rsidRPr="00BA7419">
        <w:rPr>
          <w:rFonts w:ascii="Times New Roman" w:hAnsi="Times New Roman" w:cs="Times New Roman"/>
          <w:sz w:val="24"/>
          <w:szCs w:val="24"/>
        </w:rPr>
        <w:t>on</w:t>
      </w:r>
      <w:r w:rsidRPr="00BA7419" w:rsidR="003F5F34">
        <w:rPr>
          <w:rFonts w:ascii="Times New Roman" w:hAnsi="Times New Roman" w:cs="Times New Roman"/>
          <w:sz w:val="24"/>
          <w:szCs w:val="24"/>
        </w:rPr>
        <w:t xml:space="preserve"> </w:t>
      </w:r>
      <w:r w:rsidRPr="00BA7419">
        <w:rPr>
          <w:rFonts w:ascii="Times New Roman" w:hAnsi="Times New Roman" w:cs="Times New Roman"/>
          <w:sz w:val="24"/>
          <w:szCs w:val="24"/>
        </w:rPr>
        <w:t>isiku soovil isikunime asendamine uue isikunimega</w:t>
      </w:r>
      <w:r w:rsidRPr="00666507" w:rsidR="003F5F34">
        <w:rPr>
          <w:rFonts w:ascii="Times New Roman" w:hAnsi="Times New Roman" w:cs="Times New Roman"/>
          <w:sz w:val="24"/>
          <w:szCs w:val="24"/>
        </w:rPr>
        <w:t>.</w:t>
      </w:r>
      <w:r>
        <w:rPr>
          <w:rFonts w:ascii="Times New Roman" w:hAnsi="Times New Roman"/>
          <w:sz w:val="24"/>
          <w:szCs w:val="24"/>
        </w:rPr>
        <w:t xml:space="preserve"> Isikunime muutmisel loobub i</w:t>
      </w:r>
      <w:r w:rsidRPr="00986C0E">
        <w:rPr>
          <w:rFonts w:ascii="Times New Roman" w:hAnsi="Times New Roman" w:cs="Times New Roman"/>
          <w:sz w:val="24"/>
          <w:szCs w:val="24"/>
        </w:rPr>
        <w:t xml:space="preserve">sik kantavast isikunimest ning valib </w:t>
      </w:r>
      <w:r w:rsidR="00946614">
        <w:rPr>
          <w:rFonts w:ascii="Times New Roman" w:hAnsi="Times New Roman" w:cs="Times New Roman"/>
          <w:sz w:val="24"/>
          <w:szCs w:val="24"/>
        </w:rPr>
        <w:t>uue</w:t>
      </w:r>
      <w:r w:rsidRPr="00986C0E">
        <w:rPr>
          <w:rFonts w:ascii="Times New Roman" w:hAnsi="Times New Roman" w:cs="Times New Roman"/>
          <w:sz w:val="24"/>
          <w:szCs w:val="24"/>
        </w:rPr>
        <w:t xml:space="preserve"> eesnime või perekonnanime või mõlemad. Isikunime muutmisega antakse isikule võimalus luua uus identiteet, </w:t>
      </w:r>
      <w:r w:rsidR="003F5F34">
        <w:rPr>
          <w:rFonts w:ascii="Times New Roman" w:hAnsi="Times New Roman" w:cs="Times New Roman"/>
          <w:sz w:val="24"/>
          <w:szCs w:val="24"/>
        </w:rPr>
        <w:t>kanda muud nime, kui kantav nimi isikule teatud põhjustel ei ole enam vastuvõetav.</w:t>
      </w:r>
      <w:r w:rsidRPr="00986C0E">
        <w:rPr>
          <w:rFonts w:ascii="Times New Roman" w:hAnsi="Times New Roman" w:cs="Times New Roman"/>
          <w:sz w:val="24"/>
          <w:szCs w:val="24"/>
        </w:rPr>
        <w:t xml:space="preserve"> Isikunime muutmise üldine eesmärk on</w:t>
      </w:r>
      <w:r w:rsidR="003F5F34">
        <w:rPr>
          <w:rFonts w:ascii="Times New Roman" w:hAnsi="Times New Roman" w:cs="Times New Roman"/>
          <w:sz w:val="24"/>
          <w:szCs w:val="24"/>
        </w:rPr>
        <w:t>gi</w:t>
      </w:r>
      <w:r w:rsidRPr="00986C0E">
        <w:rPr>
          <w:rFonts w:ascii="Times New Roman" w:hAnsi="Times New Roman" w:cs="Times New Roman"/>
          <w:sz w:val="24"/>
          <w:szCs w:val="24"/>
        </w:rPr>
        <w:t xml:space="preserve"> mõjuval põhjusel kanda muud nime. </w:t>
      </w:r>
      <w:proofErr w:type="spellStart"/>
      <w:r w:rsidRPr="00986C0E">
        <w:rPr>
          <w:rFonts w:ascii="Times New Roman" w:hAnsi="Times New Roman" w:cs="Times New Roman"/>
          <w:sz w:val="24"/>
          <w:szCs w:val="24"/>
        </w:rPr>
        <w:t>NS-is</w:t>
      </w:r>
      <w:proofErr w:type="spellEnd"/>
      <w:r w:rsidRPr="00986C0E">
        <w:rPr>
          <w:rFonts w:ascii="Times New Roman" w:hAnsi="Times New Roman" w:cs="Times New Roman"/>
          <w:sz w:val="24"/>
          <w:szCs w:val="24"/>
        </w:rPr>
        <w:t xml:space="preserve"> kasutatakse </w:t>
      </w:r>
      <w:r w:rsidR="00924D7E">
        <w:rPr>
          <w:rFonts w:ascii="Times New Roman" w:hAnsi="Times New Roman" w:cs="Times New Roman"/>
          <w:sz w:val="24"/>
          <w:szCs w:val="24"/>
        </w:rPr>
        <w:t>sõnastust</w:t>
      </w:r>
      <w:r w:rsidRPr="00986C0E">
        <w:rPr>
          <w:rFonts w:ascii="Times New Roman" w:hAnsi="Times New Roman" w:cs="Times New Roman"/>
          <w:sz w:val="24"/>
          <w:szCs w:val="24"/>
        </w:rPr>
        <w:t xml:space="preserve"> „uue isikunime andmine isiku soovil“. Tavakasutuses osutus see </w:t>
      </w:r>
      <w:r w:rsidR="00A85B1E">
        <w:rPr>
          <w:rFonts w:ascii="Times New Roman" w:hAnsi="Times New Roman" w:cs="Times New Roman"/>
          <w:sz w:val="24"/>
          <w:szCs w:val="24"/>
        </w:rPr>
        <w:t xml:space="preserve">termin </w:t>
      </w:r>
      <w:r w:rsidRPr="00986C0E">
        <w:rPr>
          <w:rFonts w:ascii="Times New Roman" w:hAnsi="Times New Roman" w:cs="Times New Roman"/>
          <w:sz w:val="24"/>
          <w:szCs w:val="24"/>
        </w:rPr>
        <w:t>liiga keeruliseks ning tekitas segadust, uue nime andmist taotlevad isikud ja menetlevad ametnikud kasutavad kõnekeelsemat väljendit „nime muutmine“</w:t>
      </w:r>
      <w:r w:rsidR="00A85B1E">
        <w:rPr>
          <w:rFonts w:ascii="Times New Roman" w:hAnsi="Times New Roman" w:cs="Times New Roman"/>
          <w:sz w:val="24"/>
          <w:szCs w:val="24"/>
        </w:rPr>
        <w:t>. Sama väljendit</w:t>
      </w:r>
      <w:r w:rsidRPr="00986C0E" w:rsidDel="00A85B1E">
        <w:rPr>
          <w:rFonts w:ascii="Times New Roman" w:hAnsi="Times New Roman" w:cs="Times New Roman"/>
          <w:sz w:val="24"/>
          <w:szCs w:val="24"/>
        </w:rPr>
        <w:t xml:space="preserve"> on </w:t>
      </w:r>
      <w:r w:rsidRPr="00986C0E">
        <w:rPr>
          <w:rFonts w:ascii="Times New Roman" w:hAnsi="Times New Roman" w:cs="Times New Roman"/>
          <w:sz w:val="24"/>
          <w:szCs w:val="24"/>
        </w:rPr>
        <w:t>kasutatud teabetekstides. Seega saab öelda, et mõiste „isikunime muutmine“ on üheselt arusaadav ning selle kasutami</w:t>
      </w:r>
      <w:r w:rsidR="00A85B1E">
        <w:rPr>
          <w:rFonts w:ascii="Times New Roman" w:hAnsi="Times New Roman" w:cs="Times New Roman"/>
          <w:sz w:val="24"/>
          <w:szCs w:val="24"/>
        </w:rPr>
        <w:t>n</w:t>
      </w:r>
      <w:r w:rsidRPr="00986C0E">
        <w:rPr>
          <w:rFonts w:ascii="Times New Roman" w:hAnsi="Times New Roman" w:cs="Times New Roman"/>
          <w:sz w:val="24"/>
          <w:szCs w:val="24"/>
        </w:rPr>
        <w:t>e</w:t>
      </w:r>
      <w:r w:rsidRPr="00986C0E" w:rsidDel="00A85B1E">
        <w:rPr>
          <w:rFonts w:ascii="Times New Roman" w:hAnsi="Times New Roman" w:cs="Times New Roman"/>
          <w:sz w:val="24"/>
          <w:szCs w:val="24"/>
        </w:rPr>
        <w:t xml:space="preserve"> </w:t>
      </w:r>
      <w:r w:rsidRPr="00986C0E">
        <w:rPr>
          <w:rFonts w:ascii="Times New Roman" w:hAnsi="Times New Roman" w:cs="Times New Roman"/>
          <w:sz w:val="24"/>
          <w:szCs w:val="24"/>
        </w:rPr>
        <w:t>asjakohane.</w:t>
      </w:r>
    </w:p>
    <w:p w:rsidR="00DE170D" w:rsidP="00986C0E" w:rsidRDefault="00DE170D" w14:paraId="6AC1D648" w14:textId="77777777">
      <w:pPr>
        <w:spacing w:after="0" w:line="240" w:lineRule="auto"/>
        <w:jc w:val="both"/>
        <w:rPr>
          <w:rFonts w:ascii="Times New Roman" w:hAnsi="Times New Roman" w:cs="Times New Roman"/>
          <w:sz w:val="24"/>
          <w:szCs w:val="24"/>
        </w:rPr>
      </w:pPr>
    </w:p>
    <w:p w:rsidR="001D63FA" w:rsidP="001F588D" w:rsidRDefault="00DE170D" w14:paraId="3513F5F4" w14:textId="63B2A7EA">
      <w:pPr>
        <w:pStyle w:val="NoSpacing"/>
        <w:jc w:val="both"/>
        <w:rPr>
          <w:rFonts w:ascii="Times New Roman" w:hAnsi="Times New Roman"/>
          <w:sz w:val="24"/>
          <w:szCs w:val="24"/>
        </w:rPr>
      </w:pPr>
      <w:r>
        <w:rPr>
          <w:rFonts w:ascii="Times New Roman" w:hAnsi="Times New Roman"/>
          <w:sz w:val="24"/>
          <w:szCs w:val="24"/>
        </w:rPr>
        <w:t xml:space="preserve">Eelnõu § 17 lõige 2 </w:t>
      </w:r>
      <w:r w:rsidRPr="00E46E57" w:rsidR="003F5F34">
        <w:rPr>
          <w:rFonts w:ascii="Times New Roman" w:hAnsi="Times New Roman"/>
          <w:sz w:val="24"/>
          <w:szCs w:val="24"/>
        </w:rPr>
        <w:t>nimetab asutused, kelle</w:t>
      </w:r>
      <w:r w:rsidR="00A85B1E">
        <w:rPr>
          <w:rFonts w:ascii="Times New Roman" w:hAnsi="Times New Roman"/>
          <w:sz w:val="24"/>
          <w:szCs w:val="24"/>
        </w:rPr>
        <w:t>l</w:t>
      </w:r>
      <w:r w:rsidRPr="00E46E57" w:rsidR="003F5F34">
        <w:rPr>
          <w:rFonts w:ascii="Times New Roman" w:hAnsi="Times New Roman"/>
          <w:sz w:val="24"/>
          <w:szCs w:val="24"/>
        </w:rPr>
        <w:t xml:space="preserve"> on</w:t>
      </w:r>
      <w:r w:rsidRPr="00E46E57">
        <w:rPr>
          <w:rFonts w:ascii="Times New Roman" w:hAnsi="Times New Roman"/>
          <w:sz w:val="24"/>
          <w:szCs w:val="24"/>
        </w:rPr>
        <w:t xml:space="preserve"> </w:t>
      </w:r>
      <w:r>
        <w:rPr>
          <w:rFonts w:ascii="Times New Roman" w:hAnsi="Times New Roman"/>
          <w:sz w:val="24"/>
          <w:szCs w:val="24"/>
        </w:rPr>
        <w:t xml:space="preserve">isikunime muutmise </w:t>
      </w:r>
      <w:r w:rsidRPr="00E46E57">
        <w:rPr>
          <w:rFonts w:ascii="Times New Roman" w:hAnsi="Times New Roman"/>
          <w:sz w:val="24"/>
          <w:szCs w:val="24"/>
        </w:rPr>
        <w:t>pädevus</w:t>
      </w:r>
      <w:r w:rsidRPr="00E46E57" w:rsidR="003F5F34">
        <w:rPr>
          <w:rFonts w:ascii="Times New Roman" w:hAnsi="Times New Roman"/>
          <w:sz w:val="24"/>
          <w:szCs w:val="24"/>
        </w:rPr>
        <w:t>:</w:t>
      </w:r>
      <w:r>
        <w:rPr>
          <w:rFonts w:ascii="Times New Roman" w:hAnsi="Times New Roman"/>
          <w:sz w:val="24"/>
          <w:szCs w:val="24"/>
        </w:rPr>
        <w:t xml:space="preserve"> Siseministeerium </w:t>
      </w:r>
      <w:r w:rsidRPr="00E46E57" w:rsidR="003F5F34">
        <w:rPr>
          <w:rFonts w:ascii="Times New Roman" w:hAnsi="Times New Roman"/>
          <w:sz w:val="24"/>
          <w:szCs w:val="24"/>
        </w:rPr>
        <w:t>ja</w:t>
      </w:r>
      <w:r>
        <w:rPr>
          <w:rFonts w:ascii="Times New Roman" w:hAnsi="Times New Roman"/>
          <w:sz w:val="24"/>
          <w:szCs w:val="24"/>
        </w:rPr>
        <w:t xml:space="preserve"> </w:t>
      </w:r>
      <w:r w:rsidR="008046D3">
        <w:rPr>
          <w:rFonts w:ascii="Times New Roman" w:hAnsi="Times New Roman"/>
          <w:sz w:val="24"/>
          <w:szCs w:val="24"/>
        </w:rPr>
        <w:t>KOV</w:t>
      </w:r>
      <w:r w:rsidRPr="00E46E57" w:rsidR="003F5F34">
        <w:rPr>
          <w:rFonts w:ascii="Times New Roman" w:hAnsi="Times New Roman"/>
          <w:sz w:val="24"/>
          <w:szCs w:val="24"/>
        </w:rPr>
        <w:t>, kuhu kuulub</w:t>
      </w:r>
      <w:r>
        <w:rPr>
          <w:rFonts w:ascii="Times New Roman" w:hAnsi="Times New Roman"/>
          <w:sz w:val="24"/>
          <w:szCs w:val="24"/>
        </w:rPr>
        <w:t xml:space="preserve"> haldusüksusena</w:t>
      </w:r>
      <w:r w:rsidRPr="00E46E57" w:rsidR="003F5F34">
        <w:rPr>
          <w:rFonts w:ascii="Times New Roman" w:hAnsi="Times New Roman"/>
          <w:sz w:val="24"/>
          <w:szCs w:val="24"/>
        </w:rPr>
        <w:t xml:space="preserve"> </w:t>
      </w:r>
      <w:r w:rsidRPr="003F5F34" w:rsidR="003F5F34">
        <w:rPr>
          <w:rFonts w:ascii="Times New Roman" w:hAnsi="Times New Roman"/>
          <w:sz w:val="24"/>
          <w:szCs w:val="24"/>
        </w:rPr>
        <w:t>Jõhvi vald</w:t>
      </w:r>
      <w:r w:rsidRPr="00E46E57" w:rsidR="00E46E57">
        <w:rPr>
          <w:rFonts w:ascii="Times New Roman" w:hAnsi="Times New Roman"/>
          <w:sz w:val="24"/>
          <w:szCs w:val="24"/>
        </w:rPr>
        <w:t xml:space="preserve">, </w:t>
      </w:r>
      <w:r w:rsidRPr="003F5F34" w:rsidR="003F5F34">
        <w:rPr>
          <w:rFonts w:ascii="Times New Roman" w:hAnsi="Times New Roman"/>
          <w:sz w:val="24"/>
          <w:szCs w:val="24"/>
        </w:rPr>
        <w:t>Pärnu linn</w:t>
      </w:r>
      <w:r w:rsidRPr="00E46E57" w:rsidR="00E46E57">
        <w:rPr>
          <w:rFonts w:ascii="Times New Roman" w:hAnsi="Times New Roman"/>
          <w:sz w:val="24"/>
          <w:szCs w:val="24"/>
        </w:rPr>
        <w:t xml:space="preserve">, </w:t>
      </w:r>
      <w:r w:rsidRPr="003F5F34" w:rsidR="003F5F34">
        <w:rPr>
          <w:rFonts w:ascii="Times New Roman" w:hAnsi="Times New Roman"/>
          <w:sz w:val="24"/>
          <w:szCs w:val="24"/>
        </w:rPr>
        <w:t>Tallinna linn</w:t>
      </w:r>
      <w:r w:rsidRPr="00E46E57" w:rsidR="00E46E57">
        <w:rPr>
          <w:rFonts w:ascii="Times New Roman" w:hAnsi="Times New Roman"/>
          <w:sz w:val="24"/>
          <w:szCs w:val="24"/>
        </w:rPr>
        <w:t xml:space="preserve"> ja </w:t>
      </w:r>
      <w:r w:rsidRPr="003F5F34" w:rsidR="003F5F34">
        <w:rPr>
          <w:rFonts w:ascii="Times New Roman" w:hAnsi="Times New Roman"/>
          <w:sz w:val="24"/>
          <w:szCs w:val="24"/>
        </w:rPr>
        <w:t>Tartu linn.</w:t>
      </w:r>
      <w:r w:rsidRPr="00E46E57" w:rsidR="00E46E57">
        <w:rPr>
          <w:rFonts w:ascii="Times New Roman" w:hAnsi="Times New Roman"/>
          <w:sz w:val="24"/>
          <w:szCs w:val="24"/>
        </w:rPr>
        <w:t xml:space="preserve"> Seega on nimemuutmise pädevusega asutused lisaks Siseministeeriumile Jõhvi Vallavalitsus, Pärnu Linnavalitsus, Tallinna Perekonnaseisuamet ja Tartu Linnavalitsus.</w:t>
      </w:r>
    </w:p>
    <w:p w:rsidR="001D63FA" w:rsidP="001F588D" w:rsidRDefault="001D63FA" w14:paraId="28904975" w14:textId="77777777">
      <w:pPr>
        <w:pStyle w:val="NoSpacing"/>
        <w:jc w:val="both"/>
        <w:rPr>
          <w:rFonts w:ascii="Times New Roman" w:hAnsi="Times New Roman"/>
          <w:sz w:val="24"/>
          <w:szCs w:val="24"/>
        </w:rPr>
      </w:pPr>
    </w:p>
    <w:p w:rsidR="00DE170D" w:rsidP="001F588D" w:rsidRDefault="001F588D" w14:paraId="3FF61E80" w14:textId="4D199321">
      <w:pPr>
        <w:pStyle w:val="NoSpacing"/>
        <w:jc w:val="both"/>
        <w:rPr>
          <w:rFonts w:ascii="Times New Roman" w:hAnsi="Times New Roman"/>
          <w:sz w:val="24"/>
          <w:szCs w:val="24"/>
        </w:rPr>
      </w:pPr>
      <w:r>
        <w:rPr>
          <w:rFonts w:ascii="Times New Roman" w:hAnsi="Times New Roman"/>
          <w:sz w:val="24"/>
          <w:szCs w:val="24"/>
        </w:rPr>
        <w:t xml:space="preserve">Eelnõu § 17 lõikega 3 </w:t>
      </w:r>
      <w:r w:rsidR="00A85B1E">
        <w:rPr>
          <w:rFonts w:ascii="Times New Roman" w:hAnsi="Times New Roman"/>
          <w:sz w:val="24"/>
          <w:szCs w:val="24"/>
        </w:rPr>
        <w:t>sätestatakse</w:t>
      </w:r>
      <w:r>
        <w:rPr>
          <w:rFonts w:ascii="Times New Roman" w:hAnsi="Times New Roman"/>
          <w:sz w:val="24"/>
          <w:szCs w:val="24"/>
        </w:rPr>
        <w:t xml:space="preserve"> </w:t>
      </w:r>
      <w:r w:rsidR="00A85B1E">
        <w:rPr>
          <w:rFonts w:ascii="Times New Roman" w:hAnsi="Times New Roman"/>
          <w:sz w:val="24"/>
          <w:szCs w:val="24"/>
        </w:rPr>
        <w:t xml:space="preserve">volitusnorm </w:t>
      </w:r>
      <w:r>
        <w:rPr>
          <w:rFonts w:ascii="Times New Roman" w:hAnsi="Times New Roman"/>
          <w:sz w:val="24"/>
          <w:szCs w:val="24"/>
        </w:rPr>
        <w:t>v</w:t>
      </w:r>
      <w:r w:rsidRPr="00F02147">
        <w:rPr>
          <w:rFonts w:ascii="Times New Roman" w:hAnsi="Times New Roman"/>
          <w:sz w:val="24"/>
          <w:szCs w:val="24"/>
        </w:rPr>
        <w:t>aldkonna eest vastutavale ministrile</w:t>
      </w:r>
      <w:r w:rsidR="00A85B1E">
        <w:rPr>
          <w:rFonts w:ascii="Times New Roman" w:hAnsi="Times New Roman"/>
          <w:sz w:val="24"/>
          <w:szCs w:val="24"/>
        </w:rPr>
        <w:t xml:space="preserve"> </w:t>
      </w:r>
      <w:r w:rsidRPr="00F02147">
        <w:rPr>
          <w:rFonts w:ascii="Times New Roman" w:hAnsi="Times New Roman"/>
          <w:sz w:val="24"/>
          <w:szCs w:val="24"/>
        </w:rPr>
        <w:t>isikunime muutmise korra ja täpsemate tingimuste kehtestamiseks</w:t>
      </w:r>
      <w:r w:rsidR="0092655C">
        <w:rPr>
          <w:rFonts w:ascii="Times New Roman" w:hAnsi="Times New Roman"/>
          <w:sz w:val="24"/>
          <w:szCs w:val="24"/>
        </w:rPr>
        <w:t>.</w:t>
      </w:r>
    </w:p>
    <w:p w:rsidR="00EE6469" w:rsidP="001F588D" w:rsidRDefault="00EE6469" w14:paraId="01CB2B39" w14:textId="77777777">
      <w:pPr>
        <w:pStyle w:val="NoSpacing"/>
        <w:jc w:val="both"/>
        <w:rPr>
          <w:rFonts w:ascii="Times New Roman" w:hAnsi="Times New Roman"/>
          <w:sz w:val="24"/>
          <w:szCs w:val="24"/>
        </w:rPr>
      </w:pPr>
    </w:p>
    <w:p w:rsidR="00555244" w:rsidP="00555244" w:rsidRDefault="00EE6469" w14:paraId="33D89846" w14:textId="2DC81086">
      <w:pPr>
        <w:shd w:val="clear" w:color="auto" w:fill="FFFFFF" w:themeFill="background1"/>
        <w:spacing w:after="0" w:line="240" w:lineRule="auto"/>
        <w:jc w:val="both"/>
        <w:rPr>
          <w:rFonts w:ascii="Times New Roman" w:hAnsi="Times New Roman" w:cs="Times New Roman"/>
          <w:sz w:val="24"/>
          <w:szCs w:val="24"/>
          <w:lang w:eastAsia="et-EE"/>
        </w:rPr>
      </w:pPr>
      <w:r>
        <w:rPr>
          <w:rFonts w:ascii="Times New Roman" w:hAnsi="Times New Roman"/>
          <w:sz w:val="24"/>
          <w:szCs w:val="24"/>
        </w:rPr>
        <w:t xml:space="preserve">Eelnõu § </w:t>
      </w:r>
      <w:r w:rsidR="00555244">
        <w:rPr>
          <w:rFonts w:ascii="Times New Roman" w:hAnsi="Times New Roman" w:cs="Times New Roman"/>
          <w:sz w:val="24"/>
          <w:szCs w:val="24"/>
          <w:lang w:eastAsia="et-EE"/>
        </w:rPr>
        <w:t>17 lõikega 4</w:t>
      </w:r>
      <w:r w:rsidR="00182F12">
        <w:rPr>
          <w:rFonts w:ascii="Times New Roman" w:hAnsi="Times New Roman" w:cs="Times New Roman"/>
          <w:sz w:val="24"/>
          <w:szCs w:val="24"/>
          <w:lang w:eastAsia="et-EE"/>
        </w:rPr>
        <w:t xml:space="preserve"> </w:t>
      </w:r>
      <w:r w:rsidR="00555244">
        <w:rPr>
          <w:rFonts w:ascii="Times New Roman" w:hAnsi="Times New Roman" w:cs="Times New Roman"/>
          <w:sz w:val="24"/>
          <w:szCs w:val="24"/>
          <w:lang w:eastAsia="et-EE"/>
        </w:rPr>
        <w:t xml:space="preserve">reguleeritakse </w:t>
      </w:r>
      <w:proofErr w:type="spellStart"/>
      <w:r w:rsidR="008046D3">
        <w:rPr>
          <w:rFonts w:ascii="Times New Roman" w:hAnsi="Times New Roman" w:cs="Times New Roman"/>
          <w:sz w:val="24"/>
          <w:szCs w:val="24"/>
          <w:lang w:eastAsia="et-EE"/>
        </w:rPr>
        <w:t>KOV-le</w:t>
      </w:r>
      <w:proofErr w:type="spellEnd"/>
      <w:r w:rsidR="00555244">
        <w:rPr>
          <w:rFonts w:ascii="Times New Roman" w:hAnsi="Times New Roman" w:cs="Times New Roman"/>
          <w:b/>
          <w:bCs/>
          <w:sz w:val="24"/>
          <w:szCs w:val="24"/>
          <w:lang w:eastAsia="et-EE"/>
        </w:rPr>
        <w:t xml:space="preserve"> </w:t>
      </w:r>
      <w:r w:rsidRPr="00E51EFF" w:rsidR="00555244">
        <w:rPr>
          <w:rFonts w:ascii="Times New Roman" w:hAnsi="Times New Roman" w:cs="Times New Roman"/>
          <w:sz w:val="24"/>
          <w:szCs w:val="24"/>
          <w:lang w:eastAsia="et-EE"/>
        </w:rPr>
        <w:t>riiklike ülesannete täitmisega seotud kulude hüvitamine</w:t>
      </w:r>
      <w:r w:rsidR="00555244">
        <w:rPr>
          <w:rFonts w:ascii="Times New Roman" w:hAnsi="Times New Roman" w:cs="Times New Roman"/>
          <w:sz w:val="24"/>
          <w:szCs w:val="24"/>
          <w:lang w:eastAsia="et-EE"/>
        </w:rPr>
        <w:t xml:space="preserve">. </w:t>
      </w:r>
      <w:r w:rsidRPr="00A3304F" w:rsidR="00555244">
        <w:rPr>
          <w:rFonts w:ascii="Times New Roman" w:hAnsi="Times New Roman" w:cs="Times New Roman"/>
          <w:sz w:val="24"/>
          <w:szCs w:val="24"/>
          <w:lang w:eastAsia="et-EE"/>
        </w:rPr>
        <w:t xml:space="preserve">Kuna nime muutmine on ülesanne, mille </w:t>
      </w:r>
      <w:proofErr w:type="spellStart"/>
      <w:r w:rsidR="008046D3">
        <w:rPr>
          <w:rFonts w:ascii="Times New Roman" w:hAnsi="Times New Roman" w:cs="Times New Roman"/>
          <w:sz w:val="24"/>
          <w:szCs w:val="24"/>
          <w:lang w:eastAsia="et-EE"/>
        </w:rPr>
        <w:t>KOV</w:t>
      </w:r>
      <w:r w:rsidR="00A85B1E">
        <w:rPr>
          <w:rFonts w:ascii="Times New Roman" w:hAnsi="Times New Roman" w:cs="Times New Roman"/>
          <w:sz w:val="24"/>
          <w:szCs w:val="24"/>
          <w:lang w:eastAsia="et-EE"/>
        </w:rPr>
        <w:t>-ilt</w:t>
      </w:r>
      <w:proofErr w:type="spellEnd"/>
      <w:r w:rsidRPr="00A3304F" w:rsidDel="00A85B1E" w:rsidR="00555244">
        <w:rPr>
          <w:rFonts w:ascii="Times New Roman" w:hAnsi="Times New Roman" w:cs="Times New Roman"/>
          <w:sz w:val="24"/>
          <w:szCs w:val="24"/>
          <w:lang w:eastAsia="et-EE"/>
        </w:rPr>
        <w:t xml:space="preserve"> </w:t>
      </w:r>
      <w:r w:rsidRPr="00A3304F" w:rsidR="00555244">
        <w:rPr>
          <w:rFonts w:ascii="Times New Roman" w:hAnsi="Times New Roman" w:cs="Times New Roman"/>
          <w:sz w:val="24"/>
          <w:szCs w:val="24"/>
          <w:lang w:eastAsia="et-EE"/>
        </w:rPr>
        <w:t xml:space="preserve">tellib riik, on lõikes </w:t>
      </w:r>
      <w:r w:rsidR="00182F12">
        <w:rPr>
          <w:rFonts w:ascii="Times New Roman" w:hAnsi="Times New Roman" w:cs="Times New Roman"/>
          <w:sz w:val="24"/>
          <w:szCs w:val="24"/>
          <w:lang w:eastAsia="et-EE"/>
        </w:rPr>
        <w:t>2</w:t>
      </w:r>
      <w:r w:rsidRPr="00A3304F" w:rsidR="00555244">
        <w:rPr>
          <w:rFonts w:ascii="Times New Roman" w:hAnsi="Times New Roman" w:cs="Times New Roman"/>
          <w:sz w:val="24"/>
          <w:szCs w:val="24"/>
          <w:lang w:eastAsia="et-EE"/>
        </w:rPr>
        <w:t xml:space="preserve"> sätestatud </w:t>
      </w:r>
      <w:proofErr w:type="spellStart"/>
      <w:r w:rsidR="008046D3">
        <w:rPr>
          <w:rFonts w:ascii="Times New Roman" w:hAnsi="Times New Roman" w:cs="Times New Roman"/>
          <w:sz w:val="24"/>
          <w:szCs w:val="24"/>
          <w:lang w:eastAsia="et-EE"/>
        </w:rPr>
        <w:t>KOV</w:t>
      </w:r>
      <w:r w:rsidR="00A85B1E">
        <w:rPr>
          <w:rFonts w:ascii="Times New Roman" w:hAnsi="Times New Roman" w:cs="Times New Roman"/>
          <w:sz w:val="24"/>
          <w:szCs w:val="24"/>
          <w:lang w:eastAsia="et-EE"/>
        </w:rPr>
        <w:t>-ile</w:t>
      </w:r>
      <w:proofErr w:type="spellEnd"/>
      <w:r w:rsidRPr="00A3304F" w:rsidDel="00A85B1E" w:rsidR="00555244">
        <w:rPr>
          <w:rFonts w:ascii="Times New Roman" w:hAnsi="Times New Roman" w:cs="Times New Roman"/>
          <w:sz w:val="24"/>
          <w:szCs w:val="24"/>
          <w:lang w:eastAsia="et-EE"/>
        </w:rPr>
        <w:t xml:space="preserve"> </w:t>
      </w:r>
      <w:r w:rsidRPr="00A3304F" w:rsidR="00555244">
        <w:rPr>
          <w:rFonts w:ascii="Times New Roman" w:hAnsi="Times New Roman" w:cs="Times New Roman"/>
          <w:sz w:val="24"/>
          <w:szCs w:val="24"/>
          <w:lang w:eastAsia="et-EE"/>
        </w:rPr>
        <w:t xml:space="preserve">riikliku ülesande täitmise eest riigieelarves </w:t>
      </w:r>
      <w:r w:rsidR="00A85B1E">
        <w:rPr>
          <w:rFonts w:ascii="Times New Roman" w:hAnsi="Times New Roman" w:cs="Times New Roman"/>
          <w:sz w:val="24"/>
          <w:szCs w:val="24"/>
          <w:lang w:eastAsia="et-EE"/>
        </w:rPr>
        <w:t xml:space="preserve">ette nähtud </w:t>
      </w:r>
      <w:r w:rsidRPr="00A3304F" w:rsidR="00555244">
        <w:rPr>
          <w:rFonts w:ascii="Times New Roman" w:hAnsi="Times New Roman" w:cs="Times New Roman"/>
          <w:sz w:val="24"/>
          <w:szCs w:val="24"/>
          <w:lang w:eastAsia="et-EE"/>
        </w:rPr>
        <w:t>kulude hüvitamine.</w:t>
      </w:r>
    </w:p>
    <w:p w:rsidRPr="00A3304F" w:rsidR="00555244" w:rsidP="00555244" w:rsidRDefault="00555244" w14:paraId="17567E90" w14:textId="77777777">
      <w:pPr>
        <w:shd w:val="clear" w:color="auto" w:fill="FFFFFF" w:themeFill="background1"/>
        <w:spacing w:after="0" w:line="240" w:lineRule="auto"/>
        <w:jc w:val="both"/>
        <w:rPr>
          <w:rFonts w:ascii="Times New Roman" w:hAnsi="Times New Roman" w:cs="Times New Roman"/>
          <w:sz w:val="24"/>
          <w:szCs w:val="24"/>
          <w:lang w:eastAsia="et-EE"/>
        </w:rPr>
      </w:pPr>
    </w:p>
    <w:p w:rsidR="00555244" w:rsidP="00555244" w:rsidRDefault="00555244" w14:paraId="6C421893" w14:textId="5F3C239D">
      <w:pPr>
        <w:shd w:val="clear" w:color="auto" w:fill="FFFFFF" w:themeFill="background1"/>
        <w:spacing w:after="0" w:line="240" w:lineRule="auto"/>
        <w:jc w:val="both"/>
        <w:rPr>
          <w:rFonts w:ascii="Times New Roman" w:hAnsi="Times New Roman" w:cs="Times New Roman"/>
          <w:sz w:val="24"/>
          <w:szCs w:val="24"/>
          <w:lang w:eastAsia="et-EE"/>
        </w:rPr>
      </w:pPr>
      <w:r w:rsidRPr="00A3304F">
        <w:rPr>
          <w:rFonts w:ascii="Times New Roman" w:hAnsi="Times New Roman" w:cs="Times New Roman"/>
          <w:sz w:val="24"/>
          <w:szCs w:val="24"/>
          <w:lang w:eastAsia="et-EE"/>
        </w:rPr>
        <w:t xml:space="preserve">Nimega seotud ülesandeid loetakse </w:t>
      </w:r>
      <w:proofErr w:type="spellStart"/>
      <w:r w:rsidR="008046D3">
        <w:rPr>
          <w:rFonts w:ascii="Times New Roman" w:hAnsi="Times New Roman" w:cs="Times New Roman"/>
          <w:sz w:val="24"/>
          <w:szCs w:val="24"/>
          <w:lang w:eastAsia="et-EE"/>
        </w:rPr>
        <w:t>KOV</w:t>
      </w:r>
      <w:r w:rsidR="00A85B1E">
        <w:rPr>
          <w:rFonts w:ascii="Times New Roman" w:hAnsi="Times New Roman" w:cs="Times New Roman"/>
          <w:sz w:val="24"/>
          <w:szCs w:val="24"/>
          <w:lang w:eastAsia="et-EE"/>
        </w:rPr>
        <w:t>-i</w:t>
      </w:r>
      <w:proofErr w:type="spellEnd"/>
      <w:r w:rsidRPr="00A3304F" w:rsidDel="00A85B1E">
        <w:rPr>
          <w:rFonts w:ascii="Times New Roman" w:hAnsi="Times New Roman" w:cs="Times New Roman"/>
          <w:sz w:val="24"/>
          <w:szCs w:val="24"/>
          <w:lang w:eastAsia="et-EE"/>
        </w:rPr>
        <w:t xml:space="preserve"> </w:t>
      </w:r>
      <w:r w:rsidRPr="00A3304F">
        <w:rPr>
          <w:rFonts w:ascii="Times New Roman" w:hAnsi="Times New Roman" w:cs="Times New Roman"/>
          <w:sz w:val="24"/>
          <w:szCs w:val="24"/>
          <w:lang w:eastAsia="et-EE"/>
        </w:rPr>
        <w:t xml:space="preserve">täidetavaks riiklikuks ülesanneteks, sest </w:t>
      </w:r>
      <w:r w:rsidR="008046D3">
        <w:rPr>
          <w:rFonts w:ascii="Times New Roman" w:hAnsi="Times New Roman" w:cs="Times New Roman"/>
          <w:sz w:val="24"/>
          <w:szCs w:val="24"/>
          <w:lang w:eastAsia="et-EE"/>
        </w:rPr>
        <w:t>KOV</w:t>
      </w:r>
      <w:r w:rsidRPr="00A3304F" w:rsidDel="00A85B1E">
        <w:rPr>
          <w:rFonts w:ascii="Times New Roman" w:hAnsi="Times New Roman" w:cs="Times New Roman"/>
          <w:sz w:val="24"/>
          <w:szCs w:val="24"/>
          <w:lang w:eastAsia="et-EE"/>
        </w:rPr>
        <w:t xml:space="preserve"> </w:t>
      </w:r>
      <w:r w:rsidRPr="00A3304F">
        <w:rPr>
          <w:rFonts w:ascii="Times New Roman" w:hAnsi="Times New Roman" w:cs="Times New Roman"/>
          <w:sz w:val="24"/>
          <w:szCs w:val="24"/>
          <w:lang w:eastAsia="et-EE"/>
        </w:rPr>
        <w:t xml:space="preserve">täidab riigi ülesandeid, riigi poolt ette nähtud tingimustel ning </w:t>
      </w:r>
      <w:proofErr w:type="spellStart"/>
      <w:r w:rsidR="008046D3">
        <w:rPr>
          <w:rFonts w:ascii="Times New Roman" w:hAnsi="Times New Roman" w:cs="Times New Roman"/>
          <w:sz w:val="24"/>
          <w:szCs w:val="24"/>
          <w:lang w:eastAsia="et-EE"/>
        </w:rPr>
        <w:t>KOV</w:t>
      </w:r>
      <w:r w:rsidR="00A85B1E">
        <w:rPr>
          <w:rFonts w:ascii="Times New Roman" w:hAnsi="Times New Roman" w:cs="Times New Roman"/>
          <w:sz w:val="24"/>
          <w:szCs w:val="24"/>
          <w:lang w:eastAsia="et-EE"/>
        </w:rPr>
        <w:t>-i</w:t>
      </w:r>
      <w:proofErr w:type="spellEnd"/>
      <w:r w:rsidRPr="00A3304F" w:rsidDel="00A85B1E">
        <w:rPr>
          <w:rFonts w:ascii="Times New Roman" w:hAnsi="Times New Roman" w:cs="Times New Roman"/>
          <w:sz w:val="24"/>
          <w:szCs w:val="24"/>
          <w:lang w:eastAsia="et-EE"/>
        </w:rPr>
        <w:t xml:space="preserve"> </w:t>
      </w:r>
      <w:r w:rsidRPr="00A3304F">
        <w:rPr>
          <w:rFonts w:ascii="Times New Roman" w:hAnsi="Times New Roman" w:cs="Times New Roman"/>
          <w:sz w:val="24"/>
          <w:szCs w:val="24"/>
          <w:lang w:eastAsia="et-EE"/>
        </w:rPr>
        <w:t xml:space="preserve">enda kaalutlusruum nende ülesannete täitmisel on väike. Ülesande täitmine on riigi poolt reguleeritud nii põhjalikult, et </w:t>
      </w:r>
      <w:proofErr w:type="spellStart"/>
      <w:r w:rsidR="008046D3">
        <w:rPr>
          <w:rFonts w:ascii="Times New Roman" w:hAnsi="Times New Roman" w:cs="Times New Roman"/>
          <w:sz w:val="24"/>
          <w:szCs w:val="24"/>
          <w:lang w:eastAsia="et-EE"/>
        </w:rPr>
        <w:t>KOV</w:t>
      </w:r>
      <w:r w:rsidR="00A85B1E">
        <w:rPr>
          <w:rFonts w:ascii="Times New Roman" w:hAnsi="Times New Roman" w:cs="Times New Roman"/>
          <w:sz w:val="24"/>
          <w:szCs w:val="24"/>
          <w:lang w:eastAsia="et-EE"/>
        </w:rPr>
        <w:t>-il</w:t>
      </w:r>
      <w:proofErr w:type="spellEnd"/>
      <w:r w:rsidRPr="00A3304F" w:rsidDel="00A85B1E">
        <w:rPr>
          <w:rFonts w:ascii="Times New Roman" w:hAnsi="Times New Roman" w:cs="Times New Roman"/>
          <w:sz w:val="24"/>
          <w:szCs w:val="24"/>
          <w:lang w:eastAsia="et-EE"/>
        </w:rPr>
        <w:t xml:space="preserve"> </w:t>
      </w:r>
      <w:r w:rsidRPr="00A3304F">
        <w:rPr>
          <w:rFonts w:ascii="Times New Roman" w:hAnsi="Times New Roman" w:cs="Times New Roman"/>
          <w:sz w:val="24"/>
          <w:szCs w:val="24"/>
          <w:lang w:eastAsia="et-EE"/>
        </w:rPr>
        <w:t xml:space="preserve">ei jää selle täitmise viisi ja laadi osas mingit otsustusõigust. Riik näeb ette tingimused, mida </w:t>
      </w:r>
      <w:r w:rsidR="008046D3">
        <w:rPr>
          <w:rFonts w:ascii="Times New Roman" w:hAnsi="Times New Roman" w:cs="Times New Roman"/>
          <w:sz w:val="24"/>
          <w:szCs w:val="24"/>
          <w:lang w:eastAsia="et-EE"/>
        </w:rPr>
        <w:t>KOV</w:t>
      </w:r>
      <w:r w:rsidRPr="00A3304F">
        <w:rPr>
          <w:rFonts w:ascii="Times New Roman" w:hAnsi="Times New Roman" w:cs="Times New Roman"/>
          <w:sz w:val="24"/>
          <w:szCs w:val="24"/>
          <w:lang w:eastAsia="et-EE"/>
        </w:rPr>
        <w:t xml:space="preserve"> </w:t>
      </w:r>
      <w:r w:rsidR="00A85B1E">
        <w:rPr>
          <w:rFonts w:ascii="Times New Roman" w:hAnsi="Times New Roman" w:cs="Times New Roman"/>
          <w:sz w:val="24"/>
          <w:szCs w:val="24"/>
          <w:lang w:eastAsia="et-EE"/>
        </w:rPr>
        <w:t xml:space="preserve">täpselt </w:t>
      </w:r>
      <w:r w:rsidRPr="00A3304F">
        <w:rPr>
          <w:rFonts w:ascii="Times New Roman" w:hAnsi="Times New Roman" w:cs="Times New Roman"/>
          <w:sz w:val="24"/>
          <w:szCs w:val="24"/>
          <w:lang w:eastAsia="et-EE"/>
        </w:rPr>
        <w:t>tegema peab ning kuidas, et oleks tagatud nime</w:t>
      </w:r>
      <w:r w:rsidR="0092655C">
        <w:rPr>
          <w:rFonts w:ascii="Times New Roman" w:hAnsi="Times New Roman" w:cs="Times New Roman"/>
          <w:sz w:val="24"/>
          <w:szCs w:val="24"/>
          <w:lang w:eastAsia="et-EE"/>
        </w:rPr>
        <w:t>muutmisega</w:t>
      </w:r>
      <w:r w:rsidRPr="00A3304F">
        <w:rPr>
          <w:rFonts w:ascii="Times New Roman" w:hAnsi="Times New Roman" w:cs="Times New Roman"/>
          <w:sz w:val="24"/>
          <w:szCs w:val="24"/>
          <w:lang w:eastAsia="et-EE"/>
        </w:rPr>
        <w:t xml:space="preserve"> seotud ülesannete lahendamine terves riigis ühtmoodi.</w:t>
      </w:r>
    </w:p>
    <w:p w:rsidRPr="00A3304F" w:rsidR="00555244" w:rsidP="00555244" w:rsidRDefault="00555244" w14:paraId="3EB5BD6F" w14:textId="77777777">
      <w:pPr>
        <w:shd w:val="clear" w:color="auto" w:fill="FFFFFF" w:themeFill="background1"/>
        <w:spacing w:after="0" w:line="240" w:lineRule="auto"/>
        <w:jc w:val="both"/>
        <w:rPr>
          <w:rFonts w:ascii="Times New Roman" w:hAnsi="Times New Roman" w:cs="Times New Roman"/>
          <w:sz w:val="24"/>
          <w:szCs w:val="24"/>
          <w:lang w:eastAsia="et-EE"/>
        </w:rPr>
      </w:pPr>
    </w:p>
    <w:p w:rsidR="00555244" w:rsidP="00555244" w:rsidRDefault="008046D3" w14:paraId="5D3112E1" w14:textId="212F377F">
      <w:pPr>
        <w:shd w:val="clear" w:color="auto" w:fill="FFFFFF" w:themeFill="background1"/>
        <w:spacing w:after="0" w:line="240" w:lineRule="auto"/>
        <w:jc w:val="both"/>
        <w:rPr>
          <w:rFonts w:ascii="Times New Roman" w:hAnsi="Times New Roman" w:cs="Times New Roman"/>
          <w:sz w:val="24"/>
          <w:szCs w:val="24"/>
          <w:lang w:eastAsia="et-EE"/>
        </w:rPr>
      </w:pPr>
      <w:proofErr w:type="spellStart"/>
      <w:r>
        <w:rPr>
          <w:rFonts w:ascii="Times New Roman" w:hAnsi="Times New Roman" w:cs="Times New Roman"/>
          <w:sz w:val="24"/>
          <w:szCs w:val="24"/>
          <w:lang w:eastAsia="et-EE"/>
        </w:rPr>
        <w:t>KOV</w:t>
      </w:r>
      <w:r w:rsidR="00A85B1E">
        <w:rPr>
          <w:rFonts w:ascii="Times New Roman" w:hAnsi="Times New Roman" w:cs="Times New Roman"/>
          <w:sz w:val="24"/>
          <w:szCs w:val="24"/>
          <w:lang w:eastAsia="et-EE"/>
        </w:rPr>
        <w:t>-ile</w:t>
      </w:r>
      <w:proofErr w:type="spellEnd"/>
      <w:r w:rsidRPr="00A3304F" w:rsidR="00555244">
        <w:rPr>
          <w:rFonts w:ascii="Times New Roman" w:hAnsi="Times New Roman" w:cs="Times New Roman"/>
          <w:sz w:val="24"/>
          <w:szCs w:val="24"/>
          <w:lang w:eastAsia="et-EE"/>
        </w:rPr>
        <w:t xml:space="preserve"> antud nime</w:t>
      </w:r>
      <w:r w:rsidR="0092655C">
        <w:rPr>
          <w:rFonts w:ascii="Times New Roman" w:hAnsi="Times New Roman" w:cs="Times New Roman"/>
          <w:sz w:val="24"/>
          <w:szCs w:val="24"/>
          <w:lang w:eastAsia="et-EE"/>
        </w:rPr>
        <w:t>muutmise kui</w:t>
      </w:r>
      <w:r w:rsidRPr="00A3304F" w:rsidR="00555244">
        <w:rPr>
          <w:rFonts w:ascii="Times New Roman" w:hAnsi="Times New Roman" w:cs="Times New Roman"/>
          <w:sz w:val="24"/>
          <w:szCs w:val="24"/>
          <w:lang w:eastAsia="et-EE"/>
        </w:rPr>
        <w:t xml:space="preserve"> riigi ülesande täitmiseks panemine on avalikku huvi silmas pidades otstarbekas, sest nii tagatakse riigi ülesannete täitmine kõikjal riigi territooriumil kohalikust olukorrast hästi informeeritud valla-</w:t>
      </w:r>
      <w:r w:rsidR="00F91706">
        <w:rPr>
          <w:rFonts w:ascii="Times New Roman" w:hAnsi="Times New Roman" w:cs="Times New Roman"/>
          <w:sz w:val="24"/>
          <w:szCs w:val="24"/>
          <w:lang w:eastAsia="et-EE"/>
        </w:rPr>
        <w:t xml:space="preserve"> </w:t>
      </w:r>
      <w:r w:rsidRPr="00A3304F" w:rsidR="00555244">
        <w:rPr>
          <w:rFonts w:ascii="Times New Roman" w:hAnsi="Times New Roman" w:cs="Times New Roman"/>
          <w:sz w:val="24"/>
          <w:szCs w:val="24"/>
          <w:lang w:eastAsia="et-EE"/>
        </w:rPr>
        <w:t>ja linnaametnike poolt, mis tagab subsidiaarsuspõhimõtte järgimise.</w:t>
      </w:r>
    </w:p>
    <w:p w:rsidRPr="00A3304F" w:rsidR="00555244" w:rsidP="00555244" w:rsidRDefault="00555244" w14:paraId="3EAE2D7C" w14:textId="77777777">
      <w:pPr>
        <w:shd w:val="clear" w:color="auto" w:fill="FFFFFF" w:themeFill="background1"/>
        <w:spacing w:after="0" w:line="240" w:lineRule="auto"/>
        <w:jc w:val="both"/>
        <w:rPr>
          <w:rFonts w:ascii="Times New Roman" w:hAnsi="Times New Roman" w:cs="Times New Roman"/>
          <w:sz w:val="24"/>
          <w:szCs w:val="24"/>
          <w:lang w:eastAsia="et-EE"/>
        </w:rPr>
      </w:pPr>
    </w:p>
    <w:p w:rsidR="00555244" w:rsidP="00555244" w:rsidRDefault="00555244" w14:paraId="3B13CF87" w14:textId="05E87479">
      <w:pPr>
        <w:shd w:val="clear" w:color="auto" w:fill="FFFFFF" w:themeFill="background1"/>
        <w:spacing w:after="0" w:line="240" w:lineRule="auto"/>
        <w:jc w:val="both"/>
        <w:rPr>
          <w:rFonts w:ascii="Times New Roman" w:hAnsi="Times New Roman" w:cs="Times New Roman"/>
          <w:sz w:val="24"/>
          <w:szCs w:val="24"/>
          <w:lang w:eastAsia="et-EE"/>
        </w:rPr>
      </w:pPr>
      <w:r w:rsidRPr="00A3304F">
        <w:rPr>
          <w:rFonts w:ascii="Times New Roman" w:hAnsi="Times New Roman" w:cs="Times New Roman"/>
          <w:sz w:val="24"/>
          <w:szCs w:val="24"/>
          <w:lang w:eastAsia="et-EE"/>
        </w:rPr>
        <w:t>Nime</w:t>
      </w:r>
      <w:r w:rsidR="0092655C">
        <w:rPr>
          <w:rFonts w:ascii="Times New Roman" w:hAnsi="Times New Roman" w:cs="Times New Roman"/>
          <w:sz w:val="24"/>
          <w:szCs w:val="24"/>
          <w:lang w:eastAsia="et-EE"/>
        </w:rPr>
        <w:t>muutmisega</w:t>
      </w:r>
      <w:r w:rsidRPr="00A3304F">
        <w:rPr>
          <w:rFonts w:ascii="Times New Roman" w:hAnsi="Times New Roman" w:cs="Times New Roman"/>
          <w:sz w:val="24"/>
          <w:szCs w:val="24"/>
          <w:lang w:eastAsia="et-EE"/>
        </w:rPr>
        <w:t xml:space="preserve"> seonduv ei ole </w:t>
      </w:r>
      <w:proofErr w:type="spellStart"/>
      <w:r w:rsidR="008046D3">
        <w:rPr>
          <w:rFonts w:ascii="Times New Roman" w:hAnsi="Times New Roman" w:cs="Times New Roman"/>
          <w:sz w:val="24"/>
          <w:szCs w:val="24"/>
          <w:lang w:eastAsia="et-EE"/>
        </w:rPr>
        <w:t>KOV</w:t>
      </w:r>
      <w:r w:rsidR="00A85B1E">
        <w:rPr>
          <w:rFonts w:ascii="Times New Roman" w:hAnsi="Times New Roman" w:cs="Times New Roman"/>
          <w:sz w:val="24"/>
          <w:szCs w:val="24"/>
          <w:lang w:eastAsia="et-EE"/>
        </w:rPr>
        <w:t>-i</w:t>
      </w:r>
      <w:proofErr w:type="spellEnd"/>
      <w:r w:rsidRPr="00A3304F">
        <w:rPr>
          <w:rFonts w:ascii="Times New Roman" w:hAnsi="Times New Roman" w:cs="Times New Roman"/>
          <w:sz w:val="24"/>
          <w:szCs w:val="24"/>
          <w:lang w:eastAsia="et-EE"/>
        </w:rPr>
        <w:t xml:space="preserve"> omavalitsuslik ülesanne, sest omavalitsusliku ülesande puhul peab olema näha kohalik päritolu („kohalik juur“) või spetsiifiline seos vastava kohaga ning kohalik kogukond peab suutma neid omal vastutusel ja iseseisvalt täita, kuid nime</w:t>
      </w:r>
      <w:r w:rsidR="0092655C">
        <w:rPr>
          <w:rFonts w:ascii="Times New Roman" w:hAnsi="Times New Roman" w:cs="Times New Roman"/>
          <w:sz w:val="24"/>
          <w:szCs w:val="24"/>
          <w:lang w:eastAsia="et-EE"/>
        </w:rPr>
        <w:t>muutmisega</w:t>
      </w:r>
      <w:r w:rsidRPr="00A3304F">
        <w:rPr>
          <w:rFonts w:ascii="Times New Roman" w:hAnsi="Times New Roman" w:cs="Times New Roman"/>
          <w:sz w:val="24"/>
          <w:szCs w:val="24"/>
          <w:lang w:eastAsia="et-EE"/>
        </w:rPr>
        <w:t xml:space="preserve"> seonduva puhul ei ole nn kohalikku juurt ning se</w:t>
      </w:r>
      <w:r w:rsidR="0092655C">
        <w:rPr>
          <w:rFonts w:ascii="Times New Roman" w:hAnsi="Times New Roman" w:cs="Times New Roman"/>
          <w:sz w:val="24"/>
          <w:szCs w:val="24"/>
          <w:lang w:eastAsia="et-EE"/>
        </w:rPr>
        <w:t>o</w:t>
      </w:r>
      <w:r w:rsidRPr="00A3304F">
        <w:rPr>
          <w:rFonts w:ascii="Times New Roman" w:hAnsi="Times New Roman" w:cs="Times New Roman"/>
          <w:sz w:val="24"/>
          <w:szCs w:val="24"/>
          <w:lang w:eastAsia="et-EE"/>
        </w:rPr>
        <w:t xml:space="preserve">st konkreetse spetsiifilise kohaga. Ülesande olemus ei vasta sisuliselt </w:t>
      </w:r>
      <w:proofErr w:type="spellStart"/>
      <w:r w:rsidR="008046D3">
        <w:rPr>
          <w:rFonts w:ascii="Times New Roman" w:hAnsi="Times New Roman" w:cs="Times New Roman"/>
          <w:sz w:val="24"/>
          <w:szCs w:val="24"/>
          <w:lang w:eastAsia="et-EE"/>
        </w:rPr>
        <w:t>KOV-i</w:t>
      </w:r>
      <w:proofErr w:type="spellEnd"/>
      <w:r w:rsidRPr="00A3304F">
        <w:rPr>
          <w:rFonts w:ascii="Times New Roman" w:hAnsi="Times New Roman" w:cs="Times New Roman"/>
          <w:sz w:val="24"/>
          <w:szCs w:val="24"/>
          <w:lang w:eastAsia="et-EE"/>
        </w:rPr>
        <w:t xml:space="preserve"> olemusele, vaid see peab olema haaratud riigi kompetentsi. Olemuslikult on tegemist küsimusega, mis üleriigiliselt tuleb lahendada ühtemoodi, st ülesande ulatus väljub </w:t>
      </w:r>
      <w:proofErr w:type="spellStart"/>
      <w:r w:rsidR="00194D08">
        <w:rPr>
          <w:rFonts w:ascii="Times New Roman" w:hAnsi="Times New Roman" w:cs="Times New Roman"/>
          <w:sz w:val="24"/>
          <w:szCs w:val="24"/>
          <w:lang w:eastAsia="et-EE"/>
        </w:rPr>
        <w:t>KOV</w:t>
      </w:r>
      <w:r w:rsidR="00A85B1E">
        <w:rPr>
          <w:rFonts w:ascii="Times New Roman" w:hAnsi="Times New Roman" w:cs="Times New Roman"/>
          <w:sz w:val="24"/>
          <w:szCs w:val="24"/>
          <w:lang w:eastAsia="et-EE"/>
        </w:rPr>
        <w:t>-i</w:t>
      </w:r>
      <w:proofErr w:type="spellEnd"/>
      <w:r w:rsidRPr="00A3304F">
        <w:rPr>
          <w:rFonts w:ascii="Times New Roman" w:hAnsi="Times New Roman" w:cs="Times New Roman"/>
          <w:sz w:val="24"/>
          <w:szCs w:val="24"/>
          <w:lang w:eastAsia="et-EE"/>
        </w:rPr>
        <w:t xml:space="preserve"> territooriumilt, kuuludes riigi kompetentsi.</w:t>
      </w:r>
    </w:p>
    <w:p w:rsidRPr="00A3304F" w:rsidR="00555244" w:rsidP="00555244" w:rsidRDefault="00555244" w14:paraId="020D53F3" w14:textId="77777777">
      <w:pPr>
        <w:shd w:val="clear" w:color="auto" w:fill="FFFFFF" w:themeFill="background1"/>
        <w:spacing w:after="0" w:line="240" w:lineRule="auto"/>
        <w:jc w:val="both"/>
        <w:rPr>
          <w:rFonts w:ascii="Times New Roman" w:hAnsi="Times New Roman" w:cs="Times New Roman"/>
          <w:sz w:val="24"/>
          <w:szCs w:val="24"/>
          <w:lang w:eastAsia="et-EE"/>
        </w:rPr>
      </w:pPr>
    </w:p>
    <w:p w:rsidR="00555244" w:rsidP="00555244" w:rsidRDefault="00555244" w14:paraId="545A45F3" w14:textId="2EE11612">
      <w:pPr>
        <w:shd w:val="clear" w:color="auto" w:fill="FFFFFF" w:themeFill="background1"/>
        <w:spacing w:after="0" w:line="240" w:lineRule="auto"/>
        <w:jc w:val="both"/>
        <w:rPr>
          <w:rFonts w:ascii="Times New Roman" w:hAnsi="Times New Roman" w:cs="Times New Roman"/>
          <w:sz w:val="24"/>
          <w:szCs w:val="24"/>
          <w:lang w:eastAsia="et-EE"/>
        </w:rPr>
      </w:pPr>
      <w:r w:rsidRPr="00A3304F">
        <w:rPr>
          <w:rFonts w:ascii="Times New Roman" w:hAnsi="Times New Roman" w:cs="Times New Roman"/>
          <w:sz w:val="24"/>
          <w:szCs w:val="24"/>
          <w:lang w:eastAsia="et-EE"/>
        </w:rPr>
        <w:t>Kui riik annaks nime</w:t>
      </w:r>
      <w:r w:rsidR="0092655C">
        <w:rPr>
          <w:rFonts w:ascii="Times New Roman" w:hAnsi="Times New Roman" w:cs="Times New Roman"/>
          <w:sz w:val="24"/>
          <w:szCs w:val="24"/>
          <w:lang w:eastAsia="et-EE"/>
        </w:rPr>
        <w:t>muutmisega</w:t>
      </w:r>
      <w:r w:rsidRPr="00A3304F">
        <w:rPr>
          <w:rFonts w:ascii="Times New Roman" w:hAnsi="Times New Roman" w:cs="Times New Roman"/>
          <w:sz w:val="24"/>
          <w:szCs w:val="24"/>
          <w:lang w:eastAsia="et-EE"/>
        </w:rPr>
        <w:t xml:space="preserve"> seonduva otsustamise vaid </w:t>
      </w:r>
      <w:proofErr w:type="spellStart"/>
      <w:r w:rsidR="008046D3">
        <w:rPr>
          <w:rFonts w:ascii="Times New Roman" w:hAnsi="Times New Roman" w:cs="Times New Roman"/>
          <w:sz w:val="24"/>
          <w:szCs w:val="24"/>
          <w:lang w:eastAsia="et-EE"/>
        </w:rPr>
        <w:t>KOV</w:t>
      </w:r>
      <w:r w:rsidR="00A85B1E">
        <w:rPr>
          <w:rFonts w:ascii="Times New Roman" w:hAnsi="Times New Roman" w:cs="Times New Roman"/>
          <w:sz w:val="24"/>
          <w:szCs w:val="24"/>
          <w:lang w:eastAsia="et-EE"/>
        </w:rPr>
        <w:t>-i</w:t>
      </w:r>
      <w:proofErr w:type="spellEnd"/>
      <w:r w:rsidRPr="00A3304F" w:rsidDel="00A85B1E">
        <w:rPr>
          <w:rFonts w:ascii="Times New Roman" w:hAnsi="Times New Roman" w:cs="Times New Roman"/>
          <w:sz w:val="24"/>
          <w:szCs w:val="24"/>
          <w:lang w:eastAsia="et-EE"/>
        </w:rPr>
        <w:t xml:space="preserve"> </w:t>
      </w:r>
      <w:r w:rsidRPr="00A3304F">
        <w:rPr>
          <w:rFonts w:ascii="Times New Roman" w:hAnsi="Times New Roman" w:cs="Times New Roman"/>
          <w:sz w:val="24"/>
          <w:szCs w:val="24"/>
          <w:lang w:eastAsia="et-EE"/>
        </w:rPr>
        <w:t xml:space="preserve">pädevusse st </w:t>
      </w:r>
      <w:proofErr w:type="spellStart"/>
      <w:r w:rsidR="008046D3">
        <w:rPr>
          <w:rFonts w:ascii="Times New Roman" w:hAnsi="Times New Roman" w:cs="Times New Roman"/>
          <w:sz w:val="24"/>
          <w:szCs w:val="24"/>
          <w:lang w:eastAsia="et-EE"/>
        </w:rPr>
        <w:t>KO</w:t>
      </w:r>
      <w:r w:rsidR="00A85B1E">
        <w:rPr>
          <w:rFonts w:ascii="Times New Roman" w:hAnsi="Times New Roman" w:cs="Times New Roman"/>
          <w:sz w:val="24"/>
          <w:szCs w:val="24"/>
          <w:lang w:eastAsia="et-EE"/>
        </w:rPr>
        <w:t>V-il</w:t>
      </w:r>
      <w:proofErr w:type="spellEnd"/>
      <w:r w:rsidRPr="00A3304F">
        <w:rPr>
          <w:rFonts w:ascii="Times New Roman" w:hAnsi="Times New Roman" w:cs="Times New Roman"/>
          <w:sz w:val="24"/>
          <w:szCs w:val="24"/>
          <w:lang w:eastAsia="et-EE"/>
        </w:rPr>
        <w:t xml:space="preserve"> oleks ainupädevus küsimusi lahendada, siis see võiks viia Eesti eri paikkondades elavate inimeste erineva kohtlemiseni. Riikliku ülesande </w:t>
      </w:r>
      <w:proofErr w:type="spellStart"/>
      <w:r w:rsidR="008046D3">
        <w:rPr>
          <w:rFonts w:ascii="Times New Roman" w:hAnsi="Times New Roman" w:cs="Times New Roman"/>
          <w:sz w:val="24"/>
          <w:szCs w:val="24"/>
          <w:lang w:eastAsia="et-EE"/>
        </w:rPr>
        <w:t>KOV</w:t>
      </w:r>
      <w:r w:rsidR="00A85B1E">
        <w:rPr>
          <w:rFonts w:ascii="Times New Roman" w:hAnsi="Times New Roman" w:cs="Times New Roman"/>
          <w:sz w:val="24"/>
          <w:szCs w:val="24"/>
          <w:lang w:eastAsia="et-EE"/>
        </w:rPr>
        <w:t>-ile</w:t>
      </w:r>
      <w:proofErr w:type="spellEnd"/>
      <w:r w:rsidRPr="00A3304F" w:rsidDel="00A85B1E">
        <w:rPr>
          <w:rFonts w:ascii="Times New Roman" w:hAnsi="Times New Roman" w:cs="Times New Roman"/>
          <w:sz w:val="24"/>
          <w:szCs w:val="24"/>
          <w:lang w:eastAsia="et-EE"/>
        </w:rPr>
        <w:t xml:space="preserve"> </w:t>
      </w:r>
      <w:r w:rsidRPr="00A3304F">
        <w:rPr>
          <w:rFonts w:ascii="Times New Roman" w:hAnsi="Times New Roman" w:cs="Times New Roman"/>
          <w:sz w:val="24"/>
          <w:szCs w:val="24"/>
          <w:lang w:eastAsia="et-EE"/>
        </w:rPr>
        <w:t>andmisega saab riik tagada kõigile Eesti elanikele võrdse kohtlemise nime</w:t>
      </w:r>
      <w:r w:rsidR="0092655C">
        <w:rPr>
          <w:rFonts w:ascii="Times New Roman" w:hAnsi="Times New Roman" w:cs="Times New Roman"/>
          <w:sz w:val="24"/>
          <w:szCs w:val="24"/>
          <w:lang w:eastAsia="et-EE"/>
        </w:rPr>
        <w:t>muutmise</w:t>
      </w:r>
      <w:r w:rsidRPr="00A3304F">
        <w:rPr>
          <w:rFonts w:ascii="Times New Roman" w:hAnsi="Times New Roman" w:cs="Times New Roman"/>
          <w:sz w:val="24"/>
          <w:szCs w:val="24"/>
          <w:lang w:eastAsia="et-EE"/>
        </w:rPr>
        <w:t xml:space="preserve"> üle otsustamisel.</w:t>
      </w:r>
    </w:p>
    <w:p w:rsidRPr="00A3304F" w:rsidR="00555244" w:rsidP="00555244" w:rsidRDefault="00555244" w14:paraId="263A6FB8" w14:textId="77777777">
      <w:pPr>
        <w:shd w:val="clear" w:color="auto" w:fill="FFFFFF" w:themeFill="background1"/>
        <w:spacing w:after="0" w:line="240" w:lineRule="auto"/>
        <w:jc w:val="both"/>
        <w:rPr>
          <w:rFonts w:ascii="Times New Roman" w:hAnsi="Times New Roman" w:cs="Times New Roman"/>
          <w:sz w:val="24"/>
          <w:szCs w:val="24"/>
          <w:lang w:eastAsia="et-EE"/>
        </w:rPr>
      </w:pPr>
    </w:p>
    <w:p w:rsidRPr="00C429D5" w:rsidR="00EE6469" w:rsidP="00C429D5" w:rsidRDefault="008046D3" w14:paraId="11674FD7" w14:textId="4C99CAAA">
      <w:pPr>
        <w:shd w:val="clear" w:color="auto" w:fill="FFFFFF" w:themeFill="background1"/>
        <w:spacing w:after="0" w:line="240" w:lineRule="auto"/>
        <w:jc w:val="both"/>
        <w:rPr>
          <w:rFonts w:ascii="Times New Roman" w:hAnsi="Times New Roman" w:cs="Times New Roman"/>
          <w:b/>
          <w:bCs/>
          <w:sz w:val="24"/>
          <w:szCs w:val="24"/>
        </w:rPr>
      </w:pPr>
      <w:proofErr w:type="spellStart"/>
      <w:r>
        <w:rPr>
          <w:rFonts w:ascii="Times New Roman" w:hAnsi="Times New Roman" w:cs="Times New Roman"/>
          <w:sz w:val="24"/>
          <w:szCs w:val="24"/>
          <w:lang w:eastAsia="et-EE"/>
        </w:rPr>
        <w:t>KOV</w:t>
      </w:r>
      <w:r w:rsidR="00A85B1E">
        <w:rPr>
          <w:rFonts w:ascii="Times New Roman" w:hAnsi="Times New Roman" w:cs="Times New Roman"/>
          <w:sz w:val="24"/>
          <w:szCs w:val="24"/>
          <w:lang w:eastAsia="et-EE"/>
        </w:rPr>
        <w:t>-i</w:t>
      </w:r>
      <w:proofErr w:type="spellEnd"/>
      <w:r w:rsidRPr="00A3304F" w:rsidDel="00A85B1E" w:rsidR="00555244">
        <w:rPr>
          <w:rFonts w:ascii="Times New Roman" w:hAnsi="Times New Roman" w:cs="Times New Roman"/>
          <w:sz w:val="24"/>
          <w:szCs w:val="24"/>
          <w:lang w:eastAsia="et-EE"/>
        </w:rPr>
        <w:t xml:space="preserve"> </w:t>
      </w:r>
      <w:r w:rsidRPr="00A3304F" w:rsidR="00555244">
        <w:rPr>
          <w:rFonts w:ascii="Times New Roman" w:hAnsi="Times New Roman" w:cs="Times New Roman"/>
          <w:sz w:val="24"/>
          <w:szCs w:val="24"/>
          <w:lang w:eastAsia="et-EE"/>
        </w:rPr>
        <w:t>poolt nime</w:t>
      </w:r>
      <w:r w:rsidR="0092655C">
        <w:rPr>
          <w:rFonts w:ascii="Times New Roman" w:hAnsi="Times New Roman" w:cs="Times New Roman"/>
          <w:sz w:val="24"/>
          <w:szCs w:val="24"/>
          <w:lang w:eastAsia="et-EE"/>
        </w:rPr>
        <w:t>muutmise</w:t>
      </w:r>
      <w:r w:rsidRPr="00A3304F" w:rsidR="00555244">
        <w:rPr>
          <w:rFonts w:ascii="Times New Roman" w:hAnsi="Times New Roman" w:cs="Times New Roman"/>
          <w:sz w:val="24"/>
          <w:szCs w:val="24"/>
          <w:lang w:eastAsia="et-EE"/>
        </w:rPr>
        <w:t xml:space="preserve"> küsimuste lahendamist rahastatakse riigieelarvest. Seda </w:t>
      </w:r>
      <w:r w:rsidR="00A85B1E">
        <w:rPr>
          <w:rFonts w:ascii="Times New Roman" w:hAnsi="Times New Roman" w:cs="Times New Roman"/>
          <w:sz w:val="24"/>
          <w:szCs w:val="24"/>
          <w:lang w:eastAsia="et-EE"/>
        </w:rPr>
        <w:t xml:space="preserve">loetakse ka </w:t>
      </w:r>
      <w:proofErr w:type="spellStart"/>
      <w:r w:rsidR="00A85B1E">
        <w:rPr>
          <w:rFonts w:ascii="Times New Roman" w:hAnsi="Times New Roman" w:cs="Times New Roman"/>
          <w:sz w:val="24"/>
          <w:szCs w:val="24"/>
          <w:lang w:eastAsia="et-EE"/>
        </w:rPr>
        <w:t>NS-iga</w:t>
      </w:r>
      <w:proofErr w:type="spellEnd"/>
      <w:r w:rsidRPr="00A3304F" w:rsidR="00555244">
        <w:rPr>
          <w:rFonts w:ascii="Times New Roman" w:hAnsi="Times New Roman" w:cs="Times New Roman"/>
          <w:sz w:val="24"/>
          <w:szCs w:val="24"/>
          <w:lang w:eastAsia="et-EE"/>
        </w:rPr>
        <w:t xml:space="preserve"> riiklikuks ülesandeks, mis on antud </w:t>
      </w:r>
      <w:proofErr w:type="spellStart"/>
      <w:r>
        <w:rPr>
          <w:rFonts w:ascii="Times New Roman" w:hAnsi="Times New Roman" w:cs="Times New Roman"/>
          <w:sz w:val="24"/>
          <w:szCs w:val="24"/>
          <w:lang w:eastAsia="et-EE"/>
        </w:rPr>
        <w:t>KOV</w:t>
      </w:r>
      <w:r w:rsidR="00A85B1E">
        <w:rPr>
          <w:rFonts w:ascii="Times New Roman" w:hAnsi="Times New Roman" w:cs="Times New Roman"/>
          <w:sz w:val="24"/>
          <w:szCs w:val="24"/>
          <w:lang w:eastAsia="et-EE"/>
        </w:rPr>
        <w:t>-ile</w:t>
      </w:r>
      <w:proofErr w:type="spellEnd"/>
      <w:r w:rsidRPr="00A3304F" w:rsidDel="00A85B1E" w:rsidR="00555244">
        <w:rPr>
          <w:rFonts w:ascii="Times New Roman" w:hAnsi="Times New Roman" w:cs="Times New Roman"/>
          <w:sz w:val="24"/>
          <w:szCs w:val="24"/>
          <w:lang w:eastAsia="et-EE"/>
        </w:rPr>
        <w:t xml:space="preserve"> </w:t>
      </w:r>
      <w:r w:rsidRPr="00A3304F" w:rsidR="00555244">
        <w:rPr>
          <w:rFonts w:ascii="Times New Roman" w:hAnsi="Times New Roman" w:cs="Times New Roman"/>
          <w:sz w:val="24"/>
          <w:szCs w:val="24"/>
          <w:lang w:eastAsia="et-EE"/>
        </w:rPr>
        <w:t xml:space="preserve">täitmiseks. Sama põhimõte on ka eelnõus, mille kohaselt loetakse seda ülesannet </w:t>
      </w:r>
      <w:r>
        <w:rPr>
          <w:rFonts w:ascii="Times New Roman" w:hAnsi="Times New Roman" w:cs="Times New Roman"/>
          <w:sz w:val="24"/>
          <w:szCs w:val="24"/>
          <w:lang w:eastAsia="et-EE"/>
        </w:rPr>
        <w:t>KOV</w:t>
      </w:r>
      <w:r w:rsidR="00A85B1E">
        <w:rPr>
          <w:rFonts w:ascii="Times New Roman" w:hAnsi="Times New Roman" w:cs="Times New Roman"/>
          <w:sz w:val="24"/>
          <w:szCs w:val="24"/>
          <w:lang w:eastAsia="et-EE"/>
        </w:rPr>
        <w:t>-</w:t>
      </w:r>
      <w:proofErr w:type="spellStart"/>
      <w:r w:rsidR="00A85B1E">
        <w:rPr>
          <w:rFonts w:ascii="Times New Roman" w:hAnsi="Times New Roman" w:cs="Times New Roman"/>
          <w:sz w:val="24"/>
          <w:szCs w:val="24"/>
          <w:lang w:eastAsia="et-EE"/>
        </w:rPr>
        <w:t>ile</w:t>
      </w:r>
      <w:r w:rsidRPr="00A3304F" w:rsidR="00555244">
        <w:rPr>
          <w:rFonts w:ascii="Times New Roman" w:hAnsi="Times New Roman" w:cs="Times New Roman"/>
          <w:sz w:val="24"/>
          <w:szCs w:val="24"/>
          <w:lang w:eastAsia="et-EE"/>
        </w:rPr>
        <w:t>pandud</w:t>
      </w:r>
      <w:proofErr w:type="spellEnd"/>
      <w:r w:rsidRPr="00A3304F" w:rsidR="00555244">
        <w:rPr>
          <w:rFonts w:ascii="Times New Roman" w:hAnsi="Times New Roman" w:cs="Times New Roman"/>
          <w:sz w:val="24"/>
          <w:szCs w:val="24"/>
          <w:lang w:eastAsia="et-EE"/>
        </w:rPr>
        <w:t xml:space="preserve"> riiklikuks ülesandeks, mille kulud kaetakse </w:t>
      </w:r>
      <w:proofErr w:type="spellStart"/>
      <w:r>
        <w:rPr>
          <w:rFonts w:ascii="Times New Roman" w:hAnsi="Times New Roman" w:cs="Times New Roman"/>
          <w:sz w:val="24"/>
          <w:szCs w:val="24"/>
          <w:lang w:eastAsia="et-EE"/>
        </w:rPr>
        <w:t>KOV</w:t>
      </w:r>
      <w:r w:rsidR="00A85B1E">
        <w:rPr>
          <w:rFonts w:ascii="Times New Roman" w:hAnsi="Times New Roman" w:cs="Times New Roman"/>
          <w:sz w:val="24"/>
          <w:szCs w:val="24"/>
          <w:lang w:eastAsia="et-EE"/>
        </w:rPr>
        <w:t>-ile</w:t>
      </w:r>
      <w:proofErr w:type="spellEnd"/>
      <w:r w:rsidRPr="00A3304F" w:rsidDel="00A85B1E" w:rsidR="00555244">
        <w:rPr>
          <w:rFonts w:ascii="Times New Roman" w:hAnsi="Times New Roman" w:cs="Times New Roman"/>
          <w:sz w:val="24"/>
          <w:szCs w:val="24"/>
          <w:lang w:eastAsia="et-EE"/>
        </w:rPr>
        <w:t xml:space="preserve"> </w:t>
      </w:r>
      <w:r w:rsidRPr="00A3304F" w:rsidR="00555244">
        <w:rPr>
          <w:rFonts w:ascii="Times New Roman" w:hAnsi="Times New Roman" w:cs="Times New Roman"/>
          <w:sz w:val="24"/>
          <w:szCs w:val="24"/>
          <w:lang w:eastAsia="et-EE"/>
        </w:rPr>
        <w:t>ka edaspidi riigieelarvest</w:t>
      </w:r>
      <w:r w:rsidR="00555244">
        <w:rPr>
          <w:rFonts w:ascii="Times New Roman" w:hAnsi="Times New Roman" w:cs="Times New Roman"/>
          <w:sz w:val="24"/>
          <w:szCs w:val="24"/>
          <w:lang w:eastAsia="et-EE"/>
        </w:rPr>
        <w:t>.</w:t>
      </w:r>
    </w:p>
    <w:p w:rsidR="004B2CA0" w:rsidP="00A85B1E" w:rsidRDefault="004B2CA0" w14:paraId="786EB8C3" w14:textId="77777777">
      <w:pPr>
        <w:pStyle w:val="NoSpacing"/>
        <w:rPr>
          <w:rFonts w:ascii="Times New Roman" w:hAnsi="Times New Roman"/>
          <w:sz w:val="24"/>
          <w:szCs w:val="24"/>
        </w:rPr>
      </w:pPr>
    </w:p>
    <w:p w:rsidR="004B2CA0" w:rsidP="004B2CA0" w:rsidRDefault="004B2CA0" w14:paraId="120B426E" w14:textId="1BE617D3">
      <w:pPr>
        <w:spacing w:after="0" w:line="240" w:lineRule="auto"/>
        <w:jc w:val="both"/>
        <w:rPr>
          <w:rFonts w:ascii="Times New Roman" w:hAnsi="Times New Roman" w:cs="Times New Roman"/>
          <w:sz w:val="24"/>
          <w:szCs w:val="24"/>
        </w:rPr>
      </w:pPr>
      <w:r w:rsidRPr="00624954">
        <w:rPr>
          <w:rFonts w:ascii="Times New Roman" w:hAnsi="Times New Roman" w:cs="Times New Roman"/>
          <w:b/>
          <w:sz w:val="24"/>
          <w:szCs w:val="24"/>
        </w:rPr>
        <w:t>Eelnõu §-s</w:t>
      </w:r>
      <w:r w:rsidRPr="00F02147">
        <w:rPr>
          <w:rFonts w:ascii="Times New Roman" w:hAnsi="Times New Roman" w:cs="Times New Roman"/>
          <w:sz w:val="24"/>
          <w:szCs w:val="24"/>
        </w:rPr>
        <w:t> </w:t>
      </w:r>
      <w:r w:rsidR="00D27557">
        <w:rPr>
          <w:rFonts w:ascii="Times New Roman" w:hAnsi="Times New Roman" w:cs="Times New Roman"/>
          <w:b/>
          <w:sz w:val="24"/>
          <w:szCs w:val="24"/>
        </w:rPr>
        <w:t>18</w:t>
      </w:r>
      <w:r w:rsidRPr="00624954">
        <w:rPr>
          <w:rFonts w:ascii="Times New Roman" w:hAnsi="Times New Roman" w:cs="Times New Roman"/>
          <w:b/>
          <w:sz w:val="24"/>
          <w:szCs w:val="24"/>
        </w:rPr>
        <w:t xml:space="preserve"> </w:t>
      </w:r>
      <w:r w:rsidRPr="00F02147">
        <w:rPr>
          <w:rFonts w:ascii="Times New Roman" w:hAnsi="Times New Roman" w:cs="Times New Roman"/>
          <w:sz w:val="24"/>
          <w:szCs w:val="24"/>
        </w:rPr>
        <w:t>määratletakse isikunime muutmiseks õigust omavad isikud. Isikunime muutmise õigus on</w:t>
      </w:r>
      <w:r>
        <w:rPr>
          <w:rFonts w:ascii="Times New Roman" w:hAnsi="Times New Roman" w:cs="Times New Roman"/>
          <w:sz w:val="24"/>
          <w:szCs w:val="24"/>
        </w:rPr>
        <w:t>:</w:t>
      </w:r>
    </w:p>
    <w:p w:rsidRPr="004E7539" w:rsidR="007E1CA5" w:rsidP="004B2CA0" w:rsidRDefault="004B2CA0" w14:paraId="2DE81D26" w14:textId="45288CF2">
      <w:pPr>
        <w:pStyle w:val="ListParagraph"/>
        <w:numPr>
          <w:ilvl w:val="0"/>
          <w:numId w:val="8"/>
        </w:numPr>
        <w:spacing w:after="0" w:line="240" w:lineRule="auto"/>
        <w:jc w:val="both"/>
        <w:rPr>
          <w:rFonts w:ascii="Times New Roman" w:hAnsi="Times New Roman"/>
          <w:sz w:val="24"/>
          <w:szCs w:val="24"/>
          <w:shd w:val="clear" w:color="auto" w:fill="FFFFFF"/>
        </w:rPr>
      </w:pPr>
      <w:r w:rsidRPr="00954C77">
        <w:rPr>
          <w:rFonts w:ascii="Times New Roman" w:hAnsi="Times New Roman"/>
          <w:sz w:val="24"/>
          <w:szCs w:val="24"/>
        </w:rPr>
        <w:t>Eesti kodanikul</w:t>
      </w:r>
      <w:r w:rsidR="007E1CA5">
        <w:rPr>
          <w:rFonts w:ascii="Times New Roman" w:hAnsi="Times New Roman"/>
          <w:sz w:val="24"/>
          <w:szCs w:val="24"/>
        </w:rPr>
        <w:t>;</w:t>
      </w:r>
    </w:p>
    <w:p w:rsidRPr="00954C77" w:rsidR="004B2CA0" w:rsidP="004B2CA0" w:rsidRDefault="004B2CA0" w14:paraId="2374480F" w14:textId="624B1103">
      <w:pPr>
        <w:pStyle w:val="ListParagraph"/>
        <w:numPr>
          <w:ilvl w:val="0"/>
          <w:numId w:val="8"/>
        </w:numPr>
        <w:spacing w:after="0" w:line="240" w:lineRule="auto"/>
        <w:jc w:val="both"/>
        <w:rPr>
          <w:rFonts w:ascii="Times New Roman" w:hAnsi="Times New Roman"/>
          <w:sz w:val="24"/>
          <w:szCs w:val="24"/>
          <w:shd w:val="clear" w:color="auto" w:fill="FFFFFF"/>
        </w:rPr>
      </w:pPr>
      <w:r w:rsidRPr="36BA6DC8" w:rsidR="691E93BE">
        <w:rPr>
          <w:rFonts w:ascii="Times New Roman" w:hAnsi="Times New Roman"/>
          <w:sz w:val="24"/>
          <w:szCs w:val="24"/>
        </w:rPr>
        <w:t xml:space="preserve">Eesti elamisloa või elamisõigusega isikul, kes ei ole ühegi riigi kodanik ja kes asus Eestisse elama enne </w:t>
      </w:r>
      <w:commentRangeStart w:id="1983882353"/>
      <w:r w:rsidRPr="36BA6DC8" w:rsidR="691E93BE">
        <w:rPr>
          <w:rFonts w:ascii="Times New Roman" w:hAnsi="Times New Roman"/>
          <w:sz w:val="24"/>
          <w:szCs w:val="24"/>
        </w:rPr>
        <w:t xml:space="preserve">1. juulit 1990. aastal </w:t>
      </w:r>
      <w:commentRangeEnd w:id="1983882353"/>
      <w:r>
        <w:rPr>
          <w:rStyle w:val="CommentReference"/>
        </w:rPr>
        <w:commentReference w:id="1983882353"/>
      </w:r>
      <w:r w:rsidRPr="36BA6DC8" w:rsidR="691E93BE">
        <w:rPr>
          <w:rFonts w:ascii="Times New Roman" w:hAnsi="Times New Roman"/>
          <w:sz w:val="24"/>
          <w:szCs w:val="24"/>
        </w:rPr>
        <w:t>ega ole pärast nimetatud kuupäeva lahkunud elama mõnda teise riiki, ja tema järeltulijal, kes ei ole ühegi riigi kodanik ja kellele on antud Eestis elamisluba või elamisõigus</w:t>
      </w:r>
      <w:r w:rsidRPr="36BA6DC8" w:rsidR="31056777">
        <w:rPr>
          <w:rFonts w:ascii="Times New Roman" w:hAnsi="Times New Roman"/>
          <w:sz w:val="24"/>
          <w:szCs w:val="24"/>
        </w:rPr>
        <w:t xml:space="preserve"> (edaspidi </w:t>
      </w:r>
      <w:r w:rsidRPr="36BA6DC8" w:rsidR="31056777">
        <w:rPr>
          <w:rFonts w:ascii="Times New Roman" w:hAnsi="Times New Roman"/>
          <w:i w:val="1"/>
          <w:iCs w:val="1"/>
          <w:sz w:val="24"/>
          <w:szCs w:val="24"/>
        </w:rPr>
        <w:t>Eesti määratlemata kodakondsusega isik</w:t>
      </w:r>
      <w:r w:rsidRPr="36BA6DC8" w:rsidR="31056777">
        <w:rPr>
          <w:rFonts w:ascii="Times New Roman" w:hAnsi="Times New Roman"/>
          <w:sz w:val="24"/>
          <w:szCs w:val="24"/>
        </w:rPr>
        <w:t xml:space="preserve">) </w:t>
      </w:r>
      <w:r w:rsidRPr="36BA6DC8" w:rsidR="691E93BE">
        <w:rPr>
          <w:rFonts w:ascii="Times New Roman" w:hAnsi="Times New Roman"/>
          <w:sz w:val="24"/>
          <w:szCs w:val="24"/>
        </w:rPr>
        <w:t>;</w:t>
      </w:r>
    </w:p>
    <w:p w:rsidRPr="00954C77" w:rsidR="004B2CA0" w:rsidP="004B2CA0" w:rsidRDefault="004B2CA0" w14:paraId="3785AE19" w14:textId="77777777">
      <w:pPr>
        <w:pStyle w:val="ListParagraph"/>
        <w:numPr>
          <w:ilvl w:val="0"/>
          <w:numId w:val="8"/>
        </w:numPr>
        <w:spacing w:after="0" w:line="240" w:lineRule="auto"/>
        <w:jc w:val="both"/>
        <w:rPr>
          <w:rFonts w:ascii="Times New Roman" w:hAnsi="Times New Roman"/>
          <w:sz w:val="24"/>
          <w:szCs w:val="24"/>
          <w:shd w:val="clear" w:color="auto" w:fill="FFFFFF"/>
        </w:rPr>
      </w:pPr>
      <w:r w:rsidRPr="00954C77">
        <w:rPr>
          <w:rFonts w:ascii="Times New Roman" w:hAnsi="Times New Roman"/>
          <w:sz w:val="24"/>
          <w:szCs w:val="24"/>
        </w:rPr>
        <w:t>Eesti elamisloaga rahvusvahelise kaitse saaja</w:t>
      </w:r>
      <w:r>
        <w:rPr>
          <w:rFonts w:ascii="Times New Roman" w:hAnsi="Times New Roman"/>
          <w:sz w:val="24"/>
          <w:szCs w:val="24"/>
        </w:rPr>
        <w:t>;</w:t>
      </w:r>
    </w:p>
    <w:p w:rsidRPr="00954C77" w:rsidR="004B2CA0" w:rsidP="004B2CA0" w:rsidRDefault="007E1CA5" w14:paraId="1BB70412" w14:textId="4914D0FA">
      <w:pPr>
        <w:pStyle w:val="ListParagraph"/>
        <w:numPr>
          <w:ilvl w:val="0"/>
          <w:numId w:val="8"/>
        </w:numPr>
        <w:spacing w:after="0" w:line="240" w:lineRule="auto"/>
        <w:jc w:val="both"/>
        <w:rPr>
          <w:rFonts w:ascii="Times New Roman" w:hAnsi="Times New Roman"/>
          <w:sz w:val="24"/>
          <w:szCs w:val="24"/>
          <w:shd w:val="clear" w:color="auto" w:fill="FFFFFF"/>
        </w:rPr>
      </w:pPr>
      <w:r>
        <w:rPr>
          <w:rFonts w:ascii="Times New Roman" w:hAnsi="Times New Roman"/>
          <w:sz w:val="24"/>
          <w:szCs w:val="24"/>
        </w:rPr>
        <w:t>v</w:t>
      </w:r>
      <w:r w:rsidR="004B2CA0">
        <w:rPr>
          <w:rFonts w:ascii="Times New Roman" w:hAnsi="Times New Roman"/>
          <w:sz w:val="24"/>
          <w:szCs w:val="24"/>
        </w:rPr>
        <w:t>älisriigi kodanik</w:t>
      </w:r>
      <w:r w:rsidR="00A633CB">
        <w:rPr>
          <w:rFonts w:ascii="Times New Roman" w:hAnsi="Times New Roman"/>
          <w:sz w:val="24"/>
          <w:szCs w:val="24"/>
        </w:rPr>
        <w:t>ul</w:t>
      </w:r>
      <w:r w:rsidR="004B2CA0">
        <w:rPr>
          <w:rFonts w:ascii="Times New Roman" w:hAnsi="Times New Roman"/>
          <w:sz w:val="24"/>
          <w:szCs w:val="24"/>
        </w:rPr>
        <w:t xml:space="preserve"> eelnõu §</w:t>
      </w:r>
      <w:r w:rsidR="00A91758">
        <w:rPr>
          <w:rFonts w:ascii="Times New Roman" w:hAnsi="Times New Roman"/>
          <w:sz w:val="24"/>
          <w:szCs w:val="24"/>
        </w:rPr>
        <w:t>-s</w:t>
      </w:r>
      <w:r w:rsidR="004B2CA0">
        <w:rPr>
          <w:rFonts w:ascii="Times New Roman" w:hAnsi="Times New Roman"/>
          <w:sz w:val="24"/>
          <w:szCs w:val="24"/>
        </w:rPr>
        <w:t xml:space="preserve"> 3</w:t>
      </w:r>
      <w:r w:rsidR="0092655C">
        <w:rPr>
          <w:rFonts w:ascii="Times New Roman" w:hAnsi="Times New Roman"/>
          <w:sz w:val="24"/>
          <w:szCs w:val="24"/>
        </w:rPr>
        <w:t>0</w:t>
      </w:r>
      <w:r w:rsidR="004B2CA0">
        <w:rPr>
          <w:rFonts w:ascii="Times New Roman" w:hAnsi="Times New Roman"/>
          <w:sz w:val="24"/>
          <w:szCs w:val="24"/>
        </w:rPr>
        <w:t xml:space="preserve"> sätestatud juhtudel.</w:t>
      </w:r>
    </w:p>
    <w:p w:rsidRPr="00F02147" w:rsidR="004B2CA0" w:rsidP="004B2CA0" w:rsidRDefault="004B2CA0" w14:paraId="3C5CA0C6" w14:textId="77777777">
      <w:pPr>
        <w:spacing w:after="0" w:line="240" w:lineRule="auto"/>
        <w:jc w:val="both"/>
        <w:rPr>
          <w:rFonts w:ascii="Times New Roman" w:hAnsi="Times New Roman" w:cs="Times New Roman"/>
          <w:sz w:val="24"/>
          <w:szCs w:val="24"/>
          <w:shd w:val="clear" w:color="auto" w:fill="FFFFFF"/>
        </w:rPr>
      </w:pPr>
    </w:p>
    <w:p w:rsidR="004B2CA0" w:rsidP="004B2CA0" w:rsidRDefault="00A91758" w14:paraId="4890ADC9" w14:textId="69E06D44">
      <w:pPr>
        <w:pStyle w:val="NoSpacing"/>
        <w:jc w:val="both"/>
        <w:rPr>
          <w:rFonts w:ascii="Times New Roman" w:hAnsi="Times New Roman"/>
          <w:sz w:val="24"/>
          <w:szCs w:val="24"/>
        </w:rPr>
      </w:pPr>
      <w:r>
        <w:rPr>
          <w:rFonts w:ascii="Times New Roman" w:hAnsi="Times New Roman"/>
          <w:sz w:val="24"/>
          <w:szCs w:val="24"/>
          <w:shd w:val="clear" w:color="auto" w:fill="FFFFFF"/>
        </w:rPr>
        <w:t>Eelnõuga on õ</w:t>
      </w:r>
      <w:r w:rsidRPr="00F02147" w:rsidR="004B2CA0">
        <w:rPr>
          <w:rFonts w:ascii="Times New Roman" w:hAnsi="Times New Roman"/>
          <w:sz w:val="24"/>
          <w:szCs w:val="24"/>
          <w:shd w:val="clear" w:color="auto" w:fill="FFFFFF"/>
        </w:rPr>
        <w:t>igustatud isikute ringi</w:t>
      </w:r>
      <w:r w:rsidRPr="00F02147" w:rsidDel="00A91758" w:rsidR="004B2CA0">
        <w:rPr>
          <w:rFonts w:ascii="Times New Roman" w:hAnsi="Times New Roman"/>
          <w:sz w:val="24"/>
          <w:szCs w:val="24"/>
          <w:shd w:val="clear" w:color="auto" w:fill="FFFFFF"/>
        </w:rPr>
        <w:t xml:space="preserve"> </w:t>
      </w:r>
      <w:r w:rsidRPr="00F02147" w:rsidR="004B2CA0">
        <w:rPr>
          <w:rFonts w:ascii="Times New Roman" w:hAnsi="Times New Roman"/>
          <w:sz w:val="24"/>
          <w:szCs w:val="24"/>
          <w:shd w:val="clear" w:color="auto" w:fill="FFFFFF"/>
        </w:rPr>
        <w:t xml:space="preserve">lisatud </w:t>
      </w:r>
      <w:r w:rsidRPr="00F02147" w:rsidR="004B2CA0">
        <w:rPr>
          <w:rFonts w:ascii="Times New Roman" w:hAnsi="Times New Roman"/>
          <w:sz w:val="24"/>
          <w:szCs w:val="24"/>
        </w:rPr>
        <w:t>Eesti</w:t>
      </w:r>
      <w:r w:rsidR="004B2CA0">
        <w:rPr>
          <w:rFonts w:ascii="Times New Roman" w:hAnsi="Times New Roman"/>
          <w:sz w:val="24"/>
          <w:szCs w:val="24"/>
        </w:rPr>
        <w:t xml:space="preserve"> elamisloaga rahvusvahelise kaitse saaja</w:t>
      </w:r>
      <w:r w:rsidRPr="00F02147" w:rsidR="004B2CA0">
        <w:rPr>
          <w:rFonts w:ascii="Times New Roman" w:hAnsi="Times New Roman"/>
          <w:sz w:val="24"/>
          <w:szCs w:val="24"/>
        </w:rPr>
        <w:t xml:space="preserve">. Üldreeglina ei tohi Eesti riik muuta ära isiku nime, mille talle on andnud kodakondsusriik. Nimed mängivad olulist rolli inimeste identifitseerimisel. Välisriigi kodaniku isikunime muutmisel võib nime muutunud inimene sattuda olukorda, kus kodakondsusriik ei tunnusta Eestis nimemuutmise teel saadud uut nime. Kui isik on erinevates riikides dokumenteeritud erinevate nimedega, tekib tal mitu identiteeti ning selline olukord on vastuolud identiteedihalduses sätestatud põhimõtetega. </w:t>
      </w:r>
      <w:r w:rsidR="00AB5D4B">
        <w:rPr>
          <w:rFonts w:ascii="Times New Roman" w:hAnsi="Times New Roman"/>
          <w:sz w:val="24"/>
          <w:szCs w:val="24"/>
        </w:rPr>
        <w:t>Eesti elamisloaga rahvusvahelise kaitse saaja võib</w:t>
      </w:r>
      <w:r w:rsidRPr="00F02147" w:rsidR="004B2CA0">
        <w:rPr>
          <w:rFonts w:ascii="Times New Roman" w:hAnsi="Times New Roman"/>
          <w:sz w:val="24"/>
          <w:szCs w:val="24"/>
        </w:rPr>
        <w:t xml:space="preserve"> olla isik, kellel on Eestiga tugev side ning kes tõenäoliselt ei saa kunagi tagasi pöörduda oma kodakondsusriiki. Ka võib sellise staatusega isikul olla väga kaalukad põhjused nime muutmist taotleda. Kui pagulase staatus on antud tagakiusamise kartuse tõttu, võib nime muutmine aidata tagada isiku julgeoleku. Pagulase staatuse andmist reguleerib </w:t>
      </w:r>
      <w:r w:rsidR="00BE61C7">
        <w:rPr>
          <w:rFonts w:ascii="Times New Roman" w:hAnsi="Times New Roman"/>
          <w:sz w:val="24"/>
          <w:szCs w:val="24"/>
        </w:rPr>
        <w:t>v</w:t>
      </w:r>
      <w:r w:rsidRPr="00F02147" w:rsidR="004B2CA0">
        <w:rPr>
          <w:rFonts w:ascii="Times New Roman" w:hAnsi="Times New Roman"/>
          <w:sz w:val="24"/>
          <w:szCs w:val="24"/>
        </w:rPr>
        <w:t xml:space="preserve">älismaalasele rahvusvahelise kaitse andmise seadus. </w:t>
      </w:r>
      <w:r w:rsidRPr="00F02147" w:rsidR="004B2CA0">
        <w:rPr>
          <w:rFonts w:ascii="Times New Roman" w:hAnsi="Times New Roman"/>
          <w:sz w:val="24"/>
          <w:szCs w:val="24"/>
          <w:shd w:val="clear" w:color="auto" w:fill="FFFFFF"/>
        </w:rPr>
        <w:t xml:space="preserve">Pagulane on välismaalane, kes põhjendatult kartes tagakiusamist rassi, usu, rahvuse, poliitiliste veendumuste või sotsiaalsesse gruppi kuulumise pärast viibib väljaspool päritoluriiki ega suuda või kartuse tõttu ei taha saada nimetatud riigilt kaitset ning kelle suhtes ei esine pagulasena tunnustamist välistavat asjaolu. Seega </w:t>
      </w:r>
      <w:r w:rsidR="001053EF">
        <w:rPr>
          <w:rFonts w:ascii="Times New Roman" w:hAnsi="Times New Roman"/>
          <w:sz w:val="24"/>
          <w:szCs w:val="24"/>
          <w:shd w:val="clear" w:color="auto" w:fill="FFFFFF"/>
        </w:rPr>
        <w:t>pagulase staatusega isik</w:t>
      </w:r>
      <w:r w:rsidRPr="00F02147" w:rsidR="004B2CA0">
        <w:rPr>
          <w:rFonts w:ascii="Times New Roman" w:hAnsi="Times New Roman"/>
          <w:sz w:val="24"/>
          <w:szCs w:val="24"/>
          <w:shd w:val="clear" w:color="auto" w:fill="FFFFFF"/>
        </w:rPr>
        <w:t xml:space="preserve"> ei pöördu tõenäoliselt kunagi tagasi oma kodakondsusriiki ning nime erinevuses</w:t>
      </w:r>
      <w:r w:rsidR="001053EF">
        <w:rPr>
          <w:rFonts w:ascii="Times New Roman" w:hAnsi="Times New Roman"/>
          <w:sz w:val="24"/>
          <w:szCs w:val="24"/>
          <w:shd w:val="clear" w:color="auto" w:fill="FFFFFF"/>
        </w:rPr>
        <w:t>t</w:t>
      </w:r>
      <w:r w:rsidRPr="00F02147" w:rsidR="004B2CA0">
        <w:rPr>
          <w:rFonts w:ascii="Times New Roman" w:hAnsi="Times New Roman"/>
          <w:sz w:val="24"/>
          <w:szCs w:val="24"/>
          <w:shd w:val="clear" w:color="auto" w:fill="FFFFFF"/>
        </w:rPr>
        <w:t xml:space="preserve"> ei saa tekkida kunagi probleeme</w:t>
      </w:r>
      <w:r w:rsidR="001053EF">
        <w:rPr>
          <w:rFonts w:ascii="Times New Roman" w:hAnsi="Times New Roman"/>
          <w:sz w:val="24"/>
          <w:szCs w:val="24"/>
          <w:shd w:val="clear" w:color="auto" w:fill="FFFFFF"/>
        </w:rPr>
        <w:t>.</w:t>
      </w:r>
      <w:r w:rsidRPr="00F02147" w:rsidR="004B2CA0">
        <w:rPr>
          <w:rFonts w:ascii="Times New Roman" w:hAnsi="Times New Roman"/>
          <w:sz w:val="24"/>
          <w:szCs w:val="24"/>
          <w:shd w:val="clear" w:color="auto" w:fill="FFFFFF"/>
        </w:rPr>
        <w:t xml:space="preserve"> </w:t>
      </w:r>
      <w:r w:rsidR="001053EF">
        <w:rPr>
          <w:rFonts w:ascii="Times New Roman" w:hAnsi="Times New Roman"/>
          <w:sz w:val="24"/>
          <w:szCs w:val="24"/>
          <w:shd w:val="clear" w:color="auto" w:fill="FFFFFF"/>
        </w:rPr>
        <w:t>Pagulase</w:t>
      </w:r>
      <w:r w:rsidRPr="00F02147" w:rsidR="004B2CA0">
        <w:rPr>
          <w:rFonts w:ascii="Times New Roman" w:hAnsi="Times New Roman"/>
          <w:sz w:val="24"/>
          <w:szCs w:val="24"/>
          <w:shd w:val="clear" w:color="auto" w:fill="FFFFFF"/>
        </w:rPr>
        <w:t xml:space="preserve"> staatuse saanud isik on olukorras, kus</w:t>
      </w:r>
      <w:r w:rsidRPr="00F02147" w:rsidR="004B2CA0">
        <w:rPr>
          <w:rFonts w:ascii="Times New Roman" w:hAnsi="Times New Roman"/>
          <w:sz w:val="24"/>
          <w:szCs w:val="24"/>
        </w:rPr>
        <w:t xml:space="preserve"> kodakondsusjärgne riik ei suuda või ei taha teda kaitsta. Seega ei ole isik enam oma kodakondsusriigi kaitse all.</w:t>
      </w:r>
    </w:p>
    <w:p w:rsidR="007D3960" w:rsidP="004B2CA0" w:rsidRDefault="007D3960" w14:paraId="692E6DD5" w14:textId="77777777">
      <w:pPr>
        <w:pStyle w:val="NoSpacing"/>
        <w:jc w:val="both"/>
        <w:rPr>
          <w:rFonts w:ascii="Times New Roman" w:hAnsi="Times New Roman"/>
          <w:sz w:val="24"/>
          <w:szCs w:val="24"/>
        </w:rPr>
      </w:pPr>
    </w:p>
    <w:p w:rsidRPr="00947117" w:rsidR="007D3960" w:rsidP="004E7539" w:rsidRDefault="007D3960" w14:paraId="21B6F200" w14:textId="61CCB573">
      <w:pPr>
        <w:spacing w:after="0" w:line="240" w:lineRule="auto"/>
        <w:jc w:val="both"/>
        <w:rPr>
          <w:rFonts w:ascii="Times New Roman" w:hAnsi="Times New Roman" w:cs="Times New Roman"/>
          <w:sz w:val="24"/>
          <w:szCs w:val="24"/>
        </w:rPr>
      </w:pPr>
      <w:r>
        <w:rPr>
          <w:rFonts w:ascii="Times New Roman" w:hAnsi="Times New Roman"/>
          <w:sz w:val="24"/>
          <w:szCs w:val="24"/>
        </w:rPr>
        <w:t>Lisaks on õigustatud isikute ringi lisandanud välisriigi kodanik, kellel on õigus nime m</w:t>
      </w:r>
      <w:r w:rsidR="00E82B04">
        <w:rPr>
          <w:rFonts w:ascii="Times New Roman" w:hAnsi="Times New Roman"/>
          <w:sz w:val="24"/>
          <w:szCs w:val="24"/>
        </w:rPr>
        <w:t>uut</w:t>
      </w:r>
      <w:r>
        <w:rPr>
          <w:rFonts w:ascii="Times New Roman" w:hAnsi="Times New Roman"/>
          <w:sz w:val="24"/>
          <w:szCs w:val="24"/>
        </w:rPr>
        <w:t>a eelnõu §-s 3</w:t>
      </w:r>
      <w:r w:rsidR="00D27557">
        <w:rPr>
          <w:rFonts w:ascii="Times New Roman" w:hAnsi="Times New Roman"/>
          <w:sz w:val="24"/>
          <w:szCs w:val="24"/>
        </w:rPr>
        <w:t>0</w:t>
      </w:r>
      <w:r>
        <w:rPr>
          <w:rFonts w:ascii="Times New Roman" w:hAnsi="Times New Roman"/>
          <w:sz w:val="24"/>
          <w:szCs w:val="24"/>
        </w:rPr>
        <w:t xml:space="preserve"> sätestatud juhtudel. </w:t>
      </w:r>
      <w:r w:rsidR="00947117">
        <w:rPr>
          <w:rFonts w:ascii="Times New Roman" w:hAnsi="Times New Roman" w:cs="Times New Roman"/>
          <w:sz w:val="24"/>
          <w:szCs w:val="24"/>
        </w:rPr>
        <w:t xml:space="preserve">Tegemist on </w:t>
      </w:r>
      <w:r w:rsidR="002F0824">
        <w:rPr>
          <w:rFonts w:ascii="Times New Roman" w:hAnsi="Times New Roman" w:cs="Times New Roman"/>
          <w:sz w:val="24"/>
          <w:szCs w:val="24"/>
        </w:rPr>
        <w:t xml:space="preserve">eelnõuga loodava </w:t>
      </w:r>
      <w:r w:rsidR="00947117">
        <w:rPr>
          <w:rFonts w:ascii="Times New Roman" w:hAnsi="Times New Roman" w:cs="Times New Roman"/>
          <w:sz w:val="24"/>
          <w:szCs w:val="24"/>
        </w:rPr>
        <w:t xml:space="preserve">uue võimalusega, </w:t>
      </w:r>
      <w:proofErr w:type="spellStart"/>
      <w:r w:rsidR="002F0824">
        <w:rPr>
          <w:rFonts w:ascii="Times New Roman" w:hAnsi="Times New Roman" w:cs="Times New Roman"/>
          <w:sz w:val="24"/>
          <w:szCs w:val="24"/>
        </w:rPr>
        <w:t>NS-i</w:t>
      </w:r>
      <w:proofErr w:type="spellEnd"/>
      <w:r w:rsidR="002F0824">
        <w:rPr>
          <w:rFonts w:ascii="Times New Roman" w:hAnsi="Times New Roman" w:cs="Times New Roman"/>
          <w:sz w:val="24"/>
          <w:szCs w:val="24"/>
        </w:rPr>
        <w:t xml:space="preserve"> kohaselt ei saanud </w:t>
      </w:r>
      <w:r w:rsidR="00947117">
        <w:rPr>
          <w:rFonts w:ascii="Times New Roman" w:hAnsi="Times New Roman" w:cs="Times New Roman"/>
          <w:sz w:val="24"/>
          <w:szCs w:val="24"/>
        </w:rPr>
        <w:t>välisriigi kodanikul isikunime muuta</w:t>
      </w:r>
      <w:r w:rsidR="001053EF">
        <w:rPr>
          <w:rFonts w:ascii="Times New Roman" w:hAnsi="Times New Roman" w:cs="Times New Roman"/>
          <w:sz w:val="24"/>
          <w:szCs w:val="24"/>
        </w:rPr>
        <w:t xml:space="preserve">. Välisriigi kodanik saab piiratud õigused nimemuutmiseks – õigus tekib vaid </w:t>
      </w:r>
      <w:r w:rsidR="00947117">
        <w:rPr>
          <w:rFonts w:ascii="Times New Roman" w:hAnsi="Times New Roman" w:cs="Times New Roman"/>
          <w:sz w:val="24"/>
          <w:szCs w:val="24"/>
        </w:rPr>
        <w:t>olukordades</w:t>
      </w:r>
      <w:r w:rsidR="001053EF">
        <w:rPr>
          <w:rFonts w:ascii="Times New Roman" w:hAnsi="Times New Roman" w:cs="Times New Roman"/>
          <w:sz w:val="24"/>
          <w:szCs w:val="24"/>
        </w:rPr>
        <w:t>,</w:t>
      </w:r>
      <w:r w:rsidRPr="00600688" w:rsidR="00947117">
        <w:rPr>
          <w:rFonts w:ascii="Times New Roman" w:hAnsi="Times New Roman" w:cs="Times New Roman"/>
          <w:sz w:val="24"/>
          <w:szCs w:val="24"/>
        </w:rPr>
        <w:t xml:space="preserve"> kus </w:t>
      </w:r>
      <w:r w:rsidR="001053EF">
        <w:rPr>
          <w:rFonts w:ascii="Times New Roman" w:hAnsi="Times New Roman" w:cs="Times New Roman"/>
          <w:sz w:val="24"/>
          <w:szCs w:val="24"/>
        </w:rPr>
        <w:t xml:space="preserve">isiku </w:t>
      </w:r>
      <w:r w:rsidRPr="00600688" w:rsidR="00947117">
        <w:rPr>
          <w:rFonts w:ascii="Times New Roman" w:hAnsi="Times New Roman" w:cs="Times New Roman"/>
          <w:sz w:val="24"/>
          <w:szCs w:val="24"/>
        </w:rPr>
        <w:t xml:space="preserve">kodakondsusriik </w:t>
      </w:r>
      <w:r w:rsidR="001053EF">
        <w:rPr>
          <w:rFonts w:ascii="Times New Roman" w:hAnsi="Times New Roman" w:cs="Times New Roman"/>
          <w:sz w:val="24"/>
          <w:szCs w:val="24"/>
        </w:rPr>
        <w:t>ei tunnusta</w:t>
      </w:r>
      <w:r w:rsidRPr="00600688" w:rsidR="00947117">
        <w:rPr>
          <w:rFonts w:ascii="Times New Roman" w:hAnsi="Times New Roman" w:cs="Times New Roman"/>
          <w:sz w:val="24"/>
          <w:szCs w:val="24"/>
        </w:rPr>
        <w:t xml:space="preserve"> Eestis </w:t>
      </w:r>
      <w:r w:rsidR="001053EF">
        <w:rPr>
          <w:rFonts w:ascii="Times New Roman" w:hAnsi="Times New Roman" w:cs="Times New Roman"/>
          <w:sz w:val="24"/>
          <w:szCs w:val="24"/>
        </w:rPr>
        <w:t>perekonnasündmusega</w:t>
      </w:r>
      <w:r w:rsidRPr="00600688" w:rsidR="00947117">
        <w:rPr>
          <w:rFonts w:ascii="Times New Roman" w:hAnsi="Times New Roman" w:cs="Times New Roman"/>
          <w:sz w:val="24"/>
          <w:szCs w:val="24"/>
        </w:rPr>
        <w:t xml:space="preserve"> antud </w:t>
      </w:r>
      <w:r w:rsidR="001053EF">
        <w:rPr>
          <w:rFonts w:ascii="Times New Roman" w:hAnsi="Times New Roman" w:cs="Times New Roman"/>
          <w:sz w:val="24"/>
          <w:szCs w:val="24"/>
        </w:rPr>
        <w:t>eesnime või perekonnanime. Välisriigi kodanikele piiratud juhtudel nimemuutmise õiguse andmine on tingitud reaalsetest olukordadest, näiteks ei tunnusta isiku kodakondsusriik Eestis abieluga vahetatud perekonnanime, samas abielukanne ja nime vahetamine on tehtud Eesti õiguse järgi ning kande parandamiseks ei ole alust (tegemist ei ole vea või eksimusega</w:t>
      </w:r>
      <w:r w:rsidR="00EE78AD">
        <w:rPr>
          <w:rFonts w:ascii="Times New Roman" w:hAnsi="Times New Roman" w:cs="Times New Roman"/>
          <w:sz w:val="24"/>
          <w:szCs w:val="24"/>
        </w:rPr>
        <w:t xml:space="preserve">). Sellised olukorrad on põhimõtteliselt </w:t>
      </w:r>
      <w:proofErr w:type="spellStart"/>
      <w:r w:rsidR="00EE78AD">
        <w:rPr>
          <w:rFonts w:ascii="Times New Roman" w:hAnsi="Times New Roman" w:cs="Times New Roman"/>
          <w:sz w:val="24"/>
          <w:szCs w:val="24"/>
        </w:rPr>
        <w:t>ärahoitavad</w:t>
      </w:r>
      <w:proofErr w:type="spellEnd"/>
      <w:r w:rsidR="00EE78AD">
        <w:rPr>
          <w:rFonts w:ascii="Times New Roman" w:hAnsi="Times New Roman" w:cs="Times New Roman"/>
          <w:sz w:val="24"/>
          <w:szCs w:val="24"/>
        </w:rPr>
        <w:t>, välisriigi kodanik peaks Eestis perekonnasündmusega nime vahetamisel, sünni registreerimisel nime andmisel ise välja selgitama, kas tema kodakondsusriik tunnustab</w:t>
      </w:r>
      <w:r w:rsidRPr="00EE78AD" w:rsidR="00EE78AD">
        <w:rPr>
          <w:rFonts w:ascii="Times New Roman" w:hAnsi="Times New Roman" w:cs="Times New Roman"/>
          <w:sz w:val="24"/>
          <w:szCs w:val="24"/>
        </w:rPr>
        <w:t xml:space="preserve"> </w:t>
      </w:r>
      <w:r w:rsidR="00EE78AD">
        <w:rPr>
          <w:rFonts w:ascii="Times New Roman" w:hAnsi="Times New Roman" w:cs="Times New Roman"/>
          <w:sz w:val="24"/>
          <w:szCs w:val="24"/>
        </w:rPr>
        <w:t>saadud nime. Kui isik on jätnud hoolsuskohustuse täitmata, on tal võimalik taotleda nime muutmist, kuid tal tuleb tõendada, et tema kodakondsusriigis saadud nime ei tunnustata (näiteks talle ei väljastata selle nimega isikut tõendavat dokumenti) ning avalduse läbivaatamise eest tuleb tasuda riigilõiv.</w:t>
      </w:r>
    </w:p>
    <w:p w:rsidRPr="00F02147" w:rsidR="004B2CA0" w:rsidP="004B2CA0" w:rsidRDefault="004B2CA0" w14:paraId="7167DA66" w14:textId="77777777">
      <w:pPr>
        <w:spacing w:after="0" w:line="240" w:lineRule="auto"/>
        <w:jc w:val="both"/>
        <w:rPr>
          <w:rFonts w:ascii="Times New Roman" w:hAnsi="Times New Roman" w:cs="Times New Roman"/>
          <w:color w:val="2F5496" w:themeColor="accent1" w:themeShade="BF"/>
          <w:sz w:val="24"/>
          <w:szCs w:val="24"/>
        </w:rPr>
      </w:pPr>
    </w:p>
    <w:p w:rsidR="004B2CA0" w:rsidP="004B2CA0" w:rsidRDefault="004B2CA0" w14:paraId="383267DA" w14:textId="2B70C7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 </w:t>
      </w:r>
      <w:r w:rsidR="00D27557">
        <w:rPr>
          <w:rFonts w:ascii="Times New Roman" w:hAnsi="Times New Roman" w:cs="Times New Roman"/>
          <w:sz w:val="24"/>
          <w:szCs w:val="24"/>
        </w:rPr>
        <w:t>18</w:t>
      </w:r>
      <w:r>
        <w:rPr>
          <w:rFonts w:ascii="Times New Roman" w:hAnsi="Times New Roman" w:cs="Times New Roman"/>
          <w:sz w:val="24"/>
          <w:szCs w:val="24"/>
        </w:rPr>
        <w:t xml:space="preserve"> lõikega 2 on u</w:t>
      </w:r>
      <w:r w:rsidRPr="00A736C3">
        <w:rPr>
          <w:rFonts w:ascii="Times New Roman" w:hAnsi="Times New Roman" w:cs="Times New Roman"/>
          <w:sz w:val="24"/>
          <w:szCs w:val="24"/>
        </w:rPr>
        <w:t xml:space="preserve">ue põhimõttena nimemuutmise õigust piiratud inimestel, kes on süüdi mõistetud </w:t>
      </w:r>
      <w:r w:rsidR="00D846E8">
        <w:rPr>
          <w:rFonts w:ascii="Times New Roman" w:hAnsi="Times New Roman" w:cs="Times New Roman"/>
          <w:sz w:val="24"/>
          <w:szCs w:val="24"/>
        </w:rPr>
        <w:t>teatud</w:t>
      </w:r>
      <w:r>
        <w:rPr>
          <w:rFonts w:ascii="Times New Roman" w:hAnsi="Times New Roman" w:cs="Times New Roman"/>
          <w:sz w:val="24"/>
          <w:szCs w:val="24"/>
        </w:rPr>
        <w:t xml:space="preserve"> </w:t>
      </w:r>
      <w:proofErr w:type="spellStart"/>
      <w:r>
        <w:rPr>
          <w:rFonts w:ascii="Times New Roman" w:hAnsi="Times New Roman" w:cs="Times New Roman"/>
          <w:sz w:val="24"/>
          <w:szCs w:val="24"/>
        </w:rPr>
        <w:t>KarS</w:t>
      </w:r>
      <w:proofErr w:type="spellEnd"/>
      <w:r w:rsidR="00D846E8">
        <w:rPr>
          <w:rFonts w:ascii="Times New Roman" w:hAnsi="Times New Roman" w:cs="Times New Roman"/>
          <w:sz w:val="24"/>
          <w:szCs w:val="24"/>
        </w:rPr>
        <w:t xml:space="preserve"> sätete alusel. Eelnõu </w:t>
      </w:r>
      <w:r w:rsidR="00C630DD">
        <w:rPr>
          <w:rFonts w:ascii="Times New Roman" w:hAnsi="Times New Roman" w:cs="Times New Roman"/>
          <w:sz w:val="24"/>
          <w:szCs w:val="24"/>
        </w:rPr>
        <w:t xml:space="preserve">lõige 2 </w:t>
      </w:r>
      <w:r w:rsidR="00D846E8">
        <w:rPr>
          <w:rFonts w:ascii="Times New Roman" w:hAnsi="Times New Roman" w:cs="Times New Roman"/>
          <w:sz w:val="24"/>
          <w:szCs w:val="24"/>
        </w:rPr>
        <w:t>näeb ette, et kui isik on mõistetud</w:t>
      </w:r>
      <w:r>
        <w:rPr>
          <w:rFonts w:ascii="Times New Roman" w:hAnsi="Times New Roman" w:cs="Times New Roman"/>
          <w:sz w:val="24"/>
          <w:szCs w:val="24"/>
        </w:rPr>
        <w:t xml:space="preserve"> </w:t>
      </w:r>
      <w:proofErr w:type="spellStart"/>
      <w:r>
        <w:rPr>
          <w:rFonts w:ascii="Times New Roman" w:hAnsi="Times New Roman" w:cs="Times New Roman"/>
          <w:sz w:val="24"/>
          <w:szCs w:val="24"/>
        </w:rPr>
        <w:t>KarS</w:t>
      </w:r>
      <w:proofErr w:type="spellEnd"/>
      <w:r>
        <w:rPr>
          <w:rFonts w:ascii="Times New Roman" w:hAnsi="Times New Roman" w:cs="Times New Roman"/>
          <w:sz w:val="24"/>
          <w:szCs w:val="24"/>
        </w:rPr>
        <w:t xml:space="preserve"> </w:t>
      </w:r>
      <w:r w:rsidRPr="00BE61C7" w:rsidR="00BE61C7">
        <w:rPr>
          <w:rFonts w:ascii="Times New Roman" w:hAnsi="Times New Roman" w:cs="Times New Roman"/>
          <w:sz w:val="24"/>
          <w:szCs w:val="24"/>
        </w:rPr>
        <w:t>§-s 89–93, 95–114, 118</w:t>
      </w:r>
      <w:r w:rsidRPr="00434FA3" w:rsidR="00BE61C7">
        <w:rPr>
          <w:rFonts w:ascii="Times New Roman" w:hAnsi="Times New Roman" w:cs="Times New Roman"/>
          <w:sz w:val="24"/>
          <w:szCs w:val="24"/>
          <w:vertAlign w:val="superscript"/>
        </w:rPr>
        <w:t>1</w:t>
      </w:r>
      <w:r w:rsidRPr="00BE61C7" w:rsidR="00BE61C7">
        <w:rPr>
          <w:rFonts w:ascii="Times New Roman" w:hAnsi="Times New Roman" w:cs="Times New Roman"/>
          <w:sz w:val="24"/>
          <w:szCs w:val="24"/>
        </w:rPr>
        <w:t>, § 133 lõikes 2, § 134 lõikes 2, §-s 135, § 141 lõikes 1, lõikes 2 punktides 2–7 lõikes 21–4, §</w:t>
      </w:r>
      <w:r w:rsidR="00BE61C7">
        <w:rPr>
          <w:rFonts w:ascii="Times New Roman" w:hAnsi="Times New Roman" w:cs="Times New Roman"/>
          <w:sz w:val="24"/>
          <w:szCs w:val="24"/>
        </w:rPr>
        <w:t xml:space="preserve"> </w:t>
      </w:r>
      <w:r w:rsidRPr="00BE61C7" w:rsidR="00BE61C7">
        <w:rPr>
          <w:rFonts w:ascii="Times New Roman" w:hAnsi="Times New Roman" w:cs="Times New Roman"/>
          <w:sz w:val="24"/>
          <w:szCs w:val="24"/>
        </w:rPr>
        <w:t>142 lõikes 1 ja lõige 2 punktis 2, § 143 lõikes 2 punktis 2, § 143</w:t>
      </w:r>
      <w:r w:rsidRPr="00434FA3" w:rsidR="00BE61C7">
        <w:rPr>
          <w:rFonts w:ascii="Times New Roman" w:hAnsi="Times New Roman" w:cs="Times New Roman"/>
          <w:sz w:val="24"/>
          <w:szCs w:val="24"/>
          <w:vertAlign w:val="superscript"/>
        </w:rPr>
        <w:t>2</w:t>
      </w:r>
      <w:r w:rsidRPr="00BE61C7" w:rsidR="00BE61C7">
        <w:rPr>
          <w:rFonts w:ascii="Times New Roman" w:hAnsi="Times New Roman" w:cs="Times New Roman"/>
          <w:sz w:val="24"/>
          <w:szCs w:val="24"/>
        </w:rPr>
        <w:t xml:space="preserve"> lõigetes 2–4, 175–179, 184, 185, 187 199, 201, 209–213 ja 217 lg 2, 231–238, 255, 256, 268, 394, 403–405, 414, 415 või 418</w:t>
      </w:r>
      <w:r w:rsidR="00BE61C7">
        <w:rPr>
          <w:rFonts w:ascii="Times New Roman" w:hAnsi="Times New Roman" w:cs="Times New Roman"/>
          <w:sz w:val="24"/>
          <w:szCs w:val="24"/>
        </w:rPr>
        <w:t xml:space="preserve"> </w:t>
      </w:r>
      <w:r w:rsidRPr="00BE61C7" w:rsidR="00BE61C7">
        <w:rPr>
          <w:rFonts w:ascii="Times New Roman" w:hAnsi="Times New Roman" w:cs="Times New Roman"/>
          <w:sz w:val="24"/>
          <w:szCs w:val="24"/>
        </w:rPr>
        <w:t>sätestatud süüteo toimepanemise eest</w:t>
      </w:r>
      <w:r w:rsidR="00BE61C7">
        <w:rPr>
          <w:rFonts w:ascii="Times New Roman" w:hAnsi="Times New Roman" w:cs="Times New Roman"/>
          <w:sz w:val="24"/>
          <w:szCs w:val="24"/>
        </w:rPr>
        <w:t xml:space="preserve">, ei saa ta isikunime muuta seni, kuni karistusandmed karistusregistrist kustutatud ei ole. </w:t>
      </w:r>
      <w:r w:rsidRPr="00AA6479">
        <w:rPr>
          <w:rFonts w:ascii="Times New Roman" w:hAnsi="Times New Roman" w:cs="Times New Roman"/>
          <w:sz w:val="24"/>
          <w:szCs w:val="24"/>
        </w:rPr>
        <w:t xml:space="preserve">Loetelu </w:t>
      </w:r>
      <w:proofErr w:type="spellStart"/>
      <w:r w:rsidR="009C11EC">
        <w:rPr>
          <w:rFonts w:ascii="Times New Roman" w:hAnsi="Times New Roman" w:cs="Times New Roman"/>
          <w:sz w:val="24"/>
          <w:szCs w:val="24"/>
        </w:rPr>
        <w:t>KarRS</w:t>
      </w:r>
      <w:proofErr w:type="spellEnd"/>
      <w:r w:rsidRPr="00AA6479" w:rsidDel="009C11EC">
        <w:rPr>
          <w:rFonts w:ascii="Times New Roman" w:hAnsi="Times New Roman" w:cs="Times New Roman"/>
          <w:sz w:val="24"/>
          <w:szCs w:val="24"/>
        </w:rPr>
        <w:t xml:space="preserve"> </w:t>
      </w:r>
      <w:r w:rsidRPr="00AA6479">
        <w:rPr>
          <w:rFonts w:ascii="Times New Roman" w:hAnsi="Times New Roman" w:cs="Times New Roman"/>
          <w:sz w:val="24"/>
          <w:szCs w:val="24"/>
        </w:rPr>
        <w:t xml:space="preserve">§ 28 nimetatud karistustest, </w:t>
      </w:r>
      <w:r w:rsidRPr="00A736C3">
        <w:rPr>
          <w:rFonts w:ascii="Times New Roman" w:hAnsi="Times New Roman" w:cs="Times New Roman"/>
          <w:sz w:val="24"/>
          <w:szCs w:val="24"/>
        </w:rPr>
        <w:t>millele kandjale kohaldub nimemuutmise piirang, on kirja pandud eelnõu koostamise seisuga ning see võib ajas muutuda</w:t>
      </w:r>
      <w:r w:rsidR="00D96A6D">
        <w:rPr>
          <w:rFonts w:ascii="Times New Roman" w:hAnsi="Times New Roman" w:cs="Times New Roman"/>
          <w:sz w:val="24"/>
          <w:szCs w:val="24"/>
        </w:rPr>
        <w:t>.</w:t>
      </w:r>
    </w:p>
    <w:p w:rsidR="004B2CA0" w:rsidP="004B2CA0" w:rsidRDefault="004B2CA0" w14:paraId="00C6E626" w14:textId="77777777">
      <w:pPr>
        <w:spacing w:after="0" w:line="240" w:lineRule="auto"/>
        <w:jc w:val="both"/>
        <w:rPr>
          <w:rFonts w:ascii="Times New Roman" w:hAnsi="Times New Roman" w:cs="Times New Roman"/>
          <w:sz w:val="24"/>
          <w:szCs w:val="24"/>
        </w:rPr>
      </w:pPr>
    </w:p>
    <w:p w:rsidRPr="00A736C3" w:rsidR="004B2CA0" w:rsidP="004B2CA0" w:rsidRDefault="000C6BCB" w14:paraId="6977EC03" w14:textId="564555F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 18 lõikes 2 l</w:t>
      </w:r>
      <w:r w:rsidR="00BE61C7">
        <w:rPr>
          <w:rFonts w:ascii="Times New Roman" w:hAnsi="Times New Roman" w:cs="Times New Roman"/>
          <w:sz w:val="24"/>
          <w:szCs w:val="24"/>
        </w:rPr>
        <w:t xml:space="preserve">oetletud </w:t>
      </w:r>
      <w:proofErr w:type="spellStart"/>
      <w:r w:rsidR="00BE61C7">
        <w:rPr>
          <w:rFonts w:ascii="Times New Roman" w:hAnsi="Times New Roman" w:cs="Times New Roman"/>
          <w:sz w:val="24"/>
          <w:szCs w:val="24"/>
        </w:rPr>
        <w:t>KarS</w:t>
      </w:r>
      <w:proofErr w:type="spellEnd"/>
      <w:r w:rsidR="00BE61C7">
        <w:rPr>
          <w:rFonts w:ascii="Times New Roman" w:hAnsi="Times New Roman" w:cs="Times New Roman"/>
          <w:sz w:val="24"/>
          <w:szCs w:val="24"/>
        </w:rPr>
        <w:t xml:space="preserve"> sätete alusel kehtestatud p</w:t>
      </w:r>
      <w:r w:rsidRPr="00A736C3" w:rsidR="004B2CA0">
        <w:rPr>
          <w:rFonts w:ascii="Times New Roman" w:hAnsi="Times New Roman" w:cs="Times New Roman"/>
          <w:sz w:val="24"/>
          <w:szCs w:val="24"/>
        </w:rPr>
        <w:t xml:space="preserve">iirang isikunime muuta kehtib </w:t>
      </w:r>
      <w:r w:rsidR="00EE78AD">
        <w:rPr>
          <w:rFonts w:ascii="Times New Roman" w:hAnsi="Times New Roman" w:cs="Times New Roman"/>
          <w:sz w:val="24"/>
          <w:szCs w:val="24"/>
        </w:rPr>
        <w:t>kuni</w:t>
      </w:r>
      <w:r w:rsidRPr="00A736C3" w:rsidR="004B2CA0">
        <w:rPr>
          <w:rFonts w:ascii="Times New Roman" w:hAnsi="Times New Roman" w:cs="Times New Roman"/>
          <w:sz w:val="24"/>
          <w:szCs w:val="24"/>
        </w:rPr>
        <w:t xml:space="preserve"> karistusandme</w:t>
      </w:r>
      <w:r w:rsidR="00EE78AD">
        <w:rPr>
          <w:rFonts w:ascii="Times New Roman" w:hAnsi="Times New Roman" w:cs="Times New Roman"/>
          <w:sz w:val="24"/>
          <w:szCs w:val="24"/>
        </w:rPr>
        <w:t>te</w:t>
      </w:r>
      <w:r w:rsidRPr="00A736C3" w:rsidR="004B2CA0">
        <w:rPr>
          <w:rFonts w:ascii="Times New Roman" w:hAnsi="Times New Roman" w:cs="Times New Roman"/>
          <w:sz w:val="24"/>
          <w:szCs w:val="24"/>
        </w:rPr>
        <w:t xml:space="preserve"> </w:t>
      </w:r>
      <w:r w:rsidR="00EE78AD">
        <w:rPr>
          <w:rFonts w:ascii="Times New Roman" w:hAnsi="Times New Roman" w:cs="Times New Roman"/>
          <w:sz w:val="24"/>
          <w:szCs w:val="24"/>
        </w:rPr>
        <w:t>kustutamiseni</w:t>
      </w:r>
      <w:r w:rsidRPr="00A736C3" w:rsidR="004B2CA0">
        <w:rPr>
          <w:rFonts w:ascii="Times New Roman" w:hAnsi="Times New Roman" w:cs="Times New Roman"/>
          <w:sz w:val="24"/>
          <w:szCs w:val="24"/>
        </w:rPr>
        <w:t xml:space="preserve"> karistusregistrist. </w:t>
      </w:r>
      <w:proofErr w:type="spellStart"/>
      <w:r w:rsidR="009C11EC">
        <w:rPr>
          <w:rFonts w:ascii="Times New Roman" w:hAnsi="Times New Roman" w:cs="Times New Roman"/>
          <w:sz w:val="24"/>
          <w:szCs w:val="24"/>
        </w:rPr>
        <w:t>KarRS</w:t>
      </w:r>
      <w:r w:rsidR="005F7D14">
        <w:rPr>
          <w:rFonts w:ascii="Times New Roman" w:hAnsi="Times New Roman" w:cs="Times New Roman"/>
          <w:sz w:val="24"/>
          <w:szCs w:val="24"/>
        </w:rPr>
        <w:t>-s</w:t>
      </w:r>
      <w:proofErr w:type="spellEnd"/>
      <w:r w:rsidRPr="00A736C3" w:rsidR="004B2CA0">
        <w:rPr>
          <w:rFonts w:ascii="Times New Roman" w:hAnsi="Times New Roman" w:cs="Times New Roman"/>
          <w:sz w:val="24"/>
          <w:szCs w:val="24"/>
        </w:rPr>
        <w:t xml:space="preserve"> esitatud loetletud süüteokoosseisude korral jäävad i</w:t>
      </w:r>
      <w:r w:rsidR="00EE78AD">
        <w:rPr>
          <w:rFonts w:ascii="Times New Roman" w:hAnsi="Times New Roman" w:cs="Times New Roman"/>
          <w:sz w:val="24"/>
          <w:szCs w:val="24"/>
        </w:rPr>
        <w:t>sikut</w:t>
      </w:r>
      <w:r w:rsidRPr="00A736C3" w:rsidR="004B2CA0">
        <w:rPr>
          <w:rFonts w:ascii="Times New Roman" w:hAnsi="Times New Roman" w:cs="Times New Roman"/>
          <w:sz w:val="24"/>
          <w:szCs w:val="24"/>
        </w:rPr>
        <w:t>e nimed kohtulahendites avalikuks (süüdimõistetu isikunimi ei ole varjatud tema isikunime initsiaalidega), sh ka karistusandmete kustumisel. Kui neil inimestel oleks õigus nime muuta, ei oleks võimalik täita karistusregistri seaduses sätestatud nimede avalikustamise eesmärki.</w:t>
      </w:r>
    </w:p>
    <w:p w:rsidRPr="00A736C3" w:rsidR="004B2CA0" w:rsidP="004B2CA0" w:rsidRDefault="004B2CA0" w14:paraId="38A60F60" w14:textId="67750956">
      <w:pPr>
        <w:spacing w:after="0" w:line="240" w:lineRule="auto"/>
        <w:jc w:val="both"/>
        <w:rPr>
          <w:rFonts w:ascii="Times New Roman" w:hAnsi="Times New Roman" w:cs="Times New Roman"/>
          <w:sz w:val="24"/>
          <w:szCs w:val="24"/>
        </w:rPr>
      </w:pPr>
    </w:p>
    <w:p w:rsidR="004B2CA0" w:rsidP="004B2CA0" w:rsidRDefault="004B2CA0" w14:paraId="55A8A479" w14:textId="46D9ACAF">
      <w:pPr>
        <w:spacing w:after="0" w:line="240" w:lineRule="auto"/>
        <w:jc w:val="both"/>
        <w:rPr>
          <w:rFonts w:ascii="Times New Roman" w:hAnsi="Times New Roman" w:cs="Times New Roman"/>
          <w:sz w:val="24"/>
          <w:szCs w:val="24"/>
        </w:rPr>
      </w:pPr>
      <w:r w:rsidRPr="00A736C3">
        <w:rPr>
          <w:rFonts w:ascii="Times New Roman" w:hAnsi="Times New Roman" w:cs="Times New Roman"/>
          <w:sz w:val="24"/>
          <w:szCs w:val="24"/>
        </w:rPr>
        <w:t>Piirangu kehtestamine on vajalik avalikkuse huvides ja puudutab rasketes kuritegudes</w:t>
      </w:r>
      <w:r>
        <w:rPr>
          <w:rFonts w:ascii="Times New Roman" w:hAnsi="Times New Roman" w:cs="Times New Roman"/>
          <w:sz w:val="24"/>
          <w:szCs w:val="24"/>
        </w:rPr>
        <w:t xml:space="preserve"> (</w:t>
      </w:r>
      <w:proofErr w:type="spellStart"/>
      <w:r w:rsidR="009C11EC">
        <w:rPr>
          <w:rFonts w:ascii="Times New Roman" w:hAnsi="Times New Roman" w:cs="Times New Roman"/>
          <w:sz w:val="24"/>
          <w:szCs w:val="24"/>
        </w:rPr>
        <w:t>KarRS</w:t>
      </w:r>
      <w:proofErr w:type="spellEnd"/>
      <w:r w:rsidR="009C11EC">
        <w:rPr>
          <w:rFonts w:ascii="Times New Roman" w:hAnsi="Times New Roman" w:cs="Times New Roman"/>
          <w:sz w:val="24"/>
          <w:szCs w:val="24"/>
        </w:rPr>
        <w:t xml:space="preserve"> </w:t>
      </w:r>
      <w:r>
        <w:rPr>
          <w:rFonts w:ascii="Times New Roman" w:hAnsi="Times New Roman" w:cs="Times New Roman"/>
          <w:sz w:val="24"/>
          <w:szCs w:val="24"/>
        </w:rPr>
        <w:t>§-s 28 loetletud kuriteod</w:t>
      </w:r>
      <w:r w:rsidR="0081642D">
        <w:rPr>
          <w:rFonts w:ascii="Times New Roman" w:hAnsi="Times New Roman" w:cs="Times New Roman"/>
          <w:sz w:val="24"/>
          <w:szCs w:val="24"/>
        </w:rPr>
        <w:t>) v</w:t>
      </w:r>
      <w:r w:rsidRPr="0081642D">
        <w:rPr>
          <w:rFonts w:ascii="Times New Roman" w:hAnsi="Times New Roman" w:cs="Times New Roman"/>
          <w:sz w:val="24"/>
          <w:szCs w:val="24"/>
        </w:rPr>
        <w:t xml:space="preserve">õi </w:t>
      </w:r>
      <w:r w:rsidRPr="003A1600">
        <w:rPr>
          <w:rFonts w:ascii="Times New Roman" w:hAnsi="Times New Roman" w:cs="Times New Roman"/>
          <w:sz w:val="24"/>
          <w:szCs w:val="24"/>
        </w:rPr>
        <w:t>varavastaste</w:t>
      </w:r>
      <w:r>
        <w:rPr>
          <w:rFonts w:ascii="Times New Roman" w:hAnsi="Times New Roman" w:cs="Times New Roman"/>
          <w:sz w:val="24"/>
          <w:szCs w:val="24"/>
        </w:rPr>
        <w:t>s</w:t>
      </w:r>
      <w:r w:rsidRPr="003A1600">
        <w:rPr>
          <w:rFonts w:ascii="Times New Roman" w:hAnsi="Times New Roman" w:cs="Times New Roman"/>
          <w:sz w:val="24"/>
          <w:szCs w:val="24"/>
        </w:rPr>
        <w:t xml:space="preserve"> kuritegude</w:t>
      </w:r>
      <w:r>
        <w:rPr>
          <w:rFonts w:ascii="Times New Roman" w:hAnsi="Times New Roman" w:cs="Times New Roman"/>
          <w:sz w:val="24"/>
          <w:szCs w:val="24"/>
        </w:rPr>
        <w:t>s (</w:t>
      </w:r>
      <w:proofErr w:type="spellStart"/>
      <w:r>
        <w:rPr>
          <w:rFonts w:ascii="Times New Roman" w:hAnsi="Times New Roman" w:cs="Times New Roman"/>
          <w:sz w:val="24"/>
          <w:szCs w:val="24"/>
        </w:rPr>
        <w:t>KarS</w:t>
      </w:r>
      <w:proofErr w:type="spellEnd"/>
      <w:r>
        <w:rPr>
          <w:rFonts w:ascii="Times New Roman" w:hAnsi="Times New Roman" w:cs="Times New Roman"/>
          <w:sz w:val="24"/>
          <w:szCs w:val="24"/>
        </w:rPr>
        <w:t xml:space="preserve"> </w:t>
      </w:r>
      <w:r w:rsidRPr="00AA6479">
        <w:rPr>
          <w:rFonts w:ascii="Times New Roman" w:hAnsi="Times New Roman" w:cs="Times New Roman"/>
          <w:sz w:val="24"/>
          <w:szCs w:val="24"/>
        </w:rPr>
        <w:t>§-s 199, 201, 209–213, 217 l</w:t>
      </w:r>
      <w:r w:rsidR="00E27B0F">
        <w:rPr>
          <w:rFonts w:ascii="Times New Roman" w:hAnsi="Times New Roman" w:cs="Times New Roman"/>
          <w:sz w:val="24"/>
          <w:szCs w:val="24"/>
        </w:rPr>
        <w:t>õige</w:t>
      </w:r>
      <w:r w:rsidRPr="00AA6479">
        <w:rPr>
          <w:rFonts w:ascii="Times New Roman" w:hAnsi="Times New Roman" w:cs="Times New Roman"/>
          <w:sz w:val="24"/>
          <w:szCs w:val="24"/>
        </w:rPr>
        <w:t xml:space="preserve"> 2</w:t>
      </w:r>
      <w:r>
        <w:rPr>
          <w:rFonts w:ascii="Times New Roman" w:hAnsi="Times New Roman" w:cs="Times New Roman"/>
          <w:sz w:val="24"/>
          <w:szCs w:val="24"/>
        </w:rPr>
        <w:t>)</w:t>
      </w:r>
      <w:r w:rsidRPr="00AA6479">
        <w:rPr>
          <w:rFonts w:ascii="Times New Roman" w:hAnsi="Times New Roman" w:cs="Times New Roman"/>
          <w:sz w:val="24"/>
          <w:szCs w:val="24"/>
        </w:rPr>
        <w:t xml:space="preserve"> </w:t>
      </w:r>
      <w:r w:rsidRPr="00A736C3">
        <w:rPr>
          <w:rFonts w:ascii="Times New Roman" w:hAnsi="Times New Roman" w:cs="Times New Roman"/>
          <w:sz w:val="24"/>
          <w:szCs w:val="24"/>
        </w:rPr>
        <w:t>süüdimõistetud inimesi</w:t>
      </w:r>
      <w:r>
        <w:rPr>
          <w:rFonts w:ascii="Times New Roman" w:hAnsi="Times New Roman" w:cs="Times New Roman"/>
          <w:sz w:val="24"/>
          <w:szCs w:val="24"/>
        </w:rPr>
        <w:t xml:space="preserve">. </w:t>
      </w:r>
    </w:p>
    <w:p w:rsidR="004B2CA0" w:rsidP="004B2CA0" w:rsidRDefault="004B2CA0" w14:paraId="41BAA48D" w14:textId="77777777">
      <w:pPr>
        <w:spacing w:after="0" w:line="240" w:lineRule="auto"/>
        <w:jc w:val="both"/>
        <w:rPr>
          <w:rFonts w:ascii="Times New Roman" w:hAnsi="Times New Roman" w:cs="Times New Roman"/>
          <w:sz w:val="24"/>
          <w:szCs w:val="24"/>
        </w:rPr>
      </w:pPr>
    </w:p>
    <w:p w:rsidRPr="00BB0B2B" w:rsidR="004B2CA0" w:rsidP="004B2CA0" w:rsidRDefault="004B2CA0" w14:paraId="304792F6" w14:textId="27C28C6B">
      <w:pPr>
        <w:spacing w:after="0" w:line="240" w:lineRule="auto"/>
        <w:jc w:val="both"/>
        <w:rPr>
          <w:rFonts w:ascii="Times New Roman" w:hAnsi="Times New Roman" w:cs="Times New Roman"/>
          <w:sz w:val="24"/>
          <w:szCs w:val="24"/>
        </w:rPr>
      </w:pPr>
      <w:r w:rsidRPr="00A736C3">
        <w:rPr>
          <w:rFonts w:ascii="Times New Roman" w:hAnsi="Times New Roman" w:cs="Times New Roman"/>
          <w:sz w:val="24"/>
          <w:szCs w:val="24"/>
        </w:rPr>
        <w:t>Võimaldades kuriteos süüdimõistetud inimestel muuta isikunime, on neil võimalik uue isikunime saamisega varjata oma identiteeti ja toimepandud kuritegusid karistuse kehtimise ajal.</w:t>
      </w:r>
      <w:r>
        <w:rPr>
          <w:rFonts w:ascii="Times New Roman" w:hAnsi="Times New Roman" w:cs="Times New Roman"/>
          <w:sz w:val="24"/>
          <w:szCs w:val="24"/>
        </w:rPr>
        <w:t xml:space="preserve"> Samuti võib </w:t>
      </w:r>
      <w:r w:rsidRPr="003A1600">
        <w:rPr>
          <w:rFonts w:ascii="Times New Roman" w:hAnsi="Times New Roman" w:cs="Times New Roman"/>
          <w:sz w:val="24"/>
          <w:szCs w:val="24"/>
        </w:rPr>
        <w:t>nime vahetamine soodustada uute samaliigiliste kuritegude toime panemist tulevikus (näiteks sarikelmid)</w:t>
      </w:r>
      <w:r>
        <w:rPr>
          <w:rFonts w:ascii="Times New Roman" w:hAnsi="Times New Roman" w:cs="Times New Roman"/>
          <w:sz w:val="24"/>
          <w:szCs w:val="24"/>
        </w:rPr>
        <w:t xml:space="preserve">. </w:t>
      </w:r>
      <w:r w:rsidRPr="00A736C3">
        <w:rPr>
          <w:rFonts w:ascii="Times New Roman" w:hAnsi="Times New Roman" w:cs="Times New Roman"/>
          <w:sz w:val="24"/>
          <w:szCs w:val="24"/>
        </w:rPr>
        <w:t>Ka praegu saab isikukoodi alusel kontrollida isiku karistatuse andmeid karistusregistrist, kuid tegemist on tasulise teenusega. Samuti peab selleks teadma inimese isikukoodi. Kuigi karistusregistri andmete kohta võivad huvitatud isikud päringuid teha, on praktikas levinud eelkõige internetiotsingute tegemine info saamiseks, kasutades selleks inimese nime. Avalikkuse huvi alla langenud kohtuprotsesse ja selle tulemust kajastavad tihti veebiväljaanded, kus on kirjas ka süüteo toime pannud inimese nimi, mistõttu leiab internetiotsingu teel, kasutades inimese isikunime otsingu alusena, viited tema toimepandud süüteole.</w:t>
      </w:r>
    </w:p>
    <w:p w:rsidRPr="00BB0B2B" w:rsidR="004B2CA0" w:rsidP="004B2CA0" w:rsidRDefault="004B2CA0" w14:paraId="44DDA3C2" w14:textId="77777777">
      <w:pPr>
        <w:spacing w:after="0" w:line="240" w:lineRule="auto"/>
        <w:jc w:val="both"/>
        <w:rPr>
          <w:rFonts w:ascii="Times New Roman" w:hAnsi="Times New Roman" w:cs="Times New Roman"/>
          <w:sz w:val="24"/>
          <w:szCs w:val="24"/>
        </w:rPr>
      </w:pPr>
    </w:p>
    <w:p w:rsidR="004B2CA0" w:rsidP="004B2CA0" w:rsidRDefault="004B2CA0" w14:paraId="05E032C1" w14:textId="6D91AC5A">
      <w:pPr>
        <w:spacing w:after="0" w:line="240" w:lineRule="auto"/>
        <w:jc w:val="both"/>
        <w:rPr>
          <w:rFonts w:ascii="Times New Roman" w:hAnsi="Times New Roman" w:cs="Times New Roman"/>
          <w:sz w:val="24"/>
          <w:szCs w:val="24"/>
        </w:rPr>
      </w:pPr>
      <w:r w:rsidRPr="00BB0B2B">
        <w:rPr>
          <w:rFonts w:ascii="Times New Roman" w:hAnsi="Times New Roman" w:cs="Times New Roman"/>
          <w:sz w:val="24"/>
          <w:szCs w:val="24"/>
        </w:rPr>
        <w:t xml:space="preserve">Nime muutmise piirang </w:t>
      </w:r>
      <w:r w:rsidR="00874305">
        <w:rPr>
          <w:rFonts w:ascii="Times New Roman" w:hAnsi="Times New Roman" w:cs="Times New Roman"/>
          <w:sz w:val="24"/>
          <w:szCs w:val="24"/>
        </w:rPr>
        <w:t>eelnõu § 18 lõikes 2 loetletud süüteo toimepanemisel</w:t>
      </w:r>
      <w:r w:rsidRPr="00BB0B2B">
        <w:rPr>
          <w:rFonts w:ascii="Times New Roman" w:hAnsi="Times New Roman" w:cs="Times New Roman"/>
          <w:sz w:val="24"/>
          <w:szCs w:val="24"/>
        </w:rPr>
        <w:t xml:space="preserve"> ei ole eluaegne. </w:t>
      </w:r>
      <w:r w:rsidR="00BE61C7">
        <w:rPr>
          <w:rFonts w:ascii="Times New Roman" w:hAnsi="Times New Roman" w:cs="Times New Roman"/>
          <w:sz w:val="24"/>
          <w:szCs w:val="24"/>
        </w:rPr>
        <w:t>Eelnõu § 18 lõikes 2 loetletud</w:t>
      </w:r>
      <w:r w:rsidRPr="00BB0B2B">
        <w:rPr>
          <w:rFonts w:ascii="Times New Roman" w:hAnsi="Times New Roman" w:cs="Times New Roman"/>
          <w:sz w:val="24"/>
          <w:szCs w:val="24"/>
        </w:rPr>
        <w:t xml:space="preserve"> süüteo toime pannud inimene saab oma nime muuta pärast seda, kui tema karistusandmed </w:t>
      </w:r>
      <w:r w:rsidR="009C3538">
        <w:rPr>
          <w:rFonts w:ascii="Times New Roman" w:hAnsi="Times New Roman" w:cs="Times New Roman"/>
          <w:sz w:val="24"/>
          <w:szCs w:val="24"/>
        </w:rPr>
        <w:t>sättes</w:t>
      </w:r>
      <w:r w:rsidRPr="00BB0B2B">
        <w:rPr>
          <w:rFonts w:ascii="Times New Roman" w:hAnsi="Times New Roman" w:cs="Times New Roman"/>
          <w:sz w:val="24"/>
          <w:szCs w:val="24"/>
        </w:rPr>
        <w:t xml:space="preserve"> nimetatud süüteo eest on karistusregistrist kustutatud. Samas on süüdimõistetud inimestel võimalik </w:t>
      </w:r>
      <w:r w:rsidR="009C3538">
        <w:rPr>
          <w:rFonts w:ascii="Times New Roman" w:hAnsi="Times New Roman" w:cs="Times New Roman"/>
          <w:sz w:val="24"/>
          <w:szCs w:val="24"/>
        </w:rPr>
        <w:t>vahetada perekonnanime abielu või kooselulepingu sõlmimisel, st piirang nime kehtib üksnes nimemuutmise menetluses, mitte perekonnaseisutoimingutes.</w:t>
      </w:r>
    </w:p>
    <w:p w:rsidR="00BE61C7" w:rsidP="004B2CA0" w:rsidRDefault="00BE61C7" w14:paraId="6D0AD49B" w14:textId="77777777">
      <w:pPr>
        <w:spacing w:after="0" w:line="240" w:lineRule="auto"/>
        <w:jc w:val="both"/>
        <w:rPr>
          <w:rFonts w:ascii="Times New Roman" w:hAnsi="Times New Roman" w:cs="Times New Roman"/>
          <w:sz w:val="24"/>
          <w:szCs w:val="24"/>
        </w:rPr>
      </w:pPr>
    </w:p>
    <w:p w:rsidR="00BE61C7" w:rsidP="004B2CA0" w:rsidRDefault="00BE61C7" w14:paraId="21F1781B" w14:textId="042DE5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 18 lõige 3 näeb ette, et juhul kui isik on süüdi mõistetud </w:t>
      </w:r>
      <w:proofErr w:type="spellStart"/>
      <w:r>
        <w:rPr>
          <w:rFonts w:ascii="Times New Roman" w:hAnsi="Times New Roman" w:cs="Times New Roman"/>
          <w:sz w:val="24"/>
          <w:szCs w:val="24"/>
        </w:rPr>
        <w:t>KarS</w:t>
      </w:r>
      <w:proofErr w:type="spellEnd"/>
      <w:r>
        <w:rPr>
          <w:rFonts w:ascii="Times New Roman" w:hAnsi="Times New Roman" w:cs="Times New Roman"/>
          <w:sz w:val="24"/>
          <w:szCs w:val="24"/>
        </w:rPr>
        <w:t xml:space="preserve"> </w:t>
      </w:r>
      <w:r w:rsidRPr="00BE61C7">
        <w:rPr>
          <w:rFonts w:ascii="Times New Roman" w:hAnsi="Times New Roman" w:cs="Times New Roman"/>
          <w:sz w:val="24"/>
          <w:szCs w:val="24"/>
        </w:rPr>
        <w:t>§ 141 lõike 2 punktis 1, § 141</w:t>
      </w:r>
      <w:r w:rsidRPr="00434FA3">
        <w:rPr>
          <w:rFonts w:ascii="Times New Roman" w:hAnsi="Times New Roman" w:cs="Times New Roman"/>
          <w:sz w:val="24"/>
          <w:szCs w:val="24"/>
          <w:vertAlign w:val="superscript"/>
        </w:rPr>
        <w:t>1</w:t>
      </w:r>
      <w:r w:rsidRPr="00BE61C7">
        <w:rPr>
          <w:rFonts w:ascii="Times New Roman" w:hAnsi="Times New Roman" w:cs="Times New Roman"/>
          <w:sz w:val="24"/>
          <w:szCs w:val="24"/>
        </w:rPr>
        <w:t xml:space="preserve"> lõike 2 punktis 1, § 142 lõike 2 punktis 1, § 143 lõike 2 punktis 1, § 143</w:t>
      </w:r>
      <w:r w:rsidRPr="00434FA3">
        <w:rPr>
          <w:rFonts w:ascii="Times New Roman" w:hAnsi="Times New Roman" w:cs="Times New Roman"/>
          <w:sz w:val="24"/>
          <w:szCs w:val="24"/>
          <w:vertAlign w:val="superscript"/>
        </w:rPr>
        <w:t>1</w:t>
      </w:r>
      <w:r w:rsidRPr="00BE61C7">
        <w:rPr>
          <w:rFonts w:ascii="Times New Roman" w:hAnsi="Times New Roman" w:cs="Times New Roman"/>
          <w:sz w:val="24"/>
          <w:szCs w:val="24"/>
        </w:rPr>
        <w:t xml:space="preserve"> lõike 2 punktis 1, § 143</w:t>
      </w:r>
      <w:r w:rsidRPr="00434FA3">
        <w:rPr>
          <w:rFonts w:ascii="Times New Roman" w:hAnsi="Times New Roman" w:cs="Times New Roman"/>
          <w:sz w:val="24"/>
          <w:szCs w:val="24"/>
          <w:vertAlign w:val="superscript"/>
        </w:rPr>
        <w:t>2</w:t>
      </w:r>
      <w:r w:rsidRPr="00BE61C7">
        <w:rPr>
          <w:rFonts w:ascii="Times New Roman" w:hAnsi="Times New Roman" w:cs="Times New Roman"/>
          <w:sz w:val="24"/>
          <w:szCs w:val="24"/>
        </w:rPr>
        <w:t xml:space="preserve"> lõikes 1, §-s 144–146 sätestatud süüteo toimepanemise eest</w:t>
      </w:r>
      <w:r>
        <w:rPr>
          <w:rFonts w:ascii="Times New Roman" w:hAnsi="Times New Roman" w:cs="Times New Roman"/>
          <w:sz w:val="24"/>
          <w:szCs w:val="24"/>
        </w:rPr>
        <w:t xml:space="preserve"> ei saa ta isikunime muuta. Kehtestatud piirang on </w:t>
      </w:r>
      <w:r w:rsidR="00874305">
        <w:rPr>
          <w:rFonts w:ascii="Times New Roman" w:hAnsi="Times New Roman" w:cs="Times New Roman"/>
          <w:sz w:val="24"/>
          <w:szCs w:val="24"/>
        </w:rPr>
        <w:t>tähtajatu</w:t>
      </w:r>
      <w:r>
        <w:rPr>
          <w:rFonts w:ascii="Times New Roman" w:hAnsi="Times New Roman" w:cs="Times New Roman"/>
          <w:sz w:val="24"/>
          <w:szCs w:val="24"/>
        </w:rPr>
        <w:t xml:space="preserve">. </w:t>
      </w:r>
      <w:r w:rsidRPr="00606ED2">
        <w:rPr>
          <w:rFonts w:ascii="Times New Roman" w:hAnsi="Times New Roman" w:cs="Times New Roman"/>
          <w:sz w:val="24"/>
          <w:szCs w:val="24"/>
        </w:rPr>
        <w:t xml:space="preserve">Piirangu eesmärgiks </w:t>
      </w:r>
      <w:r>
        <w:rPr>
          <w:rFonts w:ascii="Times New Roman" w:hAnsi="Times New Roman" w:cs="Times New Roman"/>
          <w:sz w:val="24"/>
          <w:szCs w:val="24"/>
        </w:rPr>
        <w:t xml:space="preserve">on </w:t>
      </w:r>
      <w:r w:rsidRPr="00606ED2">
        <w:rPr>
          <w:rFonts w:ascii="Times New Roman" w:hAnsi="Times New Roman" w:cs="Times New Roman"/>
          <w:sz w:val="24"/>
          <w:szCs w:val="24"/>
        </w:rPr>
        <w:t xml:space="preserve">vältida olukorda, kus </w:t>
      </w:r>
      <w:r>
        <w:rPr>
          <w:rFonts w:ascii="Times New Roman" w:hAnsi="Times New Roman" w:cs="Times New Roman"/>
          <w:sz w:val="24"/>
          <w:szCs w:val="24"/>
        </w:rPr>
        <w:t>alaealise suhtes toimepandus seksuaalkuriteos</w:t>
      </w:r>
      <w:r w:rsidRPr="00606ED2">
        <w:rPr>
          <w:rFonts w:ascii="Times New Roman" w:hAnsi="Times New Roman" w:cs="Times New Roman"/>
          <w:sz w:val="24"/>
          <w:szCs w:val="24"/>
        </w:rPr>
        <w:t xml:space="preserve"> süüdimõistetud isik saaks nime muutmisega varjata oma identiteeti ja varasemat kuritegelikku tausta, kahjustades sellega avalikku usaldust ning tekitades reaalse ohu teistele isikutele. </w:t>
      </w:r>
      <w:r>
        <w:rPr>
          <w:rFonts w:ascii="Times New Roman" w:hAnsi="Times New Roman" w:cs="Times New Roman"/>
          <w:sz w:val="24"/>
          <w:szCs w:val="24"/>
        </w:rPr>
        <w:t xml:space="preserve">Võimalus muuta nime pärast karistusandmete kustumist võimaldaks teo </w:t>
      </w:r>
      <w:r w:rsidRPr="00606ED2">
        <w:rPr>
          <w:rFonts w:ascii="Times New Roman" w:hAnsi="Times New Roman" w:cs="Times New Roman"/>
          <w:sz w:val="24"/>
          <w:szCs w:val="24"/>
        </w:rPr>
        <w:t>toimepanijal jätkata samalaadseid tegusid uue identiteedi all, raskendades potentsiaalsete kannatanute võimalust isikut tuvastada</w:t>
      </w:r>
      <w:r>
        <w:rPr>
          <w:rFonts w:ascii="Times New Roman" w:hAnsi="Times New Roman" w:cs="Times New Roman"/>
          <w:sz w:val="24"/>
          <w:szCs w:val="24"/>
        </w:rPr>
        <w:t>. Lisaks kaitseb säte ka alaealiste laste, kui ühiskonna ühe kõige haavatama grupi</w:t>
      </w:r>
      <w:r w:rsidR="007C52C8">
        <w:rPr>
          <w:rFonts w:ascii="Times New Roman" w:hAnsi="Times New Roman" w:cs="Times New Roman"/>
          <w:sz w:val="24"/>
          <w:szCs w:val="24"/>
        </w:rPr>
        <w:t>,</w:t>
      </w:r>
      <w:r>
        <w:rPr>
          <w:rFonts w:ascii="Times New Roman" w:hAnsi="Times New Roman" w:cs="Times New Roman"/>
          <w:sz w:val="24"/>
          <w:szCs w:val="24"/>
        </w:rPr>
        <w:t xml:space="preserve"> elu ja tervist, kuna sätted, mis ei luba süüdimõistetud isikul nime tema eluajal muuta puudutavad seksuaalkuritegusid, mis on toimepandud alaealiste suhtes. </w:t>
      </w:r>
    </w:p>
    <w:p w:rsidR="00BE61C7" w:rsidP="004B2CA0" w:rsidRDefault="00BE61C7" w14:paraId="3CFA966E" w14:textId="77777777">
      <w:pPr>
        <w:spacing w:after="0" w:line="240" w:lineRule="auto"/>
        <w:jc w:val="both"/>
        <w:rPr>
          <w:rFonts w:ascii="Times New Roman" w:hAnsi="Times New Roman" w:cs="Times New Roman"/>
          <w:sz w:val="24"/>
          <w:szCs w:val="24"/>
        </w:rPr>
      </w:pPr>
    </w:p>
    <w:p w:rsidR="00434FA3" w:rsidP="004B2CA0" w:rsidRDefault="008B3AB5" w14:paraId="5AC111EE" w14:textId="20A1399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Tähtajatu</w:t>
      </w:r>
      <w:r w:rsidR="00BE61C7">
        <w:rPr>
          <w:rFonts w:ascii="Times New Roman" w:hAnsi="Times New Roman" w:cs="Times New Roman"/>
          <w:sz w:val="24"/>
          <w:szCs w:val="24"/>
        </w:rPr>
        <w:t xml:space="preserve"> nimemuutmise keelu sätestamine on vajalik, et </w:t>
      </w:r>
      <w:r w:rsidRPr="00A56400" w:rsidR="00BE61C7">
        <w:rPr>
          <w:rFonts w:ascii="Times New Roman" w:hAnsi="Times New Roman" w:cs="Times New Roman"/>
          <w:sz w:val="24"/>
          <w:szCs w:val="24"/>
        </w:rPr>
        <w:t>tagada avaliku turvalisuse maksimaalne kaitse</w:t>
      </w:r>
      <w:r w:rsidR="00BE61C7">
        <w:rPr>
          <w:rFonts w:ascii="Times New Roman" w:hAnsi="Times New Roman" w:cs="Times New Roman"/>
          <w:sz w:val="24"/>
          <w:szCs w:val="24"/>
        </w:rPr>
        <w:t>. L</w:t>
      </w:r>
      <w:r w:rsidRPr="00A56400" w:rsidR="00BE61C7">
        <w:rPr>
          <w:rFonts w:ascii="Times New Roman" w:hAnsi="Times New Roman" w:cs="Times New Roman"/>
          <w:sz w:val="24"/>
          <w:szCs w:val="24"/>
        </w:rPr>
        <w:t xml:space="preserve">isaks võimaldab </w:t>
      </w:r>
      <w:r w:rsidR="00874305">
        <w:rPr>
          <w:rFonts w:ascii="Times New Roman" w:hAnsi="Times New Roman" w:cs="Times New Roman"/>
          <w:sz w:val="24"/>
          <w:szCs w:val="24"/>
        </w:rPr>
        <w:t>tähtajatu</w:t>
      </w:r>
      <w:r w:rsidRPr="00A56400" w:rsidR="00BE61C7">
        <w:rPr>
          <w:rFonts w:ascii="Times New Roman" w:hAnsi="Times New Roman" w:cs="Times New Roman"/>
          <w:sz w:val="24"/>
          <w:szCs w:val="24"/>
        </w:rPr>
        <w:t xml:space="preserve"> keeld kõrvaldada</w:t>
      </w:r>
      <w:r w:rsidR="00BE61C7">
        <w:rPr>
          <w:rFonts w:ascii="Times New Roman" w:hAnsi="Times New Roman" w:cs="Times New Roman"/>
          <w:sz w:val="24"/>
          <w:szCs w:val="24"/>
        </w:rPr>
        <w:t xml:space="preserve"> </w:t>
      </w:r>
      <w:r w:rsidRPr="00A56400" w:rsidR="00BE61C7">
        <w:rPr>
          <w:rFonts w:ascii="Times New Roman" w:hAnsi="Times New Roman" w:cs="Times New Roman"/>
          <w:sz w:val="24"/>
          <w:szCs w:val="24"/>
        </w:rPr>
        <w:t>võimalused identiteedi manipuleerimiseks</w:t>
      </w:r>
      <w:r w:rsidR="00BE61C7">
        <w:rPr>
          <w:rFonts w:ascii="Times New Roman" w:hAnsi="Times New Roman" w:cs="Times New Roman"/>
          <w:sz w:val="24"/>
          <w:szCs w:val="24"/>
        </w:rPr>
        <w:t xml:space="preserve">. </w:t>
      </w:r>
      <w:r w:rsidRPr="00A56400" w:rsidR="00BE61C7">
        <w:rPr>
          <w:rFonts w:ascii="Times New Roman" w:hAnsi="Times New Roman" w:cs="Times New Roman"/>
          <w:sz w:val="24"/>
          <w:szCs w:val="24"/>
        </w:rPr>
        <w:t>Seksuaalkuriteod on oma olemuselt eriti rasked</w:t>
      </w:r>
      <w:r w:rsidR="00BE61C7">
        <w:rPr>
          <w:rFonts w:ascii="Times New Roman" w:hAnsi="Times New Roman" w:cs="Times New Roman"/>
          <w:sz w:val="24"/>
          <w:szCs w:val="24"/>
        </w:rPr>
        <w:t xml:space="preserve"> ja</w:t>
      </w:r>
      <w:r w:rsidRPr="00A56400" w:rsidR="00BE61C7">
        <w:rPr>
          <w:rFonts w:ascii="Times New Roman" w:hAnsi="Times New Roman" w:cs="Times New Roman"/>
          <w:sz w:val="24"/>
          <w:szCs w:val="24"/>
        </w:rPr>
        <w:t xml:space="preserve"> traumeerivad, mistõttu nendega seotud kurjategijad kujutavad pikaajalist ohtu ohvritele ja kogukonnale.</w:t>
      </w:r>
      <w:r w:rsidR="00BE61C7">
        <w:rPr>
          <w:rFonts w:ascii="Times New Roman" w:hAnsi="Times New Roman" w:cs="Times New Roman"/>
          <w:sz w:val="24"/>
          <w:szCs w:val="24"/>
        </w:rPr>
        <w:t xml:space="preserve"> </w:t>
      </w:r>
      <w:r w:rsidR="00434FA3">
        <w:rPr>
          <w:rFonts w:ascii="Times New Roman" w:hAnsi="Times New Roman" w:cs="Times New Roman"/>
          <w:sz w:val="24"/>
          <w:szCs w:val="24"/>
        </w:rPr>
        <w:t>Piirang aitab seksuaalkuriteo ohvril taast</w:t>
      </w:r>
      <w:r w:rsidR="00D66FA7">
        <w:rPr>
          <w:rFonts w:ascii="Times New Roman" w:hAnsi="Times New Roman" w:cs="Times New Roman"/>
          <w:sz w:val="24"/>
          <w:szCs w:val="24"/>
        </w:rPr>
        <w:t>u</w:t>
      </w:r>
      <w:r w:rsidR="00434FA3">
        <w:rPr>
          <w:rFonts w:ascii="Times New Roman" w:hAnsi="Times New Roman" w:cs="Times New Roman"/>
          <w:sz w:val="24"/>
          <w:szCs w:val="24"/>
        </w:rPr>
        <w:t xml:space="preserve">da ja hoida turvatunnet. </w:t>
      </w:r>
      <w:r w:rsidR="00BE61C7">
        <w:rPr>
          <w:rFonts w:ascii="Times New Roman" w:hAnsi="Times New Roman" w:cs="Times New Roman"/>
          <w:sz w:val="24"/>
          <w:szCs w:val="24"/>
        </w:rPr>
        <w:t xml:space="preserve">Võimalus võtta uus nimi aitab teo toimepanijal </w:t>
      </w:r>
      <w:r w:rsidRPr="00C00EA2" w:rsidR="00BE61C7">
        <w:rPr>
          <w:rFonts w:ascii="Times New Roman" w:hAnsi="Times New Roman" w:cs="Times New Roman"/>
          <w:sz w:val="24"/>
          <w:szCs w:val="24"/>
        </w:rPr>
        <w:t>kasuta</w:t>
      </w:r>
      <w:r w:rsidR="00BE61C7">
        <w:rPr>
          <w:rFonts w:ascii="Times New Roman" w:hAnsi="Times New Roman" w:cs="Times New Roman"/>
          <w:sz w:val="24"/>
          <w:szCs w:val="24"/>
        </w:rPr>
        <w:t>da</w:t>
      </w:r>
      <w:r w:rsidRPr="00C00EA2" w:rsidR="00BE61C7">
        <w:rPr>
          <w:rFonts w:ascii="Times New Roman" w:hAnsi="Times New Roman" w:cs="Times New Roman"/>
          <w:sz w:val="24"/>
          <w:szCs w:val="24"/>
        </w:rPr>
        <w:t xml:space="preserve"> anonüümsust uute kuritegude toimepanemiseks</w:t>
      </w:r>
      <w:r w:rsidR="00BE61C7">
        <w:rPr>
          <w:rFonts w:ascii="Times New Roman" w:hAnsi="Times New Roman" w:cs="Times New Roman"/>
          <w:sz w:val="24"/>
          <w:szCs w:val="24"/>
        </w:rPr>
        <w:t xml:space="preserve">. </w:t>
      </w:r>
      <w:r w:rsidRPr="00C00EA2" w:rsidR="00BE61C7">
        <w:rPr>
          <w:rFonts w:ascii="Times New Roman" w:hAnsi="Times New Roman" w:cs="Times New Roman"/>
          <w:sz w:val="24"/>
          <w:szCs w:val="24"/>
        </w:rPr>
        <w:t xml:space="preserve">Laste puhul on risk eriti suur, sest </w:t>
      </w:r>
      <w:r w:rsidR="00256ED3">
        <w:rPr>
          <w:rFonts w:ascii="Times New Roman" w:hAnsi="Times New Roman" w:cs="Times New Roman"/>
          <w:sz w:val="24"/>
          <w:szCs w:val="24"/>
        </w:rPr>
        <w:t>kõige haavatama ühiskonnagrupina</w:t>
      </w:r>
      <w:r w:rsidRPr="00C00EA2" w:rsidR="00BE61C7">
        <w:rPr>
          <w:rFonts w:ascii="Times New Roman" w:hAnsi="Times New Roman" w:cs="Times New Roman"/>
          <w:sz w:val="24"/>
          <w:szCs w:val="24"/>
        </w:rPr>
        <w:t xml:space="preserve"> ei saa end ise </w:t>
      </w:r>
      <w:r w:rsidR="00256ED3">
        <w:rPr>
          <w:rFonts w:ascii="Times New Roman" w:hAnsi="Times New Roman" w:cs="Times New Roman"/>
          <w:sz w:val="24"/>
          <w:szCs w:val="24"/>
        </w:rPr>
        <w:t xml:space="preserve">võimalik kurjategijate eest </w:t>
      </w:r>
      <w:r w:rsidRPr="00C00EA2" w:rsidR="00BE61C7">
        <w:rPr>
          <w:rFonts w:ascii="Times New Roman" w:hAnsi="Times New Roman" w:cs="Times New Roman"/>
          <w:sz w:val="24"/>
          <w:szCs w:val="24"/>
        </w:rPr>
        <w:t>kaitsta</w:t>
      </w:r>
      <w:r w:rsidR="00434FA3">
        <w:rPr>
          <w:rFonts w:ascii="Times New Roman" w:hAnsi="Times New Roman" w:cs="Times New Roman"/>
          <w:sz w:val="24"/>
          <w:szCs w:val="24"/>
        </w:rPr>
        <w:t>.</w:t>
      </w:r>
    </w:p>
    <w:p w:rsidR="0048511E" w:rsidP="004B2CA0" w:rsidRDefault="0048511E" w14:paraId="64ED188D" w14:textId="77777777">
      <w:pPr>
        <w:spacing w:after="0" w:line="240" w:lineRule="auto"/>
        <w:jc w:val="both"/>
        <w:rPr>
          <w:rFonts w:ascii="Times New Roman" w:hAnsi="Times New Roman" w:cs="Times New Roman"/>
          <w:sz w:val="24"/>
          <w:szCs w:val="24"/>
        </w:rPr>
      </w:pPr>
    </w:p>
    <w:p w:rsidR="00BB67D0" w:rsidP="00BB67D0" w:rsidRDefault="00BB67D0" w14:paraId="23BA33ED" w14:textId="102487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 </w:t>
      </w:r>
      <w:r w:rsidR="001E2AE4">
        <w:rPr>
          <w:rFonts w:ascii="Times New Roman" w:hAnsi="Times New Roman" w:cs="Times New Roman"/>
          <w:sz w:val="24"/>
          <w:szCs w:val="24"/>
        </w:rPr>
        <w:t>18</w:t>
      </w:r>
      <w:r>
        <w:rPr>
          <w:rFonts w:ascii="Times New Roman" w:hAnsi="Times New Roman" w:cs="Times New Roman"/>
          <w:sz w:val="24"/>
          <w:szCs w:val="24"/>
        </w:rPr>
        <w:t xml:space="preserve"> lõige </w:t>
      </w:r>
      <w:r w:rsidR="00BE61C7">
        <w:rPr>
          <w:rFonts w:ascii="Times New Roman" w:hAnsi="Times New Roman" w:cs="Times New Roman"/>
          <w:sz w:val="24"/>
          <w:szCs w:val="24"/>
        </w:rPr>
        <w:t>4</w:t>
      </w:r>
      <w:r>
        <w:rPr>
          <w:rFonts w:ascii="Times New Roman" w:hAnsi="Times New Roman" w:cs="Times New Roman"/>
          <w:sz w:val="24"/>
          <w:szCs w:val="24"/>
        </w:rPr>
        <w:t xml:space="preserve"> näeb ette, et </w:t>
      </w:r>
      <w:r w:rsidR="00BE61C7">
        <w:rPr>
          <w:rFonts w:ascii="Times New Roman" w:hAnsi="Times New Roman" w:cs="Times New Roman"/>
          <w:sz w:val="24"/>
          <w:szCs w:val="24"/>
        </w:rPr>
        <w:t>eelnõu lõigetes 2 ja 3 kehtestatud</w:t>
      </w:r>
      <w:r>
        <w:rPr>
          <w:rFonts w:ascii="Times New Roman" w:hAnsi="Times New Roman" w:cs="Times New Roman"/>
          <w:sz w:val="24"/>
          <w:szCs w:val="24"/>
        </w:rPr>
        <w:t xml:space="preserve"> p</w:t>
      </w:r>
      <w:r w:rsidRPr="00BB0B2B">
        <w:rPr>
          <w:rFonts w:ascii="Times New Roman" w:hAnsi="Times New Roman" w:cs="Times New Roman"/>
          <w:sz w:val="24"/>
          <w:szCs w:val="24"/>
        </w:rPr>
        <w:t>iirang ei kohaldu isikutele, kes on süüteo toime pannud alaealisena. Piirang ei kohaldu alaealistele, sest alaealised on erigrupp, kes nõuavad oma haavatavuse tõttu kriminaalõiguse valdkonnas tavalisest kõrgemat kaitset.</w:t>
      </w:r>
    </w:p>
    <w:p w:rsidRPr="00BB0B2B" w:rsidR="00BB67D0" w:rsidP="00BB67D0" w:rsidRDefault="00BB67D0" w14:paraId="6F456289" w14:textId="77777777">
      <w:pPr>
        <w:spacing w:after="0" w:line="240" w:lineRule="auto"/>
        <w:jc w:val="both"/>
        <w:rPr>
          <w:rFonts w:ascii="Times New Roman" w:hAnsi="Times New Roman" w:cs="Times New Roman"/>
          <w:sz w:val="24"/>
          <w:szCs w:val="24"/>
        </w:rPr>
      </w:pPr>
    </w:p>
    <w:p w:rsidRPr="0048511E" w:rsidR="0048511E" w:rsidP="004B2CA0" w:rsidRDefault="0048511E" w14:paraId="5A3289C9" w14:textId="225579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w:t>
      </w:r>
      <w:r w:rsidR="001D277B">
        <w:rPr>
          <w:rFonts w:ascii="Times New Roman" w:hAnsi="Times New Roman" w:cs="Times New Roman"/>
          <w:sz w:val="24"/>
          <w:szCs w:val="24"/>
        </w:rPr>
        <w:t xml:space="preserve"> § </w:t>
      </w:r>
      <w:r w:rsidR="001E2AE4">
        <w:rPr>
          <w:rFonts w:ascii="Times New Roman" w:hAnsi="Times New Roman" w:cs="Times New Roman"/>
          <w:sz w:val="24"/>
          <w:szCs w:val="24"/>
        </w:rPr>
        <w:t>18</w:t>
      </w:r>
      <w:r>
        <w:rPr>
          <w:rFonts w:ascii="Times New Roman" w:hAnsi="Times New Roman" w:cs="Times New Roman"/>
          <w:sz w:val="24"/>
          <w:szCs w:val="24"/>
        </w:rPr>
        <w:t xml:space="preserve"> lõikega </w:t>
      </w:r>
      <w:r w:rsidR="00BE61C7">
        <w:rPr>
          <w:rFonts w:ascii="Times New Roman" w:hAnsi="Times New Roman" w:cs="Times New Roman"/>
          <w:sz w:val="24"/>
          <w:szCs w:val="24"/>
        </w:rPr>
        <w:t>5</w:t>
      </w:r>
      <w:r>
        <w:rPr>
          <w:rFonts w:ascii="Times New Roman" w:hAnsi="Times New Roman" w:cs="Times New Roman"/>
          <w:sz w:val="24"/>
          <w:szCs w:val="24"/>
        </w:rPr>
        <w:t xml:space="preserve"> nähakse ette, et </w:t>
      </w:r>
      <w:r w:rsidR="00BE61C7">
        <w:rPr>
          <w:rFonts w:ascii="Times New Roman" w:hAnsi="Times New Roman" w:cs="Times New Roman"/>
          <w:sz w:val="24"/>
          <w:szCs w:val="24"/>
        </w:rPr>
        <w:t xml:space="preserve">eelnõu § 18 lõikes 2 loetletud </w:t>
      </w:r>
      <w:r>
        <w:rPr>
          <w:rFonts w:ascii="Times New Roman" w:hAnsi="Times New Roman" w:cs="Times New Roman"/>
          <w:sz w:val="24"/>
          <w:szCs w:val="24"/>
        </w:rPr>
        <w:t>karistatuse andmeid kontrollitakse</w:t>
      </w:r>
      <w:r w:rsidR="00CD0824">
        <w:rPr>
          <w:rFonts w:ascii="Times New Roman" w:hAnsi="Times New Roman" w:cs="Times New Roman"/>
          <w:sz w:val="24"/>
          <w:szCs w:val="24"/>
        </w:rPr>
        <w:t xml:space="preserve"> </w:t>
      </w:r>
      <w:r>
        <w:rPr>
          <w:rFonts w:ascii="Times New Roman" w:hAnsi="Times New Roman" w:cs="Times New Roman"/>
          <w:sz w:val="24"/>
          <w:szCs w:val="24"/>
        </w:rPr>
        <w:t xml:space="preserve">karistusregistrist. </w:t>
      </w:r>
      <w:r w:rsidR="00BE61C7">
        <w:rPr>
          <w:rFonts w:ascii="Times New Roman" w:hAnsi="Times New Roman" w:cs="Times New Roman"/>
          <w:sz w:val="24"/>
          <w:szCs w:val="24"/>
        </w:rPr>
        <w:t xml:space="preserve">Eelnõu § 18 lõikes 3 nimetatud karistatuse andmete kontrollimiseks tehakse päring lisaks karistusregistrile ka selle arhiivile, kuna eelnõu § 18 lõikes 3 sätestatud piirang on </w:t>
      </w:r>
      <w:r w:rsidR="00874305">
        <w:rPr>
          <w:rFonts w:ascii="Times New Roman" w:hAnsi="Times New Roman" w:cs="Times New Roman"/>
          <w:sz w:val="24"/>
          <w:szCs w:val="24"/>
        </w:rPr>
        <w:t>tähtajatu</w:t>
      </w:r>
      <w:r w:rsidR="009C5CD7">
        <w:rPr>
          <w:rFonts w:ascii="Times New Roman" w:hAnsi="Times New Roman" w:cs="Times New Roman"/>
          <w:sz w:val="24"/>
          <w:szCs w:val="24"/>
        </w:rPr>
        <w:t xml:space="preserve">, mistõttu võib olla vajadus kontrollida ka neid karistatuse andmeid, mis on kantud arhiivi. </w:t>
      </w:r>
      <w:r w:rsidRPr="00CD0824" w:rsidR="00CD0824">
        <w:rPr>
          <w:rFonts w:ascii="Times New Roman" w:hAnsi="Times New Roman" w:cs="Times New Roman"/>
          <w:sz w:val="24"/>
          <w:szCs w:val="24"/>
        </w:rPr>
        <w:t>Päringu tegemisel töödeldakse nime muuta sooviva isiku isikukoodi ja kriminaalkorras karistamise andmeid</w:t>
      </w:r>
      <w:r w:rsidR="009C3538">
        <w:rPr>
          <w:rFonts w:ascii="Times New Roman" w:hAnsi="Times New Roman" w:cs="Times New Roman"/>
          <w:sz w:val="24"/>
          <w:szCs w:val="24"/>
        </w:rPr>
        <w:t xml:space="preserve"> eelnõu § 18 lõikes 2 </w:t>
      </w:r>
      <w:r w:rsidR="009C5CD7">
        <w:rPr>
          <w:rFonts w:ascii="Times New Roman" w:hAnsi="Times New Roman" w:cs="Times New Roman"/>
          <w:sz w:val="24"/>
          <w:szCs w:val="24"/>
        </w:rPr>
        <w:t>ja lõikes 3</w:t>
      </w:r>
      <w:r w:rsidR="009C3538">
        <w:rPr>
          <w:rFonts w:ascii="Times New Roman" w:hAnsi="Times New Roman" w:cs="Times New Roman"/>
          <w:sz w:val="24"/>
          <w:szCs w:val="24"/>
        </w:rPr>
        <w:t xml:space="preserve"> nimetatud </w:t>
      </w:r>
      <w:proofErr w:type="spellStart"/>
      <w:r w:rsidR="009C3538">
        <w:rPr>
          <w:rFonts w:ascii="Times New Roman" w:hAnsi="Times New Roman" w:cs="Times New Roman"/>
          <w:sz w:val="24"/>
          <w:szCs w:val="24"/>
        </w:rPr>
        <w:t>KaRSi</w:t>
      </w:r>
      <w:proofErr w:type="spellEnd"/>
      <w:r w:rsidR="009C3538">
        <w:rPr>
          <w:rFonts w:ascii="Times New Roman" w:hAnsi="Times New Roman" w:cs="Times New Roman"/>
          <w:sz w:val="24"/>
          <w:szCs w:val="24"/>
        </w:rPr>
        <w:t xml:space="preserve"> sätete alusel</w:t>
      </w:r>
      <w:r w:rsidR="00CD0824">
        <w:rPr>
          <w:rFonts w:ascii="Times New Roman" w:hAnsi="Times New Roman" w:cs="Times New Roman"/>
          <w:sz w:val="24"/>
          <w:szCs w:val="24"/>
        </w:rPr>
        <w:t>.</w:t>
      </w:r>
    </w:p>
    <w:p w:rsidR="00BB67D0" w:rsidP="00986C0E" w:rsidRDefault="00BB67D0" w14:paraId="3BABB3BE" w14:textId="77777777">
      <w:pPr>
        <w:spacing w:after="0" w:line="240" w:lineRule="auto"/>
        <w:jc w:val="both"/>
        <w:rPr>
          <w:rStyle w:val="CommentReference"/>
          <w:rFonts w:eastAsia="Times New Roman" w:cs="Times New Roman"/>
          <w:kern w:val="0"/>
          <w14:ligatures w14:val="none"/>
        </w:rPr>
      </w:pPr>
    </w:p>
    <w:p w:rsidR="00E2182A" w:rsidP="00986C0E" w:rsidRDefault="0048511E" w14:paraId="5FFB7E05" w14:textId="5110189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w:t>
      </w:r>
      <w:r w:rsidR="001D277B">
        <w:rPr>
          <w:rFonts w:ascii="Times New Roman" w:hAnsi="Times New Roman" w:cs="Times New Roman"/>
          <w:sz w:val="24"/>
          <w:szCs w:val="24"/>
        </w:rPr>
        <w:t xml:space="preserve">§ </w:t>
      </w:r>
      <w:r w:rsidR="00E569AD">
        <w:rPr>
          <w:rFonts w:ascii="Times New Roman" w:hAnsi="Times New Roman" w:cs="Times New Roman"/>
          <w:sz w:val="24"/>
          <w:szCs w:val="24"/>
        </w:rPr>
        <w:t>18</w:t>
      </w:r>
      <w:r w:rsidR="001D277B">
        <w:rPr>
          <w:rFonts w:ascii="Times New Roman" w:hAnsi="Times New Roman" w:cs="Times New Roman"/>
          <w:sz w:val="24"/>
          <w:szCs w:val="24"/>
        </w:rPr>
        <w:t xml:space="preserve"> lõikega </w:t>
      </w:r>
      <w:r w:rsidR="00BE61C7">
        <w:rPr>
          <w:rFonts w:ascii="Times New Roman" w:hAnsi="Times New Roman" w:cs="Times New Roman"/>
          <w:sz w:val="24"/>
          <w:szCs w:val="24"/>
        </w:rPr>
        <w:t>6</w:t>
      </w:r>
      <w:r w:rsidR="001D277B">
        <w:rPr>
          <w:rFonts w:ascii="Times New Roman" w:hAnsi="Times New Roman" w:cs="Times New Roman"/>
          <w:sz w:val="24"/>
          <w:szCs w:val="24"/>
        </w:rPr>
        <w:t xml:space="preserve"> sätestatakse, et juhul, kui </w:t>
      </w:r>
      <w:r w:rsidR="00767F88">
        <w:rPr>
          <w:rFonts w:ascii="Times New Roman" w:hAnsi="Times New Roman" w:cs="Times New Roman"/>
          <w:sz w:val="24"/>
          <w:szCs w:val="24"/>
        </w:rPr>
        <w:t>avalduse esitab selleks mitte õigustatud isik, jäetakse tema avaldus läbi vaatamata.</w:t>
      </w:r>
    </w:p>
    <w:p w:rsidRPr="00F02147" w:rsidR="00B73C9F" w:rsidP="00F02147" w:rsidRDefault="00B73C9F" w14:paraId="0F6E859B" w14:textId="77777777">
      <w:pPr>
        <w:pStyle w:val="NoSpacing"/>
        <w:jc w:val="both"/>
        <w:rPr>
          <w:rFonts w:ascii="Times New Roman" w:hAnsi="Times New Roman"/>
          <w:sz w:val="24"/>
          <w:szCs w:val="24"/>
        </w:rPr>
      </w:pPr>
    </w:p>
    <w:p w:rsidR="00EF0502" w:rsidP="00F02147" w:rsidRDefault="00B73C9F" w14:paraId="423E18E9" w14:textId="71C75006">
      <w:pPr>
        <w:pStyle w:val="NoSpacing"/>
        <w:jc w:val="both"/>
        <w:rPr>
          <w:rFonts w:ascii="Times New Roman" w:hAnsi="Times New Roman"/>
          <w:sz w:val="24"/>
          <w:szCs w:val="24"/>
        </w:rPr>
      </w:pPr>
      <w:r w:rsidRPr="00F02147">
        <w:rPr>
          <w:rFonts w:ascii="Times New Roman" w:hAnsi="Times New Roman"/>
          <w:b/>
          <w:bCs/>
          <w:sz w:val="24"/>
          <w:szCs w:val="24"/>
        </w:rPr>
        <w:t xml:space="preserve">Eelnõu §-s </w:t>
      </w:r>
      <w:r w:rsidRPr="00F02147" w:rsidR="00046481">
        <w:rPr>
          <w:rFonts w:ascii="Times New Roman" w:hAnsi="Times New Roman"/>
          <w:b/>
          <w:bCs/>
          <w:sz w:val="24"/>
          <w:szCs w:val="24"/>
        </w:rPr>
        <w:t>19</w:t>
      </w:r>
      <w:r w:rsidRPr="00F02147" w:rsidR="00046481">
        <w:rPr>
          <w:rFonts w:ascii="Times New Roman" w:hAnsi="Times New Roman"/>
          <w:sz w:val="24"/>
          <w:szCs w:val="24"/>
        </w:rPr>
        <w:t xml:space="preserve"> </w:t>
      </w:r>
      <w:r w:rsidR="00E2182A">
        <w:rPr>
          <w:rFonts w:ascii="Times New Roman" w:hAnsi="Times New Roman"/>
          <w:sz w:val="24"/>
          <w:szCs w:val="24"/>
        </w:rPr>
        <w:t xml:space="preserve">reguleerib isikunime muutmise </w:t>
      </w:r>
      <w:r w:rsidR="0098591B">
        <w:rPr>
          <w:rFonts w:ascii="Times New Roman" w:hAnsi="Times New Roman"/>
          <w:sz w:val="24"/>
          <w:szCs w:val="24"/>
        </w:rPr>
        <w:t>avaldus</w:t>
      </w:r>
      <w:r w:rsidR="002F0824">
        <w:rPr>
          <w:rFonts w:ascii="Times New Roman" w:hAnsi="Times New Roman"/>
          <w:sz w:val="24"/>
          <w:szCs w:val="24"/>
        </w:rPr>
        <w:t>e</w:t>
      </w:r>
      <w:r w:rsidR="00E2182A">
        <w:rPr>
          <w:rFonts w:ascii="Times New Roman" w:hAnsi="Times New Roman"/>
          <w:sz w:val="24"/>
          <w:szCs w:val="24"/>
        </w:rPr>
        <w:t xml:space="preserve"> esitamist. Eelnõu § </w:t>
      </w:r>
      <w:r w:rsidR="00F265CF">
        <w:rPr>
          <w:rFonts w:ascii="Times New Roman" w:hAnsi="Times New Roman"/>
          <w:sz w:val="24"/>
          <w:szCs w:val="24"/>
        </w:rPr>
        <w:t>19</w:t>
      </w:r>
      <w:r w:rsidR="00E2182A">
        <w:rPr>
          <w:rFonts w:ascii="Times New Roman" w:hAnsi="Times New Roman"/>
          <w:sz w:val="24"/>
          <w:szCs w:val="24"/>
        </w:rPr>
        <w:t xml:space="preserve"> lõikes 1 </w:t>
      </w:r>
      <w:r w:rsidRPr="00F02147">
        <w:rPr>
          <w:rFonts w:ascii="Times New Roman" w:hAnsi="Times New Roman"/>
          <w:sz w:val="24"/>
          <w:szCs w:val="24"/>
        </w:rPr>
        <w:t xml:space="preserve">nimetatakse </w:t>
      </w:r>
      <w:r w:rsidR="0098591B">
        <w:rPr>
          <w:rFonts w:ascii="Times New Roman" w:hAnsi="Times New Roman"/>
          <w:sz w:val="24"/>
          <w:szCs w:val="24"/>
        </w:rPr>
        <w:t>v</w:t>
      </w:r>
      <w:r w:rsidR="009C3538">
        <w:rPr>
          <w:rFonts w:ascii="Times New Roman" w:hAnsi="Times New Roman"/>
          <w:sz w:val="24"/>
          <w:szCs w:val="24"/>
        </w:rPr>
        <w:t>iisid</w:t>
      </w:r>
      <w:r w:rsidR="0098591B">
        <w:rPr>
          <w:rFonts w:ascii="Times New Roman" w:hAnsi="Times New Roman"/>
          <w:sz w:val="24"/>
          <w:szCs w:val="24"/>
        </w:rPr>
        <w:t xml:space="preserve">, kuidas saab isikunime muutmise avaldust esitada. Isik saab avalduse esitada kas turvalises veebikeskkonnas või isiklikult ja kirjalikult </w:t>
      </w:r>
      <w:r w:rsidR="009C3538">
        <w:rPr>
          <w:rFonts w:ascii="Times New Roman" w:hAnsi="Times New Roman"/>
          <w:sz w:val="24"/>
          <w:szCs w:val="24"/>
        </w:rPr>
        <w:t xml:space="preserve">pädevas </w:t>
      </w:r>
      <w:proofErr w:type="spellStart"/>
      <w:r w:rsidR="00FA7E4D">
        <w:rPr>
          <w:rFonts w:ascii="Times New Roman" w:hAnsi="Times New Roman"/>
          <w:sz w:val="24"/>
          <w:szCs w:val="24"/>
        </w:rPr>
        <w:t>KOV-</w:t>
      </w:r>
      <w:r w:rsidR="002F0824">
        <w:rPr>
          <w:rFonts w:ascii="Times New Roman" w:hAnsi="Times New Roman"/>
          <w:sz w:val="24"/>
          <w:szCs w:val="24"/>
        </w:rPr>
        <w:t>i</w:t>
      </w:r>
      <w:r w:rsidR="00FA7E4D">
        <w:rPr>
          <w:rFonts w:ascii="Times New Roman" w:hAnsi="Times New Roman"/>
          <w:sz w:val="24"/>
          <w:szCs w:val="24"/>
        </w:rPr>
        <w:t>s</w:t>
      </w:r>
      <w:proofErr w:type="spellEnd"/>
      <w:r w:rsidR="00DC5069">
        <w:rPr>
          <w:rFonts w:ascii="Times New Roman" w:hAnsi="Times New Roman"/>
          <w:sz w:val="24"/>
          <w:szCs w:val="24"/>
        </w:rPr>
        <w:t>, milleks on</w:t>
      </w:r>
      <w:r w:rsidR="009C3538">
        <w:rPr>
          <w:rFonts w:ascii="Times New Roman" w:hAnsi="Times New Roman"/>
          <w:sz w:val="24"/>
          <w:szCs w:val="24"/>
        </w:rPr>
        <w:t>:</w:t>
      </w:r>
      <w:r w:rsidRPr="00624954">
        <w:rPr>
          <w:rFonts w:ascii="Times New Roman" w:hAnsi="Times New Roman"/>
          <w:sz w:val="24"/>
          <w:szCs w:val="24"/>
        </w:rPr>
        <w:t xml:space="preserve"> Jõhvi Vallavalitsus, Pärnu Linnavalitsus, Tallinna Perekonnaseisuamet ja Tartu Linnavalitsus. Nimetatud asutus</w:t>
      </w:r>
      <w:r w:rsidR="00BB37C9">
        <w:rPr>
          <w:rFonts w:ascii="Times New Roman" w:hAnsi="Times New Roman"/>
          <w:sz w:val="24"/>
          <w:szCs w:val="24"/>
        </w:rPr>
        <w:t xml:space="preserve">te pädevuses on nimemuutmine olnud ka </w:t>
      </w:r>
      <w:proofErr w:type="spellStart"/>
      <w:r w:rsidR="00BB37C9">
        <w:rPr>
          <w:rFonts w:ascii="Times New Roman" w:hAnsi="Times New Roman"/>
          <w:sz w:val="24"/>
          <w:szCs w:val="24"/>
        </w:rPr>
        <w:t>NS</w:t>
      </w:r>
      <w:r w:rsidR="002F0824">
        <w:rPr>
          <w:rFonts w:ascii="Times New Roman" w:hAnsi="Times New Roman"/>
          <w:sz w:val="24"/>
          <w:szCs w:val="24"/>
        </w:rPr>
        <w:t>-</w:t>
      </w:r>
      <w:r w:rsidR="00BB37C9">
        <w:rPr>
          <w:rFonts w:ascii="Times New Roman" w:hAnsi="Times New Roman"/>
          <w:sz w:val="24"/>
          <w:szCs w:val="24"/>
        </w:rPr>
        <w:t>i</w:t>
      </w:r>
      <w:proofErr w:type="spellEnd"/>
      <w:r w:rsidR="00BB37C9">
        <w:rPr>
          <w:rFonts w:ascii="Times New Roman" w:hAnsi="Times New Roman"/>
          <w:sz w:val="24"/>
          <w:szCs w:val="24"/>
        </w:rPr>
        <w:t xml:space="preserve"> </w:t>
      </w:r>
      <w:r w:rsidR="002F0824">
        <w:rPr>
          <w:rFonts w:ascii="Times New Roman" w:hAnsi="Times New Roman"/>
          <w:sz w:val="24"/>
          <w:szCs w:val="24"/>
        </w:rPr>
        <w:t>kohaselt</w:t>
      </w:r>
      <w:r w:rsidR="00BB37C9">
        <w:rPr>
          <w:rFonts w:ascii="Times New Roman" w:hAnsi="Times New Roman"/>
          <w:sz w:val="24"/>
          <w:szCs w:val="24"/>
        </w:rPr>
        <w:t>.</w:t>
      </w:r>
    </w:p>
    <w:p w:rsidR="006D6967" w:rsidP="00F02147" w:rsidRDefault="006D6967" w14:paraId="244ADC7E" w14:textId="77777777">
      <w:pPr>
        <w:pStyle w:val="NoSpacing"/>
        <w:jc w:val="both"/>
        <w:rPr>
          <w:rFonts w:ascii="Times New Roman" w:hAnsi="Times New Roman"/>
          <w:bCs/>
          <w:sz w:val="24"/>
          <w:szCs w:val="24"/>
        </w:rPr>
      </w:pPr>
    </w:p>
    <w:p w:rsidR="006D6967" w:rsidP="006D6967" w:rsidRDefault="006D6967" w14:paraId="5159CDE4" w14:textId="5725B44A">
      <w:pPr>
        <w:pStyle w:val="NoSpacing"/>
        <w:jc w:val="both"/>
        <w:rPr>
          <w:rFonts w:ascii="Times New Roman" w:hAnsi="Times New Roman"/>
          <w:sz w:val="24"/>
          <w:szCs w:val="24"/>
        </w:rPr>
      </w:pPr>
      <w:r w:rsidRPr="00624954">
        <w:rPr>
          <w:rFonts w:ascii="Times New Roman" w:hAnsi="Times New Roman"/>
          <w:sz w:val="24"/>
          <w:szCs w:val="24"/>
        </w:rPr>
        <w:t xml:space="preserve">Nimemuutmise menetlus algab avalduse esitamisest, üldjoonetes lähtutakse </w:t>
      </w:r>
      <w:r w:rsidR="00946614">
        <w:rPr>
          <w:rFonts w:ascii="Times New Roman" w:hAnsi="Times New Roman"/>
          <w:sz w:val="24"/>
          <w:szCs w:val="24"/>
        </w:rPr>
        <w:t>HMS</w:t>
      </w:r>
      <w:r w:rsidRPr="00624954" w:rsidR="00946614">
        <w:rPr>
          <w:rFonts w:ascii="Times New Roman" w:hAnsi="Times New Roman"/>
          <w:sz w:val="24"/>
          <w:szCs w:val="24"/>
        </w:rPr>
        <w:t xml:space="preserve"> </w:t>
      </w:r>
      <w:r w:rsidRPr="00624954">
        <w:rPr>
          <w:rFonts w:ascii="Times New Roman" w:hAnsi="Times New Roman"/>
          <w:sz w:val="24"/>
          <w:szCs w:val="24"/>
        </w:rPr>
        <w:t>§-st 14. Avalduse vastuvõtmisel on oluline isikusamasuse tuvastamine, seda on võimalik teha elektrooniliste vahenditega turvalises veebikeskkonnas taotlust menetledes või avaldajaga vahetult suheldes ning vajalikke tõendusmaterjale kasutades. Turvalise veebikeskkonna kaudu avalduse esitamiseks on vajalik elektrooniline tuvastusvahend (</w:t>
      </w:r>
      <w:proofErr w:type="spellStart"/>
      <w:r w:rsidRPr="00624954">
        <w:rPr>
          <w:rFonts w:ascii="Times New Roman" w:hAnsi="Times New Roman"/>
          <w:sz w:val="24"/>
          <w:szCs w:val="24"/>
        </w:rPr>
        <w:t>ID-kaart</w:t>
      </w:r>
      <w:proofErr w:type="spellEnd"/>
      <w:r w:rsidRPr="00624954">
        <w:rPr>
          <w:rFonts w:ascii="Times New Roman" w:hAnsi="Times New Roman"/>
          <w:sz w:val="24"/>
          <w:szCs w:val="24"/>
        </w:rPr>
        <w:t xml:space="preserve">, </w:t>
      </w:r>
      <w:proofErr w:type="spellStart"/>
      <w:r w:rsidRPr="00624954">
        <w:rPr>
          <w:rFonts w:ascii="Times New Roman" w:hAnsi="Times New Roman"/>
          <w:sz w:val="24"/>
          <w:szCs w:val="24"/>
        </w:rPr>
        <w:t>Smart</w:t>
      </w:r>
      <w:proofErr w:type="spellEnd"/>
      <w:r w:rsidRPr="00624954">
        <w:rPr>
          <w:rFonts w:ascii="Times New Roman" w:hAnsi="Times New Roman"/>
          <w:sz w:val="24"/>
          <w:szCs w:val="24"/>
        </w:rPr>
        <w:t>-ID, mobiil-ID). Eestis viibib taotleja saab esitada taotluse menetlevas asutuses kohapeal, kui ta ei soovi või ei saa kasutada turvalist veebikeskkonda.</w:t>
      </w:r>
    </w:p>
    <w:p w:rsidR="006D6967" w:rsidP="006D6967" w:rsidRDefault="006D6967" w14:paraId="7D3C7BA4" w14:textId="77777777">
      <w:pPr>
        <w:pStyle w:val="NoSpacing"/>
        <w:jc w:val="both"/>
        <w:rPr>
          <w:rFonts w:ascii="Times New Roman" w:hAnsi="Times New Roman"/>
          <w:sz w:val="24"/>
          <w:szCs w:val="24"/>
        </w:rPr>
      </w:pPr>
    </w:p>
    <w:p w:rsidRPr="00EF0326" w:rsidR="006D6967" w:rsidP="006D6967" w:rsidRDefault="006D6967" w14:paraId="14603E4A" w14:textId="77777777">
      <w:pPr>
        <w:pStyle w:val="NoSpacing"/>
        <w:jc w:val="both"/>
        <w:rPr>
          <w:rFonts w:ascii="Times New Roman" w:hAnsi="Times New Roman"/>
          <w:sz w:val="24"/>
          <w:szCs w:val="24"/>
        </w:rPr>
      </w:pPr>
      <w:r w:rsidRPr="00EF0326">
        <w:rPr>
          <w:rFonts w:ascii="Times New Roman" w:hAnsi="Times New Roman"/>
          <w:sz w:val="24"/>
          <w:szCs w:val="24"/>
        </w:rPr>
        <w:t xml:space="preserve">Avalduse esitamisel turvalises veebikeskkonnas kontrollitakse vajalikke andmeid automaatselt, mis esmalt annab avalduse esitajale teadmise, et avalduse menetlemine on võimalik, ja teisalt vabastab ametniku samade andmete kontrollimisest. Automaatselt saab kontrollida avalduse esitaja õigust nime muuta, st kontrollida vanust, teovõimet ja kodakondsust. Samuti saab kontrollida, kas </w:t>
      </w:r>
      <w:proofErr w:type="spellStart"/>
      <w:r w:rsidRPr="00EF0326">
        <w:rPr>
          <w:rFonts w:ascii="Times New Roman" w:hAnsi="Times New Roman"/>
          <w:sz w:val="24"/>
          <w:szCs w:val="24"/>
        </w:rPr>
        <w:t>RR-i</w:t>
      </w:r>
      <w:proofErr w:type="spellEnd"/>
      <w:r w:rsidRPr="00EF0326">
        <w:rPr>
          <w:rFonts w:ascii="Times New Roman" w:hAnsi="Times New Roman"/>
          <w:sz w:val="24"/>
          <w:szCs w:val="24"/>
        </w:rPr>
        <w:t xml:space="preserve"> andmed toetavad avalduse esitaja soovi, näiteks isik soovib kanda vanavanema perekonnanime</w:t>
      </w:r>
      <w:r>
        <w:rPr>
          <w:rFonts w:ascii="Times New Roman" w:hAnsi="Times New Roman"/>
          <w:sz w:val="24"/>
          <w:szCs w:val="24"/>
        </w:rPr>
        <w:t xml:space="preserve"> </w:t>
      </w:r>
      <w:r w:rsidRPr="00EF0326">
        <w:rPr>
          <w:rFonts w:ascii="Times New Roman" w:hAnsi="Times New Roman"/>
          <w:sz w:val="24"/>
          <w:szCs w:val="24"/>
        </w:rPr>
        <w:t xml:space="preserve">ning </w:t>
      </w:r>
      <w:proofErr w:type="spellStart"/>
      <w:r w:rsidRPr="00EF0326">
        <w:rPr>
          <w:rFonts w:ascii="Times New Roman" w:hAnsi="Times New Roman"/>
          <w:sz w:val="24"/>
          <w:szCs w:val="24"/>
        </w:rPr>
        <w:t>RR-is</w:t>
      </w:r>
      <w:proofErr w:type="spellEnd"/>
      <w:r w:rsidRPr="00EF0326">
        <w:rPr>
          <w:rFonts w:ascii="Times New Roman" w:hAnsi="Times New Roman"/>
          <w:sz w:val="24"/>
          <w:szCs w:val="24"/>
        </w:rPr>
        <w:t xml:space="preserve"> on olemas põlvnemise seos ja soovitud nime kasutamine.</w:t>
      </w:r>
    </w:p>
    <w:p w:rsidRPr="00EF0326" w:rsidR="006D6967" w:rsidP="006D6967" w:rsidRDefault="006D6967" w14:paraId="4B424C2A" w14:textId="77777777">
      <w:pPr>
        <w:pStyle w:val="NoSpacing"/>
        <w:jc w:val="both"/>
        <w:rPr>
          <w:rFonts w:ascii="Times New Roman" w:hAnsi="Times New Roman"/>
          <w:sz w:val="24"/>
          <w:szCs w:val="24"/>
        </w:rPr>
      </w:pPr>
    </w:p>
    <w:p w:rsidRPr="00EF0326" w:rsidR="006D6967" w:rsidP="006D6967" w:rsidRDefault="006D6967" w14:paraId="0376673C" w14:textId="7C33F7AB">
      <w:pPr>
        <w:pStyle w:val="NoSpacing"/>
        <w:jc w:val="both"/>
        <w:rPr>
          <w:rFonts w:ascii="Times New Roman" w:hAnsi="Times New Roman"/>
          <w:sz w:val="24"/>
          <w:szCs w:val="24"/>
        </w:rPr>
      </w:pPr>
      <w:r w:rsidRPr="00EF0326">
        <w:rPr>
          <w:rFonts w:ascii="Times New Roman" w:hAnsi="Times New Roman"/>
          <w:sz w:val="24"/>
          <w:szCs w:val="24"/>
        </w:rPr>
        <w:t xml:space="preserve">Enne nime muutmise avalduse kinnitamist turvalises veebikeskkonnas teavitatakse avalduse esitajat, et menetlus võib lõppeda automaatotsuse ja -kandega. See annab võimaluse avalduse </w:t>
      </w:r>
      <w:r w:rsidR="002F0824">
        <w:rPr>
          <w:rFonts w:ascii="Times New Roman" w:hAnsi="Times New Roman"/>
          <w:sz w:val="24"/>
          <w:szCs w:val="24"/>
        </w:rPr>
        <w:t>turvalises veebikeskkonnas</w:t>
      </w:r>
      <w:r w:rsidR="00BB37C9">
        <w:rPr>
          <w:rFonts w:ascii="Times New Roman" w:hAnsi="Times New Roman"/>
          <w:sz w:val="24"/>
          <w:szCs w:val="24"/>
        </w:rPr>
        <w:t xml:space="preserve"> </w:t>
      </w:r>
      <w:r w:rsidRPr="00EF0326">
        <w:rPr>
          <w:rFonts w:ascii="Times New Roman" w:hAnsi="Times New Roman"/>
          <w:sz w:val="24"/>
          <w:szCs w:val="24"/>
        </w:rPr>
        <w:t xml:space="preserve">esitamisest loobuda ja esitada avaldus </w:t>
      </w:r>
      <w:r w:rsidR="00BB37C9">
        <w:rPr>
          <w:rFonts w:ascii="Times New Roman" w:hAnsi="Times New Roman"/>
          <w:sz w:val="24"/>
          <w:szCs w:val="24"/>
        </w:rPr>
        <w:t xml:space="preserve">pädevas </w:t>
      </w:r>
      <w:proofErr w:type="spellStart"/>
      <w:r w:rsidR="00FA7E4D">
        <w:rPr>
          <w:rFonts w:ascii="Times New Roman" w:hAnsi="Times New Roman"/>
          <w:sz w:val="24"/>
          <w:szCs w:val="24"/>
        </w:rPr>
        <w:t>KOV-</w:t>
      </w:r>
      <w:r w:rsidR="002F0824">
        <w:rPr>
          <w:rFonts w:ascii="Times New Roman" w:hAnsi="Times New Roman"/>
          <w:sz w:val="24"/>
          <w:szCs w:val="24"/>
        </w:rPr>
        <w:t>i</w:t>
      </w:r>
      <w:r w:rsidR="00FA7E4D">
        <w:rPr>
          <w:rFonts w:ascii="Times New Roman" w:hAnsi="Times New Roman"/>
          <w:sz w:val="24"/>
          <w:szCs w:val="24"/>
        </w:rPr>
        <w:t>s</w:t>
      </w:r>
      <w:proofErr w:type="spellEnd"/>
      <w:r w:rsidR="00FA7E4D">
        <w:rPr>
          <w:rFonts w:ascii="Times New Roman" w:hAnsi="Times New Roman"/>
          <w:sz w:val="24"/>
          <w:szCs w:val="24"/>
        </w:rPr>
        <w:t xml:space="preserve"> </w:t>
      </w:r>
      <w:r w:rsidRPr="00EF0326">
        <w:rPr>
          <w:rFonts w:ascii="Times New Roman" w:hAnsi="Times New Roman"/>
          <w:sz w:val="24"/>
          <w:szCs w:val="24"/>
        </w:rPr>
        <w:t>kohapeal.</w:t>
      </w:r>
    </w:p>
    <w:p w:rsidRPr="00EF0326" w:rsidR="006D6967" w:rsidP="006D6967" w:rsidRDefault="006D6967" w14:paraId="261DD125" w14:textId="77777777">
      <w:pPr>
        <w:pStyle w:val="NoSpacing"/>
        <w:jc w:val="both"/>
        <w:rPr>
          <w:rFonts w:ascii="Times New Roman" w:hAnsi="Times New Roman"/>
          <w:sz w:val="24"/>
          <w:szCs w:val="24"/>
        </w:rPr>
      </w:pPr>
    </w:p>
    <w:p w:rsidRPr="00A211DE" w:rsidR="00254378" w:rsidP="00F02147" w:rsidRDefault="0098591B" w14:paraId="0C724C30" w14:textId="034E51A0">
      <w:pPr>
        <w:pStyle w:val="NoSpacing"/>
        <w:jc w:val="both"/>
        <w:rPr>
          <w:rFonts w:ascii="Times New Roman" w:hAnsi="Times New Roman"/>
          <w:sz w:val="24"/>
          <w:szCs w:val="24"/>
        </w:rPr>
      </w:pPr>
      <w:r w:rsidRPr="743B24F3">
        <w:rPr>
          <w:rFonts w:ascii="Times New Roman" w:hAnsi="Times New Roman"/>
          <w:sz w:val="24"/>
          <w:szCs w:val="24"/>
        </w:rPr>
        <w:t>Eelnõu</w:t>
      </w:r>
      <w:r w:rsidRPr="743B24F3" w:rsidR="002116CD">
        <w:rPr>
          <w:rFonts w:ascii="Times New Roman" w:hAnsi="Times New Roman"/>
          <w:sz w:val="24"/>
          <w:szCs w:val="24"/>
        </w:rPr>
        <w:t xml:space="preserve"> § </w:t>
      </w:r>
      <w:r w:rsidRPr="743B24F3" w:rsidR="00DD4726">
        <w:rPr>
          <w:rFonts w:ascii="Times New Roman" w:hAnsi="Times New Roman"/>
          <w:sz w:val="24"/>
          <w:szCs w:val="24"/>
        </w:rPr>
        <w:t>19</w:t>
      </w:r>
      <w:r w:rsidRPr="743B24F3">
        <w:rPr>
          <w:rFonts w:ascii="Times New Roman" w:hAnsi="Times New Roman"/>
          <w:sz w:val="24"/>
          <w:szCs w:val="24"/>
        </w:rPr>
        <w:t xml:space="preserve"> lõige 2 sätestab täiendavad võimalused isikunime muutmise avalduse esitamiseks. </w:t>
      </w:r>
      <w:r w:rsidRPr="743B24F3" w:rsidR="00B00CDB">
        <w:rPr>
          <w:rFonts w:ascii="Times New Roman" w:hAnsi="Times New Roman"/>
          <w:sz w:val="24"/>
          <w:szCs w:val="24"/>
        </w:rPr>
        <w:t>Eelnõu § 19 lõige 2 punkt 1 alusel saab v</w:t>
      </w:r>
      <w:r w:rsidRPr="743B24F3">
        <w:rPr>
          <w:rFonts w:ascii="Times New Roman" w:hAnsi="Times New Roman"/>
          <w:sz w:val="24"/>
          <w:szCs w:val="24"/>
        </w:rPr>
        <w:t xml:space="preserve">älisriigis viibija elektroonilise tuvastusvahendi puudumisel </w:t>
      </w:r>
      <w:commentRangeStart w:id="17"/>
      <w:r w:rsidRPr="743B24F3">
        <w:rPr>
          <w:rFonts w:ascii="Times New Roman" w:hAnsi="Times New Roman"/>
          <w:sz w:val="24"/>
          <w:szCs w:val="24"/>
        </w:rPr>
        <w:t>esitada taotluse Eesti välisesinduses</w:t>
      </w:r>
      <w:commentRangeEnd w:id="17"/>
      <w:r w:rsidRPr="743B24F3">
        <w:rPr>
          <w:rStyle w:val="CommentReference"/>
          <w:rFonts w:ascii="Times New Roman" w:hAnsi="Times New Roman"/>
          <w:sz w:val="24"/>
          <w:szCs w:val="24"/>
        </w:rPr>
        <w:commentReference w:id="17"/>
      </w:r>
      <w:r w:rsidRPr="743B24F3">
        <w:rPr>
          <w:rFonts w:ascii="Times New Roman" w:hAnsi="Times New Roman"/>
          <w:sz w:val="24"/>
          <w:szCs w:val="24"/>
        </w:rPr>
        <w:t xml:space="preserve">, taotlus vormistatakse kirjalikult, konsulaarametnik teeb taotlusele märke, et on taotleja isikusamasuse tuvastanud ning kinnitab, et taotlusel on taotleja allkiri. </w:t>
      </w:r>
      <w:r w:rsidRPr="743B24F3" w:rsidR="00A04EED">
        <w:rPr>
          <w:rFonts w:ascii="Times New Roman" w:hAnsi="Times New Roman"/>
          <w:sz w:val="24"/>
          <w:szCs w:val="24"/>
        </w:rPr>
        <w:t>Avaldaja</w:t>
      </w:r>
      <w:r w:rsidRPr="743B24F3">
        <w:rPr>
          <w:rFonts w:ascii="Times New Roman" w:hAnsi="Times New Roman"/>
          <w:sz w:val="24"/>
          <w:szCs w:val="24"/>
        </w:rPr>
        <w:t xml:space="preserve"> valib, millisele menetlevale asutusele </w:t>
      </w:r>
      <w:r w:rsidRPr="743B24F3" w:rsidR="00A04EED">
        <w:rPr>
          <w:rFonts w:ascii="Times New Roman" w:hAnsi="Times New Roman"/>
          <w:sz w:val="24"/>
          <w:szCs w:val="24"/>
        </w:rPr>
        <w:t>avaldus</w:t>
      </w:r>
      <w:r w:rsidRPr="743B24F3">
        <w:rPr>
          <w:rFonts w:ascii="Times New Roman" w:hAnsi="Times New Roman"/>
          <w:sz w:val="24"/>
          <w:szCs w:val="24"/>
        </w:rPr>
        <w:t xml:space="preserve"> esitatakse, </w:t>
      </w:r>
      <w:r w:rsidRPr="743B24F3" w:rsidR="00A04EED">
        <w:rPr>
          <w:rFonts w:ascii="Times New Roman" w:hAnsi="Times New Roman"/>
          <w:sz w:val="24"/>
          <w:szCs w:val="24"/>
        </w:rPr>
        <w:t>avalduse</w:t>
      </w:r>
      <w:r w:rsidRPr="743B24F3">
        <w:rPr>
          <w:rFonts w:ascii="Times New Roman" w:hAnsi="Times New Roman"/>
          <w:sz w:val="24"/>
          <w:szCs w:val="24"/>
        </w:rPr>
        <w:t xml:space="preserve"> saadab edasi välisesindus.</w:t>
      </w:r>
      <w:r w:rsidRPr="743B24F3" w:rsidR="00A04EED">
        <w:rPr>
          <w:rFonts w:ascii="Times New Roman" w:hAnsi="Times New Roman"/>
          <w:sz w:val="24"/>
          <w:szCs w:val="24"/>
        </w:rPr>
        <w:t xml:space="preserve"> </w:t>
      </w:r>
      <w:r w:rsidRPr="743B24F3" w:rsidR="00B00CDB">
        <w:rPr>
          <w:rFonts w:ascii="Times New Roman" w:hAnsi="Times New Roman"/>
          <w:sz w:val="24"/>
          <w:szCs w:val="24"/>
        </w:rPr>
        <w:t xml:space="preserve">Eelnõu § 19 lõige 2 punkt 2 alusel saab </w:t>
      </w:r>
      <w:r w:rsidRPr="743B24F3" w:rsidR="00A04EED">
        <w:rPr>
          <w:rFonts w:ascii="Times New Roman" w:hAnsi="Times New Roman"/>
          <w:sz w:val="24"/>
          <w:szCs w:val="24"/>
        </w:rPr>
        <w:t xml:space="preserve">avalduse välisriigis esitada, kui avaldaja isikusamasuse on kontrollinud ja tema isiklikult ja kirjalikult esitatava avalduse allkirjaõigsuse on kinnitanud välisriigi notar. </w:t>
      </w:r>
      <w:r w:rsidRPr="743B24F3" w:rsidR="00B00CDB">
        <w:rPr>
          <w:rFonts w:ascii="Times New Roman" w:hAnsi="Times New Roman"/>
          <w:sz w:val="24"/>
          <w:szCs w:val="24"/>
        </w:rPr>
        <w:t>Eelnõu § 19 lõige 2 punkt 3 alusel saab k</w:t>
      </w:r>
      <w:r w:rsidRPr="743B24F3">
        <w:rPr>
          <w:rFonts w:ascii="Times New Roman" w:hAnsi="Times New Roman"/>
          <w:sz w:val="24"/>
          <w:szCs w:val="24"/>
        </w:rPr>
        <w:t xml:space="preserve">innipidamisasutuses viibiv isik esitada kirjalikult vormistatud taotluse, vangla direktor teeb taotlusele märke, et on taotleja isikusamasuse tuvastanud ning kinnitab, et taotlusel on taotleja allkiri. </w:t>
      </w:r>
      <w:commentRangeStart w:id="18"/>
      <w:r w:rsidRPr="743B24F3">
        <w:rPr>
          <w:rFonts w:ascii="Times New Roman" w:hAnsi="Times New Roman"/>
          <w:sz w:val="24"/>
          <w:szCs w:val="24"/>
        </w:rPr>
        <w:t>Taotleja valib, millisele menetlevale asutusele taotlus esitatakse, taotluse saa</w:t>
      </w:r>
      <w:r w:rsidRPr="743B24F3" w:rsidR="00472B86">
        <w:rPr>
          <w:rFonts w:ascii="Times New Roman" w:hAnsi="Times New Roman"/>
          <w:sz w:val="24"/>
          <w:szCs w:val="24"/>
        </w:rPr>
        <w:t>b</w:t>
      </w:r>
      <w:r w:rsidRPr="743B24F3">
        <w:rPr>
          <w:rFonts w:ascii="Times New Roman" w:hAnsi="Times New Roman"/>
          <w:sz w:val="24"/>
          <w:szCs w:val="24"/>
        </w:rPr>
        <w:t xml:space="preserve"> saata menetlevale asutusele posti teel või kasutades esindajat.</w:t>
      </w:r>
      <w:commentRangeEnd w:id="18"/>
      <w:r w:rsidRPr="00A211DE">
        <w:rPr>
          <w:rStyle w:val="CommentReference"/>
          <w:rFonts w:ascii="Times New Roman" w:hAnsi="Times New Roman"/>
          <w:sz w:val="24"/>
          <w:szCs w:val="24"/>
        </w:rPr>
        <w:commentReference w:id="18"/>
      </w:r>
    </w:p>
    <w:p w:rsidRPr="00A211DE" w:rsidR="006C371D" w:rsidP="00F02147" w:rsidRDefault="006C371D" w14:paraId="4F29A851" w14:textId="77777777">
      <w:pPr>
        <w:pStyle w:val="NoSpacing"/>
        <w:jc w:val="both"/>
        <w:rPr>
          <w:rFonts w:ascii="Times New Roman" w:hAnsi="Times New Roman"/>
          <w:sz w:val="24"/>
          <w:szCs w:val="24"/>
        </w:rPr>
      </w:pPr>
    </w:p>
    <w:p w:rsidR="00484B2A" w:rsidP="00F02147" w:rsidRDefault="00EF0326" w14:paraId="6CF7A93E" w14:textId="75C6B416">
      <w:pPr>
        <w:pStyle w:val="NoSpacing"/>
        <w:jc w:val="both"/>
        <w:rPr>
          <w:rFonts w:ascii="Times New Roman" w:hAnsi="Times New Roman"/>
          <w:sz w:val="24"/>
          <w:szCs w:val="24"/>
        </w:rPr>
      </w:pPr>
      <w:r w:rsidRPr="00A211DE">
        <w:rPr>
          <w:rFonts w:ascii="Times New Roman" w:hAnsi="Times New Roman"/>
          <w:sz w:val="24"/>
          <w:szCs w:val="24"/>
        </w:rPr>
        <w:t xml:space="preserve">Eelnõu § </w:t>
      </w:r>
      <w:r w:rsidRPr="00A211DE" w:rsidR="00DB6FF0">
        <w:rPr>
          <w:rFonts w:ascii="Times New Roman" w:hAnsi="Times New Roman"/>
          <w:sz w:val="24"/>
          <w:szCs w:val="24"/>
        </w:rPr>
        <w:t>19</w:t>
      </w:r>
      <w:r w:rsidRPr="00A211DE">
        <w:rPr>
          <w:rFonts w:ascii="Times New Roman" w:hAnsi="Times New Roman"/>
          <w:sz w:val="24"/>
          <w:szCs w:val="24"/>
        </w:rPr>
        <w:t xml:space="preserve"> lõike</w:t>
      </w:r>
      <w:r w:rsidRPr="00A211DE" w:rsidR="007E40BC">
        <w:rPr>
          <w:rFonts w:ascii="Times New Roman" w:hAnsi="Times New Roman"/>
          <w:sz w:val="24"/>
          <w:szCs w:val="24"/>
        </w:rPr>
        <w:t xml:space="preserve"> </w:t>
      </w:r>
      <w:r w:rsidRPr="00A211DE">
        <w:rPr>
          <w:rFonts w:ascii="Times New Roman" w:hAnsi="Times New Roman"/>
          <w:sz w:val="24"/>
          <w:szCs w:val="24"/>
        </w:rPr>
        <w:t>3</w:t>
      </w:r>
      <w:r w:rsidRPr="00A211DE" w:rsidR="007E40BC">
        <w:rPr>
          <w:rFonts w:ascii="Times New Roman" w:hAnsi="Times New Roman"/>
          <w:sz w:val="24"/>
          <w:szCs w:val="24"/>
        </w:rPr>
        <w:t xml:space="preserve"> </w:t>
      </w:r>
      <w:r w:rsidRPr="00A211DE">
        <w:rPr>
          <w:rFonts w:ascii="Times New Roman" w:hAnsi="Times New Roman"/>
          <w:sz w:val="24"/>
          <w:szCs w:val="24"/>
        </w:rPr>
        <w:t>nähakse ette</w:t>
      </w:r>
      <w:r w:rsidR="00A211DE">
        <w:rPr>
          <w:rFonts w:ascii="Times New Roman" w:hAnsi="Times New Roman"/>
          <w:sz w:val="24"/>
          <w:szCs w:val="24"/>
        </w:rPr>
        <w:t xml:space="preserve"> juhud, millal turvalises veebikeskkonnas avalduse esitamine ei ole võimalik. Eelnõu § 19 lõige 1 punkt 1 näeb ette</w:t>
      </w:r>
      <w:r w:rsidRPr="00A211DE">
        <w:rPr>
          <w:rFonts w:ascii="Times New Roman" w:hAnsi="Times New Roman"/>
          <w:sz w:val="24"/>
          <w:szCs w:val="24"/>
        </w:rPr>
        <w:t>, et t</w:t>
      </w:r>
      <w:r w:rsidRPr="00A211DE" w:rsidR="006C371D">
        <w:rPr>
          <w:rFonts w:ascii="Times New Roman" w:hAnsi="Times New Roman"/>
          <w:sz w:val="24"/>
          <w:szCs w:val="24"/>
        </w:rPr>
        <w:t xml:space="preserve">urvalises veebikeskkonnas ei saa esitada taotlust </w:t>
      </w:r>
      <w:r w:rsidR="00A211DE">
        <w:rPr>
          <w:rFonts w:ascii="Times New Roman" w:hAnsi="Times New Roman"/>
          <w:sz w:val="24"/>
          <w:szCs w:val="24"/>
        </w:rPr>
        <w:t>eestkostetava</w:t>
      </w:r>
      <w:r w:rsidRPr="00A211DE" w:rsidR="006C371D">
        <w:rPr>
          <w:rFonts w:ascii="Times New Roman" w:hAnsi="Times New Roman"/>
          <w:sz w:val="24"/>
          <w:szCs w:val="24"/>
        </w:rPr>
        <w:t xml:space="preserve"> nime muutmiseks, kuna nendes menetlustes on vajalik välja selgitada </w:t>
      </w:r>
      <w:r w:rsidR="00A211DE">
        <w:rPr>
          <w:rFonts w:ascii="Times New Roman" w:hAnsi="Times New Roman"/>
          <w:sz w:val="24"/>
          <w:szCs w:val="24"/>
        </w:rPr>
        <w:t>eestkostetava</w:t>
      </w:r>
      <w:r w:rsidRPr="00A211DE" w:rsidR="006C371D">
        <w:rPr>
          <w:rFonts w:ascii="Times New Roman" w:hAnsi="Times New Roman"/>
          <w:sz w:val="24"/>
          <w:szCs w:val="24"/>
        </w:rPr>
        <w:t xml:space="preserve"> arvamus. </w:t>
      </w:r>
      <w:r w:rsidRPr="00A211DE" w:rsidR="00144326">
        <w:rPr>
          <w:rFonts w:ascii="Times New Roman" w:hAnsi="Times New Roman"/>
          <w:sz w:val="24"/>
          <w:szCs w:val="24"/>
        </w:rPr>
        <w:t xml:space="preserve">Seetõttu tuleb menetluses koguda täiendavaid tõendeid, sealhulgas selgitada </w:t>
      </w:r>
      <w:r w:rsidR="003D7F13">
        <w:rPr>
          <w:rFonts w:ascii="Times New Roman" w:hAnsi="Times New Roman"/>
          <w:sz w:val="24"/>
          <w:szCs w:val="24"/>
        </w:rPr>
        <w:t>eestkostetava</w:t>
      </w:r>
      <w:r w:rsidRPr="00A211DE" w:rsidR="00144326">
        <w:rPr>
          <w:rFonts w:ascii="Times New Roman" w:hAnsi="Times New Roman"/>
          <w:sz w:val="24"/>
          <w:szCs w:val="24"/>
        </w:rPr>
        <w:t xml:space="preserve"> enda arvamus, kui isiku seisund seda võimaldab. </w:t>
      </w:r>
      <w:r w:rsidRPr="00A211DE" w:rsidR="006C371D">
        <w:rPr>
          <w:rFonts w:ascii="Times New Roman" w:hAnsi="Times New Roman"/>
          <w:sz w:val="24"/>
          <w:szCs w:val="24"/>
        </w:rPr>
        <w:t>Piirang on vajalik, et kokku hoida menetlusele kuluvat ressurssi. Taotleja saab taotluse esitamiseks varem valmistuda,</w:t>
      </w:r>
      <w:r w:rsidRPr="00A211DE" w:rsidR="005527D1">
        <w:rPr>
          <w:rFonts w:ascii="Times New Roman" w:hAnsi="Times New Roman"/>
          <w:sz w:val="24"/>
          <w:szCs w:val="24"/>
        </w:rPr>
        <w:t xml:space="preserve"> leppida ametnikuga kokku, kuidas ja millal toimub </w:t>
      </w:r>
      <w:r w:rsidR="005359C6">
        <w:rPr>
          <w:rFonts w:ascii="Times New Roman" w:hAnsi="Times New Roman"/>
          <w:sz w:val="24"/>
          <w:szCs w:val="24"/>
        </w:rPr>
        <w:t>eestkostetava arvamuse</w:t>
      </w:r>
      <w:r w:rsidRPr="00A211DE" w:rsidR="005527D1">
        <w:rPr>
          <w:rFonts w:ascii="Times New Roman" w:hAnsi="Times New Roman"/>
          <w:sz w:val="24"/>
          <w:szCs w:val="24"/>
        </w:rPr>
        <w:t xml:space="preserve"> väljaselgitamine.</w:t>
      </w:r>
      <w:r w:rsidRPr="00A211DE" w:rsidR="006C371D">
        <w:rPr>
          <w:rFonts w:ascii="Times New Roman" w:hAnsi="Times New Roman"/>
          <w:sz w:val="24"/>
          <w:szCs w:val="24"/>
        </w:rPr>
        <w:t xml:space="preserve"> </w:t>
      </w:r>
      <w:r w:rsidRPr="00A211DE" w:rsidR="005527D1">
        <w:rPr>
          <w:rFonts w:ascii="Times New Roman" w:hAnsi="Times New Roman"/>
          <w:sz w:val="24"/>
          <w:szCs w:val="24"/>
        </w:rPr>
        <w:t>Piirang puudutab väikest osa nimemuutmise taotlusest, seega on piirang proportsionaalne, samas ei välista see nimemuutmise õiguse realiseerimist.</w:t>
      </w:r>
    </w:p>
    <w:p w:rsidR="00484B2A" w:rsidP="00F02147" w:rsidRDefault="00484B2A" w14:paraId="0C81FF88" w14:textId="77777777">
      <w:pPr>
        <w:pStyle w:val="NoSpacing"/>
        <w:jc w:val="both"/>
        <w:rPr>
          <w:rFonts w:ascii="Times New Roman" w:hAnsi="Times New Roman"/>
          <w:sz w:val="24"/>
          <w:szCs w:val="24"/>
        </w:rPr>
      </w:pPr>
    </w:p>
    <w:p w:rsidR="00484B2A" w:rsidP="00484B2A" w:rsidRDefault="00484B2A" w14:paraId="6F60B931" w14:textId="69D2CB82">
      <w:pPr>
        <w:pStyle w:val="NoSpacing"/>
        <w:jc w:val="both"/>
        <w:rPr>
          <w:rFonts w:ascii="Times New Roman" w:hAnsi="Times New Roman"/>
          <w:sz w:val="24"/>
          <w:szCs w:val="24"/>
        </w:rPr>
      </w:pPr>
      <w:r>
        <w:rPr>
          <w:rFonts w:ascii="Times New Roman" w:hAnsi="Times New Roman"/>
          <w:sz w:val="24"/>
          <w:szCs w:val="24"/>
        </w:rPr>
        <w:t xml:space="preserve">Eelnõu </w:t>
      </w:r>
      <w:r w:rsidRPr="00A211DE">
        <w:rPr>
          <w:rFonts w:ascii="Times New Roman" w:hAnsi="Times New Roman"/>
          <w:sz w:val="24"/>
          <w:szCs w:val="24"/>
        </w:rPr>
        <w:t xml:space="preserve">§ 19 lõige 3 punkt 2 näeb ette, et turvalises veebikeskkonnas ei saa avaldust esitada </w:t>
      </w:r>
      <w:r w:rsidR="002F0824">
        <w:rPr>
          <w:rFonts w:ascii="Times New Roman" w:hAnsi="Times New Roman"/>
          <w:sz w:val="24"/>
          <w:szCs w:val="24"/>
        </w:rPr>
        <w:t xml:space="preserve">ka </w:t>
      </w:r>
      <w:r w:rsidRPr="00A211DE">
        <w:rPr>
          <w:rFonts w:ascii="Times New Roman" w:hAnsi="Times New Roman"/>
          <w:sz w:val="24"/>
          <w:szCs w:val="24"/>
        </w:rPr>
        <w:t>alaealise nimemuutmiseks, kui alaealine, kelle nime soovitakse muuta, saab täisealiseks vähem kui 60 päeva pärast. Piirang on kehtestatud menetluse</w:t>
      </w:r>
      <w:r w:rsidR="00D04462">
        <w:rPr>
          <w:rFonts w:ascii="Times New Roman" w:hAnsi="Times New Roman"/>
          <w:sz w:val="24"/>
          <w:szCs w:val="24"/>
        </w:rPr>
        <w:t>ks kuluva aja</w:t>
      </w:r>
      <w:r w:rsidRPr="00A211DE">
        <w:rPr>
          <w:rFonts w:ascii="Times New Roman" w:hAnsi="Times New Roman"/>
          <w:sz w:val="24"/>
          <w:szCs w:val="24"/>
        </w:rPr>
        <w:t xml:space="preserve"> tõttu, kuna </w:t>
      </w:r>
      <w:r w:rsidR="009A716E">
        <w:rPr>
          <w:rFonts w:ascii="Times New Roman" w:hAnsi="Times New Roman"/>
          <w:sz w:val="24"/>
          <w:szCs w:val="24"/>
        </w:rPr>
        <w:t>teisel hooldusõiguslikul vanemal</w:t>
      </w:r>
      <w:r w:rsidRPr="00A211DE">
        <w:rPr>
          <w:rFonts w:ascii="Times New Roman" w:hAnsi="Times New Roman"/>
          <w:sz w:val="24"/>
          <w:szCs w:val="24"/>
        </w:rPr>
        <w:t xml:space="preserve"> on 30 päeva </w:t>
      </w:r>
      <w:r w:rsidR="009A716E">
        <w:rPr>
          <w:rFonts w:ascii="Times New Roman" w:hAnsi="Times New Roman"/>
          <w:sz w:val="24"/>
          <w:szCs w:val="24"/>
        </w:rPr>
        <w:t xml:space="preserve">aega </w:t>
      </w:r>
      <w:r w:rsidRPr="00A211DE">
        <w:rPr>
          <w:rFonts w:ascii="Times New Roman" w:hAnsi="Times New Roman"/>
          <w:sz w:val="24"/>
          <w:szCs w:val="24"/>
        </w:rPr>
        <w:t xml:space="preserve">turvalises veebikeskkonnas nõusoleku </w:t>
      </w:r>
      <w:r w:rsidR="009A716E">
        <w:rPr>
          <w:rFonts w:ascii="Times New Roman" w:hAnsi="Times New Roman"/>
          <w:sz w:val="24"/>
          <w:szCs w:val="24"/>
        </w:rPr>
        <w:t xml:space="preserve">andmiseks, </w:t>
      </w:r>
      <w:r w:rsidR="00EF0502">
        <w:rPr>
          <w:rFonts w:ascii="Times New Roman" w:hAnsi="Times New Roman"/>
          <w:sz w:val="24"/>
          <w:szCs w:val="24"/>
        </w:rPr>
        <w:t xml:space="preserve">lisaks peab </w:t>
      </w:r>
      <w:r w:rsidR="009A716E">
        <w:rPr>
          <w:rFonts w:ascii="Times New Roman" w:hAnsi="Times New Roman"/>
          <w:sz w:val="24"/>
          <w:szCs w:val="24"/>
        </w:rPr>
        <w:t xml:space="preserve">ametnik leidma sobiva aja alaealisega vestlemiseks </w:t>
      </w:r>
      <w:r w:rsidR="00EF0502">
        <w:rPr>
          <w:rFonts w:ascii="Times New Roman" w:hAnsi="Times New Roman"/>
          <w:sz w:val="24"/>
          <w:szCs w:val="24"/>
        </w:rPr>
        <w:t>ja</w:t>
      </w:r>
      <w:r w:rsidR="009A716E">
        <w:rPr>
          <w:rFonts w:ascii="Times New Roman" w:hAnsi="Times New Roman"/>
          <w:sz w:val="24"/>
          <w:szCs w:val="24"/>
        </w:rPr>
        <w:t xml:space="preserve"> tema arvamuse väljaselg</w:t>
      </w:r>
      <w:r w:rsidR="00D04462">
        <w:rPr>
          <w:rFonts w:ascii="Times New Roman" w:hAnsi="Times New Roman"/>
          <w:sz w:val="24"/>
          <w:szCs w:val="24"/>
        </w:rPr>
        <w:t>it</w:t>
      </w:r>
      <w:r w:rsidR="009A716E">
        <w:rPr>
          <w:rFonts w:ascii="Times New Roman" w:hAnsi="Times New Roman"/>
          <w:sz w:val="24"/>
          <w:szCs w:val="24"/>
        </w:rPr>
        <w:t>amiseks</w:t>
      </w:r>
      <w:r w:rsidR="00D04462">
        <w:rPr>
          <w:rFonts w:ascii="Times New Roman" w:hAnsi="Times New Roman"/>
          <w:sz w:val="24"/>
          <w:szCs w:val="24"/>
        </w:rPr>
        <w:t>. Piiranguga välditakse olukorda, kus</w:t>
      </w:r>
      <w:r w:rsidRPr="00A211DE">
        <w:rPr>
          <w:rFonts w:ascii="Times New Roman" w:hAnsi="Times New Roman"/>
          <w:sz w:val="24"/>
          <w:szCs w:val="24"/>
        </w:rPr>
        <w:t xml:space="preserve"> alaealine </w:t>
      </w:r>
      <w:r w:rsidR="00D04462">
        <w:rPr>
          <w:rFonts w:ascii="Times New Roman" w:hAnsi="Times New Roman"/>
          <w:sz w:val="24"/>
          <w:szCs w:val="24"/>
        </w:rPr>
        <w:t>võib saada</w:t>
      </w:r>
      <w:r w:rsidRPr="00A211DE">
        <w:rPr>
          <w:rFonts w:ascii="Times New Roman" w:hAnsi="Times New Roman"/>
          <w:sz w:val="24"/>
          <w:szCs w:val="24"/>
        </w:rPr>
        <w:t xml:space="preserve"> täisealiseks </w:t>
      </w:r>
      <w:r w:rsidR="00D04462">
        <w:rPr>
          <w:rFonts w:ascii="Times New Roman" w:hAnsi="Times New Roman"/>
          <w:sz w:val="24"/>
          <w:szCs w:val="24"/>
        </w:rPr>
        <w:t>enne, kui menetlus jõuab lõpuni. Täisealise isiku nime saab muuta üksnes tema enda</w:t>
      </w:r>
      <w:r w:rsidRPr="00A211DE">
        <w:rPr>
          <w:rFonts w:ascii="Times New Roman" w:hAnsi="Times New Roman"/>
          <w:sz w:val="24"/>
          <w:szCs w:val="24"/>
        </w:rPr>
        <w:t xml:space="preserve"> avalduse </w:t>
      </w:r>
      <w:r w:rsidR="00D04462">
        <w:rPr>
          <w:rFonts w:ascii="Times New Roman" w:hAnsi="Times New Roman"/>
          <w:sz w:val="24"/>
          <w:szCs w:val="24"/>
        </w:rPr>
        <w:t>alusel, mitte tema vanema avalduse alusel</w:t>
      </w:r>
      <w:r w:rsidRPr="00A211DE">
        <w:rPr>
          <w:rFonts w:ascii="Times New Roman" w:hAnsi="Times New Roman"/>
          <w:sz w:val="24"/>
          <w:szCs w:val="24"/>
        </w:rPr>
        <w:t>.</w:t>
      </w:r>
      <w:r w:rsidRPr="00A211DE" w:rsidDel="00E062DE" w:rsidR="00E062DE">
        <w:rPr>
          <w:rFonts w:ascii="Times New Roman" w:hAnsi="Times New Roman"/>
          <w:sz w:val="24"/>
          <w:szCs w:val="24"/>
        </w:rPr>
        <w:t xml:space="preserve"> </w:t>
      </w:r>
    </w:p>
    <w:p w:rsidR="00484B2A" w:rsidP="00484B2A" w:rsidRDefault="00484B2A" w14:paraId="0DB77082" w14:textId="77777777">
      <w:pPr>
        <w:pStyle w:val="NoSpacing"/>
        <w:jc w:val="both"/>
        <w:rPr>
          <w:rFonts w:ascii="Times New Roman" w:hAnsi="Times New Roman"/>
          <w:sz w:val="24"/>
          <w:szCs w:val="24"/>
        </w:rPr>
      </w:pPr>
    </w:p>
    <w:p w:rsidRPr="00A211DE" w:rsidR="00212735" w:rsidP="00F02147" w:rsidRDefault="008B5BEE" w14:paraId="0EE6A4D9" w14:textId="56D62B38">
      <w:pPr>
        <w:pStyle w:val="NoSpacing"/>
        <w:jc w:val="both"/>
        <w:rPr>
          <w:rFonts w:ascii="Times New Roman" w:hAnsi="Times New Roman"/>
          <w:sz w:val="24"/>
          <w:szCs w:val="24"/>
        </w:rPr>
      </w:pPr>
      <w:r w:rsidRPr="00A211DE">
        <w:rPr>
          <w:rFonts w:ascii="Times New Roman" w:hAnsi="Times New Roman"/>
          <w:sz w:val="24"/>
          <w:szCs w:val="24"/>
        </w:rPr>
        <w:t xml:space="preserve">Lisaks </w:t>
      </w:r>
      <w:r w:rsidRPr="00A211DE" w:rsidR="007E40BC">
        <w:rPr>
          <w:rFonts w:ascii="Times New Roman" w:hAnsi="Times New Roman"/>
          <w:sz w:val="24"/>
          <w:szCs w:val="24"/>
        </w:rPr>
        <w:t xml:space="preserve">näeb eelnõu § </w:t>
      </w:r>
      <w:r w:rsidRPr="00A211DE" w:rsidR="00DB6FF0">
        <w:rPr>
          <w:rFonts w:ascii="Times New Roman" w:hAnsi="Times New Roman"/>
          <w:sz w:val="24"/>
          <w:szCs w:val="24"/>
        </w:rPr>
        <w:t>19</w:t>
      </w:r>
      <w:r w:rsidRPr="00A211DE" w:rsidR="007E40BC">
        <w:rPr>
          <w:rFonts w:ascii="Times New Roman" w:hAnsi="Times New Roman"/>
          <w:sz w:val="24"/>
          <w:szCs w:val="24"/>
        </w:rPr>
        <w:t xml:space="preserve"> l</w:t>
      </w:r>
      <w:r w:rsidRPr="00A211DE" w:rsidR="006520A5">
        <w:rPr>
          <w:rFonts w:ascii="Times New Roman" w:hAnsi="Times New Roman"/>
          <w:sz w:val="24"/>
          <w:szCs w:val="24"/>
        </w:rPr>
        <w:t>õi</w:t>
      </w:r>
      <w:r w:rsidRPr="00A211DE" w:rsidR="007E40BC">
        <w:rPr>
          <w:rFonts w:ascii="Times New Roman" w:hAnsi="Times New Roman"/>
          <w:sz w:val="24"/>
          <w:szCs w:val="24"/>
        </w:rPr>
        <w:t xml:space="preserve">ge </w:t>
      </w:r>
      <w:r w:rsidRPr="00A211DE" w:rsidR="00A61C40">
        <w:rPr>
          <w:rFonts w:ascii="Times New Roman" w:hAnsi="Times New Roman"/>
          <w:sz w:val="24"/>
          <w:szCs w:val="24"/>
        </w:rPr>
        <w:t>3</w:t>
      </w:r>
      <w:r w:rsidRPr="00A211DE" w:rsidR="007E40BC">
        <w:rPr>
          <w:rFonts w:ascii="Times New Roman" w:hAnsi="Times New Roman"/>
          <w:sz w:val="24"/>
          <w:szCs w:val="24"/>
        </w:rPr>
        <w:t xml:space="preserve"> punkt </w:t>
      </w:r>
      <w:r w:rsidR="001F486E">
        <w:rPr>
          <w:rFonts w:ascii="Times New Roman" w:hAnsi="Times New Roman"/>
          <w:sz w:val="24"/>
          <w:szCs w:val="24"/>
        </w:rPr>
        <w:t>3</w:t>
      </w:r>
      <w:r w:rsidRPr="00A211DE" w:rsidR="007E40BC">
        <w:rPr>
          <w:rFonts w:ascii="Times New Roman" w:hAnsi="Times New Roman"/>
          <w:sz w:val="24"/>
          <w:szCs w:val="24"/>
        </w:rPr>
        <w:t xml:space="preserve"> ette, et </w:t>
      </w:r>
      <w:r w:rsidRPr="00A211DE">
        <w:rPr>
          <w:rFonts w:ascii="Times New Roman" w:hAnsi="Times New Roman"/>
          <w:sz w:val="24"/>
          <w:szCs w:val="24"/>
        </w:rPr>
        <w:t>avaldust</w:t>
      </w:r>
      <w:r w:rsidRPr="00A211DE" w:rsidR="007E40BC">
        <w:rPr>
          <w:rFonts w:ascii="Times New Roman" w:hAnsi="Times New Roman"/>
          <w:sz w:val="24"/>
          <w:szCs w:val="24"/>
        </w:rPr>
        <w:t xml:space="preserve"> ei saa</w:t>
      </w:r>
      <w:r w:rsidRPr="00A211DE">
        <w:rPr>
          <w:rFonts w:ascii="Times New Roman" w:hAnsi="Times New Roman"/>
          <w:sz w:val="24"/>
          <w:szCs w:val="24"/>
        </w:rPr>
        <w:t xml:space="preserve"> esitada</w:t>
      </w:r>
      <w:r w:rsidRPr="00A211DE" w:rsidR="006520A5">
        <w:rPr>
          <w:rFonts w:ascii="Times New Roman" w:hAnsi="Times New Roman"/>
          <w:sz w:val="24"/>
          <w:szCs w:val="24"/>
        </w:rPr>
        <w:t xml:space="preserve"> Eestis rahvusvahelise kaitse saajad ja </w:t>
      </w:r>
      <w:r w:rsidRPr="00A211DE">
        <w:rPr>
          <w:rFonts w:ascii="Times New Roman" w:hAnsi="Times New Roman"/>
          <w:sz w:val="24"/>
          <w:szCs w:val="24"/>
        </w:rPr>
        <w:t>välisriigi kodanikud, kellele on õigus isikunime muuta väga erandlikel juhtudel (vt eelnõu §</w:t>
      </w:r>
      <w:r w:rsidR="00CC4A6B">
        <w:rPr>
          <w:rFonts w:ascii="Times New Roman" w:hAnsi="Times New Roman"/>
          <w:sz w:val="24"/>
          <w:szCs w:val="24"/>
        </w:rPr>
        <w:t>-s</w:t>
      </w:r>
      <w:r w:rsidRPr="00A211DE">
        <w:rPr>
          <w:rFonts w:ascii="Times New Roman" w:hAnsi="Times New Roman"/>
          <w:sz w:val="24"/>
          <w:szCs w:val="24"/>
        </w:rPr>
        <w:t xml:space="preserve"> </w:t>
      </w:r>
      <w:r w:rsidR="00CC4A6B">
        <w:rPr>
          <w:rFonts w:ascii="Times New Roman" w:hAnsi="Times New Roman"/>
          <w:sz w:val="24"/>
          <w:szCs w:val="24"/>
        </w:rPr>
        <w:t>18</w:t>
      </w:r>
      <w:r w:rsidRPr="00A211DE">
        <w:rPr>
          <w:rFonts w:ascii="Times New Roman" w:hAnsi="Times New Roman"/>
          <w:sz w:val="24"/>
          <w:szCs w:val="24"/>
        </w:rPr>
        <w:t xml:space="preserve"> sätestatud selgitusi). </w:t>
      </w:r>
    </w:p>
    <w:p w:rsidR="002116CD" w:rsidP="00F02147" w:rsidRDefault="002116CD" w14:paraId="0536D8AE" w14:textId="77777777">
      <w:pPr>
        <w:pStyle w:val="NoSpacing"/>
        <w:jc w:val="both"/>
        <w:rPr>
          <w:rFonts w:ascii="Times New Roman" w:hAnsi="Times New Roman"/>
          <w:sz w:val="24"/>
          <w:szCs w:val="24"/>
        </w:rPr>
      </w:pPr>
    </w:p>
    <w:p w:rsidR="002116CD" w:rsidP="00540BD5" w:rsidRDefault="002116CD" w14:paraId="3B38449F" w14:textId="02DCEE31">
      <w:pPr>
        <w:spacing w:after="0" w:line="240" w:lineRule="auto"/>
        <w:jc w:val="both"/>
        <w:rPr>
          <w:rFonts w:ascii="Times New Roman" w:hAnsi="Times New Roman" w:cs="Times New Roman"/>
          <w:sz w:val="24"/>
          <w:szCs w:val="24"/>
          <w:shd w:val="clear" w:color="auto" w:fill="FFFFFF"/>
        </w:rPr>
      </w:pPr>
      <w:r>
        <w:rPr>
          <w:rFonts w:ascii="Times New Roman" w:hAnsi="Times New Roman"/>
          <w:sz w:val="24"/>
          <w:szCs w:val="24"/>
        </w:rPr>
        <w:t xml:space="preserve">Eelnõu § </w:t>
      </w:r>
      <w:r w:rsidR="00D5458B">
        <w:rPr>
          <w:rFonts w:ascii="Times New Roman" w:hAnsi="Times New Roman"/>
          <w:sz w:val="24"/>
          <w:szCs w:val="24"/>
        </w:rPr>
        <w:t>19</w:t>
      </w:r>
      <w:r>
        <w:rPr>
          <w:rFonts w:ascii="Times New Roman" w:hAnsi="Times New Roman"/>
          <w:sz w:val="24"/>
          <w:szCs w:val="24"/>
        </w:rPr>
        <w:t xml:space="preserve"> lõikega 4 nähakse ette, et a</w:t>
      </w:r>
      <w:r w:rsidRPr="002116CD">
        <w:rPr>
          <w:rFonts w:ascii="Times New Roman" w:hAnsi="Times New Roman"/>
          <w:sz w:val="24"/>
          <w:szCs w:val="24"/>
        </w:rPr>
        <w:t>laealise isiku isikunime muutmise avalduse esitab tema hooldusõiguslik vanem või eestkostja. Piiratud teovõimega täisealise isikunime muutmise avalduse esitab tema eestkostja</w:t>
      </w:r>
      <w:r w:rsidR="00414452">
        <w:rPr>
          <w:rFonts w:ascii="Times New Roman" w:hAnsi="Times New Roman"/>
          <w:sz w:val="24"/>
          <w:szCs w:val="24"/>
        </w:rPr>
        <w:t xml:space="preserve">. </w:t>
      </w:r>
      <w:r w:rsidR="00414452">
        <w:rPr>
          <w:rFonts w:ascii="Times New Roman" w:hAnsi="Times New Roman" w:cs="Times New Roman"/>
          <w:sz w:val="24"/>
          <w:szCs w:val="24"/>
        </w:rPr>
        <w:t>K</w:t>
      </w:r>
      <w:r w:rsidRPr="00F02147" w:rsidR="00414452">
        <w:rPr>
          <w:rFonts w:ascii="Times New Roman" w:hAnsi="Times New Roman" w:cs="Times New Roman"/>
          <w:sz w:val="24"/>
          <w:szCs w:val="24"/>
        </w:rPr>
        <w:t xml:space="preserve">ui soovitakse muuta alaealise nime, märgitakse avaldusel tema andmed, samuti avalduse esitaja – hooldusõigusliku vanema nimi, isikukood ja kontakt andmed. Kui alaealisel on kaks hooldusõiguslikku vanemat, on vaja teise vanema nõusolekut </w:t>
      </w:r>
      <w:r w:rsidR="00414452">
        <w:rPr>
          <w:rFonts w:ascii="Times New Roman" w:hAnsi="Times New Roman" w:cs="Times New Roman"/>
          <w:sz w:val="24"/>
          <w:szCs w:val="24"/>
        </w:rPr>
        <w:t>alaealise</w:t>
      </w:r>
      <w:r w:rsidRPr="00F02147" w:rsidR="00414452">
        <w:rPr>
          <w:rFonts w:ascii="Times New Roman" w:hAnsi="Times New Roman" w:cs="Times New Roman"/>
          <w:sz w:val="24"/>
          <w:szCs w:val="24"/>
        </w:rPr>
        <w:t xml:space="preserve"> nime muutmiseks. Siin lähtutakse PKS §-st 120, mille kohaselt </w:t>
      </w:r>
      <w:r w:rsidRPr="00F02147" w:rsidR="00414452">
        <w:rPr>
          <w:rFonts w:ascii="Times New Roman" w:hAnsi="Times New Roman" w:cs="Times New Roman"/>
          <w:sz w:val="24"/>
          <w:szCs w:val="24"/>
          <w:shd w:val="clear" w:color="auto" w:fill="FFFFFF"/>
        </w:rPr>
        <w:t>ühist hooldusõigust omavatel vanematel on ühine esindusõigus.</w:t>
      </w:r>
    </w:p>
    <w:p w:rsidR="002E7FC5" w:rsidP="00540BD5" w:rsidRDefault="002E7FC5" w14:paraId="64C5A870" w14:textId="77777777">
      <w:pPr>
        <w:spacing w:after="0" w:line="240" w:lineRule="auto"/>
        <w:jc w:val="both"/>
        <w:rPr>
          <w:rFonts w:ascii="Times New Roman" w:hAnsi="Times New Roman" w:cs="Times New Roman"/>
          <w:sz w:val="24"/>
          <w:szCs w:val="24"/>
          <w:shd w:val="clear" w:color="auto" w:fill="FFFFFF"/>
        </w:rPr>
      </w:pPr>
    </w:p>
    <w:p w:rsidRPr="00540BD5" w:rsidR="002E7FC5" w:rsidP="00540BD5" w:rsidRDefault="002E7FC5" w14:paraId="4DFBFC57" w14:textId="7967AB6F">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Eelnõu § 19 lõikega 5 nähakse ette, et piiratud teovõimega täisealise isiku nimemuutmiseks ei saa avaldust esitada välisriigi notari juures</w:t>
      </w:r>
      <w:r w:rsidR="00CB07C6">
        <w:rPr>
          <w:rFonts w:ascii="Times New Roman" w:hAnsi="Times New Roman" w:cs="Times New Roman"/>
          <w:sz w:val="24"/>
          <w:szCs w:val="24"/>
          <w:shd w:val="clear" w:color="auto" w:fill="FFFFFF"/>
        </w:rPr>
        <w:t>. Selles menetluses</w:t>
      </w:r>
      <w:r>
        <w:rPr>
          <w:rFonts w:ascii="Times New Roman" w:hAnsi="Times New Roman" w:cs="Times New Roman"/>
          <w:sz w:val="24"/>
          <w:szCs w:val="24"/>
          <w:shd w:val="clear" w:color="auto" w:fill="FFFFFF"/>
        </w:rPr>
        <w:t xml:space="preserve"> on </w:t>
      </w:r>
      <w:commentRangeStart w:id="19"/>
      <w:r>
        <w:rPr>
          <w:rFonts w:ascii="Times New Roman" w:hAnsi="Times New Roman" w:cs="Times New Roman"/>
          <w:sz w:val="24"/>
          <w:szCs w:val="24"/>
          <w:shd w:val="clear" w:color="auto" w:fill="FFFFFF"/>
        </w:rPr>
        <w:t xml:space="preserve">vajalik </w:t>
      </w:r>
      <w:r w:rsidR="00CB07C6">
        <w:rPr>
          <w:rFonts w:ascii="Times New Roman" w:hAnsi="Times New Roman" w:cs="Times New Roman"/>
          <w:sz w:val="24"/>
          <w:szCs w:val="24"/>
          <w:shd w:val="clear" w:color="auto" w:fill="FFFFFF"/>
        </w:rPr>
        <w:t>välja selgitada</w:t>
      </w:r>
      <w:r>
        <w:rPr>
          <w:rFonts w:ascii="Times New Roman" w:hAnsi="Times New Roman" w:cs="Times New Roman"/>
          <w:sz w:val="24"/>
          <w:szCs w:val="24"/>
          <w:shd w:val="clear" w:color="auto" w:fill="FFFFFF"/>
        </w:rPr>
        <w:t xml:space="preserve"> piiratud teovõimega isiku arvamus</w:t>
      </w:r>
      <w:r w:rsidR="00CB07C6">
        <w:rPr>
          <w:rFonts w:ascii="Times New Roman" w:hAnsi="Times New Roman" w:cs="Times New Roman"/>
          <w:sz w:val="24"/>
          <w:szCs w:val="24"/>
          <w:shd w:val="clear" w:color="auto" w:fill="FFFFFF"/>
        </w:rPr>
        <w:t xml:space="preserve"> </w:t>
      </w:r>
      <w:commentRangeEnd w:id="19"/>
      <w:r>
        <w:rPr>
          <w:rStyle w:val="CommentReference"/>
          <w:rFonts w:ascii="Times New Roman" w:hAnsi="Times New Roman" w:cs="Times New Roman"/>
          <w:sz w:val="24"/>
          <w:szCs w:val="24"/>
          <w:shd w:val="clear" w:color="auto" w:fill="FFFFFF"/>
        </w:rPr>
        <w:commentReference w:id="19"/>
      </w:r>
      <w:r w:rsidR="00CB07C6">
        <w:rPr>
          <w:rFonts w:ascii="Times New Roman" w:hAnsi="Times New Roman" w:cs="Times New Roman"/>
          <w:sz w:val="24"/>
          <w:szCs w:val="24"/>
          <w:shd w:val="clear" w:color="auto" w:fill="FFFFFF"/>
        </w:rPr>
        <w:t>ning kuna välisriigi notarile</w:t>
      </w:r>
      <w:r>
        <w:rPr>
          <w:rFonts w:ascii="Times New Roman" w:hAnsi="Times New Roman" w:cs="Times New Roman"/>
          <w:sz w:val="24"/>
          <w:szCs w:val="24"/>
          <w:shd w:val="clear" w:color="auto" w:fill="FFFFFF"/>
        </w:rPr>
        <w:t xml:space="preserve"> </w:t>
      </w:r>
      <w:r w:rsidR="00CB07C6">
        <w:rPr>
          <w:rFonts w:ascii="Times New Roman" w:hAnsi="Times New Roman" w:cs="Times New Roman"/>
          <w:sz w:val="24"/>
          <w:szCs w:val="24"/>
          <w:shd w:val="clear" w:color="auto" w:fill="FFFFFF"/>
        </w:rPr>
        <w:t xml:space="preserve">sellist kohustust panna ei saa, peab isiku </w:t>
      </w:r>
      <w:r>
        <w:rPr>
          <w:rFonts w:ascii="Times New Roman" w:hAnsi="Times New Roman" w:cs="Times New Roman"/>
          <w:sz w:val="24"/>
          <w:szCs w:val="24"/>
          <w:shd w:val="clear" w:color="auto" w:fill="FFFFFF"/>
        </w:rPr>
        <w:t xml:space="preserve">arvamuse </w:t>
      </w:r>
      <w:r w:rsidR="00CB07C6">
        <w:rPr>
          <w:rFonts w:ascii="Times New Roman" w:hAnsi="Times New Roman" w:cs="Times New Roman"/>
          <w:sz w:val="24"/>
          <w:szCs w:val="24"/>
          <w:shd w:val="clear" w:color="auto" w:fill="FFFFFF"/>
        </w:rPr>
        <w:t>v</w:t>
      </w:r>
      <w:r>
        <w:rPr>
          <w:rFonts w:ascii="Times New Roman" w:hAnsi="Times New Roman" w:cs="Times New Roman"/>
          <w:sz w:val="24"/>
          <w:szCs w:val="24"/>
          <w:shd w:val="clear" w:color="auto" w:fill="FFFFFF"/>
        </w:rPr>
        <w:t>älja</w:t>
      </w:r>
      <w:r w:rsidR="00CB07C6">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selgita</w:t>
      </w:r>
      <w:r w:rsidR="00CB07C6">
        <w:rPr>
          <w:rFonts w:ascii="Times New Roman" w:hAnsi="Times New Roman" w:cs="Times New Roman"/>
          <w:sz w:val="24"/>
          <w:szCs w:val="24"/>
          <w:shd w:val="clear" w:color="auto" w:fill="FFFFFF"/>
        </w:rPr>
        <w:t xml:space="preserve">ma ikkagi pädev </w:t>
      </w:r>
      <w:r w:rsidR="00FA7E4D">
        <w:rPr>
          <w:rFonts w:ascii="Times New Roman" w:hAnsi="Times New Roman" w:cs="Times New Roman"/>
          <w:sz w:val="24"/>
          <w:szCs w:val="24"/>
          <w:shd w:val="clear" w:color="auto" w:fill="FFFFFF"/>
        </w:rPr>
        <w:t>KOV</w:t>
      </w:r>
      <w:r w:rsidR="00CB07C6">
        <w:rPr>
          <w:rFonts w:ascii="Times New Roman" w:hAnsi="Times New Roman" w:cs="Times New Roman"/>
          <w:sz w:val="24"/>
          <w:szCs w:val="24"/>
          <w:shd w:val="clear" w:color="auto" w:fill="FFFFFF"/>
        </w:rPr>
        <w:t xml:space="preserve">, seega on otstarbekas ka juba avaldus esitada pädevas </w:t>
      </w:r>
      <w:r w:rsidR="00FA7E4D">
        <w:rPr>
          <w:rFonts w:ascii="Times New Roman" w:hAnsi="Times New Roman" w:cs="Times New Roman"/>
          <w:sz w:val="24"/>
          <w:szCs w:val="24"/>
          <w:shd w:val="clear" w:color="auto" w:fill="FFFFFF"/>
        </w:rPr>
        <w:t>KOV-</w:t>
      </w:r>
      <w:r w:rsidR="002F0824">
        <w:rPr>
          <w:rFonts w:ascii="Times New Roman" w:hAnsi="Times New Roman" w:cs="Times New Roman"/>
          <w:sz w:val="24"/>
          <w:szCs w:val="24"/>
          <w:shd w:val="clear" w:color="auto" w:fill="FFFFFF"/>
        </w:rPr>
        <w:t>i</w:t>
      </w:r>
      <w:r w:rsidR="00FA7E4D">
        <w:rPr>
          <w:rFonts w:ascii="Times New Roman" w:hAnsi="Times New Roman" w:cs="Times New Roman"/>
          <w:sz w:val="24"/>
          <w:szCs w:val="24"/>
          <w:shd w:val="clear" w:color="auto" w:fill="FFFFFF"/>
        </w:rPr>
        <w:t>s</w:t>
      </w:r>
      <w:r w:rsidR="00CB07C6">
        <w:rPr>
          <w:rFonts w:ascii="Times New Roman" w:hAnsi="Times New Roman" w:cs="Times New Roman"/>
          <w:sz w:val="24"/>
          <w:szCs w:val="24"/>
          <w:shd w:val="clear" w:color="auto" w:fill="FFFFFF"/>
        </w:rPr>
        <w:t xml:space="preserve"> kohapeal.</w:t>
      </w:r>
    </w:p>
    <w:p w:rsidR="00144326" w:rsidP="00F02147" w:rsidRDefault="00144326" w14:paraId="790A5D46" w14:textId="77777777">
      <w:pPr>
        <w:pStyle w:val="NoSpacing"/>
        <w:jc w:val="both"/>
        <w:rPr>
          <w:rFonts w:ascii="Times New Roman" w:hAnsi="Times New Roman"/>
          <w:sz w:val="24"/>
          <w:szCs w:val="24"/>
        </w:rPr>
      </w:pPr>
    </w:p>
    <w:p w:rsidRPr="00F02147" w:rsidR="00144326" w:rsidP="00F02147" w:rsidRDefault="00144326" w14:paraId="2B3C8541" w14:textId="1928B6BD">
      <w:pPr>
        <w:pStyle w:val="NoSpacing"/>
        <w:jc w:val="both"/>
        <w:rPr>
          <w:rFonts w:ascii="Times New Roman" w:hAnsi="Times New Roman"/>
          <w:sz w:val="24"/>
          <w:szCs w:val="24"/>
        </w:rPr>
      </w:pPr>
      <w:r>
        <w:rPr>
          <w:rFonts w:ascii="Times New Roman" w:hAnsi="Times New Roman"/>
          <w:sz w:val="24"/>
          <w:szCs w:val="24"/>
        </w:rPr>
        <w:t xml:space="preserve">Eelnõu § </w:t>
      </w:r>
      <w:r w:rsidR="006F4419">
        <w:rPr>
          <w:rFonts w:ascii="Times New Roman" w:hAnsi="Times New Roman"/>
          <w:sz w:val="24"/>
          <w:szCs w:val="24"/>
        </w:rPr>
        <w:t>19</w:t>
      </w:r>
      <w:r>
        <w:rPr>
          <w:rFonts w:ascii="Times New Roman" w:hAnsi="Times New Roman"/>
          <w:sz w:val="24"/>
          <w:szCs w:val="24"/>
        </w:rPr>
        <w:t xml:space="preserve"> lõikega </w:t>
      </w:r>
      <w:r w:rsidR="006F4419">
        <w:rPr>
          <w:rFonts w:ascii="Times New Roman" w:hAnsi="Times New Roman"/>
          <w:sz w:val="24"/>
          <w:szCs w:val="24"/>
        </w:rPr>
        <w:t>6</w:t>
      </w:r>
      <w:r>
        <w:rPr>
          <w:rFonts w:ascii="Times New Roman" w:hAnsi="Times New Roman"/>
          <w:sz w:val="24"/>
          <w:szCs w:val="24"/>
        </w:rPr>
        <w:t xml:space="preserve"> nähakse ette</w:t>
      </w:r>
      <w:r w:rsidR="00CA01F5">
        <w:rPr>
          <w:rFonts w:ascii="Times New Roman" w:hAnsi="Times New Roman"/>
          <w:sz w:val="24"/>
          <w:szCs w:val="24"/>
        </w:rPr>
        <w:t xml:space="preserve"> viisid </w:t>
      </w:r>
      <w:r w:rsidR="00CB07C6">
        <w:rPr>
          <w:rFonts w:ascii="Times New Roman" w:hAnsi="Times New Roman"/>
          <w:sz w:val="24"/>
          <w:szCs w:val="24"/>
        </w:rPr>
        <w:t xml:space="preserve">alaealise nime muutmisel </w:t>
      </w:r>
      <w:r w:rsidR="00CA01F5">
        <w:rPr>
          <w:rFonts w:ascii="Times New Roman" w:hAnsi="Times New Roman"/>
          <w:sz w:val="24"/>
          <w:szCs w:val="24"/>
        </w:rPr>
        <w:t xml:space="preserve">teise hooldusõigusliku vanema nõusoleku andmiseks. </w:t>
      </w:r>
      <w:r w:rsidRPr="00F02147" w:rsidR="00414452">
        <w:rPr>
          <w:rFonts w:ascii="Times New Roman" w:hAnsi="Times New Roman"/>
          <w:sz w:val="24"/>
          <w:szCs w:val="24"/>
          <w:shd w:val="clear" w:color="auto" w:fill="FFFFFF"/>
        </w:rPr>
        <w:t>Välisriigis või kinnipidamisasutuses viibiv vanem saab nõusoleku anda samal viisil taotluse esitamisega</w:t>
      </w:r>
      <w:r w:rsidR="00414452">
        <w:rPr>
          <w:rFonts w:ascii="Times New Roman" w:hAnsi="Times New Roman"/>
          <w:sz w:val="24"/>
          <w:szCs w:val="24"/>
          <w:shd w:val="clear" w:color="auto" w:fill="FFFFFF"/>
        </w:rPr>
        <w:t>.</w:t>
      </w:r>
      <w:r w:rsidR="00811C03">
        <w:rPr>
          <w:rFonts w:ascii="Times New Roman" w:hAnsi="Times New Roman"/>
          <w:sz w:val="24"/>
          <w:szCs w:val="24"/>
          <w:shd w:val="clear" w:color="auto" w:fill="FFFFFF"/>
        </w:rPr>
        <w:t xml:space="preserve"> Lisaks saab välisriigis olev vanem edastada nõusoleku posti teel</w:t>
      </w:r>
      <w:r w:rsidR="00CB07C6">
        <w:rPr>
          <w:rFonts w:ascii="Times New Roman" w:hAnsi="Times New Roman"/>
          <w:sz w:val="24"/>
          <w:szCs w:val="24"/>
          <w:shd w:val="clear" w:color="auto" w:fill="FFFFFF"/>
        </w:rPr>
        <w:t>, kui</w:t>
      </w:r>
      <w:r w:rsidRPr="00990330" w:rsidR="00811C03">
        <w:rPr>
          <w:rFonts w:ascii="Times New Roman" w:hAnsi="Times New Roman"/>
          <w:sz w:val="24"/>
          <w:szCs w:val="24"/>
        </w:rPr>
        <w:t xml:space="preserve"> nõusoleku andja isik</w:t>
      </w:r>
      <w:r w:rsidR="00CB07C6">
        <w:rPr>
          <w:rFonts w:ascii="Times New Roman" w:hAnsi="Times New Roman"/>
          <w:sz w:val="24"/>
          <w:szCs w:val="24"/>
        </w:rPr>
        <w:t>u</w:t>
      </w:r>
      <w:r w:rsidRPr="00990330" w:rsidR="00811C03">
        <w:rPr>
          <w:rFonts w:ascii="Times New Roman" w:hAnsi="Times New Roman"/>
          <w:sz w:val="24"/>
          <w:szCs w:val="24"/>
        </w:rPr>
        <w:t xml:space="preserve"> </w:t>
      </w:r>
      <w:r w:rsidR="00CB07C6">
        <w:rPr>
          <w:rFonts w:ascii="Times New Roman" w:hAnsi="Times New Roman"/>
          <w:sz w:val="24"/>
          <w:szCs w:val="24"/>
        </w:rPr>
        <w:t>on</w:t>
      </w:r>
      <w:r w:rsidRPr="00990330" w:rsidR="00811C03">
        <w:rPr>
          <w:rFonts w:ascii="Times New Roman" w:hAnsi="Times New Roman"/>
          <w:sz w:val="24"/>
          <w:szCs w:val="24"/>
        </w:rPr>
        <w:t xml:space="preserve"> tuvastatud ja </w:t>
      </w:r>
      <w:r w:rsidR="00CB07C6">
        <w:rPr>
          <w:rFonts w:ascii="Times New Roman" w:hAnsi="Times New Roman"/>
          <w:sz w:val="24"/>
          <w:szCs w:val="24"/>
        </w:rPr>
        <w:t xml:space="preserve">tema </w:t>
      </w:r>
      <w:r w:rsidRPr="00990330" w:rsidR="00811C03">
        <w:rPr>
          <w:rFonts w:ascii="Times New Roman" w:hAnsi="Times New Roman"/>
          <w:sz w:val="24"/>
          <w:szCs w:val="24"/>
        </w:rPr>
        <w:t>allkirja õigsus</w:t>
      </w:r>
      <w:r w:rsidR="00CB07C6">
        <w:rPr>
          <w:rFonts w:ascii="Times New Roman" w:hAnsi="Times New Roman"/>
          <w:sz w:val="24"/>
          <w:szCs w:val="24"/>
        </w:rPr>
        <w:t>e</w:t>
      </w:r>
      <w:r w:rsidRPr="00990330" w:rsidR="00811C03">
        <w:rPr>
          <w:rFonts w:ascii="Times New Roman" w:hAnsi="Times New Roman"/>
          <w:sz w:val="24"/>
          <w:szCs w:val="24"/>
        </w:rPr>
        <w:t xml:space="preserve"> kinnita</w:t>
      </w:r>
      <w:r w:rsidR="00CB07C6">
        <w:rPr>
          <w:rFonts w:ascii="Times New Roman" w:hAnsi="Times New Roman"/>
          <w:sz w:val="24"/>
          <w:szCs w:val="24"/>
        </w:rPr>
        <w:t>n</w:t>
      </w:r>
      <w:r w:rsidRPr="00990330" w:rsidR="00811C03">
        <w:rPr>
          <w:rFonts w:ascii="Times New Roman" w:hAnsi="Times New Roman"/>
          <w:sz w:val="24"/>
          <w:szCs w:val="24"/>
        </w:rPr>
        <w:t>ud välisriigi notar</w:t>
      </w:r>
      <w:r w:rsidR="00DD6913">
        <w:rPr>
          <w:rFonts w:ascii="Times New Roman" w:hAnsi="Times New Roman"/>
          <w:sz w:val="24"/>
          <w:szCs w:val="24"/>
        </w:rPr>
        <w:t xml:space="preserve">. Olenevalt välisriigist peab </w:t>
      </w:r>
      <w:r w:rsidRPr="00990330" w:rsidR="00811C03">
        <w:rPr>
          <w:rFonts w:ascii="Times New Roman" w:hAnsi="Times New Roman"/>
          <w:sz w:val="24"/>
          <w:szCs w:val="24"/>
        </w:rPr>
        <w:t xml:space="preserve">dokument olema legaliseeritud või apostilliga kinnitatud, kui </w:t>
      </w:r>
      <w:proofErr w:type="spellStart"/>
      <w:r w:rsidRPr="00990330" w:rsidR="00811C03">
        <w:rPr>
          <w:rFonts w:ascii="Times New Roman" w:hAnsi="Times New Roman"/>
          <w:sz w:val="24"/>
          <w:szCs w:val="24"/>
        </w:rPr>
        <w:t>välislepinguga</w:t>
      </w:r>
      <w:proofErr w:type="spellEnd"/>
      <w:r w:rsidRPr="00990330" w:rsidR="00811C03">
        <w:rPr>
          <w:rFonts w:ascii="Times New Roman" w:hAnsi="Times New Roman"/>
          <w:sz w:val="24"/>
          <w:szCs w:val="24"/>
        </w:rPr>
        <w:t xml:space="preserve"> ei ole kokku lepitud teisiti</w:t>
      </w:r>
      <w:r w:rsidR="00811C03">
        <w:rPr>
          <w:rFonts w:ascii="Times New Roman" w:hAnsi="Times New Roman"/>
          <w:sz w:val="24"/>
          <w:szCs w:val="24"/>
        </w:rPr>
        <w:t>.</w:t>
      </w:r>
    </w:p>
    <w:p w:rsidRPr="00F02147" w:rsidR="00762627" w:rsidP="00F02147" w:rsidRDefault="00762627" w14:paraId="40627B26" w14:textId="77777777">
      <w:pPr>
        <w:pStyle w:val="NoSpacing"/>
        <w:rPr>
          <w:rFonts w:ascii="Times New Roman" w:hAnsi="Times New Roman"/>
          <w:sz w:val="24"/>
          <w:szCs w:val="24"/>
        </w:rPr>
      </w:pPr>
    </w:p>
    <w:p w:rsidR="00E56A31" w:rsidP="00F02147" w:rsidRDefault="00762627" w14:paraId="79BE6A94" w14:textId="49F73C6A">
      <w:pPr>
        <w:spacing w:after="0" w:line="240" w:lineRule="auto"/>
        <w:jc w:val="both"/>
        <w:rPr>
          <w:rFonts w:ascii="Times New Roman" w:hAnsi="Times New Roman" w:cs="Times New Roman"/>
          <w:sz w:val="24"/>
          <w:szCs w:val="24"/>
        </w:rPr>
      </w:pPr>
      <w:r w:rsidRPr="00F02147">
        <w:rPr>
          <w:rFonts w:ascii="Times New Roman" w:hAnsi="Times New Roman" w:cs="Times New Roman"/>
          <w:b/>
          <w:bCs/>
          <w:sz w:val="24"/>
          <w:szCs w:val="24"/>
        </w:rPr>
        <w:t>Eelnõu §</w:t>
      </w:r>
      <w:r w:rsidR="00E56A31">
        <w:rPr>
          <w:rFonts w:ascii="Times New Roman" w:hAnsi="Times New Roman" w:cs="Times New Roman"/>
          <w:b/>
          <w:bCs/>
          <w:sz w:val="24"/>
          <w:szCs w:val="24"/>
        </w:rPr>
        <w:t>-ga</w:t>
      </w:r>
      <w:r w:rsidRPr="00F02147">
        <w:rPr>
          <w:rFonts w:ascii="Times New Roman" w:hAnsi="Times New Roman" w:cs="Times New Roman"/>
          <w:b/>
          <w:bCs/>
          <w:sz w:val="24"/>
          <w:szCs w:val="24"/>
        </w:rPr>
        <w:t xml:space="preserve"> </w:t>
      </w:r>
      <w:r w:rsidRPr="00F02147" w:rsidR="00046481">
        <w:rPr>
          <w:rFonts w:ascii="Times New Roman" w:hAnsi="Times New Roman" w:cs="Times New Roman"/>
          <w:b/>
          <w:bCs/>
          <w:sz w:val="24"/>
          <w:szCs w:val="24"/>
        </w:rPr>
        <w:t xml:space="preserve">20 </w:t>
      </w:r>
      <w:r w:rsidRPr="00F02147">
        <w:rPr>
          <w:rFonts w:ascii="Times New Roman" w:hAnsi="Times New Roman" w:cs="Times New Roman"/>
          <w:sz w:val="24"/>
          <w:szCs w:val="24"/>
        </w:rPr>
        <w:t xml:space="preserve">sätestatakse isikunime muutmise </w:t>
      </w:r>
      <w:r w:rsidR="008E226F">
        <w:rPr>
          <w:rFonts w:ascii="Times New Roman" w:hAnsi="Times New Roman" w:cs="Times New Roman"/>
          <w:sz w:val="24"/>
          <w:szCs w:val="24"/>
        </w:rPr>
        <w:t>avalduse</w:t>
      </w:r>
      <w:r w:rsidRPr="00F02147" w:rsidR="008E226F">
        <w:rPr>
          <w:rFonts w:ascii="Times New Roman" w:hAnsi="Times New Roman" w:cs="Times New Roman"/>
          <w:sz w:val="24"/>
          <w:szCs w:val="24"/>
        </w:rPr>
        <w:t xml:space="preserve"> </w:t>
      </w:r>
      <w:r w:rsidRPr="00F02147">
        <w:rPr>
          <w:rFonts w:ascii="Times New Roman" w:hAnsi="Times New Roman" w:cs="Times New Roman"/>
          <w:sz w:val="24"/>
          <w:szCs w:val="24"/>
        </w:rPr>
        <w:t>andmekoosseis.</w:t>
      </w:r>
    </w:p>
    <w:p w:rsidR="00E56A31" w:rsidP="00F02147" w:rsidRDefault="00E56A31" w14:paraId="7779D73B" w14:textId="77777777">
      <w:pPr>
        <w:spacing w:after="0" w:line="240" w:lineRule="auto"/>
        <w:jc w:val="both"/>
        <w:rPr>
          <w:rFonts w:ascii="Times New Roman" w:hAnsi="Times New Roman" w:cs="Times New Roman"/>
          <w:sz w:val="24"/>
          <w:szCs w:val="24"/>
        </w:rPr>
      </w:pPr>
    </w:p>
    <w:p w:rsidR="00E56A31" w:rsidP="00F02147" w:rsidRDefault="00E56A31" w14:paraId="6CAC298B" w14:textId="2CD57A7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Lõikega 1 sätestatakse, milline </w:t>
      </w:r>
      <w:r w:rsidR="00DD6913">
        <w:rPr>
          <w:rFonts w:ascii="Times New Roman" w:hAnsi="Times New Roman" w:cs="Times New Roman"/>
          <w:sz w:val="24"/>
          <w:szCs w:val="24"/>
        </w:rPr>
        <w:t>teave</w:t>
      </w:r>
      <w:r>
        <w:rPr>
          <w:rFonts w:ascii="Times New Roman" w:hAnsi="Times New Roman" w:cs="Times New Roman"/>
          <w:sz w:val="24"/>
          <w:szCs w:val="24"/>
        </w:rPr>
        <w:t xml:space="preserve"> peab </w:t>
      </w:r>
      <w:r w:rsidR="008E226F">
        <w:rPr>
          <w:rFonts w:ascii="Times New Roman" w:hAnsi="Times New Roman" w:cs="Times New Roman"/>
          <w:sz w:val="24"/>
          <w:szCs w:val="24"/>
        </w:rPr>
        <w:t>avalduses</w:t>
      </w:r>
      <w:r>
        <w:rPr>
          <w:rFonts w:ascii="Times New Roman" w:hAnsi="Times New Roman" w:cs="Times New Roman"/>
          <w:sz w:val="24"/>
          <w:szCs w:val="24"/>
        </w:rPr>
        <w:t xml:space="preserve"> </w:t>
      </w:r>
      <w:r w:rsidR="002E4F76">
        <w:rPr>
          <w:rFonts w:ascii="Times New Roman" w:hAnsi="Times New Roman" w:cs="Times New Roman"/>
          <w:sz w:val="24"/>
          <w:szCs w:val="24"/>
        </w:rPr>
        <w:t>olema</w:t>
      </w:r>
      <w:r>
        <w:rPr>
          <w:rFonts w:ascii="Times New Roman" w:hAnsi="Times New Roman" w:cs="Times New Roman"/>
          <w:sz w:val="24"/>
          <w:szCs w:val="24"/>
        </w:rPr>
        <w:t>.</w:t>
      </w:r>
      <w:r w:rsidR="00CD14B3">
        <w:rPr>
          <w:rFonts w:ascii="Times New Roman" w:hAnsi="Times New Roman" w:cs="Times New Roman"/>
          <w:sz w:val="24"/>
          <w:szCs w:val="24"/>
        </w:rPr>
        <w:t xml:space="preserve"> </w:t>
      </w:r>
      <w:r w:rsidRPr="00CD14B3" w:rsidR="00CD14B3">
        <w:rPr>
          <w:rFonts w:ascii="Times New Roman" w:hAnsi="Times New Roman" w:cs="Times New Roman"/>
          <w:sz w:val="24"/>
          <w:szCs w:val="24"/>
        </w:rPr>
        <w:t xml:space="preserve">Nimemuutmise </w:t>
      </w:r>
      <w:r w:rsidR="008E226F">
        <w:rPr>
          <w:rFonts w:ascii="Times New Roman" w:hAnsi="Times New Roman" w:cs="Times New Roman"/>
          <w:sz w:val="24"/>
          <w:szCs w:val="24"/>
        </w:rPr>
        <w:t>avalduse</w:t>
      </w:r>
      <w:r w:rsidRPr="00CD14B3" w:rsidR="00CD14B3">
        <w:rPr>
          <w:rFonts w:ascii="Times New Roman" w:hAnsi="Times New Roman" w:cs="Times New Roman"/>
          <w:sz w:val="24"/>
          <w:szCs w:val="24"/>
        </w:rPr>
        <w:t xml:space="preserve"> olulisim osa on uus soovitud isikunimi ning seaduses märgitud juhtudel nimemuutmise põhjus</w:t>
      </w:r>
      <w:r w:rsidR="002E4F76">
        <w:rPr>
          <w:rFonts w:ascii="Times New Roman" w:hAnsi="Times New Roman" w:cs="Times New Roman"/>
          <w:sz w:val="24"/>
          <w:szCs w:val="24"/>
        </w:rPr>
        <w:t xml:space="preserve"> (eelnõu § 24 lõige 3, § 26 lõige 2, § 29 lõige 1)</w:t>
      </w:r>
      <w:r w:rsidR="00D00A43">
        <w:rPr>
          <w:rFonts w:ascii="Times New Roman" w:hAnsi="Times New Roman" w:cs="Times New Roman"/>
          <w:sz w:val="24"/>
          <w:szCs w:val="24"/>
        </w:rPr>
        <w:t xml:space="preserve">. </w:t>
      </w:r>
      <w:r w:rsidR="002E4F76">
        <w:rPr>
          <w:rFonts w:ascii="Times New Roman" w:hAnsi="Times New Roman" w:cs="Times New Roman"/>
          <w:sz w:val="24"/>
          <w:szCs w:val="24"/>
        </w:rPr>
        <w:t>Teatud juhtudel</w:t>
      </w:r>
      <w:r w:rsidR="00D00A43">
        <w:rPr>
          <w:rFonts w:ascii="Times New Roman" w:hAnsi="Times New Roman" w:cs="Times New Roman"/>
          <w:sz w:val="24"/>
          <w:szCs w:val="24"/>
        </w:rPr>
        <w:t xml:space="preserve"> tuleb </w:t>
      </w:r>
      <w:r w:rsidR="002E4F76">
        <w:rPr>
          <w:rFonts w:ascii="Times New Roman" w:hAnsi="Times New Roman" w:cs="Times New Roman"/>
          <w:sz w:val="24"/>
          <w:szCs w:val="24"/>
        </w:rPr>
        <w:t>uue eesnime taotlejal selgitada</w:t>
      </w:r>
      <w:r w:rsidR="00D00A43">
        <w:rPr>
          <w:rFonts w:ascii="Times New Roman" w:hAnsi="Times New Roman" w:cs="Times New Roman"/>
          <w:sz w:val="24"/>
          <w:szCs w:val="24"/>
        </w:rPr>
        <w:t xml:space="preserve"> oma </w:t>
      </w:r>
      <w:r w:rsidR="002E4F76">
        <w:rPr>
          <w:rFonts w:ascii="Times New Roman" w:hAnsi="Times New Roman" w:cs="Times New Roman"/>
          <w:sz w:val="24"/>
          <w:szCs w:val="24"/>
        </w:rPr>
        <w:t>nimevalikut</w:t>
      </w:r>
      <w:r w:rsidR="00675014">
        <w:rPr>
          <w:rFonts w:ascii="Times New Roman" w:hAnsi="Times New Roman" w:cs="Times New Roman"/>
          <w:sz w:val="24"/>
          <w:szCs w:val="24"/>
        </w:rPr>
        <w:t xml:space="preserve"> (eelnõu § 24 lõige 2).</w:t>
      </w:r>
      <w:r w:rsidR="00D00A43">
        <w:rPr>
          <w:rFonts w:ascii="Times New Roman" w:hAnsi="Times New Roman" w:cs="Times New Roman"/>
          <w:sz w:val="24"/>
          <w:szCs w:val="24"/>
        </w:rPr>
        <w:t xml:space="preserve"> </w:t>
      </w:r>
      <w:r w:rsidR="00C134DF">
        <w:rPr>
          <w:rFonts w:ascii="Times New Roman" w:hAnsi="Times New Roman" w:cs="Times New Roman"/>
          <w:sz w:val="24"/>
          <w:szCs w:val="24"/>
        </w:rPr>
        <w:t>P</w:t>
      </w:r>
      <w:r w:rsidRPr="007E088C" w:rsidR="00C134DF">
        <w:rPr>
          <w:rFonts w:ascii="Times New Roman" w:hAnsi="Times New Roman" w:cs="Times New Roman"/>
          <w:sz w:val="24"/>
          <w:szCs w:val="24"/>
        </w:rPr>
        <w:t xml:space="preserve">iiratud teovõimega isiku nimemuutmisel on </w:t>
      </w:r>
      <w:r w:rsidR="00C134DF">
        <w:rPr>
          <w:rFonts w:ascii="Times New Roman" w:hAnsi="Times New Roman" w:cs="Times New Roman"/>
          <w:sz w:val="24"/>
          <w:szCs w:val="24"/>
        </w:rPr>
        <w:t>avaldajak</w:t>
      </w:r>
      <w:r w:rsidRPr="007E088C" w:rsidR="00C134DF">
        <w:rPr>
          <w:rFonts w:ascii="Times New Roman" w:hAnsi="Times New Roman" w:cs="Times New Roman"/>
          <w:sz w:val="24"/>
          <w:szCs w:val="24"/>
        </w:rPr>
        <w:t xml:space="preserve">s isik ise, kuid tema eest allkirjastab taotluse tema eestkostja. </w:t>
      </w:r>
      <w:r w:rsidR="00C134DF">
        <w:rPr>
          <w:rFonts w:ascii="Times New Roman" w:hAnsi="Times New Roman" w:cs="Times New Roman"/>
          <w:sz w:val="24"/>
          <w:szCs w:val="24"/>
        </w:rPr>
        <w:t xml:space="preserve">Avalduses </w:t>
      </w:r>
      <w:r w:rsidRPr="007E088C" w:rsidR="00C134DF">
        <w:rPr>
          <w:rFonts w:ascii="Times New Roman" w:hAnsi="Times New Roman" w:cs="Times New Roman"/>
          <w:sz w:val="24"/>
          <w:szCs w:val="24"/>
        </w:rPr>
        <w:t>märgitakse eestkostja nimi, isikukood ja kontaktandmed</w:t>
      </w:r>
      <w:r w:rsidR="00C134DF">
        <w:rPr>
          <w:rFonts w:ascii="Times New Roman" w:hAnsi="Times New Roman" w:cs="Times New Roman"/>
          <w:sz w:val="24"/>
          <w:szCs w:val="24"/>
        </w:rPr>
        <w:t xml:space="preserve">, samuti kui muudetakse alaealise lapse nime tuleb avaldusel esitada ka teise hooldusõigusliku vanema andmed. </w:t>
      </w:r>
      <w:r w:rsidR="009917A4">
        <w:rPr>
          <w:rFonts w:ascii="Times New Roman" w:hAnsi="Times New Roman" w:cs="Times New Roman"/>
          <w:sz w:val="24"/>
          <w:szCs w:val="24"/>
        </w:rPr>
        <w:t>Avaldusele lisatakse avaldaja kontaktandmed</w:t>
      </w:r>
      <w:r w:rsidRPr="00F02147" w:rsidR="009917A4">
        <w:rPr>
          <w:rFonts w:ascii="Times New Roman" w:hAnsi="Times New Roman" w:cs="Times New Roman"/>
          <w:sz w:val="24"/>
          <w:szCs w:val="24"/>
        </w:rPr>
        <w:t xml:space="preserve">, mis annab menetlejale võimaluse </w:t>
      </w:r>
      <w:r w:rsidR="009917A4">
        <w:rPr>
          <w:rFonts w:ascii="Times New Roman" w:hAnsi="Times New Roman" w:cs="Times New Roman"/>
          <w:sz w:val="24"/>
          <w:szCs w:val="24"/>
        </w:rPr>
        <w:t>avalduse</w:t>
      </w:r>
      <w:r w:rsidRPr="00F02147" w:rsidR="009917A4">
        <w:rPr>
          <w:rFonts w:ascii="Times New Roman" w:hAnsi="Times New Roman" w:cs="Times New Roman"/>
          <w:sz w:val="24"/>
          <w:szCs w:val="24"/>
        </w:rPr>
        <w:t xml:space="preserve"> kohta täpsustuste küsimuste esitamiseks, selgitust jagamiseks jm. </w:t>
      </w:r>
      <w:r w:rsidR="009917A4">
        <w:rPr>
          <w:rFonts w:ascii="Times New Roman" w:hAnsi="Times New Roman" w:cs="Times New Roman"/>
          <w:sz w:val="24"/>
          <w:szCs w:val="24"/>
        </w:rPr>
        <w:t>Avaldaja</w:t>
      </w:r>
      <w:r w:rsidRPr="00F02147" w:rsidR="009917A4">
        <w:rPr>
          <w:rFonts w:ascii="Times New Roman" w:hAnsi="Times New Roman" w:cs="Times New Roman"/>
          <w:sz w:val="24"/>
          <w:szCs w:val="24"/>
        </w:rPr>
        <w:t xml:space="preserve">, kes ei kasuta e-posti, saab </w:t>
      </w:r>
      <w:r w:rsidR="009917A4">
        <w:rPr>
          <w:rFonts w:ascii="Times New Roman" w:hAnsi="Times New Roman" w:cs="Times New Roman"/>
          <w:sz w:val="24"/>
          <w:szCs w:val="24"/>
        </w:rPr>
        <w:t>avaldusele</w:t>
      </w:r>
      <w:r w:rsidRPr="00F02147" w:rsidR="009917A4">
        <w:rPr>
          <w:rFonts w:ascii="Times New Roman" w:hAnsi="Times New Roman" w:cs="Times New Roman"/>
          <w:sz w:val="24"/>
          <w:szCs w:val="24"/>
        </w:rPr>
        <w:t xml:space="preserve"> märkida postiaadressi</w:t>
      </w:r>
      <w:r w:rsidR="00E062DE">
        <w:rPr>
          <w:rFonts w:ascii="Times New Roman" w:hAnsi="Times New Roman" w:cs="Times New Roman"/>
          <w:sz w:val="24"/>
          <w:szCs w:val="24"/>
        </w:rPr>
        <w:t>.</w:t>
      </w:r>
    </w:p>
    <w:p w:rsidR="00E56A31" w:rsidP="00F02147" w:rsidRDefault="00E56A31" w14:paraId="2B9E2E4D" w14:textId="77777777">
      <w:pPr>
        <w:spacing w:after="0" w:line="240" w:lineRule="auto"/>
        <w:jc w:val="both"/>
        <w:rPr>
          <w:rFonts w:ascii="Times New Roman" w:hAnsi="Times New Roman" w:cs="Times New Roman"/>
          <w:sz w:val="24"/>
          <w:szCs w:val="24"/>
        </w:rPr>
      </w:pPr>
    </w:p>
    <w:p w:rsidRPr="007E088C" w:rsidR="007E088C" w:rsidP="007E088C" w:rsidRDefault="00E56A31" w14:paraId="537EAA1D" w14:textId="2F9826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 </w:t>
      </w:r>
      <w:r w:rsidR="00E66C44">
        <w:rPr>
          <w:rFonts w:ascii="Times New Roman" w:hAnsi="Times New Roman" w:cs="Times New Roman"/>
          <w:sz w:val="24"/>
          <w:szCs w:val="24"/>
        </w:rPr>
        <w:t>2</w:t>
      </w:r>
      <w:r w:rsidR="008E78D4">
        <w:rPr>
          <w:rFonts w:ascii="Times New Roman" w:hAnsi="Times New Roman" w:cs="Times New Roman"/>
          <w:sz w:val="24"/>
          <w:szCs w:val="24"/>
        </w:rPr>
        <w:t>0</w:t>
      </w:r>
      <w:r>
        <w:rPr>
          <w:rFonts w:ascii="Times New Roman" w:hAnsi="Times New Roman" w:cs="Times New Roman"/>
          <w:sz w:val="24"/>
          <w:szCs w:val="24"/>
        </w:rPr>
        <w:t xml:space="preserve"> lõikega 2 sätestatakse, millised andmed peavad </w:t>
      </w:r>
      <w:r w:rsidR="008E226F">
        <w:rPr>
          <w:rFonts w:ascii="Times New Roman" w:hAnsi="Times New Roman" w:cs="Times New Roman"/>
          <w:sz w:val="24"/>
          <w:szCs w:val="24"/>
        </w:rPr>
        <w:t>avalduses</w:t>
      </w:r>
      <w:r>
        <w:rPr>
          <w:rFonts w:ascii="Times New Roman" w:hAnsi="Times New Roman" w:cs="Times New Roman"/>
          <w:sz w:val="24"/>
          <w:szCs w:val="24"/>
        </w:rPr>
        <w:t xml:space="preserve"> olema</w:t>
      </w:r>
      <w:r w:rsidR="00675014">
        <w:rPr>
          <w:rFonts w:ascii="Times New Roman" w:hAnsi="Times New Roman" w:cs="Times New Roman"/>
          <w:sz w:val="24"/>
          <w:szCs w:val="24"/>
        </w:rPr>
        <w:t xml:space="preserve"> selle isiku kohta, kelle nime muuta soovitakse</w:t>
      </w:r>
      <w:r>
        <w:rPr>
          <w:rFonts w:ascii="Times New Roman" w:hAnsi="Times New Roman" w:cs="Times New Roman"/>
          <w:sz w:val="24"/>
          <w:szCs w:val="24"/>
        </w:rPr>
        <w:t xml:space="preserve">. </w:t>
      </w:r>
      <w:r w:rsidR="00675014">
        <w:rPr>
          <w:rFonts w:ascii="Times New Roman" w:hAnsi="Times New Roman" w:cs="Times New Roman"/>
          <w:sz w:val="24"/>
          <w:szCs w:val="24"/>
        </w:rPr>
        <w:t>Avalduse andmekoosseis kehtestatakse eristamata, kas avalduse esitaja soovib muuta enda või oma alaealise lapse nime, seega vajalik on sätestada eraldi andmekoosseis selle isiku kohta, kelle nime muuta soovitakse.</w:t>
      </w:r>
    </w:p>
    <w:p w:rsidRPr="007E088C" w:rsidR="00675014" w:rsidP="007E088C" w:rsidRDefault="00675014" w14:paraId="2159A1EA" w14:textId="77777777">
      <w:pPr>
        <w:spacing w:after="0" w:line="240" w:lineRule="auto"/>
        <w:jc w:val="both"/>
        <w:rPr>
          <w:rFonts w:ascii="Times New Roman" w:hAnsi="Times New Roman" w:cs="Times New Roman"/>
          <w:sz w:val="24"/>
          <w:szCs w:val="24"/>
        </w:rPr>
      </w:pPr>
    </w:p>
    <w:p w:rsidR="00F163FE" w:rsidP="007E088C" w:rsidRDefault="007E088C" w14:paraId="109A9B91" w14:textId="659A7F77">
      <w:pPr>
        <w:spacing w:after="0" w:line="240" w:lineRule="auto"/>
        <w:jc w:val="both"/>
        <w:rPr>
          <w:rFonts w:ascii="Times New Roman" w:hAnsi="Times New Roman" w:cs="Times New Roman"/>
          <w:sz w:val="24"/>
          <w:szCs w:val="24"/>
        </w:rPr>
      </w:pPr>
      <w:r w:rsidRPr="007E088C">
        <w:rPr>
          <w:rFonts w:ascii="Times New Roman" w:hAnsi="Times New Roman" w:cs="Times New Roman"/>
          <w:sz w:val="24"/>
          <w:szCs w:val="24"/>
        </w:rPr>
        <w:t xml:space="preserve">Piiratud teovõimega isiku arvamuse väljaselgitamine on nimemuutmise menetluse oluline osa. </w:t>
      </w:r>
      <w:r w:rsidR="00C134DF">
        <w:rPr>
          <w:rFonts w:ascii="Times New Roman" w:hAnsi="Times New Roman" w:cs="Times New Roman"/>
          <w:sz w:val="24"/>
          <w:szCs w:val="24"/>
        </w:rPr>
        <w:t>Eelnõu § 20 lõige 3 rakendub o</w:t>
      </w:r>
      <w:r w:rsidRPr="007E088C">
        <w:rPr>
          <w:rFonts w:ascii="Times New Roman" w:hAnsi="Times New Roman" w:cs="Times New Roman"/>
          <w:sz w:val="24"/>
          <w:szCs w:val="24"/>
        </w:rPr>
        <w:t xml:space="preserve">lukordades, kus piiratud teovõimega isiku isikunime muutmise taotlus esitatakse Eesti välisesinduses, </w:t>
      </w:r>
      <w:r w:rsidR="005B0F0A">
        <w:rPr>
          <w:rFonts w:ascii="Times New Roman" w:hAnsi="Times New Roman" w:cs="Times New Roman"/>
          <w:sz w:val="24"/>
          <w:szCs w:val="24"/>
        </w:rPr>
        <w:t xml:space="preserve">sel juhul </w:t>
      </w:r>
      <w:r w:rsidRPr="007E088C">
        <w:rPr>
          <w:rFonts w:ascii="Times New Roman" w:hAnsi="Times New Roman" w:cs="Times New Roman"/>
          <w:sz w:val="24"/>
          <w:szCs w:val="24"/>
        </w:rPr>
        <w:t>määratakse ära, kelle kohustus on välja selgitada piiratud teovõimega isiku arvamus. Kui Eesti välisesinduse konsulaarametnik võtab tavaolukorras vastu vaid taotluse ja edastab selle menetlevale asutusele, siis juhtudel, kui piiratud teovõimega isik asub koos hooldusõigusliku vanema või eestkostjaga samas välisriigis, langeb konsulaarametnikule ka kohustus isiku arvamuse väljaselgitamiseks. Sellise erisuse loomine ja konsulaarametniku pädevuse laiendamise on vajalik, et piiratud teovõimega isiku õigused oleks igal juhul kaitstud.</w:t>
      </w:r>
    </w:p>
    <w:p w:rsidR="00BB6E65" w:rsidP="007E088C" w:rsidRDefault="00BB6E65" w14:paraId="43DC2557" w14:textId="77777777">
      <w:pPr>
        <w:spacing w:after="0" w:line="240" w:lineRule="auto"/>
        <w:jc w:val="both"/>
        <w:rPr>
          <w:rFonts w:ascii="Times New Roman" w:hAnsi="Times New Roman" w:cs="Times New Roman"/>
          <w:sz w:val="24"/>
          <w:szCs w:val="24"/>
        </w:rPr>
      </w:pPr>
    </w:p>
    <w:p w:rsidR="00BB6E65" w:rsidP="00540BD5" w:rsidRDefault="00BB6E65" w14:paraId="33C87D1B" w14:textId="75AAC9FA">
      <w:pPr>
        <w:pStyle w:val="NoSpacing"/>
        <w:jc w:val="both"/>
        <w:rPr>
          <w:rFonts w:ascii="Times New Roman" w:hAnsi="Times New Roman"/>
          <w:sz w:val="24"/>
          <w:szCs w:val="24"/>
        </w:rPr>
      </w:pPr>
      <w:r w:rsidRPr="00540BD5">
        <w:rPr>
          <w:rFonts w:ascii="Times New Roman" w:hAnsi="Times New Roman"/>
          <w:sz w:val="24"/>
          <w:szCs w:val="24"/>
        </w:rPr>
        <w:t>Eelnõu § 2</w:t>
      </w:r>
      <w:r w:rsidR="008E78D4">
        <w:rPr>
          <w:rFonts w:ascii="Times New Roman" w:hAnsi="Times New Roman"/>
          <w:sz w:val="24"/>
          <w:szCs w:val="24"/>
        </w:rPr>
        <w:t>0</w:t>
      </w:r>
      <w:r w:rsidRPr="00540BD5">
        <w:rPr>
          <w:rFonts w:ascii="Times New Roman" w:hAnsi="Times New Roman"/>
          <w:sz w:val="24"/>
          <w:szCs w:val="24"/>
        </w:rPr>
        <w:t xml:space="preserve"> lõikega 4 </w:t>
      </w:r>
      <w:r w:rsidR="00917A3D">
        <w:rPr>
          <w:rFonts w:ascii="Times New Roman" w:hAnsi="Times New Roman"/>
          <w:sz w:val="24"/>
          <w:szCs w:val="24"/>
        </w:rPr>
        <w:t xml:space="preserve">selgitatakse, millal on </w:t>
      </w:r>
      <w:r w:rsidR="008169A7">
        <w:rPr>
          <w:rFonts w:ascii="Times New Roman" w:hAnsi="Times New Roman"/>
          <w:sz w:val="24"/>
          <w:szCs w:val="24"/>
        </w:rPr>
        <w:t>avaldusel</w:t>
      </w:r>
      <w:r w:rsidRPr="00540BD5">
        <w:rPr>
          <w:rFonts w:ascii="Times New Roman" w:hAnsi="Times New Roman"/>
          <w:sz w:val="24"/>
          <w:szCs w:val="24"/>
        </w:rPr>
        <w:t xml:space="preserve"> rahvus</w:t>
      </w:r>
      <w:r w:rsidR="00917A3D">
        <w:rPr>
          <w:rFonts w:ascii="Times New Roman" w:hAnsi="Times New Roman"/>
          <w:sz w:val="24"/>
          <w:szCs w:val="24"/>
        </w:rPr>
        <w:t>e</w:t>
      </w:r>
      <w:r w:rsidRPr="00540BD5">
        <w:rPr>
          <w:rFonts w:ascii="Times New Roman" w:hAnsi="Times New Roman"/>
          <w:sz w:val="24"/>
          <w:szCs w:val="24"/>
        </w:rPr>
        <w:t>, emakeel</w:t>
      </w:r>
      <w:r w:rsidR="00917A3D">
        <w:rPr>
          <w:rFonts w:ascii="Times New Roman" w:hAnsi="Times New Roman"/>
          <w:sz w:val="24"/>
          <w:szCs w:val="24"/>
        </w:rPr>
        <w:t>e</w:t>
      </w:r>
      <w:r w:rsidRPr="00540BD5">
        <w:rPr>
          <w:rFonts w:ascii="Times New Roman" w:hAnsi="Times New Roman"/>
          <w:sz w:val="24"/>
          <w:szCs w:val="24"/>
        </w:rPr>
        <w:t>, kõrgeim omandatud haridustase</w:t>
      </w:r>
      <w:r w:rsidR="00917A3D">
        <w:rPr>
          <w:rFonts w:ascii="Times New Roman" w:hAnsi="Times New Roman"/>
          <w:sz w:val="24"/>
          <w:szCs w:val="24"/>
        </w:rPr>
        <w:t>me esitamine kohustuslik ning haridustaseme</w:t>
      </w:r>
      <w:r w:rsidRPr="00540BD5">
        <w:rPr>
          <w:rFonts w:ascii="Times New Roman" w:hAnsi="Times New Roman"/>
          <w:sz w:val="24"/>
          <w:szCs w:val="24"/>
        </w:rPr>
        <w:t xml:space="preserve"> andmed </w:t>
      </w:r>
      <w:r w:rsidRPr="00917A3D" w:rsidR="00917A3D">
        <w:rPr>
          <w:rFonts w:ascii="Times New Roman" w:hAnsi="Times New Roman"/>
          <w:sz w:val="24"/>
          <w:szCs w:val="24"/>
        </w:rPr>
        <w:t>tuleb esitada 11-aastase ja vanema alaealise kohta</w:t>
      </w:r>
      <w:r w:rsidRPr="00540BD5">
        <w:rPr>
          <w:rFonts w:ascii="Times New Roman" w:hAnsi="Times New Roman"/>
          <w:sz w:val="24"/>
          <w:szCs w:val="24"/>
        </w:rPr>
        <w:t xml:space="preserve">. Nõude eesmärk on hoida </w:t>
      </w:r>
      <w:proofErr w:type="spellStart"/>
      <w:r w:rsidR="00AA0691">
        <w:rPr>
          <w:rFonts w:ascii="Times New Roman" w:hAnsi="Times New Roman"/>
          <w:sz w:val="24"/>
          <w:szCs w:val="24"/>
        </w:rPr>
        <w:t>RR-i</w:t>
      </w:r>
      <w:proofErr w:type="spellEnd"/>
      <w:r w:rsidRPr="00540BD5">
        <w:rPr>
          <w:rFonts w:ascii="Times New Roman" w:hAnsi="Times New Roman"/>
          <w:sz w:val="24"/>
          <w:szCs w:val="24"/>
        </w:rPr>
        <w:t xml:space="preserve"> andmed aja- ja asjakohased.</w:t>
      </w:r>
    </w:p>
    <w:p w:rsidRPr="00C429D5" w:rsidR="007E74C8" w:rsidP="00CA5356" w:rsidRDefault="007E74C8" w14:paraId="0B50F743" w14:textId="77777777">
      <w:pPr>
        <w:pStyle w:val="NoSpacing"/>
        <w:jc w:val="both"/>
        <w:rPr>
          <w:rFonts w:ascii="Times New Roman" w:hAnsi="Times New Roman"/>
          <w:sz w:val="24"/>
          <w:szCs w:val="24"/>
        </w:rPr>
      </w:pPr>
    </w:p>
    <w:p w:rsidR="004C0319" w:rsidP="008F7BC6" w:rsidRDefault="00046481" w14:paraId="3C0F97D8" w14:textId="341377D4">
      <w:pPr>
        <w:pStyle w:val="NoSpacing"/>
        <w:jc w:val="both"/>
        <w:rPr>
          <w:rFonts w:ascii="Times New Roman" w:hAnsi="Times New Roman"/>
          <w:sz w:val="24"/>
          <w:szCs w:val="24"/>
        </w:rPr>
      </w:pPr>
      <w:r w:rsidRPr="00C429D5">
        <w:rPr>
          <w:rFonts w:ascii="Times New Roman" w:hAnsi="Times New Roman"/>
          <w:b/>
          <w:bCs/>
          <w:sz w:val="24"/>
          <w:szCs w:val="24"/>
          <w:lang w:eastAsia="et-EE"/>
        </w:rPr>
        <w:t xml:space="preserve">Eelnõu </w:t>
      </w:r>
      <w:r w:rsidRPr="00C429D5" w:rsidR="00F609A8">
        <w:rPr>
          <w:rFonts w:ascii="Times New Roman" w:hAnsi="Times New Roman"/>
          <w:b/>
          <w:bCs/>
          <w:sz w:val="24"/>
          <w:szCs w:val="24"/>
          <w:lang w:eastAsia="et-EE"/>
        </w:rPr>
        <w:t>§</w:t>
      </w:r>
      <w:r w:rsidRPr="00C429D5">
        <w:rPr>
          <w:rFonts w:ascii="Times New Roman" w:hAnsi="Times New Roman"/>
          <w:b/>
          <w:bCs/>
          <w:sz w:val="24"/>
          <w:szCs w:val="24"/>
          <w:lang w:eastAsia="et-EE"/>
        </w:rPr>
        <w:t>-s</w:t>
      </w:r>
      <w:r w:rsidRPr="00C429D5" w:rsidR="00F609A8">
        <w:rPr>
          <w:rFonts w:ascii="Times New Roman" w:hAnsi="Times New Roman"/>
          <w:b/>
          <w:bCs/>
          <w:sz w:val="24"/>
          <w:szCs w:val="24"/>
          <w:lang w:eastAsia="et-EE"/>
        </w:rPr>
        <w:t xml:space="preserve"> </w:t>
      </w:r>
      <w:r w:rsidRPr="00C429D5" w:rsidR="009F103B">
        <w:rPr>
          <w:rFonts w:ascii="Times New Roman" w:hAnsi="Times New Roman"/>
          <w:b/>
          <w:bCs/>
          <w:sz w:val="24"/>
          <w:szCs w:val="24"/>
          <w:lang w:eastAsia="et-EE"/>
        </w:rPr>
        <w:t>2</w:t>
      </w:r>
      <w:r w:rsidR="00C01DCD">
        <w:rPr>
          <w:rFonts w:ascii="Times New Roman" w:hAnsi="Times New Roman"/>
          <w:b/>
          <w:bCs/>
          <w:sz w:val="24"/>
          <w:szCs w:val="24"/>
          <w:lang w:eastAsia="et-EE"/>
        </w:rPr>
        <w:t>1</w:t>
      </w:r>
      <w:r w:rsidRPr="00C429D5">
        <w:rPr>
          <w:rFonts w:ascii="Times New Roman" w:hAnsi="Times New Roman"/>
          <w:b/>
          <w:bCs/>
          <w:sz w:val="24"/>
          <w:szCs w:val="24"/>
          <w:lang w:eastAsia="et-EE"/>
        </w:rPr>
        <w:t xml:space="preserve"> </w:t>
      </w:r>
      <w:r w:rsidRPr="00F02147" w:rsidR="008F7BC6">
        <w:rPr>
          <w:rFonts w:ascii="Times New Roman" w:hAnsi="Times New Roman"/>
          <w:sz w:val="24"/>
          <w:szCs w:val="24"/>
        </w:rPr>
        <w:t>määratletakse otsustuspädevus</w:t>
      </w:r>
      <w:r w:rsidR="008F7BC6">
        <w:rPr>
          <w:rFonts w:ascii="Times New Roman" w:hAnsi="Times New Roman"/>
          <w:sz w:val="24"/>
          <w:szCs w:val="24"/>
        </w:rPr>
        <w:t xml:space="preserve"> isikunime muutmisel</w:t>
      </w:r>
      <w:r w:rsidRPr="00F02147" w:rsidR="008F7BC6">
        <w:rPr>
          <w:rFonts w:ascii="Times New Roman" w:hAnsi="Times New Roman"/>
          <w:sz w:val="24"/>
          <w:szCs w:val="24"/>
        </w:rPr>
        <w:t>.</w:t>
      </w:r>
      <w:r w:rsidR="008F7BC6">
        <w:rPr>
          <w:rFonts w:ascii="Times New Roman" w:hAnsi="Times New Roman"/>
          <w:sz w:val="24"/>
          <w:szCs w:val="24"/>
        </w:rPr>
        <w:t xml:space="preserve"> </w:t>
      </w:r>
      <w:r w:rsidR="004C0319">
        <w:rPr>
          <w:rFonts w:ascii="Times New Roman" w:hAnsi="Times New Roman"/>
          <w:sz w:val="24"/>
          <w:szCs w:val="24"/>
        </w:rPr>
        <w:t xml:space="preserve">Eelnõu sätestab jagatud pädevuse Siseministeeriumi ja </w:t>
      </w:r>
      <w:proofErr w:type="spellStart"/>
      <w:r w:rsidR="00FA7E4D">
        <w:rPr>
          <w:rFonts w:ascii="Times New Roman" w:hAnsi="Times New Roman"/>
          <w:sz w:val="24"/>
          <w:szCs w:val="24"/>
        </w:rPr>
        <w:t>KOV-</w:t>
      </w:r>
      <w:r w:rsidR="00865396">
        <w:rPr>
          <w:rFonts w:ascii="Times New Roman" w:hAnsi="Times New Roman"/>
          <w:sz w:val="24"/>
          <w:szCs w:val="24"/>
        </w:rPr>
        <w:t>i</w:t>
      </w:r>
      <w:r w:rsidR="00FA7E4D">
        <w:rPr>
          <w:rFonts w:ascii="Times New Roman" w:hAnsi="Times New Roman"/>
          <w:sz w:val="24"/>
          <w:szCs w:val="24"/>
        </w:rPr>
        <w:t>s</w:t>
      </w:r>
      <w:proofErr w:type="spellEnd"/>
      <w:r w:rsidR="004C0319">
        <w:rPr>
          <w:rFonts w:ascii="Times New Roman" w:hAnsi="Times New Roman"/>
          <w:sz w:val="24"/>
          <w:szCs w:val="24"/>
        </w:rPr>
        <w:t xml:space="preserve"> töötava perekonnaseisuametniku </w:t>
      </w:r>
      <w:r w:rsidR="00472BDC">
        <w:rPr>
          <w:rFonts w:ascii="Times New Roman" w:hAnsi="Times New Roman"/>
          <w:sz w:val="24"/>
          <w:szCs w:val="24"/>
        </w:rPr>
        <w:t xml:space="preserve">(edaspidi </w:t>
      </w:r>
      <w:r w:rsidRPr="000B6F7F" w:rsidR="00472BDC">
        <w:rPr>
          <w:rFonts w:ascii="Times New Roman" w:hAnsi="Times New Roman"/>
          <w:i/>
          <w:sz w:val="24"/>
          <w:szCs w:val="24"/>
        </w:rPr>
        <w:t>perekonnaseisuametnik</w:t>
      </w:r>
      <w:r w:rsidR="00472BDC">
        <w:rPr>
          <w:rFonts w:ascii="Times New Roman" w:hAnsi="Times New Roman"/>
          <w:sz w:val="24"/>
          <w:szCs w:val="24"/>
        </w:rPr>
        <w:t xml:space="preserve">) </w:t>
      </w:r>
      <w:r w:rsidR="004C0319">
        <w:rPr>
          <w:rFonts w:ascii="Times New Roman" w:hAnsi="Times New Roman"/>
          <w:sz w:val="24"/>
          <w:szCs w:val="24"/>
        </w:rPr>
        <w:t>vahel. Siseministeeriumis teeb otsuseid selleks vastavat pädevust omav ametnik. HMS § 8 lõige 2 näeb ette, et h</w:t>
      </w:r>
      <w:r w:rsidRPr="004C0319" w:rsidR="004C0319">
        <w:rPr>
          <w:rFonts w:ascii="Times New Roman" w:hAnsi="Times New Roman"/>
          <w:sz w:val="24"/>
          <w:szCs w:val="24"/>
        </w:rPr>
        <w:t>aldusorganisiseselt määratakse isikud, kes tegutsevad haldusmenetluses haldusorgani nimel, kui seaduses või määruses ei ole sätestatud teisiti.</w:t>
      </w:r>
      <w:r w:rsidRPr="004C0319" w:rsidR="004C0319">
        <w:t xml:space="preserve"> </w:t>
      </w:r>
      <w:r w:rsidRPr="004C0319" w:rsidR="004C0319">
        <w:rPr>
          <w:rFonts w:ascii="Times New Roman" w:hAnsi="Times New Roman"/>
          <w:sz w:val="24"/>
          <w:szCs w:val="24"/>
        </w:rPr>
        <w:t>Sisepädevuse jaotamiseks antava volituse täpset vormi pole ega peagi olema kuskil sätestatud. Volitatud organ peab suutma volitust tõendada, seetõttu on muidugi mõistlik kasutada vaid kirjalikku volitamist. Kõige praktilisem on kehtestada volitus kindlate haldusakti tüüpide suhtes asutuse käskkirjaga. Volitus võib olla antud ka asutusesiseses seadust täpsustavas juhendis või teenistuja ametijuhendis.</w:t>
      </w:r>
      <w:r w:rsidR="00036A17">
        <w:rPr>
          <w:rStyle w:val="FootnoteReference"/>
          <w:rFonts w:ascii="Times New Roman" w:hAnsi="Times New Roman"/>
          <w:sz w:val="24"/>
          <w:szCs w:val="24"/>
        </w:rPr>
        <w:footnoteReference w:id="27"/>
      </w:r>
    </w:p>
    <w:p w:rsidR="004C0319" w:rsidP="008F7BC6" w:rsidRDefault="004C0319" w14:paraId="4E483C34" w14:textId="77777777">
      <w:pPr>
        <w:pStyle w:val="NoSpacing"/>
        <w:jc w:val="both"/>
        <w:rPr>
          <w:rFonts w:ascii="Times New Roman" w:hAnsi="Times New Roman"/>
          <w:sz w:val="24"/>
          <w:szCs w:val="24"/>
        </w:rPr>
      </w:pPr>
    </w:p>
    <w:p w:rsidR="008F7BC6" w:rsidP="008F7BC6" w:rsidRDefault="008F7BC6" w14:paraId="0B6C68A0" w14:textId="64D0632A">
      <w:pPr>
        <w:pStyle w:val="NoSpacing"/>
        <w:jc w:val="both"/>
        <w:rPr>
          <w:rFonts w:ascii="Times New Roman" w:hAnsi="Times New Roman"/>
          <w:sz w:val="24"/>
          <w:szCs w:val="24"/>
        </w:rPr>
      </w:pPr>
      <w:r>
        <w:rPr>
          <w:rFonts w:ascii="Times New Roman" w:hAnsi="Times New Roman"/>
          <w:sz w:val="24"/>
          <w:szCs w:val="24"/>
        </w:rPr>
        <w:t>Eelnõu § 2</w:t>
      </w:r>
      <w:r w:rsidR="00C01DCD">
        <w:rPr>
          <w:rFonts w:ascii="Times New Roman" w:hAnsi="Times New Roman"/>
          <w:sz w:val="24"/>
          <w:szCs w:val="24"/>
        </w:rPr>
        <w:t>1</w:t>
      </w:r>
      <w:r>
        <w:rPr>
          <w:rFonts w:ascii="Times New Roman" w:hAnsi="Times New Roman"/>
          <w:sz w:val="24"/>
          <w:szCs w:val="24"/>
        </w:rPr>
        <w:t xml:space="preserve"> lõige </w:t>
      </w:r>
      <w:r w:rsidR="004C0319">
        <w:rPr>
          <w:rFonts w:ascii="Times New Roman" w:hAnsi="Times New Roman"/>
          <w:sz w:val="24"/>
          <w:szCs w:val="24"/>
        </w:rPr>
        <w:t>2</w:t>
      </w:r>
      <w:r>
        <w:rPr>
          <w:rFonts w:ascii="Times New Roman" w:hAnsi="Times New Roman"/>
          <w:sz w:val="24"/>
          <w:szCs w:val="24"/>
        </w:rPr>
        <w:t xml:space="preserve"> näeb ette, et perekonnaseisu</w:t>
      </w:r>
      <w:r w:rsidRPr="00F02147">
        <w:rPr>
          <w:rFonts w:ascii="Times New Roman" w:hAnsi="Times New Roman"/>
          <w:sz w:val="24"/>
          <w:szCs w:val="24"/>
        </w:rPr>
        <w:t xml:space="preserve">ametnik otsustab nimemuutmise juhul, kui vajadus kaalutlusõiguse rakendamiseks puudub või see on selgepiiriline. Nii kuulub </w:t>
      </w:r>
      <w:r w:rsidRPr="00B0615A" w:rsidR="00B0615A">
        <w:rPr>
          <w:rFonts w:ascii="Times New Roman" w:hAnsi="Times New Roman"/>
          <w:sz w:val="24"/>
          <w:szCs w:val="24"/>
        </w:rPr>
        <w:t xml:space="preserve">pädeva </w:t>
      </w:r>
      <w:proofErr w:type="spellStart"/>
      <w:r w:rsidR="00FA7E4D">
        <w:rPr>
          <w:rFonts w:ascii="Times New Roman" w:hAnsi="Times New Roman"/>
          <w:sz w:val="24"/>
          <w:szCs w:val="24"/>
        </w:rPr>
        <w:t>KOV-i</w:t>
      </w:r>
      <w:proofErr w:type="spellEnd"/>
      <w:r w:rsidRPr="00B0615A" w:rsidR="00B0615A">
        <w:rPr>
          <w:rFonts w:ascii="Times New Roman" w:hAnsi="Times New Roman"/>
          <w:sz w:val="24"/>
          <w:szCs w:val="24"/>
        </w:rPr>
        <w:t xml:space="preserve"> </w:t>
      </w:r>
      <w:r w:rsidR="00B0615A">
        <w:rPr>
          <w:rFonts w:ascii="Times New Roman" w:hAnsi="Times New Roman"/>
          <w:sz w:val="24"/>
          <w:szCs w:val="24"/>
        </w:rPr>
        <w:t>perekonnaseisu</w:t>
      </w:r>
      <w:r w:rsidRPr="00F02147" w:rsidR="00B0615A">
        <w:rPr>
          <w:rFonts w:ascii="Times New Roman" w:hAnsi="Times New Roman"/>
          <w:sz w:val="24"/>
          <w:szCs w:val="24"/>
        </w:rPr>
        <w:t>ametnik</w:t>
      </w:r>
      <w:r w:rsidR="00B0615A">
        <w:rPr>
          <w:rFonts w:ascii="Times New Roman" w:hAnsi="Times New Roman"/>
          <w:sz w:val="24"/>
          <w:szCs w:val="24"/>
        </w:rPr>
        <w:t>u</w:t>
      </w:r>
      <w:r w:rsidRPr="00F02147">
        <w:rPr>
          <w:rFonts w:ascii="Times New Roman" w:hAnsi="Times New Roman"/>
          <w:sz w:val="24"/>
          <w:szCs w:val="24"/>
        </w:rPr>
        <w:t xml:space="preserve"> pädevusse eesnime muutmine</w:t>
      </w:r>
      <w:r w:rsidR="00B0615A">
        <w:rPr>
          <w:rFonts w:ascii="Times New Roman" w:hAnsi="Times New Roman"/>
          <w:sz w:val="24"/>
          <w:szCs w:val="24"/>
        </w:rPr>
        <w:t xml:space="preserve"> (eelnõu § 24)</w:t>
      </w:r>
      <w:r w:rsidRPr="00F02147">
        <w:rPr>
          <w:rFonts w:ascii="Times New Roman" w:hAnsi="Times New Roman"/>
          <w:sz w:val="24"/>
          <w:szCs w:val="24"/>
        </w:rPr>
        <w:t xml:space="preserve">, mille puhul tuleb hinnata eesnime vastavust </w:t>
      </w:r>
      <w:r w:rsidR="00865396">
        <w:rPr>
          <w:rFonts w:ascii="Times New Roman" w:hAnsi="Times New Roman"/>
          <w:sz w:val="24"/>
          <w:szCs w:val="24"/>
        </w:rPr>
        <w:t>eelnõu</w:t>
      </w:r>
      <w:r w:rsidRPr="00F02147" w:rsidR="00865396">
        <w:rPr>
          <w:rFonts w:ascii="Times New Roman" w:hAnsi="Times New Roman"/>
          <w:sz w:val="24"/>
          <w:szCs w:val="24"/>
        </w:rPr>
        <w:t xml:space="preserve"> </w:t>
      </w:r>
      <w:r w:rsidRPr="00F02147">
        <w:rPr>
          <w:rFonts w:ascii="Times New Roman" w:hAnsi="Times New Roman"/>
          <w:sz w:val="24"/>
          <w:szCs w:val="24"/>
        </w:rPr>
        <w:t xml:space="preserve">nõuetele ning välja selgitada, kas soovitud eesnime andmisel tekib isikunimi, mis on </w:t>
      </w:r>
      <w:proofErr w:type="spellStart"/>
      <w:r w:rsidR="00AA0691">
        <w:rPr>
          <w:rFonts w:ascii="Times New Roman" w:hAnsi="Times New Roman"/>
          <w:sz w:val="24"/>
          <w:szCs w:val="24"/>
        </w:rPr>
        <w:t>RR-i</w:t>
      </w:r>
      <w:proofErr w:type="spellEnd"/>
      <w:r w:rsidRPr="00F02147">
        <w:rPr>
          <w:rFonts w:ascii="Times New Roman" w:hAnsi="Times New Roman"/>
          <w:sz w:val="24"/>
          <w:szCs w:val="24"/>
        </w:rPr>
        <w:t xml:space="preserve"> andmetel elava isiku perekonnanimi. </w:t>
      </w:r>
      <w:r>
        <w:rPr>
          <w:rFonts w:ascii="Times New Roman" w:hAnsi="Times New Roman"/>
          <w:sz w:val="24"/>
          <w:szCs w:val="24"/>
        </w:rPr>
        <w:t>M</w:t>
      </w:r>
      <w:r w:rsidRPr="00F02147">
        <w:rPr>
          <w:rFonts w:ascii="Times New Roman" w:hAnsi="Times New Roman"/>
          <w:sz w:val="24"/>
          <w:szCs w:val="24"/>
        </w:rPr>
        <w:t xml:space="preserve">õlemad kontrollid on tehtavad </w:t>
      </w:r>
      <w:proofErr w:type="spellStart"/>
      <w:r w:rsidR="00AA0691">
        <w:rPr>
          <w:rFonts w:ascii="Times New Roman" w:hAnsi="Times New Roman"/>
          <w:sz w:val="24"/>
          <w:szCs w:val="24"/>
        </w:rPr>
        <w:t>RR-i</w:t>
      </w:r>
      <w:proofErr w:type="spellEnd"/>
      <w:r w:rsidRPr="00F02147">
        <w:rPr>
          <w:rFonts w:ascii="Times New Roman" w:hAnsi="Times New Roman"/>
          <w:sz w:val="24"/>
          <w:szCs w:val="24"/>
        </w:rPr>
        <w:t xml:space="preserve"> andmete alusel.</w:t>
      </w:r>
    </w:p>
    <w:p w:rsidR="008F7BC6" w:rsidP="008F7BC6" w:rsidRDefault="008F7BC6" w14:paraId="58F6729A" w14:textId="77777777">
      <w:pPr>
        <w:pStyle w:val="NoSpacing"/>
        <w:jc w:val="both"/>
        <w:rPr>
          <w:rFonts w:ascii="Times New Roman" w:hAnsi="Times New Roman"/>
          <w:sz w:val="24"/>
          <w:szCs w:val="24"/>
        </w:rPr>
      </w:pPr>
    </w:p>
    <w:p w:rsidRPr="00F02147" w:rsidR="008F7BC6" w:rsidP="008F7BC6" w:rsidRDefault="00472BDC" w14:paraId="01976BCB" w14:textId="47EA1A0B">
      <w:pPr>
        <w:pStyle w:val="NoSpacing"/>
        <w:jc w:val="both"/>
        <w:rPr>
          <w:rFonts w:ascii="Times New Roman" w:hAnsi="Times New Roman"/>
          <w:sz w:val="24"/>
          <w:szCs w:val="24"/>
        </w:rPr>
      </w:pPr>
      <w:r>
        <w:rPr>
          <w:rFonts w:ascii="Times New Roman" w:hAnsi="Times New Roman"/>
          <w:sz w:val="24"/>
          <w:szCs w:val="24"/>
        </w:rPr>
        <w:t>P</w:t>
      </w:r>
      <w:r w:rsidR="00B0615A">
        <w:rPr>
          <w:rFonts w:ascii="Times New Roman" w:hAnsi="Times New Roman"/>
          <w:sz w:val="24"/>
          <w:szCs w:val="24"/>
        </w:rPr>
        <w:t>erekonnaseisu</w:t>
      </w:r>
      <w:r w:rsidRPr="00F02147" w:rsidR="00B0615A">
        <w:rPr>
          <w:rFonts w:ascii="Times New Roman" w:hAnsi="Times New Roman"/>
          <w:sz w:val="24"/>
          <w:szCs w:val="24"/>
        </w:rPr>
        <w:t>ametnik</w:t>
      </w:r>
      <w:r w:rsidRPr="00F02147" w:rsidR="008F7BC6">
        <w:rPr>
          <w:rFonts w:ascii="Times New Roman" w:hAnsi="Times New Roman"/>
          <w:sz w:val="24"/>
          <w:szCs w:val="24"/>
        </w:rPr>
        <w:t xml:space="preserve"> otsustab nimemuutmise juhul, kui soovitud eesnime </w:t>
      </w:r>
      <w:proofErr w:type="spellStart"/>
      <w:r w:rsidR="00AA0691">
        <w:rPr>
          <w:rFonts w:ascii="Times New Roman" w:hAnsi="Times New Roman"/>
          <w:sz w:val="24"/>
          <w:szCs w:val="24"/>
        </w:rPr>
        <w:t>RR-i</w:t>
      </w:r>
      <w:proofErr w:type="spellEnd"/>
      <w:r w:rsidRPr="00F02147" w:rsidR="008F7BC6">
        <w:rPr>
          <w:rFonts w:ascii="Times New Roman" w:hAnsi="Times New Roman"/>
          <w:sz w:val="24"/>
          <w:szCs w:val="24"/>
        </w:rPr>
        <w:t xml:space="preserve"> andmetel ei kanna üks</w:t>
      </w:r>
      <w:r w:rsidR="008F7BC6">
        <w:rPr>
          <w:rFonts w:ascii="Times New Roman" w:hAnsi="Times New Roman"/>
          <w:sz w:val="24"/>
          <w:szCs w:val="24"/>
        </w:rPr>
        <w:t>k</w:t>
      </w:r>
      <w:r w:rsidRPr="00F02147" w:rsidR="008F7BC6">
        <w:rPr>
          <w:rFonts w:ascii="Times New Roman" w:hAnsi="Times New Roman"/>
          <w:sz w:val="24"/>
          <w:szCs w:val="24"/>
        </w:rPr>
        <w:t>i isik</w:t>
      </w:r>
      <w:r>
        <w:rPr>
          <w:rFonts w:ascii="Times New Roman" w:hAnsi="Times New Roman"/>
          <w:sz w:val="24"/>
          <w:szCs w:val="24"/>
        </w:rPr>
        <w:t xml:space="preserve"> (eelnõu § 24 lõige 2)</w:t>
      </w:r>
      <w:r w:rsidRPr="00F02147" w:rsidR="008F7BC6">
        <w:rPr>
          <w:rFonts w:ascii="Times New Roman" w:hAnsi="Times New Roman"/>
          <w:sz w:val="24"/>
          <w:szCs w:val="24"/>
        </w:rPr>
        <w:t xml:space="preserve">. </w:t>
      </w:r>
      <w:r>
        <w:rPr>
          <w:rFonts w:ascii="Times New Roman" w:hAnsi="Times New Roman"/>
          <w:sz w:val="24"/>
          <w:szCs w:val="24"/>
        </w:rPr>
        <w:t>Perekonnaseisua</w:t>
      </w:r>
      <w:r w:rsidRPr="00F02147" w:rsidR="008F7BC6">
        <w:rPr>
          <w:rFonts w:ascii="Times New Roman" w:hAnsi="Times New Roman"/>
          <w:sz w:val="24"/>
          <w:szCs w:val="24"/>
        </w:rPr>
        <w:t xml:space="preserve">metnikul on kohustus välja selgitada, kas soovitud eesnime andmine on võimalik, kas see vastab eesti õigekeelsusreeglitele, võõrkeelsena on kasutusel teises riigis või on mugandatud eesti keelele sobivaks. </w:t>
      </w:r>
      <w:r>
        <w:rPr>
          <w:rFonts w:ascii="Times New Roman" w:hAnsi="Times New Roman"/>
          <w:sz w:val="24"/>
          <w:szCs w:val="24"/>
        </w:rPr>
        <w:t>Perekonnaseisua</w:t>
      </w:r>
      <w:r w:rsidRPr="00F02147">
        <w:rPr>
          <w:rFonts w:ascii="Times New Roman" w:hAnsi="Times New Roman"/>
          <w:sz w:val="24"/>
          <w:szCs w:val="24"/>
        </w:rPr>
        <w:t>metniku</w:t>
      </w:r>
      <w:r w:rsidRPr="00F02147" w:rsidR="008F7BC6">
        <w:rPr>
          <w:rFonts w:ascii="Times New Roman" w:hAnsi="Times New Roman"/>
          <w:sz w:val="24"/>
          <w:szCs w:val="24"/>
        </w:rPr>
        <w:t xml:space="preserve"> kaalutlusõigus piirdub nime hindamisega, käesoleva seaduse § 7 nõuetele vastavuse väljaselgitamisega. </w:t>
      </w:r>
    </w:p>
    <w:p w:rsidR="00472BDC" w:rsidP="008F7BC6" w:rsidRDefault="00472BDC" w14:paraId="4461085C" w14:textId="77777777">
      <w:pPr>
        <w:pStyle w:val="NoSpacing"/>
        <w:jc w:val="both"/>
        <w:rPr>
          <w:rFonts w:ascii="Times New Roman" w:hAnsi="Times New Roman"/>
          <w:sz w:val="24"/>
          <w:szCs w:val="24"/>
        </w:rPr>
      </w:pPr>
    </w:p>
    <w:p w:rsidR="00472BDC" w:rsidP="008F7BC6" w:rsidRDefault="00472BDC" w14:paraId="326F9629" w14:textId="1BCFB2BD">
      <w:pPr>
        <w:pStyle w:val="NoSpacing"/>
        <w:jc w:val="both"/>
        <w:rPr>
          <w:rFonts w:ascii="Times New Roman" w:hAnsi="Times New Roman"/>
          <w:sz w:val="24"/>
          <w:szCs w:val="24"/>
        </w:rPr>
      </w:pPr>
      <w:r>
        <w:rPr>
          <w:rFonts w:ascii="Times New Roman" w:hAnsi="Times New Roman"/>
          <w:sz w:val="24"/>
          <w:szCs w:val="24"/>
        </w:rPr>
        <w:t>Perekonnaseisu</w:t>
      </w:r>
      <w:r w:rsidRPr="00F02147">
        <w:rPr>
          <w:rFonts w:ascii="Times New Roman" w:hAnsi="Times New Roman"/>
          <w:sz w:val="24"/>
          <w:szCs w:val="24"/>
        </w:rPr>
        <w:t xml:space="preserve">ametnik otsustab nimemuutmise </w:t>
      </w:r>
      <w:r>
        <w:rPr>
          <w:rFonts w:ascii="Times New Roman" w:hAnsi="Times New Roman"/>
          <w:sz w:val="24"/>
          <w:szCs w:val="24"/>
        </w:rPr>
        <w:t xml:space="preserve">ka </w:t>
      </w:r>
      <w:r w:rsidRPr="00F02147">
        <w:rPr>
          <w:rFonts w:ascii="Times New Roman" w:hAnsi="Times New Roman"/>
          <w:sz w:val="24"/>
          <w:szCs w:val="24"/>
        </w:rPr>
        <w:t>juhul</w:t>
      </w:r>
      <w:r>
        <w:rPr>
          <w:rFonts w:ascii="Times New Roman" w:hAnsi="Times New Roman"/>
          <w:sz w:val="24"/>
          <w:szCs w:val="24"/>
        </w:rPr>
        <w:t>, kui soovitud eesnimi ei vasta taotlejale soole, kuid taotlejal on olemas mõjuv põhjus soovitud nime kandmiseks (eelnõu § 24 lõige 3).</w:t>
      </w:r>
    </w:p>
    <w:p w:rsidR="00472BDC" w:rsidP="008F7BC6" w:rsidRDefault="00472BDC" w14:paraId="2916D2F8" w14:textId="77777777">
      <w:pPr>
        <w:pStyle w:val="NoSpacing"/>
        <w:jc w:val="both"/>
        <w:rPr>
          <w:rFonts w:ascii="Times New Roman" w:hAnsi="Times New Roman"/>
          <w:sz w:val="24"/>
          <w:szCs w:val="24"/>
        </w:rPr>
      </w:pPr>
    </w:p>
    <w:p w:rsidRPr="00F02147" w:rsidR="008F7BC6" w:rsidP="008F7BC6" w:rsidRDefault="00472BDC" w14:paraId="290F092A" w14:textId="16D9183E">
      <w:pPr>
        <w:pStyle w:val="NoSpacing"/>
        <w:jc w:val="both"/>
        <w:rPr>
          <w:rFonts w:ascii="Times New Roman" w:hAnsi="Times New Roman"/>
          <w:sz w:val="24"/>
          <w:szCs w:val="24"/>
        </w:rPr>
      </w:pPr>
      <w:r>
        <w:rPr>
          <w:rFonts w:ascii="Times New Roman" w:hAnsi="Times New Roman"/>
          <w:sz w:val="24"/>
          <w:szCs w:val="24"/>
        </w:rPr>
        <w:t>Kui selgub, et soovitud eesnimi ei vasta seaduse nõuetele või soovitud eesnimega moodustuks juba olemasolev isikunimi või soole mittevastava nime andmiseks ei ole mõjuvat põhjust, on perekonnaseisu</w:t>
      </w:r>
      <w:r w:rsidRPr="00F02147">
        <w:rPr>
          <w:rFonts w:ascii="Times New Roman" w:hAnsi="Times New Roman"/>
          <w:sz w:val="24"/>
          <w:szCs w:val="24"/>
        </w:rPr>
        <w:t>ametnik</w:t>
      </w:r>
      <w:r>
        <w:rPr>
          <w:rFonts w:ascii="Times New Roman" w:hAnsi="Times New Roman"/>
          <w:sz w:val="24"/>
          <w:szCs w:val="24"/>
        </w:rPr>
        <w:t>ul õigus jätta avaldus rahuldamata ja keelduda uue eesnime andmisest (eelnõu § 25 punktid 1-3).</w:t>
      </w:r>
    </w:p>
    <w:p w:rsidR="00472BDC" w:rsidP="008F7BC6" w:rsidRDefault="00472BDC" w14:paraId="127C4952" w14:textId="17D6DA6D">
      <w:pPr>
        <w:pStyle w:val="NoSpacing"/>
        <w:jc w:val="both"/>
        <w:rPr>
          <w:rFonts w:ascii="Times New Roman" w:hAnsi="Times New Roman"/>
          <w:sz w:val="24"/>
          <w:szCs w:val="24"/>
        </w:rPr>
      </w:pPr>
    </w:p>
    <w:p w:rsidR="008326FB" w:rsidP="008F7BC6" w:rsidRDefault="0008608B" w14:paraId="66B4D356" w14:textId="06D93BF7">
      <w:pPr>
        <w:pStyle w:val="NoSpacing"/>
        <w:jc w:val="both"/>
        <w:rPr>
          <w:rFonts w:ascii="Times New Roman" w:hAnsi="Times New Roman"/>
          <w:sz w:val="24"/>
          <w:szCs w:val="24"/>
        </w:rPr>
      </w:pPr>
      <w:r w:rsidRPr="36BA6DC8" w:rsidR="1F37ECD0">
        <w:rPr>
          <w:rFonts w:ascii="Times New Roman" w:hAnsi="Times New Roman"/>
          <w:sz w:val="24"/>
          <w:szCs w:val="24"/>
        </w:rPr>
        <w:t>P</w:t>
      </w:r>
      <w:r w:rsidRPr="36BA6DC8" w:rsidR="252E8CB9">
        <w:rPr>
          <w:rFonts w:ascii="Times New Roman" w:hAnsi="Times New Roman"/>
          <w:sz w:val="24"/>
          <w:szCs w:val="24"/>
        </w:rPr>
        <w:t>erekonnaseisu</w:t>
      </w:r>
      <w:r w:rsidRPr="36BA6DC8" w:rsidR="252E8CB9">
        <w:rPr>
          <w:rFonts w:ascii="Times New Roman" w:hAnsi="Times New Roman"/>
          <w:sz w:val="24"/>
          <w:szCs w:val="24"/>
        </w:rPr>
        <w:t>ametnik</w:t>
      </w:r>
      <w:r w:rsidRPr="36BA6DC8" w:rsidR="16BA8E65">
        <w:rPr>
          <w:rFonts w:ascii="Times New Roman" w:hAnsi="Times New Roman"/>
          <w:sz w:val="24"/>
          <w:szCs w:val="24"/>
        </w:rPr>
        <w:t>u</w:t>
      </w:r>
      <w:r w:rsidRPr="36BA6DC8" w:rsidR="6A1DF605">
        <w:rPr>
          <w:rFonts w:ascii="Times New Roman" w:hAnsi="Times New Roman"/>
          <w:sz w:val="24"/>
          <w:szCs w:val="24"/>
        </w:rPr>
        <w:t xml:space="preserve"> pädevusse kuulub perekonnanime muutmine, kui soovitud perekonnanimega on olemas põlvnemise, abielu või registreeritud kooselu kaudu seos, mille andmed on </w:t>
      </w:r>
      <w:r w:rsidRPr="36BA6DC8" w:rsidR="7BFC4F16">
        <w:rPr>
          <w:rFonts w:ascii="Times New Roman" w:hAnsi="Times New Roman"/>
          <w:sz w:val="24"/>
          <w:szCs w:val="24"/>
        </w:rPr>
        <w:t>RR-s</w:t>
      </w:r>
      <w:r w:rsidRPr="36BA6DC8" w:rsidR="6A1DF605">
        <w:rPr>
          <w:rFonts w:ascii="Times New Roman" w:hAnsi="Times New Roman"/>
          <w:sz w:val="24"/>
          <w:szCs w:val="24"/>
        </w:rPr>
        <w:t xml:space="preserve"> olemas</w:t>
      </w:r>
      <w:r w:rsidRPr="36BA6DC8" w:rsidR="252E8CB9">
        <w:rPr>
          <w:rFonts w:ascii="Times New Roman" w:hAnsi="Times New Roman"/>
          <w:sz w:val="24"/>
          <w:szCs w:val="24"/>
        </w:rPr>
        <w:t xml:space="preserve"> (eelnõu § 26 lõige 1)</w:t>
      </w:r>
      <w:r w:rsidRPr="36BA6DC8" w:rsidR="6A1DF605">
        <w:rPr>
          <w:rFonts w:ascii="Times New Roman" w:hAnsi="Times New Roman"/>
          <w:sz w:val="24"/>
          <w:szCs w:val="24"/>
        </w:rPr>
        <w:t xml:space="preserve">. Näiteks saab </w:t>
      </w:r>
      <w:r w:rsidRPr="36BA6DC8" w:rsidR="7BFC4F16">
        <w:rPr>
          <w:rFonts w:ascii="Times New Roman" w:hAnsi="Times New Roman"/>
          <w:sz w:val="24"/>
          <w:szCs w:val="24"/>
        </w:rPr>
        <w:t>RR-s</w:t>
      </w:r>
      <w:r w:rsidRPr="36BA6DC8" w:rsidR="6A1DF605">
        <w:rPr>
          <w:rFonts w:ascii="Times New Roman" w:hAnsi="Times New Roman"/>
          <w:sz w:val="24"/>
          <w:szCs w:val="24"/>
        </w:rPr>
        <w:t xml:space="preserve"> põlvnemise andmete alusel anda perekonnanime, mida kandis taotleja vanavanaema või anda taotlejale abikaasa perekonnanimi abielu andmete alusel. Sellises menetluses ei ole vajalik kaalutulusõigus, otsustada saab </w:t>
      </w:r>
      <w:r w:rsidRPr="36BA6DC8" w:rsidR="7BFC4F16">
        <w:rPr>
          <w:rFonts w:ascii="Times New Roman" w:hAnsi="Times New Roman"/>
          <w:sz w:val="24"/>
          <w:szCs w:val="24"/>
        </w:rPr>
        <w:t>RR-i</w:t>
      </w:r>
      <w:r w:rsidRPr="36BA6DC8" w:rsidR="6A1DF605">
        <w:rPr>
          <w:rFonts w:ascii="Times New Roman" w:hAnsi="Times New Roman"/>
          <w:sz w:val="24"/>
          <w:szCs w:val="24"/>
        </w:rPr>
        <w:t xml:space="preserve"> andmete alusel.</w:t>
      </w:r>
      <w:r w:rsidRPr="36BA6DC8" w:rsidR="6A1DF605">
        <w:rPr>
          <w:rFonts w:ascii="Times New Roman" w:hAnsi="Times New Roman"/>
          <w:sz w:val="24"/>
          <w:szCs w:val="24"/>
        </w:rPr>
        <w:t xml:space="preserve"> </w:t>
      </w:r>
      <w:r w:rsidRPr="36BA6DC8" w:rsidR="1F37ECD0">
        <w:rPr>
          <w:rFonts w:ascii="Times New Roman" w:hAnsi="Times New Roman"/>
          <w:sz w:val="24"/>
          <w:szCs w:val="24"/>
        </w:rPr>
        <w:t>Kui</w:t>
      </w:r>
      <w:r w:rsidRPr="36BA6DC8" w:rsidR="3F2B046C">
        <w:rPr>
          <w:rFonts w:ascii="Times New Roman" w:hAnsi="Times New Roman"/>
          <w:sz w:val="24"/>
          <w:szCs w:val="24"/>
        </w:rPr>
        <w:t xml:space="preserve"> eelnõu § 26 lõike 1 alusel</w:t>
      </w:r>
      <w:r w:rsidRPr="36BA6DC8" w:rsidR="1F37ECD0">
        <w:rPr>
          <w:rFonts w:ascii="Times New Roman" w:hAnsi="Times New Roman"/>
          <w:sz w:val="24"/>
          <w:szCs w:val="24"/>
        </w:rPr>
        <w:t xml:space="preserve"> perekonnanime andmisele on kehtestatud piirang – lapsele ei saa anda vanema nimest erinevat nime (eelnõu § 27 lõige 1) või soovitud nimi on vanas kirjaviisis (eelnõu § 27 lõige 2), on perekonnaseisuametnikul õigus jätta avaldus rahuldamata ja uus perekonnanimi andmata (eelnõu § 28</w:t>
      </w:r>
      <w:commentRangeStart w:id="1812062905"/>
      <w:r w:rsidRPr="36BA6DC8" w:rsidR="1F37ECD0">
        <w:rPr>
          <w:rFonts w:ascii="Times New Roman" w:hAnsi="Times New Roman"/>
          <w:sz w:val="24"/>
          <w:szCs w:val="24"/>
        </w:rPr>
        <w:t xml:space="preserve"> lõige</w:t>
      </w:r>
      <w:commentRangeEnd w:id="1812062905"/>
      <w:r>
        <w:rPr>
          <w:rStyle w:val="CommentReference"/>
        </w:rPr>
        <w:commentReference w:id="1812062905"/>
      </w:r>
      <w:r w:rsidRPr="36BA6DC8" w:rsidR="1F37ECD0">
        <w:rPr>
          <w:rFonts w:ascii="Times New Roman" w:hAnsi="Times New Roman"/>
          <w:sz w:val="24"/>
          <w:szCs w:val="24"/>
        </w:rPr>
        <w:t xml:space="preserve"> 1).</w:t>
      </w:r>
    </w:p>
    <w:p w:rsidR="00B46692" w:rsidP="008F7BC6" w:rsidRDefault="00B46692" w14:paraId="1ED20AC4" w14:textId="77777777">
      <w:pPr>
        <w:pStyle w:val="NoSpacing"/>
        <w:jc w:val="both"/>
        <w:rPr>
          <w:rFonts w:ascii="Times New Roman" w:hAnsi="Times New Roman"/>
          <w:sz w:val="24"/>
          <w:szCs w:val="24"/>
        </w:rPr>
      </w:pPr>
    </w:p>
    <w:p w:rsidR="00865396" w:rsidP="008F7BC6" w:rsidRDefault="0008608B" w14:paraId="074FB97D" w14:textId="56DE1EF0">
      <w:pPr>
        <w:pStyle w:val="NoSpacing"/>
        <w:jc w:val="both"/>
        <w:rPr>
          <w:rFonts w:ascii="Times New Roman" w:hAnsi="Times New Roman"/>
          <w:sz w:val="24"/>
          <w:szCs w:val="24"/>
        </w:rPr>
      </w:pPr>
      <w:r>
        <w:rPr>
          <w:rFonts w:ascii="Times New Roman" w:hAnsi="Times New Roman"/>
          <w:sz w:val="24"/>
          <w:szCs w:val="24"/>
        </w:rPr>
        <w:t>Perekonnaseisu</w:t>
      </w:r>
      <w:r w:rsidRPr="00F02147">
        <w:rPr>
          <w:rFonts w:ascii="Times New Roman" w:hAnsi="Times New Roman"/>
          <w:sz w:val="24"/>
          <w:szCs w:val="24"/>
        </w:rPr>
        <w:t>ametnik</w:t>
      </w:r>
      <w:r>
        <w:rPr>
          <w:rFonts w:ascii="Times New Roman" w:hAnsi="Times New Roman"/>
          <w:sz w:val="24"/>
          <w:szCs w:val="24"/>
        </w:rPr>
        <w:t>u</w:t>
      </w:r>
      <w:r w:rsidRPr="00F02147">
        <w:rPr>
          <w:rFonts w:ascii="Times New Roman" w:hAnsi="Times New Roman"/>
          <w:sz w:val="24"/>
          <w:szCs w:val="24"/>
        </w:rPr>
        <w:t xml:space="preserve"> pädevusse kuulub </w:t>
      </w:r>
      <w:r>
        <w:rPr>
          <w:rFonts w:ascii="Times New Roman" w:hAnsi="Times New Roman"/>
          <w:sz w:val="24"/>
          <w:szCs w:val="24"/>
        </w:rPr>
        <w:t>ka välisriigi kodanikule eesnime või perekonnanime muutmine, kui isiku</w:t>
      </w:r>
      <w:r w:rsidRPr="0008608B">
        <w:rPr>
          <w:rFonts w:ascii="Times New Roman" w:hAnsi="Times New Roman"/>
          <w:sz w:val="24"/>
          <w:szCs w:val="24"/>
        </w:rPr>
        <w:t xml:space="preserve"> kodakondsusriik ei tunnusta Eestis perekonnaseisutoiminguga saadud nime</w:t>
      </w:r>
      <w:r>
        <w:rPr>
          <w:rFonts w:ascii="Times New Roman" w:hAnsi="Times New Roman"/>
          <w:sz w:val="24"/>
          <w:szCs w:val="24"/>
        </w:rPr>
        <w:t>. Samuti on perekonnaseisuametnikul õigus jätta avaldus rahuldamata ja nimi muutmata, kui</w:t>
      </w:r>
      <w:r w:rsidDel="00865396">
        <w:rPr>
          <w:rFonts w:ascii="Times New Roman" w:hAnsi="Times New Roman"/>
          <w:sz w:val="24"/>
          <w:szCs w:val="24"/>
        </w:rPr>
        <w:t xml:space="preserve"> </w:t>
      </w:r>
      <w:r>
        <w:rPr>
          <w:rFonts w:ascii="Times New Roman" w:hAnsi="Times New Roman"/>
          <w:sz w:val="24"/>
          <w:szCs w:val="24"/>
        </w:rPr>
        <w:t>ei ole tõendatud, et isiku kodakondsusriik siin saadud nime ei tunnusta (eelnõu § 30).</w:t>
      </w:r>
    </w:p>
    <w:p w:rsidR="008326FB" w:rsidP="008F7BC6" w:rsidRDefault="008326FB" w14:paraId="16645193" w14:textId="77777777">
      <w:pPr>
        <w:pStyle w:val="NoSpacing"/>
        <w:jc w:val="both"/>
        <w:rPr>
          <w:rFonts w:ascii="Times New Roman" w:hAnsi="Times New Roman"/>
          <w:sz w:val="24"/>
          <w:szCs w:val="24"/>
        </w:rPr>
      </w:pPr>
    </w:p>
    <w:p w:rsidRPr="00F02147" w:rsidR="008F7BC6" w:rsidP="008F7BC6" w:rsidRDefault="0008608B" w14:paraId="51F9AC2A" w14:textId="60F3BB9C">
      <w:pPr>
        <w:pStyle w:val="NoSpacing"/>
        <w:jc w:val="both"/>
        <w:rPr>
          <w:rFonts w:ascii="Times New Roman" w:hAnsi="Times New Roman"/>
          <w:sz w:val="24"/>
          <w:szCs w:val="24"/>
        </w:rPr>
      </w:pPr>
      <w:r>
        <w:rPr>
          <w:rFonts w:ascii="Times New Roman" w:hAnsi="Times New Roman"/>
          <w:sz w:val="24"/>
          <w:szCs w:val="24"/>
        </w:rPr>
        <w:t xml:space="preserve">Eelnõu § 21 lõikes </w:t>
      </w:r>
      <w:r w:rsidR="008547EB">
        <w:rPr>
          <w:rFonts w:ascii="Times New Roman" w:hAnsi="Times New Roman"/>
          <w:sz w:val="24"/>
          <w:szCs w:val="24"/>
        </w:rPr>
        <w:t>3 antakse muidu perekonnaseisametniku otsustuspädevuses olevate sätete (eelnõu § 24 ja § 26 lõige 1) alusel</w:t>
      </w:r>
      <w:r>
        <w:rPr>
          <w:rFonts w:ascii="Times New Roman" w:hAnsi="Times New Roman"/>
          <w:sz w:val="24"/>
          <w:szCs w:val="24"/>
        </w:rPr>
        <w:t xml:space="preserve"> </w:t>
      </w:r>
      <w:r w:rsidR="008547EB">
        <w:rPr>
          <w:rFonts w:ascii="Times New Roman" w:hAnsi="Times New Roman"/>
          <w:sz w:val="24"/>
          <w:szCs w:val="24"/>
        </w:rPr>
        <w:t>otsustamise õigus Siseministeeriumile, kuid seda vaid tingimusel, et otsuse saab teha teatud tingimuste täitmise korral automaatselt (eelnõu § 23).</w:t>
      </w:r>
    </w:p>
    <w:p w:rsidRPr="00F02147" w:rsidR="008547EB" w:rsidP="008F7BC6" w:rsidRDefault="008547EB" w14:paraId="0FFCE596" w14:textId="77777777">
      <w:pPr>
        <w:pStyle w:val="NoSpacing"/>
        <w:jc w:val="both"/>
        <w:rPr>
          <w:rFonts w:ascii="Times New Roman" w:hAnsi="Times New Roman"/>
          <w:sz w:val="24"/>
          <w:szCs w:val="24"/>
        </w:rPr>
      </w:pPr>
    </w:p>
    <w:p w:rsidRPr="00F02147" w:rsidR="008F7BC6" w:rsidP="008F7BC6" w:rsidRDefault="008F7BC6" w14:paraId="724EB480" w14:textId="5F81C1DB">
      <w:pPr>
        <w:pStyle w:val="NoSpacing"/>
        <w:jc w:val="both"/>
        <w:rPr>
          <w:rFonts w:ascii="Times New Roman" w:hAnsi="Times New Roman"/>
          <w:sz w:val="24"/>
          <w:szCs w:val="24"/>
        </w:rPr>
      </w:pPr>
      <w:r>
        <w:rPr>
          <w:rFonts w:ascii="Times New Roman" w:hAnsi="Times New Roman"/>
          <w:sz w:val="24"/>
          <w:szCs w:val="24"/>
        </w:rPr>
        <w:t>Eelnõu § 2</w:t>
      </w:r>
      <w:r w:rsidR="008326FB">
        <w:rPr>
          <w:rFonts w:ascii="Times New Roman" w:hAnsi="Times New Roman"/>
          <w:sz w:val="24"/>
          <w:szCs w:val="24"/>
        </w:rPr>
        <w:t>1</w:t>
      </w:r>
      <w:r>
        <w:rPr>
          <w:rFonts w:ascii="Times New Roman" w:hAnsi="Times New Roman"/>
          <w:sz w:val="24"/>
          <w:szCs w:val="24"/>
        </w:rPr>
        <w:t xml:space="preserve"> lõige</w:t>
      </w:r>
      <w:r w:rsidDel="008547EB">
        <w:rPr>
          <w:rFonts w:ascii="Times New Roman" w:hAnsi="Times New Roman"/>
          <w:sz w:val="24"/>
          <w:szCs w:val="24"/>
        </w:rPr>
        <w:t xml:space="preserve"> </w:t>
      </w:r>
      <w:r w:rsidR="008547EB">
        <w:rPr>
          <w:rFonts w:ascii="Times New Roman" w:hAnsi="Times New Roman"/>
          <w:sz w:val="24"/>
          <w:szCs w:val="24"/>
        </w:rPr>
        <w:t>4</w:t>
      </w:r>
      <w:r>
        <w:rPr>
          <w:rFonts w:ascii="Times New Roman" w:hAnsi="Times New Roman"/>
          <w:sz w:val="24"/>
          <w:szCs w:val="24"/>
        </w:rPr>
        <w:t xml:space="preserve"> sätestab</w:t>
      </w:r>
      <w:r w:rsidR="00D56078">
        <w:rPr>
          <w:rFonts w:ascii="Times New Roman" w:hAnsi="Times New Roman"/>
          <w:sz w:val="24"/>
          <w:szCs w:val="24"/>
        </w:rPr>
        <w:t xml:space="preserve"> Siseministeeriumi pädevuse isikunime muutmisel. Siseministeerium lähtub oma otsuse tegemisel isikunimekomisjoni arvamu</w:t>
      </w:r>
      <w:r w:rsidR="00E87F6C">
        <w:rPr>
          <w:rFonts w:ascii="Times New Roman" w:hAnsi="Times New Roman"/>
          <w:sz w:val="24"/>
          <w:szCs w:val="24"/>
        </w:rPr>
        <w:t>s</w:t>
      </w:r>
      <w:r w:rsidR="00D56078">
        <w:rPr>
          <w:rFonts w:ascii="Times New Roman" w:hAnsi="Times New Roman"/>
          <w:sz w:val="24"/>
          <w:szCs w:val="24"/>
        </w:rPr>
        <w:t xml:space="preserve">est. </w:t>
      </w:r>
      <w:r w:rsidRPr="00F02147">
        <w:rPr>
          <w:rFonts w:ascii="Times New Roman" w:hAnsi="Times New Roman"/>
          <w:sz w:val="24"/>
          <w:szCs w:val="24"/>
        </w:rPr>
        <w:t>Siseministeeriumi pädevuses on menetlused, kus tuleb rakendada kaalutlusõigust</w:t>
      </w:r>
      <w:r w:rsidRPr="00F02147" w:rsidDel="00865396">
        <w:rPr>
          <w:rFonts w:ascii="Times New Roman" w:hAnsi="Times New Roman"/>
          <w:sz w:val="24"/>
          <w:szCs w:val="24"/>
        </w:rPr>
        <w:t>.</w:t>
      </w:r>
      <w:r w:rsidRPr="00F02147">
        <w:rPr>
          <w:rFonts w:ascii="Times New Roman" w:hAnsi="Times New Roman"/>
          <w:sz w:val="24"/>
          <w:szCs w:val="24"/>
        </w:rPr>
        <w:t xml:space="preserve"> Kõigis taotlustes, kus soovitakse vabalt valitud perekonnanime, tuleb hinnata nimemuutmise põhjust </w:t>
      </w:r>
      <w:r w:rsidR="008547EB">
        <w:rPr>
          <w:rFonts w:ascii="Times New Roman" w:hAnsi="Times New Roman"/>
          <w:sz w:val="24"/>
          <w:szCs w:val="24"/>
        </w:rPr>
        <w:t xml:space="preserve">(eelnõu § 26 lõige 2) </w:t>
      </w:r>
      <w:r w:rsidRPr="00F02147">
        <w:rPr>
          <w:rFonts w:ascii="Times New Roman" w:hAnsi="Times New Roman"/>
          <w:sz w:val="24"/>
          <w:szCs w:val="24"/>
        </w:rPr>
        <w:t xml:space="preserve">ning soovitud perekonnanime vastavust </w:t>
      </w:r>
      <w:r w:rsidR="00865396">
        <w:rPr>
          <w:rFonts w:ascii="Times New Roman" w:hAnsi="Times New Roman"/>
          <w:sz w:val="24"/>
          <w:szCs w:val="24"/>
        </w:rPr>
        <w:t>eelnõu</w:t>
      </w:r>
      <w:r w:rsidRPr="00F02147">
        <w:rPr>
          <w:rFonts w:ascii="Times New Roman" w:hAnsi="Times New Roman"/>
          <w:sz w:val="24"/>
          <w:szCs w:val="24"/>
        </w:rPr>
        <w:t xml:space="preserve"> nõuetele</w:t>
      </w:r>
      <w:r w:rsidR="008547EB">
        <w:rPr>
          <w:rFonts w:ascii="Times New Roman" w:hAnsi="Times New Roman"/>
          <w:sz w:val="24"/>
          <w:szCs w:val="24"/>
        </w:rPr>
        <w:t xml:space="preserve"> (eelnõu § 27)</w:t>
      </w:r>
      <w:r w:rsidRPr="00F02147">
        <w:rPr>
          <w:rFonts w:ascii="Times New Roman" w:hAnsi="Times New Roman"/>
          <w:sz w:val="24"/>
          <w:szCs w:val="24"/>
        </w:rPr>
        <w:t>.</w:t>
      </w:r>
      <w:r w:rsidRPr="00CB3E4B" w:rsidR="00CB3E4B">
        <w:rPr>
          <w:rFonts w:ascii="Times New Roman" w:hAnsi="Times New Roman"/>
          <w:sz w:val="24"/>
          <w:szCs w:val="24"/>
        </w:rPr>
        <w:t xml:space="preserve"> </w:t>
      </w:r>
      <w:r w:rsidR="008547EB">
        <w:rPr>
          <w:rFonts w:ascii="Times New Roman" w:hAnsi="Times New Roman"/>
          <w:sz w:val="24"/>
          <w:szCs w:val="24"/>
        </w:rPr>
        <w:t xml:space="preserve">Siseministeeriumil on õigus jätta avaldus rahuldamata ja keelduda nime muutmisest, kui soovitud nimi ei vasta </w:t>
      </w:r>
      <w:r w:rsidR="00865396">
        <w:rPr>
          <w:rFonts w:ascii="Times New Roman" w:hAnsi="Times New Roman"/>
          <w:sz w:val="24"/>
          <w:szCs w:val="24"/>
        </w:rPr>
        <w:t>eelnõu</w:t>
      </w:r>
      <w:r w:rsidR="008547EB">
        <w:rPr>
          <w:rFonts w:ascii="Times New Roman" w:hAnsi="Times New Roman"/>
          <w:sz w:val="24"/>
          <w:szCs w:val="24"/>
        </w:rPr>
        <w:t xml:space="preserve"> nõuetele või kui taotlejal ei ole nime muutmiseks mõjuvat põhjust (eelnõu § 28).</w:t>
      </w:r>
    </w:p>
    <w:p w:rsidRPr="00F02147" w:rsidR="008F7BC6" w:rsidP="008F7BC6" w:rsidRDefault="008F7BC6" w14:paraId="506F8C42" w14:textId="77777777">
      <w:pPr>
        <w:pStyle w:val="NoSpacing"/>
        <w:jc w:val="both"/>
        <w:rPr>
          <w:rFonts w:ascii="Times New Roman" w:hAnsi="Times New Roman"/>
          <w:sz w:val="24"/>
          <w:szCs w:val="24"/>
        </w:rPr>
      </w:pPr>
    </w:p>
    <w:p w:rsidR="008F7BC6" w:rsidP="008F7BC6" w:rsidRDefault="008F7BC6" w14:paraId="6264A042" w14:textId="7FDC121D">
      <w:pPr>
        <w:pStyle w:val="NoSpacing"/>
        <w:jc w:val="both"/>
        <w:rPr>
          <w:rFonts w:ascii="Times New Roman" w:hAnsi="Times New Roman"/>
          <w:sz w:val="24"/>
          <w:szCs w:val="24"/>
        </w:rPr>
      </w:pPr>
      <w:r>
        <w:rPr>
          <w:rFonts w:ascii="Times New Roman" w:hAnsi="Times New Roman"/>
          <w:sz w:val="24"/>
          <w:szCs w:val="24"/>
        </w:rPr>
        <w:t>Avaldused</w:t>
      </w:r>
      <w:r w:rsidRPr="00F02147">
        <w:rPr>
          <w:rFonts w:ascii="Times New Roman" w:hAnsi="Times New Roman"/>
          <w:sz w:val="24"/>
          <w:szCs w:val="24"/>
        </w:rPr>
        <w:t xml:space="preserve">, kus korraga soovitakse muuta </w:t>
      </w:r>
      <w:r w:rsidR="00865396">
        <w:rPr>
          <w:rFonts w:ascii="Times New Roman" w:hAnsi="Times New Roman"/>
          <w:sz w:val="24"/>
          <w:szCs w:val="24"/>
        </w:rPr>
        <w:t xml:space="preserve">nii </w:t>
      </w:r>
      <w:r w:rsidRPr="00F02147">
        <w:rPr>
          <w:rFonts w:ascii="Times New Roman" w:hAnsi="Times New Roman"/>
          <w:sz w:val="24"/>
          <w:szCs w:val="24"/>
        </w:rPr>
        <w:t xml:space="preserve">eesnime </w:t>
      </w:r>
      <w:r w:rsidR="00865396">
        <w:rPr>
          <w:rFonts w:ascii="Times New Roman" w:hAnsi="Times New Roman"/>
          <w:sz w:val="24"/>
          <w:szCs w:val="24"/>
        </w:rPr>
        <w:t>kui ka</w:t>
      </w:r>
      <w:r w:rsidRPr="00F02147">
        <w:rPr>
          <w:rFonts w:ascii="Times New Roman" w:hAnsi="Times New Roman"/>
          <w:sz w:val="24"/>
          <w:szCs w:val="24"/>
        </w:rPr>
        <w:t xml:space="preserve"> perekonnanime ning kus </w:t>
      </w:r>
      <w:r w:rsidR="00CB3E4B">
        <w:rPr>
          <w:rFonts w:ascii="Times New Roman" w:hAnsi="Times New Roman"/>
          <w:sz w:val="24"/>
          <w:szCs w:val="24"/>
        </w:rPr>
        <w:t xml:space="preserve">eesnime või </w:t>
      </w:r>
      <w:r w:rsidRPr="00F02147">
        <w:rPr>
          <w:rFonts w:ascii="Times New Roman" w:hAnsi="Times New Roman"/>
          <w:sz w:val="24"/>
          <w:szCs w:val="24"/>
        </w:rPr>
        <w:t>perekonnanime muutmise otsustamine on Siseministeeriumi pädevuses, otsustab</w:t>
      </w:r>
      <w:r>
        <w:rPr>
          <w:rFonts w:ascii="Times New Roman" w:hAnsi="Times New Roman"/>
          <w:sz w:val="24"/>
          <w:szCs w:val="24"/>
        </w:rPr>
        <w:t xml:space="preserve"> nimemuutmise</w:t>
      </w:r>
      <w:r w:rsidRPr="00F02147">
        <w:rPr>
          <w:rFonts w:ascii="Times New Roman" w:hAnsi="Times New Roman"/>
          <w:sz w:val="24"/>
          <w:szCs w:val="24"/>
        </w:rPr>
        <w:t xml:space="preserve"> Siseministeerium. Sellega võetakse küll </w:t>
      </w:r>
      <w:r w:rsidR="008547EB">
        <w:rPr>
          <w:rFonts w:ascii="Times New Roman" w:hAnsi="Times New Roman"/>
          <w:sz w:val="24"/>
          <w:szCs w:val="24"/>
        </w:rPr>
        <w:t>perekonnaseisu</w:t>
      </w:r>
      <w:r w:rsidRPr="00F02147">
        <w:rPr>
          <w:rFonts w:ascii="Times New Roman" w:hAnsi="Times New Roman"/>
          <w:sz w:val="24"/>
          <w:szCs w:val="24"/>
        </w:rPr>
        <w:t xml:space="preserve">ametnikult pädevus eesnime </w:t>
      </w:r>
      <w:r w:rsidR="00CB3E4B">
        <w:rPr>
          <w:rFonts w:ascii="Times New Roman" w:hAnsi="Times New Roman"/>
          <w:sz w:val="24"/>
          <w:szCs w:val="24"/>
        </w:rPr>
        <w:t xml:space="preserve">või perekonnanime </w:t>
      </w:r>
      <w:r w:rsidRPr="00F02147">
        <w:rPr>
          <w:rFonts w:ascii="Times New Roman" w:hAnsi="Times New Roman"/>
          <w:sz w:val="24"/>
          <w:szCs w:val="24"/>
        </w:rPr>
        <w:t>muuta, kuid sama avalduse jagamine kahe menetleja vahel võib tekitada segadust ja kaasa tuua taotlejale soovimatuid tagajärgi. Näiteks ei ole soovitud eesnime andmiseks takistusi, kuid vabalt valitud perekonnanime ei ole võimalik anda, tekkiv isikunimi (uus eesnimi ja senine perekonnanimi) ei ole taotlejale vastuvõetav.</w:t>
      </w:r>
    </w:p>
    <w:p w:rsidR="006D6F1F" w:rsidP="008F7BC6" w:rsidRDefault="006D6F1F" w14:paraId="1698F5CF" w14:textId="77777777">
      <w:pPr>
        <w:pStyle w:val="NoSpacing"/>
        <w:jc w:val="both"/>
        <w:rPr>
          <w:rFonts w:ascii="Times New Roman" w:hAnsi="Times New Roman"/>
          <w:sz w:val="24"/>
          <w:szCs w:val="24"/>
        </w:rPr>
      </w:pPr>
    </w:p>
    <w:p w:rsidR="006D6F1F" w:rsidP="008F7BC6" w:rsidRDefault="006D6F1F" w14:paraId="618A052C" w14:textId="3B14A434">
      <w:pPr>
        <w:pStyle w:val="NoSpacing"/>
        <w:jc w:val="both"/>
        <w:rPr>
          <w:rFonts w:ascii="Times New Roman" w:hAnsi="Times New Roman"/>
          <w:sz w:val="24"/>
          <w:szCs w:val="24"/>
        </w:rPr>
      </w:pPr>
      <w:r>
        <w:rPr>
          <w:rFonts w:ascii="Times New Roman" w:hAnsi="Times New Roman"/>
          <w:sz w:val="24"/>
          <w:szCs w:val="24"/>
        </w:rPr>
        <w:t xml:space="preserve">Samuti on Siseministeeriumi pädevuses avaldused, mille esitaja eesnime või perekonnanime on varem muudetud, korduvad avaldused. </w:t>
      </w:r>
      <w:r w:rsidR="00044F27">
        <w:rPr>
          <w:rFonts w:ascii="Times New Roman" w:hAnsi="Times New Roman"/>
          <w:sz w:val="24"/>
          <w:szCs w:val="24"/>
        </w:rPr>
        <w:t>Kuna korduvalt saab nime muuta vaid mõjuval põhjusel (eelnõu § 29 lõige 1), siis tegemist on kaalutlusotsusega.</w:t>
      </w:r>
    </w:p>
    <w:p w:rsidRPr="00F02147" w:rsidR="008F7BC6" w:rsidP="008F7BC6" w:rsidRDefault="008F7BC6" w14:paraId="09357620" w14:textId="77777777">
      <w:pPr>
        <w:pStyle w:val="NoSpacing"/>
        <w:rPr>
          <w:rFonts w:ascii="Times New Roman" w:hAnsi="Times New Roman"/>
          <w:sz w:val="24"/>
          <w:szCs w:val="24"/>
        </w:rPr>
      </w:pPr>
    </w:p>
    <w:p w:rsidR="008F7BC6" w:rsidP="008F7BC6" w:rsidRDefault="008F7BC6" w14:paraId="6301530F" w14:textId="75DB2AEC">
      <w:pPr>
        <w:pStyle w:val="NoSpacing"/>
        <w:jc w:val="both"/>
        <w:rPr>
          <w:rFonts w:ascii="Times New Roman" w:hAnsi="Times New Roman"/>
          <w:sz w:val="24"/>
          <w:szCs w:val="24"/>
        </w:rPr>
      </w:pPr>
      <w:r w:rsidRPr="00F02147">
        <w:rPr>
          <w:rFonts w:ascii="Times New Roman" w:hAnsi="Times New Roman"/>
          <w:sz w:val="24"/>
          <w:szCs w:val="24"/>
        </w:rPr>
        <w:t>Võrreldes NS-</w:t>
      </w:r>
      <w:proofErr w:type="spellStart"/>
      <w:r w:rsidRPr="00F02147">
        <w:rPr>
          <w:rFonts w:ascii="Times New Roman" w:hAnsi="Times New Roman"/>
          <w:sz w:val="24"/>
          <w:szCs w:val="24"/>
        </w:rPr>
        <w:t>ga</w:t>
      </w:r>
      <w:proofErr w:type="spellEnd"/>
      <w:r w:rsidRPr="00F02147">
        <w:rPr>
          <w:rFonts w:ascii="Times New Roman" w:hAnsi="Times New Roman"/>
          <w:sz w:val="24"/>
          <w:szCs w:val="24"/>
        </w:rPr>
        <w:t xml:space="preserve"> sätestatakse </w:t>
      </w:r>
      <w:r w:rsidR="00865396">
        <w:rPr>
          <w:rFonts w:ascii="Times New Roman" w:hAnsi="Times New Roman"/>
          <w:sz w:val="24"/>
          <w:szCs w:val="24"/>
        </w:rPr>
        <w:t>eelnõuga</w:t>
      </w:r>
      <w:r w:rsidRPr="00F02147">
        <w:rPr>
          <w:rFonts w:ascii="Times New Roman" w:hAnsi="Times New Roman"/>
          <w:sz w:val="24"/>
          <w:szCs w:val="24"/>
        </w:rPr>
        <w:t xml:space="preserve"> nimemuutmise otsustamise pädevus jagatuna </w:t>
      </w:r>
      <w:r w:rsidR="00CB3E4B">
        <w:rPr>
          <w:rFonts w:ascii="Times New Roman" w:hAnsi="Times New Roman"/>
          <w:sz w:val="24"/>
          <w:szCs w:val="24"/>
        </w:rPr>
        <w:t>perekonnaseisu</w:t>
      </w:r>
      <w:r w:rsidRPr="00F02147" w:rsidR="00CB3E4B">
        <w:rPr>
          <w:rFonts w:ascii="Times New Roman" w:hAnsi="Times New Roman"/>
          <w:sz w:val="24"/>
          <w:szCs w:val="24"/>
        </w:rPr>
        <w:t>ametnik</w:t>
      </w:r>
      <w:r w:rsidR="006D6F1F">
        <w:rPr>
          <w:rFonts w:ascii="Times New Roman" w:hAnsi="Times New Roman"/>
          <w:sz w:val="24"/>
          <w:szCs w:val="24"/>
        </w:rPr>
        <w:t>u</w:t>
      </w:r>
      <w:r w:rsidRPr="00F02147">
        <w:rPr>
          <w:rFonts w:ascii="Times New Roman" w:hAnsi="Times New Roman"/>
          <w:sz w:val="24"/>
          <w:szCs w:val="24"/>
        </w:rPr>
        <w:t xml:space="preserve"> ja Siseministeeriumi vahel. </w:t>
      </w:r>
    </w:p>
    <w:p w:rsidRPr="00F02147" w:rsidR="000A1B71" w:rsidP="00F02147" w:rsidRDefault="000A1B71" w14:paraId="09C2401B" w14:textId="081AD387">
      <w:pPr>
        <w:spacing w:after="0" w:line="240" w:lineRule="auto"/>
        <w:rPr>
          <w:rFonts w:ascii="Times New Roman" w:hAnsi="Times New Roman" w:cs="Times New Roman"/>
          <w:sz w:val="24"/>
          <w:szCs w:val="24"/>
        </w:rPr>
      </w:pPr>
    </w:p>
    <w:p w:rsidRPr="00CA5356" w:rsidR="008F7BC6" w:rsidP="008F7BC6" w:rsidRDefault="00E307C2" w14:paraId="1E8049F8" w14:textId="716ACB88">
      <w:pPr>
        <w:pStyle w:val="NoSpacing"/>
        <w:jc w:val="both"/>
        <w:rPr>
          <w:rFonts w:ascii="Times New Roman" w:hAnsi="Times New Roman"/>
          <w:sz w:val="24"/>
          <w:szCs w:val="24"/>
        </w:rPr>
      </w:pPr>
      <w:commentRangeStart w:id="660863459"/>
      <w:r w:rsidRPr="36BA6DC8" w:rsidR="4153ABE4">
        <w:rPr>
          <w:rFonts w:ascii="Times New Roman" w:hAnsi="Times New Roman"/>
          <w:b w:val="1"/>
          <w:bCs w:val="1"/>
          <w:sz w:val="24"/>
          <w:szCs w:val="24"/>
        </w:rPr>
        <w:t>Eelnõu §-s 2</w:t>
      </w:r>
      <w:r w:rsidRPr="36BA6DC8" w:rsidR="4812E6EC">
        <w:rPr>
          <w:rFonts w:ascii="Times New Roman" w:hAnsi="Times New Roman"/>
          <w:b w:val="1"/>
          <w:bCs w:val="1"/>
          <w:sz w:val="24"/>
          <w:szCs w:val="24"/>
        </w:rPr>
        <w:t>2</w:t>
      </w:r>
      <w:r w:rsidRPr="36BA6DC8" w:rsidR="6A1DF605">
        <w:rPr>
          <w:rFonts w:ascii="Times New Roman" w:hAnsi="Times New Roman"/>
          <w:b w:val="1"/>
          <w:bCs w:val="1"/>
          <w:sz w:val="24"/>
          <w:szCs w:val="24"/>
        </w:rPr>
        <w:t xml:space="preserve"> </w:t>
      </w:r>
      <w:r w:rsidRPr="36BA6DC8" w:rsidR="6A1DF605">
        <w:rPr>
          <w:rFonts w:ascii="Times New Roman" w:hAnsi="Times New Roman"/>
          <w:sz w:val="24"/>
          <w:szCs w:val="24"/>
          <w:lang w:eastAsia="et-EE"/>
        </w:rPr>
        <w:t xml:space="preserve">reguleeritakse </w:t>
      </w:r>
      <w:r w:rsidRPr="36BA6DC8" w:rsidR="476B3AD0">
        <w:rPr>
          <w:rFonts w:ascii="Times New Roman" w:hAnsi="Times New Roman"/>
          <w:sz w:val="24"/>
          <w:szCs w:val="24"/>
          <w:lang w:eastAsia="et-EE"/>
        </w:rPr>
        <w:t>nimemuutmise õiguse andmine perekonnaseisuametnikule</w:t>
      </w:r>
      <w:r w:rsidRPr="36BA6DC8" w:rsidR="6A1DF605">
        <w:rPr>
          <w:rFonts w:ascii="Times New Roman" w:hAnsi="Times New Roman"/>
          <w:sz w:val="24"/>
          <w:szCs w:val="24"/>
          <w:lang w:eastAsia="et-EE"/>
        </w:rPr>
        <w:t xml:space="preserve">. </w:t>
      </w:r>
      <w:r w:rsidRPr="36BA6DC8" w:rsidR="2C14C3E5">
        <w:rPr>
          <w:rFonts w:ascii="Times New Roman" w:hAnsi="Times New Roman"/>
          <w:sz w:val="24"/>
          <w:szCs w:val="24"/>
          <w:lang w:eastAsia="et-EE"/>
        </w:rPr>
        <w:t>P</w:t>
      </w:r>
      <w:r w:rsidRPr="36BA6DC8" w:rsidR="131E1E63">
        <w:rPr>
          <w:rFonts w:ascii="Times New Roman" w:hAnsi="Times New Roman"/>
          <w:sz w:val="24"/>
          <w:szCs w:val="24"/>
        </w:rPr>
        <w:t xml:space="preserve">erekonnaseisuametnikuna tegutsemise õiguse andmine toimub </w:t>
      </w:r>
      <w:r w:rsidRPr="36BA6DC8" w:rsidR="7C09EB30">
        <w:rPr>
          <w:rFonts w:ascii="Times New Roman" w:hAnsi="Times New Roman"/>
          <w:sz w:val="24"/>
          <w:szCs w:val="24"/>
        </w:rPr>
        <w:t>PKTS-</w:t>
      </w:r>
      <w:r w:rsidRPr="36BA6DC8" w:rsidR="7C09EB30">
        <w:rPr>
          <w:rFonts w:ascii="Times New Roman" w:hAnsi="Times New Roman"/>
          <w:sz w:val="24"/>
          <w:szCs w:val="24"/>
        </w:rPr>
        <w:t>is</w:t>
      </w:r>
      <w:r w:rsidRPr="36BA6DC8" w:rsidR="131E1E63">
        <w:rPr>
          <w:rFonts w:ascii="Times New Roman" w:hAnsi="Times New Roman"/>
          <w:sz w:val="24"/>
          <w:szCs w:val="24"/>
        </w:rPr>
        <w:t xml:space="preserve"> sätestatud korras.</w:t>
      </w:r>
      <w:r w:rsidRPr="36BA6DC8" w:rsidR="2C14C3E5">
        <w:rPr>
          <w:rFonts w:ascii="Times New Roman" w:hAnsi="Times New Roman"/>
          <w:sz w:val="24"/>
          <w:szCs w:val="24"/>
        </w:rPr>
        <w:t xml:space="preserve"> </w:t>
      </w:r>
      <w:r w:rsidRPr="36BA6DC8" w:rsidR="6A1DF605">
        <w:rPr>
          <w:rFonts w:ascii="Times New Roman" w:hAnsi="Times New Roman"/>
          <w:sz w:val="24"/>
          <w:szCs w:val="24"/>
        </w:rPr>
        <w:t xml:space="preserve">Valdkonna eest vastutav minister või tema volitatud isik saab </w:t>
      </w:r>
      <w:r w:rsidRPr="36BA6DC8" w:rsidR="48CDC06C">
        <w:rPr>
          <w:rFonts w:ascii="Times New Roman" w:hAnsi="Times New Roman"/>
          <w:sz w:val="24"/>
          <w:szCs w:val="24"/>
        </w:rPr>
        <w:t>anda</w:t>
      </w:r>
      <w:r w:rsidRPr="36BA6DC8" w:rsidR="6A1DF605">
        <w:rPr>
          <w:rFonts w:ascii="Times New Roman" w:hAnsi="Times New Roman"/>
          <w:sz w:val="24"/>
          <w:szCs w:val="24"/>
        </w:rPr>
        <w:t xml:space="preserve"> isikunime muutmise otsustamise õiguse </w:t>
      </w:r>
      <w:r w:rsidRPr="36BA6DC8" w:rsidR="48CDC06C">
        <w:rPr>
          <w:rFonts w:ascii="Times New Roman" w:hAnsi="Times New Roman"/>
          <w:sz w:val="24"/>
          <w:szCs w:val="24"/>
        </w:rPr>
        <w:t>p</w:t>
      </w:r>
      <w:r w:rsidRPr="36BA6DC8" w:rsidR="48CDC06C">
        <w:rPr>
          <w:rFonts w:ascii="Times New Roman" w:hAnsi="Times New Roman"/>
          <w:sz w:val="24"/>
          <w:szCs w:val="24"/>
        </w:rPr>
        <w:t xml:space="preserve">ädeva </w:t>
      </w:r>
      <w:r w:rsidRPr="36BA6DC8" w:rsidR="7D21901C">
        <w:rPr>
          <w:rFonts w:ascii="Times New Roman" w:hAnsi="Times New Roman"/>
          <w:sz w:val="24"/>
          <w:szCs w:val="24"/>
        </w:rPr>
        <w:t>KOV-i</w:t>
      </w:r>
      <w:r w:rsidRPr="36BA6DC8" w:rsidR="48CDC06C">
        <w:rPr>
          <w:rFonts w:ascii="Times New Roman" w:hAnsi="Times New Roman"/>
          <w:sz w:val="24"/>
          <w:szCs w:val="24"/>
        </w:rPr>
        <w:t xml:space="preserve"> </w:t>
      </w:r>
      <w:r w:rsidRPr="36BA6DC8" w:rsidR="48CDC06C">
        <w:rPr>
          <w:rFonts w:ascii="Times New Roman" w:hAnsi="Times New Roman"/>
          <w:sz w:val="24"/>
          <w:szCs w:val="24"/>
        </w:rPr>
        <w:t>teenistujale</w:t>
      </w:r>
      <w:r w:rsidRPr="36BA6DC8" w:rsidR="6A1DF605">
        <w:rPr>
          <w:rFonts w:ascii="Times New Roman" w:hAnsi="Times New Roman"/>
          <w:sz w:val="24"/>
          <w:szCs w:val="24"/>
        </w:rPr>
        <w:t xml:space="preserve">, kes vastab avaliku teenistuse seaduses ametnikule sätestatud nõuetele ja kes on sooritanud perekonnaseisuametniku eksami </w:t>
      </w:r>
      <w:r w:rsidRPr="36BA6DC8" w:rsidR="7C09EB30">
        <w:rPr>
          <w:rFonts w:ascii="Times New Roman" w:hAnsi="Times New Roman"/>
          <w:sz w:val="24"/>
          <w:szCs w:val="24"/>
        </w:rPr>
        <w:t>PKTS-i</w:t>
      </w:r>
      <w:r w:rsidRPr="36BA6DC8" w:rsidR="6A1DF605">
        <w:rPr>
          <w:rFonts w:ascii="Times New Roman" w:hAnsi="Times New Roman"/>
          <w:sz w:val="24"/>
          <w:szCs w:val="24"/>
        </w:rPr>
        <w:t xml:space="preserve"> kohaselt.</w:t>
      </w:r>
      <w:commentRangeEnd w:id="660863459"/>
      <w:r>
        <w:rPr>
          <w:rStyle w:val="CommentReference"/>
        </w:rPr>
        <w:commentReference w:id="660863459"/>
      </w:r>
    </w:p>
    <w:p w:rsidR="00922967" w:rsidP="00F02147" w:rsidRDefault="00922967" w14:paraId="519EFC10" w14:textId="606709CD">
      <w:pPr>
        <w:pStyle w:val="NoSpacing"/>
        <w:jc w:val="both"/>
        <w:rPr>
          <w:rFonts w:ascii="Times New Roman" w:hAnsi="Times New Roman"/>
          <w:sz w:val="24"/>
          <w:szCs w:val="24"/>
        </w:rPr>
      </w:pPr>
    </w:p>
    <w:p w:rsidRPr="00C939BA" w:rsidR="00D41B79" w:rsidP="00854858" w:rsidRDefault="00922967" w14:paraId="1B1FB40A" w14:textId="49A0B51F">
      <w:pPr>
        <w:pStyle w:val="NoSpacing"/>
        <w:jc w:val="both"/>
        <w:rPr>
          <w:rFonts w:ascii="Times New Roman" w:hAnsi="Times New Roman"/>
          <w:sz w:val="24"/>
          <w:szCs w:val="24"/>
        </w:rPr>
      </w:pPr>
      <w:commentRangeStart w:id="1909963796"/>
      <w:r w:rsidRPr="36BA6DC8" w:rsidR="6131AF73">
        <w:rPr>
          <w:rFonts w:ascii="Times New Roman" w:hAnsi="Times New Roman"/>
          <w:b w:val="1"/>
          <w:bCs w:val="1"/>
          <w:sz w:val="24"/>
          <w:szCs w:val="24"/>
        </w:rPr>
        <w:t>Eelnõu §-ga 2</w:t>
      </w:r>
      <w:r w:rsidRPr="36BA6DC8" w:rsidR="000E6FB0">
        <w:rPr>
          <w:rFonts w:ascii="Times New Roman" w:hAnsi="Times New Roman"/>
          <w:b w:val="1"/>
          <w:bCs w:val="1"/>
          <w:sz w:val="24"/>
          <w:szCs w:val="24"/>
        </w:rPr>
        <w:t>3</w:t>
      </w:r>
      <w:commentRangeEnd w:id="1909963796"/>
      <w:r>
        <w:rPr>
          <w:rStyle w:val="CommentReference"/>
        </w:rPr>
        <w:commentReference w:id="1909963796"/>
      </w:r>
      <w:r w:rsidRPr="36BA6DC8" w:rsidR="6131AF73">
        <w:rPr>
          <w:rFonts w:ascii="Times New Roman" w:hAnsi="Times New Roman"/>
          <w:b w:val="1"/>
          <w:bCs w:val="1"/>
          <w:sz w:val="24"/>
          <w:szCs w:val="24"/>
        </w:rPr>
        <w:t xml:space="preserve"> </w:t>
      </w:r>
      <w:r w:rsidRPr="36BA6DC8" w:rsidR="6131AF73">
        <w:rPr>
          <w:rFonts w:ascii="Times New Roman" w:hAnsi="Times New Roman"/>
          <w:sz w:val="24"/>
          <w:szCs w:val="24"/>
        </w:rPr>
        <w:t>sätestatakse isikunime automaatne otsustamine.</w:t>
      </w:r>
      <w:r w:rsidRPr="36BA6DC8" w:rsidR="4A36017B">
        <w:rPr>
          <w:rFonts w:ascii="Times New Roman" w:hAnsi="Times New Roman"/>
          <w:sz w:val="24"/>
          <w:szCs w:val="24"/>
        </w:rPr>
        <w:t xml:space="preserve"> Eelnõu § 2</w:t>
      </w:r>
      <w:r w:rsidRPr="36BA6DC8" w:rsidR="5923A491">
        <w:rPr>
          <w:rFonts w:ascii="Times New Roman" w:hAnsi="Times New Roman"/>
          <w:sz w:val="24"/>
          <w:szCs w:val="24"/>
        </w:rPr>
        <w:t>3</w:t>
      </w:r>
      <w:r w:rsidRPr="36BA6DC8" w:rsidR="4A36017B">
        <w:rPr>
          <w:rFonts w:ascii="Times New Roman" w:hAnsi="Times New Roman"/>
          <w:sz w:val="24"/>
          <w:szCs w:val="24"/>
        </w:rPr>
        <w:t xml:space="preserve"> lõige 1 sätestab tingimuse</w:t>
      </w:r>
      <w:r w:rsidRPr="36BA6DC8" w:rsidR="5923A491">
        <w:rPr>
          <w:rFonts w:ascii="Times New Roman" w:hAnsi="Times New Roman"/>
          <w:sz w:val="24"/>
          <w:szCs w:val="24"/>
        </w:rPr>
        <w:t>d</w:t>
      </w:r>
      <w:r w:rsidRPr="36BA6DC8" w:rsidR="4A36017B">
        <w:rPr>
          <w:rFonts w:ascii="Times New Roman" w:hAnsi="Times New Roman"/>
          <w:sz w:val="24"/>
          <w:szCs w:val="24"/>
        </w:rPr>
        <w:t>, mi</w:t>
      </w:r>
      <w:r w:rsidRPr="36BA6DC8" w:rsidR="5923A491">
        <w:rPr>
          <w:rFonts w:ascii="Times New Roman" w:hAnsi="Times New Roman"/>
          <w:sz w:val="24"/>
          <w:szCs w:val="24"/>
        </w:rPr>
        <w:t>lle täitmisel</w:t>
      </w:r>
      <w:r w:rsidRPr="36BA6DC8" w:rsidR="4A36017B">
        <w:rPr>
          <w:rFonts w:ascii="Times New Roman" w:hAnsi="Times New Roman"/>
          <w:sz w:val="24"/>
          <w:szCs w:val="24"/>
        </w:rPr>
        <w:t xml:space="preserve"> võib isikunime muutmise otsustada automaatselt.</w:t>
      </w:r>
      <w:r w:rsidRPr="36BA6DC8" w:rsidR="6131AF73">
        <w:rPr>
          <w:rFonts w:ascii="Times New Roman" w:hAnsi="Times New Roman"/>
          <w:sz w:val="24"/>
          <w:szCs w:val="24"/>
        </w:rPr>
        <w:t xml:space="preserve"> </w:t>
      </w:r>
      <w:r w:rsidRPr="36BA6DC8" w:rsidR="7F154DF0">
        <w:rPr>
          <w:rFonts w:ascii="Times New Roman" w:hAnsi="Times New Roman"/>
          <w:sz w:val="24"/>
          <w:szCs w:val="24"/>
        </w:rPr>
        <w:t>Sätte kohaselt on võimalik</w:t>
      </w:r>
      <w:r w:rsidRPr="36BA6DC8" w:rsidR="6131AF73">
        <w:rPr>
          <w:rFonts w:ascii="Times New Roman" w:hAnsi="Times New Roman"/>
          <w:sz w:val="24"/>
          <w:szCs w:val="24"/>
        </w:rPr>
        <w:t xml:space="preserve"> teha isikunime muutmise kohta automaatotsuse</w:t>
      </w:r>
      <w:r w:rsidRPr="36BA6DC8" w:rsidR="5923A491">
        <w:rPr>
          <w:rFonts w:ascii="Times New Roman" w:hAnsi="Times New Roman"/>
          <w:sz w:val="24"/>
          <w:szCs w:val="24"/>
        </w:rPr>
        <w:t xml:space="preserve"> vaid juhul, kui </w:t>
      </w:r>
      <w:r w:rsidRPr="36BA6DC8" w:rsidR="6131AF73">
        <w:rPr>
          <w:rFonts w:ascii="Times New Roman" w:hAnsi="Times New Roman"/>
          <w:sz w:val="24"/>
          <w:szCs w:val="24"/>
        </w:rPr>
        <w:t>taotlus isikunime muutmiseks on esitatud turvalises veebikeskkonnas</w:t>
      </w:r>
      <w:r w:rsidRPr="36BA6DC8" w:rsidR="5923A491">
        <w:rPr>
          <w:rFonts w:ascii="Times New Roman" w:hAnsi="Times New Roman"/>
          <w:sz w:val="24"/>
          <w:szCs w:val="24"/>
        </w:rPr>
        <w:t>. A</w:t>
      </w:r>
      <w:r w:rsidRPr="36BA6DC8" w:rsidR="0624941F">
        <w:rPr>
          <w:rFonts w:ascii="Times New Roman" w:hAnsi="Times New Roman"/>
          <w:sz w:val="24"/>
          <w:szCs w:val="24"/>
        </w:rPr>
        <w:t>u</w:t>
      </w:r>
      <w:r w:rsidRPr="36BA6DC8" w:rsidR="5923A491">
        <w:rPr>
          <w:rFonts w:ascii="Times New Roman" w:hAnsi="Times New Roman"/>
          <w:sz w:val="24"/>
          <w:szCs w:val="24"/>
        </w:rPr>
        <w:t>tomaatmenetluse</w:t>
      </w:r>
      <w:r w:rsidRPr="36BA6DC8" w:rsidR="0624941F">
        <w:rPr>
          <w:rFonts w:ascii="Times New Roman" w:hAnsi="Times New Roman"/>
          <w:sz w:val="24"/>
          <w:szCs w:val="24"/>
        </w:rPr>
        <w:t xml:space="preserve">s ei ole ametniku rolli, avalduse andmeid kontrollitakse ja otsustusi tehakse automaatselt </w:t>
      </w:r>
      <w:r w:rsidRPr="36BA6DC8" w:rsidR="0624941F">
        <w:rPr>
          <w:rFonts w:ascii="Times New Roman" w:hAnsi="Times New Roman"/>
          <w:sz w:val="24"/>
          <w:szCs w:val="24"/>
        </w:rPr>
        <w:t>RR</w:t>
      </w:r>
      <w:r w:rsidRPr="36BA6DC8" w:rsidR="7C09EB30">
        <w:rPr>
          <w:rFonts w:ascii="Times New Roman" w:hAnsi="Times New Roman"/>
          <w:sz w:val="24"/>
          <w:szCs w:val="24"/>
        </w:rPr>
        <w:t>-i</w:t>
      </w:r>
      <w:r w:rsidRPr="36BA6DC8" w:rsidR="0624941F">
        <w:rPr>
          <w:rFonts w:ascii="Times New Roman" w:hAnsi="Times New Roman"/>
          <w:sz w:val="24"/>
          <w:szCs w:val="24"/>
        </w:rPr>
        <w:t xml:space="preserve"> andmeid kasutades. Kui avaldus esitatakse pädevas </w:t>
      </w:r>
      <w:r w:rsidRPr="36BA6DC8" w:rsidR="7D21901C">
        <w:rPr>
          <w:rFonts w:ascii="Times New Roman" w:hAnsi="Times New Roman"/>
          <w:sz w:val="24"/>
          <w:szCs w:val="24"/>
        </w:rPr>
        <w:t>KOV-</w:t>
      </w:r>
      <w:r w:rsidRPr="36BA6DC8" w:rsidR="7C09EB30">
        <w:rPr>
          <w:rFonts w:ascii="Times New Roman" w:hAnsi="Times New Roman"/>
          <w:sz w:val="24"/>
          <w:szCs w:val="24"/>
        </w:rPr>
        <w:t>i</w:t>
      </w:r>
      <w:r w:rsidRPr="36BA6DC8" w:rsidR="7D21901C">
        <w:rPr>
          <w:rFonts w:ascii="Times New Roman" w:hAnsi="Times New Roman"/>
          <w:sz w:val="24"/>
          <w:szCs w:val="24"/>
        </w:rPr>
        <w:t>s</w:t>
      </w:r>
      <w:r w:rsidRPr="36BA6DC8" w:rsidR="0624941F">
        <w:rPr>
          <w:rFonts w:ascii="Times New Roman" w:hAnsi="Times New Roman"/>
          <w:sz w:val="24"/>
          <w:szCs w:val="24"/>
        </w:rPr>
        <w:t xml:space="preserve"> kohapeal või kasutatakse muid eelnõu § 19 lõikes 2 kasutatud viise, on ametnik juba kaasatud menetlusse. Automaatotsuse saab </w:t>
      </w:r>
      <w:r w:rsidRPr="36BA6DC8" w:rsidR="73918A52">
        <w:rPr>
          <w:rFonts w:ascii="Times New Roman" w:hAnsi="Times New Roman"/>
          <w:sz w:val="24"/>
          <w:szCs w:val="24"/>
        </w:rPr>
        <w:t>t</w:t>
      </w:r>
      <w:r w:rsidRPr="36BA6DC8" w:rsidR="0624941F">
        <w:rPr>
          <w:rFonts w:ascii="Times New Roman" w:hAnsi="Times New Roman"/>
          <w:sz w:val="24"/>
          <w:szCs w:val="24"/>
        </w:rPr>
        <w:t xml:space="preserve">eha, kui </w:t>
      </w:r>
      <w:r w:rsidRPr="36BA6DC8" w:rsidR="7F154DF0">
        <w:rPr>
          <w:rFonts w:ascii="Times New Roman" w:hAnsi="Times New Roman"/>
          <w:sz w:val="24"/>
          <w:szCs w:val="24"/>
        </w:rPr>
        <w:t>taotletava</w:t>
      </w:r>
      <w:r w:rsidRPr="36BA6DC8" w:rsidR="4A2708CB">
        <w:rPr>
          <w:rFonts w:ascii="Times New Roman" w:hAnsi="Times New Roman"/>
          <w:sz w:val="24"/>
          <w:szCs w:val="24"/>
        </w:rPr>
        <w:t xml:space="preserve"> perekonnanime saamise õigust on võimalik</w:t>
      </w:r>
      <w:r w:rsidRPr="36BA6DC8" w:rsidR="1A1EC8CE">
        <w:rPr>
          <w:rFonts w:ascii="Times New Roman" w:hAnsi="Times New Roman"/>
          <w:sz w:val="24"/>
          <w:szCs w:val="24"/>
        </w:rPr>
        <w:t xml:space="preserve"> </w:t>
      </w:r>
      <w:r w:rsidRPr="36BA6DC8" w:rsidR="442EB3E9">
        <w:rPr>
          <w:rFonts w:ascii="Times New Roman" w:hAnsi="Times New Roman"/>
          <w:sz w:val="24"/>
          <w:szCs w:val="24"/>
        </w:rPr>
        <w:t xml:space="preserve">kontrollida </w:t>
      </w:r>
      <w:r w:rsidRPr="36BA6DC8" w:rsidR="565AD843">
        <w:rPr>
          <w:rFonts w:ascii="Times New Roman" w:hAnsi="Times New Roman"/>
          <w:sz w:val="24"/>
          <w:szCs w:val="24"/>
        </w:rPr>
        <w:t>RR-</w:t>
      </w:r>
      <w:r w:rsidRPr="36BA6DC8" w:rsidR="7C09EB30">
        <w:rPr>
          <w:rFonts w:ascii="Times New Roman" w:hAnsi="Times New Roman"/>
          <w:sz w:val="24"/>
          <w:szCs w:val="24"/>
        </w:rPr>
        <w:t>i</w:t>
      </w:r>
      <w:r w:rsidRPr="36BA6DC8" w:rsidR="565AD843">
        <w:rPr>
          <w:rFonts w:ascii="Times New Roman" w:hAnsi="Times New Roman"/>
          <w:sz w:val="24"/>
          <w:szCs w:val="24"/>
        </w:rPr>
        <w:t>st</w:t>
      </w:r>
      <w:r w:rsidRPr="36BA6DC8" w:rsidR="442EB3E9">
        <w:rPr>
          <w:rFonts w:ascii="Times New Roman" w:hAnsi="Times New Roman"/>
          <w:sz w:val="24"/>
          <w:szCs w:val="24"/>
        </w:rPr>
        <w:t xml:space="preserve"> automaatselt</w:t>
      </w:r>
      <w:r w:rsidRPr="36BA6DC8" w:rsidR="260FF0A3">
        <w:rPr>
          <w:rFonts w:ascii="Times New Roman" w:hAnsi="Times New Roman"/>
          <w:sz w:val="24"/>
          <w:szCs w:val="24"/>
        </w:rPr>
        <w:t xml:space="preserve"> – </w:t>
      </w:r>
      <w:r w:rsidRPr="36BA6DC8" w:rsidR="5923A491">
        <w:rPr>
          <w:rFonts w:ascii="Times New Roman" w:hAnsi="Times New Roman"/>
          <w:sz w:val="24"/>
          <w:szCs w:val="24"/>
        </w:rPr>
        <w:t xml:space="preserve">näiteks </w:t>
      </w:r>
      <w:r w:rsidRPr="36BA6DC8" w:rsidR="260FF0A3">
        <w:rPr>
          <w:rFonts w:ascii="Times New Roman" w:hAnsi="Times New Roman"/>
          <w:sz w:val="24"/>
          <w:szCs w:val="24"/>
        </w:rPr>
        <w:t xml:space="preserve">kui </w:t>
      </w:r>
      <w:r w:rsidRPr="36BA6DC8" w:rsidR="5923A491">
        <w:rPr>
          <w:rFonts w:ascii="Times New Roman" w:hAnsi="Times New Roman"/>
          <w:sz w:val="24"/>
          <w:szCs w:val="24"/>
        </w:rPr>
        <w:t xml:space="preserve">soovitud perekonnanimi on taotleja vanaema nimi ning põlvnemise seos ja nime kandmine on tuvastatav </w:t>
      </w:r>
      <w:r w:rsidRPr="36BA6DC8" w:rsidR="565AD843">
        <w:rPr>
          <w:rFonts w:ascii="Times New Roman" w:hAnsi="Times New Roman"/>
          <w:sz w:val="24"/>
          <w:szCs w:val="24"/>
        </w:rPr>
        <w:t>RR-i</w:t>
      </w:r>
      <w:r w:rsidRPr="36BA6DC8" w:rsidR="260FF0A3">
        <w:rPr>
          <w:rFonts w:ascii="Times New Roman" w:hAnsi="Times New Roman"/>
          <w:sz w:val="24"/>
          <w:szCs w:val="24"/>
        </w:rPr>
        <w:t xml:space="preserve"> andmetel</w:t>
      </w:r>
      <w:r w:rsidRPr="36BA6DC8" w:rsidR="0624941F">
        <w:rPr>
          <w:rFonts w:ascii="Times New Roman" w:hAnsi="Times New Roman"/>
          <w:sz w:val="24"/>
          <w:szCs w:val="24"/>
        </w:rPr>
        <w:t xml:space="preserve">. Automaatotsuse tegemiseks eesnime andmisel on vajalik, et soovitud </w:t>
      </w:r>
      <w:r w:rsidRPr="36BA6DC8" w:rsidR="4A2708CB">
        <w:rPr>
          <w:rFonts w:ascii="Times New Roman" w:hAnsi="Times New Roman"/>
          <w:sz w:val="24"/>
          <w:szCs w:val="24"/>
        </w:rPr>
        <w:t xml:space="preserve">eesnimi on </w:t>
      </w:r>
      <w:r w:rsidRPr="36BA6DC8" w:rsidR="565AD843">
        <w:rPr>
          <w:rFonts w:ascii="Times New Roman" w:hAnsi="Times New Roman"/>
          <w:sz w:val="24"/>
          <w:szCs w:val="24"/>
        </w:rPr>
        <w:t>RR-i</w:t>
      </w:r>
      <w:r w:rsidRPr="36BA6DC8" w:rsidR="4A2708CB">
        <w:rPr>
          <w:rFonts w:ascii="Times New Roman" w:hAnsi="Times New Roman"/>
          <w:sz w:val="24"/>
          <w:szCs w:val="24"/>
        </w:rPr>
        <w:t xml:space="preserve"> andmetel kasutusel</w:t>
      </w:r>
      <w:r w:rsidRPr="36BA6DC8" w:rsidR="46C14B78">
        <w:rPr>
          <w:rFonts w:ascii="Times New Roman" w:hAnsi="Times New Roman"/>
          <w:sz w:val="24"/>
          <w:szCs w:val="24"/>
        </w:rPr>
        <w:t xml:space="preserve"> </w:t>
      </w:r>
      <w:r w:rsidRPr="36BA6DC8" w:rsidR="0624941F">
        <w:rPr>
          <w:rFonts w:ascii="Times New Roman" w:hAnsi="Times New Roman"/>
          <w:sz w:val="24"/>
          <w:szCs w:val="24"/>
        </w:rPr>
        <w:t xml:space="preserve">ning kannavad taotlejaga samast soost isikud </w:t>
      </w:r>
      <w:r w:rsidRPr="36BA6DC8" w:rsidR="46C14B78">
        <w:rPr>
          <w:rFonts w:ascii="Times New Roman" w:hAnsi="Times New Roman"/>
          <w:sz w:val="24"/>
          <w:szCs w:val="24"/>
        </w:rPr>
        <w:t>– see tagab, et soovitav eesnimi vastab seaduses sätestatud nõuetele</w:t>
      </w:r>
      <w:r w:rsidRPr="36BA6DC8" w:rsidR="0624941F">
        <w:rPr>
          <w:rFonts w:ascii="Times New Roman" w:hAnsi="Times New Roman"/>
          <w:sz w:val="24"/>
          <w:szCs w:val="24"/>
        </w:rPr>
        <w:t>. Automaat</w:t>
      </w:r>
      <w:r w:rsidRPr="36BA6DC8" w:rsidR="442EB3E9">
        <w:rPr>
          <w:rFonts w:ascii="Times New Roman" w:hAnsi="Times New Roman"/>
          <w:sz w:val="24"/>
          <w:szCs w:val="24"/>
        </w:rPr>
        <w:t xml:space="preserve">otsuse </w:t>
      </w:r>
      <w:r w:rsidRPr="36BA6DC8" w:rsidR="0624941F">
        <w:rPr>
          <w:rFonts w:ascii="Times New Roman" w:hAnsi="Times New Roman"/>
          <w:sz w:val="24"/>
          <w:szCs w:val="24"/>
        </w:rPr>
        <w:t xml:space="preserve">saab teha vaid juhul, kui </w:t>
      </w:r>
      <w:r w:rsidRPr="36BA6DC8" w:rsidR="442EB3E9">
        <w:rPr>
          <w:rFonts w:ascii="Times New Roman" w:hAnsi="Times New Roman"/>
          <w:sz w:val="24"/>
          <w:szCs w:val="24"/>
        </w:rPr>
        <w:t>ei ole vaja rakendada kaalutlusõigust</w:t>
      </w:r>
      <w:r w:rsidRPr="36BA6DC8" w:rsidR="260FF0A3">
        <w:rPr>
          <w:rFonts w:ascii="Times New Roman" w:hAnsi="Times New Roman"/>
          <w:sz w:val="24"/>
          <w:szCs w:val="24"/>
        </w:rPr>
        <w:t xml:space="preserve"> – </w:t>
      </w:r>
      <w:r w:rsidRPr="36BA6DC8" w:rsidR="5923A491">
        <w:rPr>
          <w:rFonts w:ascii="Times New Roman" w:hAnsi="Times New Roman"/>
          <w:sz w:val="24"/>
          <w:szCs w:val="24"/>
        </w:rPr>
        <w:t>näiteks soovit</w:t>
      </w:r>
      <w:r w:rsidRPr="36BA6DC8" w:rsidR="0624941F">
        <w:rPr>
          <w:rFonts w:ascii="Times New Roman" w:hAnsi="Times New Roman"/>
          <w:sz w:val="24"/>
          <w:szCs w:val="24"/>
        </w:rPr>
        <w:t>ud perekonnanime on isik</w:t>
      </w:r>
      <w:r w:rsidRPr="36BA6DC8" w:rsidR="5923A491">
        <w:rPr>
          <w:rFonts w:ascii="Times New Roman" w:hAnsi="Times New Roman"/>
          <w:sz w:val="24"/>
          <w:szCs w:val="24"/>
        </w:rPr>
        <w:t xml:space="preserve"> varem kan</w:t>
      </w:r>
      <w:r w:rsidRPr="36BA6DC8" w:rsidR="0624941F">
        <w:rPr>
          <w:rFonts w:ascii="Times New Roman" w:hAnsi="Times New Roman"/>
          <w:sz w:val="24"/>
          <w:szCs w:val="24"/>
        </w:rPr>
        <w:t>dnud</w:t>
      </w:r>
      <w:r w:rsidRPr="36BA6DC8" w:rsidR="5923A491">
        <w:rPr>
          <w:rFonts w:ascii="Times New Roman" w:hAnsi="Times New Roman"/>
          <w:sz w:val="24"/>
          <w:szCs w:val="24"/>
        </w:rPr>
        <w:t xml:space="preserve"> </w:t>
      </w:r>
      <w:r w:rsidRPr="36BA6DC8" w:rsidR="0624941F">
        <w:rPr>
          <w:rFonts w:ascii="Times New Roman" w:hAnsi="Times New Roman"/>
          <w:sz w:val="24"/>
          <w:szCs w:val="24"/>
        </w:rPr>
        <w:t xml:space="preserve">ning </w:t>
      </w:r>
      <w:r w:rsidRPr="36BA6DC8" w:rsidR="5923A491">
        <w:rPr>
          <w:rFonts w:ascii="Times New Roman" w:hAnsi="Times New Roman"/>
          <w:sz w:val="24"/>
          <w:szCs w:val="24"/>
        </w:rPr>
        <w:t xml:space="preserve">need andmed on </w:t>
      </w:r>
      <w:r w:rsidRPr="36BA6DC8" w:rsidR="5923A491">
        <w:rPr>
          <w:rFonts w:ascii="Times New Roman" w:hAnsi="Times New Roman"/>
          <w:sz w:val="24"/>
          <w:szCs w:val="24"/>
        </w:rPr>
        <w:t>RR</w:t>
      </w:r>
      <w:r w:rsidRPr="36BA6DC8" w:rsidR="7C09EB30">
        <w:rPr>
          <w:rFonts w:ascii="Times New Roman" w:hAnsi="Times New Roman"/>
          <w:sz w:val="24"/>
          <w:szCs w:val="24"/>
        </w:rPr>
        <w:t>-</w:t>
      </w:r>
      <w:r w:rsidRPr="36BA6DC8" w:rsidR="5923A491">
        <w:rPr>
          <w:rFonts w:ascii="Times New Roman" w:hAnsi="Times New Roman"/>
          <w:sz w:val="24"/>
          <w:szCs w:val="24"/>
        </w:rPr>
        <w:t>is</w:t>
      </w:r>
      <w:r w:rsidRPr="36BA6DC8" w:rsidR="5923A491">
        <w:rPr>
          <w:rFonts w:ascii="Times New Roman" w:hAnsi="Times New Roman"/>
          <w:sz w:val="24"/>
          <w:szCs w:val="24"/>
        </w:rPr>
        <w:t xml:space="preserve"> olemas</w:t>
      </w:r>
      <w:r w:rsidRPr="36BA6DC8" w:rsidR="0624941F">
        <w:rPr>
          <w:rFonts w:ascii="Times New Roman" w:hAnsi="Times New Roman"/>
          <w:sz w:val="24"/>
          <w:szCs w:val="24"/>
        </w:rPr>
        <w:t xml:space="preserve"> või </w:t>
      </w:r>
      <w:r w:rsidRPr="36BA6DC8" w:rsidR="5923A491">
        <w:rPr>
          <w:rFonts w:ascii="Times New Roman" w:hAnsi="Times New Roman"/>
          <w:sz w:val="24"/>
          <w:szCs w:val="24"/>
        </w:rPr>
        <w:t xml:space="preserve">perekonnanime muutmist taotletakse esmakordselt ning </w:t>
      </w:r>
      <w:r w:rsidRPr="36BA6DC8" w:rsidR="5923A491">
        <w:rPr>
          <w:rFonts w:ascii="Times New Roman" w:hAnsi="Times New Roman"/>
          <w:sz w:val="24"/>
          <w:szCs w:val="24"/>
        </w:rPr>
        <w:t>RR</w:t>
      </w:r>
      <w:r w:rsidRPr="36BA6DC8" w:rsidR="7C09EB30">
        <w:rPr>
          <w:rFonts w:ascii="Times New Roman" w:hAnsi="Times New Roman"/>
          <w:sz w:val="24"/>
          <w:szCs w:val="24"/>
        </w:rPr>
        <w:t>-</w:t>
      </w:r>
      <w:r w:rsidRPr="36BA6DC8" w:rsidR="5923A491">
        <w:rPr>
          <w:rFonts w:ascii="Times New Roman" w:hAnsi="Times New Roman"/>
          <w:sz w:val="24"/>
          <w:szCs w:val="24"/>
        </w:rPr>
        <w:t>is</w:t>
      </w:r>
      <w:r w:rsidRPr="36BA6DC8" w:rsidR="5923A491">
        <w:rPr>
          <w:rFonts w:ascii="Times New Roman" w:hAnsi="Times New Roman"/>
          <w:sz w:val="24"/>
          <w:szCs w:val="24"/>
        </w:rPr>
        <w:t xml:space="preserve"> ei ole andmeid varasemast nimemuutmisest</w:t>
      </w:r>
      <w:r w:rsidRPr="36BA6DC8" w:rsidR="0624941F">
        <w:rPr>
          <w:rFonts w:ascii="Times New Roman" w:hAnsi="Times New Roman"/>
          <w:sz w:val="24"/>
          <w:szCs w:val="24"/>
        </w:rPr>
        <w:t xml:space="preserve">. Samuti saab automaatotsuse teha, kui </w:t>
      </w:r>
      <w:r w:rsidRPr="36BA6DC8" w:rsidR="442EB3E9">
        <w:rPr>
          <w:rFonts w:ascii="Times New Roman" w:hAnsi="Times New Roman"/>
          <w:sz w:val="24"/>
          <w:szCs w:val="24"/>
        </w:rPr>
        <w:t xml:space="preserve">otsuse tegemisel ei ole vaja välja selgitada </w:t>
      </w:r>
      <w:r w:rsidRPr="36BA6DC8" w:rsidR="70FEDE35">
        <w:rPr>
          <w:rFonts w:ascii="Times New Roman" w:hAnsi="Times New Roman"/>
          <w:sz w:val="24"/>
          <w:szCs w:val="24"/>
        </w:rPr>
        <w:t xml:space="preserve">alaealise isiku </w:t>
      </w:r>
      <w:r w:rsidRPr="36BA6DC8" w:rsidR="442EB3E9">
        <w:rPr>
          <w:rFonts w:ascii="Times New Roman" w:hAnsi="Times New Roman"/>
          <w:sz w:val="24"/>
          <w:szCs w:val="24"/>
        </w:rPr>
        <w:t>arvamust</w:t>
      </w:r>
      <w:r w:rsidRPr="36BA6DC8" w:rsidR="4EEAE12D">
        <w:rPr>
          <w:rFonts w:ascii="Times New Roman" w:hAnsi="Times New Roman"/>
          <w:sz w:val="24"/>
          <w:szCs w:val="24"/>
        </w:rPr>
        <w:t xml:space="preserve"> </w:t>
      </w:r>
      <w:r w:rsidRPr="36BA6DC8" w:rsidR="0624941F">
        <w:rPr>
          <w:rFonts w:ascii="Times New Roman" w:hAnsi="Times New Roman"/>
          <w:sz w:val="24"/>
          <w:szCs w:val="24"/>
        </w:rPr>
        <w:t>- täisealiste nimemuutmise avaldused saab lahendada automaatselt</w:t>
      </w:r>
      <w:r w:rsidRPr="36BA6DC8" w:rsidR="4EEAE12D">
        <w:rPr>
          <w:rFonts w:ascii="Times New Roman" w:hAnsi="Times New Roman"/>
          <w:sz w:val="24"/>
          <w:szCs w:val="24"/>
        </w:rPr>
        <w:t>, aga ka laste nimemuutmise avaldustes on võimalik automaatmenetluse, kui tegemist on lapsega, kelle arvamust ei selgitata välja tema vanuse tõttu.</w:t>
      </w:r>
      <w:r w:rsidRPr="36BA6DC8" w:rsidR="2C14C3E5">
        <w:rPr>
          <w:rFonts w:ascii="Times New Roman" w:hAnsi="Times New Roman"/>
          <w:sz w:val="24"/>
          <w:szCs w:val="24"/>
        </w:rPr>
        <w:t xml:space="preserve"> </w:t>
      </w:r>
      <w:r w:rsidRPr="36BA6DC8" w:rsidR="5BC5206E">
        <w:rPr>
          <w:rFonts w:ascii="Times New Roman" w:hAnsi="Times New Roman"/>
          <w:sz w:val="24"/>
          <w:szCs w:val="24"/>
        </w:rPr>
        <w:t>Alaealise nime muutmise menetluses automaatotsuse tegemise eelduseks on ka teise hooldusõiguslik</w:t>
      </w:r>
      <w:r w:rsidRPr="36BA6DC8" w:rsidR="7C09EB30">
        <w:rPr>
          <w:rFonts w:ascii="Times New Roman" w:hAnsi="Times New Roman"/>
          <w:sz w:val="24"/>
          <w:szCs w:val="24"/>
        </w:rPr>
        <w:t>u</w:t>
      </w:r>
      <w:r w:rsidRPr="36BA6DC8" w:rsidR="5BC5206E">
        <w:rPr>
          <w:rFonts w:ascii="Times New Roman" w:hAnsi="Times New Roman"/>
          <w:sz w:val="24"/>
          <w:szCs w:val="24"/>
        </w:rPr>
        <w:t xml:space="preserve"> vanema nõusoleku andmine samas turvalises veebikeskkonnas.</w:t>
      </w:r>
      <w:r w:rsidRPr="36BA6DC8" w:rsidR="70FEDE35">
        <w:rPr>
          <w:rFonts w:ascii="Times New Roman" w:hAnsi="Times New Roman"/>
          <w:sz w:val="24"/>
          <w:szCs w:val="24"/>
        </w:rPr>
        <w:t xml:space="preserve"> </w:t>
      </w:r>
      <w:r w:rsidRPr="36BA6DC8" w:rsidR="2C14C3E5">
        <w:rPr>
          <w:rFonts w:ascii="Times New Roman" w:hAnsi="Times New Roman"/>
          <w:sz w:val="24"/>
          <w:szCs w:val="24"/>
        </w:rPr>
        <w:t>A</w:t>
      </w:r>
      <w:r w:rsidRPr="36BA6DC8" w:rsidR="514DA354">
        <w:rPr>
          <w:rFonts w:ascii="Times New Roman" w:hAnsi="Times New Roman"/>
          <w:sz w:val="24"/>
          <w:szCs w:val="24"/>
        </w:rPr>
        <w:t>utomaatotsuse saab teha üksnes positiivse otsuse korral</w:t>
      </w:r>
      <w:r w:rsidRPr="36BA6DC8" w:rsidR="5BC5206E">
        <w:rPr>
          <w:rFonts w:ascii="Times New Roman" w:hAnsi="Times New Roman"/>
          <w:sz w:val="24"/>
          <w:szCs w:val="24"/>
        </w:rPr>
        <w:t>, seega ei tohi menetluses esineda alust nime andmise</w:t>
      </w:r>
      <w:r w:rsidRPr="36BA6DC8" w:rsidR="7C09EB30">
        <w:rPr>
          <w:rFonts w:ascii="Times New Roman" w:hAnsi="Times New Roman"/>
          <w:sz w:val="24"/>
          <w:szCs w:val="24"/>
        </w:rPr>
        <w:t>st</w:t>
      </w:r>
      <w:r w:rsidRPr="36BA6DC8" w:rsidR="5BC5206E">
        <w:rPr>
          <w:rFonts w:ascii="Times New Roman" w:hAnsi="Times New Roman"/>
          <w:sz w:val="24"/>
          <w:szCs w:val="24"/>
        </w:rPr>
        <w:t xml:space="preserve"> keeldumiseks</w:t>
      </w:r>
      <w:r w:rsidRPr="36BA6DC8" w:rsidR="70FEDE35">
        <w:rPr>
          <w:rFonts w:ascii="Times New Roman" w:hAnsi="Times New Roman"/>
          <w:sz w:val="24"/>
          <w:szCs w:val="24"/>
        </w:rPr>
        <w:t>.</w:t>
      </w:r>
      <w:r w:rsidRPr="36BA6DC8" w:rsidR="70FEDE35">
        <w:rPr>
          <w:rFonts w:ascii="Times New Roman" w:hAnsi="Times New Roman"/>
          <w:sz w:val="24"/>
          <w:szCs w:val="24"/>
        </w:rPr>
        <w:t xml:space="preserve"> </w:t>
      </w:r>
      <w:r w:rsidRPr="36BA6DC8" w:rsidR="64A6A1A2">
        <w:rPr>
          <w:rFonts w:ascii="Times New Roman" w:hAnsi="Times New Roman"/>
          <w:sz w:val="24"/>
          <w:szCs w:val="24"/>
        </w:rPr>
        <w:t>Päring karistusregistrisse, millega kontrollitakse eelnõu § 18 lõikes 2 sätestatud piirangu olemasolu</w:t>
      </w:r>
      <w:r w:rsidRPr="36BA6DC8" w:rsidR="7C09EB30">
        <w:rPr>
          <w:rFonts w:ascii="Times New Roman" w:hAnsi="Times New Roman"/>
          <w:sz w:val="24"/>
          <w:szCs w:val="24"/>
        </w:rPr>
        <w:t>,</w:t>
      </w:r>
      <w:r w:rsidRPr="36BA6DC8" w:rsidR="64A6A1A2">
        <w:rPr>
          <w:rFonts w:ascii="Times New Roman" w:hAnsi="Times New Roman"/>
          <w:sz w:val="24"/>
          <w:szCs w:val="24"/>
        </w:rPr>
        <w:t xml:space="preserve"> tehakse enne avalduse vastuvõtmist</w:t>
      </w:r>
      <w:r w:rsidRPr="36BA6DC8" w:rsidR="64A6A1A2">
        <w:rPr>
          <w:rFonts w:ascii="Times New Roman" w:hAnsi="Times New Roman"/>
          <w:sz w:val="24"/>
          <w:szCs w:val="24"/>
        </w:rPr>
        <w:t>.</w:t>
      </w:r>
    </w:p>
    <w:p w:rsidRPr="00C939BA" w:rsidR="0032293A" w:rsidP="0032293A" w:rsidRDefault="0032293A" w14:paraId="6D96FC46" w14:textId="77777777">
      <w:pPr>
        <w:pStyle w:val="NoSpacing"/>
        <w:jc w:val="both"/>
        <w:rPr>
          <w:rFonts w:ascii="Times New Roman" w:hAnsi="Times New Roman"/>
          <w:sz w:val="24"/>
          <w:szCs w:val="24"/>
        </w:rPr>
      </w:pPr>
    </w:p>
    <w:p w:rsidRPr="00D41B79" w:rsidR="00922967" w:rsidP="0032293A" w:rsidRDefault="00D41B79" w14:paraId="748F0E57" w14:textId="5255797A">
      <w:pPr>
        <w:pStyle w:val="NoSpacing"/>
        <w:jc w:val="both"/>
        <w:rPr>
          <w:rFonts w:ascii="Times New Roman" w:hAnsi="Times New Roman"/>
          <w:sz w:val="24"/>
          <w:szCs w:val="24"/>
        </w:rPr>
      </w:pPr>
      <w:r>
        <w:rPr>
          <w:rFonts w:ascii="Times New Roman" w:hAnsi="Times New Roman"/>
          <w:sz w:val="24"/>
          <w:szCs w:val="24"/>
        </w:rPr>
        <w:t xml:space="preserve">Kui need tingimused on täidetud, </w:t>
      </w:r>
      <w:r w:rsidRPr="00D41B79" w:rsidR="00922967">
        <w:rPr>
          <w:rFonts w:ascii="Times New Roman" w:hAnsi="Times New Roman"/>
          <w:sz w:val="24"/>
          <w:szCs w:val="24"/>
        </w:rPr>
        <w:t>otsustab Siseministeerium nime andmise</w:t>
      </w:r>
      <w:r w:rsidR="00B056F9">
        <w:rPr>
          <w:rFonts w:ascii="Times New Roman" w:hAnsi="Times New Roman"/>
          <w:sz w:val="24"/>
          <w:szCs w:val="24"/>
        </w:rPr>
        <w:t>.</w:t>
      </w:r>
      <w:r w:rsidRPr="00D41B79" w:rsidR="00922967">
        <w:rPr>
          <w:rFonts w:ascii="Times New Roman" w:hAnsi="Times New Roman"/>
          <w:sz w:val="24"/>
          <w:szCs w:val="24"/>
        </w:rPr>
        <w:t xml:space="preserve"> </w:t>
      </w:r>
      <w:proofErr w:type="spellStart"/>
      <w:r w:rsidRPr="00D41B79" w:rsidR="00922967">
        <w:rPr>
          <w:rFonts w:ascii="Times New Roman" w:hAnsi="Times New Roman"/>
          <w:sz w:val="24"/>
          <w:szCs w:val="24"/>
        </w:rPr>
        <w:t>RR-i</w:t>
      </w:r>
      <w:proofErr w:type="spellEnd"/>
      <w:r w:rsidRPr="00D41B79" w:rsidR="00922967">
        <w:rPr>
          <w:rFonts w:ascii="Times New Roman" w:hAnsi="Times New Roman"/>
          <w:sz w:val="24"/>
          <w:szCs w:val="24"/>
        </w:rPr>
        <w:t xml:space="preserve"> andmete kontrolle saab teha automaatselt kõigi taotluse puhul, kuid olukordades, kus </w:t>
      </w:r>
      <w:r w:rsidR="00B056F9">
        <w:rPr>
          <w:rFonts w:ascii="Times New Roman" w:hAnsi="Times New Roman"/>
          <w:sz w:val="24"/>
          <w:szCs w:val="24"/>
        </w:rPr>
        <w:t>eelnõu</w:t>
      </w:r>
      <w:r w:rsidRPr="00D41B79" w:rsidR="00922967">
        <w:rPr>
          <w:rFonts w:ascii="Times New Roman" w:hAnsi="Times New Roman"/>
          <w:sz w:val="24"/>
          <w:szCs w:val="24"/>
        </w:rPr>
        <w:t xml:space="preserve"> kohaselt on vaja hinnata nime muutmise põhjuseid või soovitud nime vastavust </w:t>
      </w:r>
      <w:r w:rsidR="00B056F9">
        <w:rPr>
          <w:rFonts w:ascii="Times New Roman" w:hAnsi="Times New Roman"/>
          <w:sz w:val="24"/>
          <w:szCs w:val="24"/>
        </w:rPr>
        <w:t>eelnõu</w:t>
      </w:r>
      <w:r w:rsidRPr="00D41B79" w:rsidR="00922967">
        <w:rPr>
          <w:rFonts w:ascii="Times New Roman" w:hAnsi="Times New Roman"/>
          <w:sz w:val="24"/>
          <w:szCs w:val="24"/>
        </w:rPr>
        <w:t xml:space="preserve"> nõuetele, ei tehta automaatotsuseid, vaid menetlus edastatakse ametnikule kaalutlusotsuse tegemiseks.</w:t>
      </w:r>
    </w:p>
    <w:p w:rsidR="003121B2" w:rsidP="0032293A" w:rsidRDefault="003121B2" w14:paraId="36ED5680" w14:textId="77777777">
      <w:pPr>
        <w:pStyle w:val="NoSpacing"/>
        <w:jc w:val="both"/>
        <w:rPr>
          <w:rFonts w:ascii="Times New Roman" w:hAnsi="Times New Roman"/>
          <w:sz w:val="24"/>
          <w:szCs w:val="24"/>
        </w:rPr>
      </w:pPr>
    </w:p>
    <w:p w:rsidRPr="00EF0326" w:rsidR="003121B2" w:rsidP="003121B2" w:rsidRDefault="003121B2" w14:paraId="65BB6C67" w14:textId="6D2D764F">
      <w:pPr>
        <w:pStyle w:val="NoSpacing"/>
        <w:jc w:val="both"/>
        <w:rPr>
          <w:rFonts w:ascii="Times New Roman" w:hAnsi="Times New Roman"/>
          <w:sz w:val="24"/>
          <w:szCs w:val="24"/>
        </w:rPr>
      </w:pPr>
      <w:r w:rsidRPr="00EF0326">
        <w:rPr>
          <w:rFonts w:ascii="Times New Roman" w:hAnsi="Times New Roman"/>
          <w:sz w:val="24"/>
          <w:szCs w:val="24"/>
        </w:rPr>
        <w:t xml:space="preserve">Automaatotsuse tegemisel teavitatakse nime muutmise avalduse esitajat sellest, et tehtud on automaatotsus ja uus isikunimi on kantud </w:t>
      </w:r>
      <w:proofErr w:type="spellStart"/>
      <w:r w:rsidRPr="00EF0326">
        <w:rPr>
          <w:rFonts w:ascii="Times New Roman" w:hAnsi="Times New Roman"/>
          <w:sz w:val="24"/>
          <w:szCs w:val="24"/>
        </w:rPr>
        <w:t>RR-i</w:t>
      </w:r>
      <w:proofErr w:type="spellEnd"/>
      <w:r w:rsidRPr="00EF0326">
        <w:rPr>
          <w:rFonts w:ascii="Times New Roman" w:hAnsi="Times New Roman"/>
          <w:sz w:val="24"/>
          <w:szCs w:val="24"/>
        </w:rPr>
        <w:t xml:space="preserve">. Lisaks märgitakse, et automaatotsuse ja -kande tegemisel kasutati </w:t>
      </w:r>
      <w:proofErr w:type="spellStart"/>
      <w:r w:rsidRPr="00EF0326">
        <w:rPr>
          <w:rFonts w:ascii="Times New Roman" w:hAnsi="Times New Roman"/>
          <w:sz w:val="24"/>
          <w:szCs w:val="24"/>
        </w:rPr>
        <w:t>RR-i</w:t>
      </w:r>
      <w:proofErr w:type="spellEnd"/>
      <w:r w:rsidRPr="00EF0326">
        <w:rPr>
          <w:rFonts w:ascii="Times New Roman" w:hAnsi="Times New Roman"/>
          <w:sz w:val="24"/>
          <w:szCs w:val="24"/>
        </w:rPr>
        <w:t xml:space="preserve"> andmeid. Samuti on seal ka vaidlustamisviide.</w:t>
      </w:r>
      <w:r w:rsidR="00611AAA">
        <w:rPr>
          <w:rFonts w:ascii="Times New Roman" w:hAnsi="Times New Roman"/>
          <w:sz w:val="24"/>
          <w:szCs w:val="24"/>
        </w:rPr>
        <w:t xml:space="preserve"> Karistatust kontrollitakse karistusregistrist.</w:t>
      </w:r>
    </w:p>
    <w:p w:rsidR="00922967" w:rsidP="00922967" w:rsidRDefault="00922967" w14:paraId="2F261086" w14:textId="77777777">
      <w:pPr>
        <w:pStyle w:val="NoSpacing"/>
        <w:jc w:val="both"/>
        <w:rPr>
          <w:rFonts w:ascii="Times New Roman" w:hAnsi="Times New Roman"/>
          <w:sz w:val="24"/>
          <w:szCs w:val="24"/>
        </w:rPr>
      </w:pPr>
    </w:p>
    <w:p w:rsidRPr="00C801A4" w:rsidR="00922967" w:rsidP="00922967" w:rsidRDefault="00922967" w14:paraId="6254B454" w14:textId="7CE36670">
      <w:pPr>
        <w:pStyle w:val="NoSpacing"/>
        <w:jc w:val="both"/>
        <w:rPr>
          <w:rFonts w:ascii="Times New Roman" w:hAnsi="Times New Roman"/>
          <w:sz w:val="24"/>
          <w:szCs w:val="24"/>
        </w:rPr>
      </w:pPr>
      <w:r w:rsidRPr="00134808">
        <w:rPr>
          <w:rFonts w:ascii="Times New Roman" w:hAnsi="Times New Roman"/>
          <w:sz w:val="24"/>
          <w:szCs w:val="24"/>
        </w:rPr>
        <w:t xml:space="preserve">Avalduse esitamisel turvalises veebikeskkonnas kontrollitakse vajalikke andmeid automaatselt, mis esmalt annab avalduse esitajale teadmise, et avalduse menetlemine on võimalik, ja teisalt vabastab ametniku samade andmete kontrollimisest. Automaatselt saab kontrollida avalduse esitaja õigust nime muuta, st kontrollida vanust, teovõimet ja kodakondsust. Samuti saab kontrollida, kas </w:t>
      </w:r>
      <w:proofErr w:type="spellStart"/>
      <w:r w:rsidRPr="00134808">
        <w:rPr>
          <w:rFonts w:ascii="Times New Roman" w:hAnsi="Times New Roman"/>
          <w:sz w:val="24"/>
          <w:szCs w:val="24"/>
        </w:rPr>
        <w:t>RR-i</w:t>
      </w:r>
      <w:proofErr w:type="spellEnd"/>
      <w:r w:rsidRPr="00134808">
        <w:rPr>
          <w:rFonts w:ascii="Times New Roman" w:hAnsi="Times New Roman"/>
          <w:sz w:val="24"/>
          <w:szCs w:val="24"/>
        </w:rPr>
        <w:t xml:space="preserve"> andmed toetavad avalduse esitaja soovi, näiteks isik soovib kanda vanavanema perekonnanime ning </w:t>
      </w:r>
      <w:proofErr w:type="spellStart"/>
      <w:r w:rsidRPr="00134808">
        <w:rPr>
          <w:rFonts w:ascii="Times New Roman" w:hAnsi="Times New Roman"/>
          <w:sz w:val="24"/>
          <w:szCs w:val="24"/>
        </w:rPr>
        <w:t>RR-is</w:t>
      </w:r>
      <w:proofErr w:type="spellEnd"/>
      <w:r w:rsidRPr="00134808">
        <w:rPr>
          <w:rFonts w:ascii="Times New Roman" w:hAnsi="Times New Roman"/>
          <w:sz w:val="24"/>
          <w:szCs w:val="24"/>
        </w:rPr>
        <w:t xml:space="preserve"> on olemas põlvnemise seos ja soovitud nime kasutamine.</w:t>
      </w:r>
      <w:r>
        <w:rPr>
          <w:rFonts w:ascii="Times New Roman" w:hAnsi="Times New Roman"/>
          <w:sz w:val="24"/>
          <w:szCs w:val="24"/>
        </w:rPr>
        <w:t xml:space="preserve"> </w:t>
      </w:r>
      <w:r w:rsidRPr="00C801A4">
        <w:rPr>
          <w:rFonts w:ascii="Times New Roman" w:hAnsi="Times New Roman"/>
          <w:sz w:val="24"/>
          <w:szCs w:val="24"/>
        </w:rPr>
        <w:t xml:space="preserve">Ent kui mõjuval põhjusel soovitakse vabalt valitud perekonnanime, siis ei saa kaalutlusotsust automaatselt teha. Seetõttu ei ole sättes eraldi märgitud, et kaalutlusotsuste puhul ei saa automaatset kontrolli teha, sest esmased kontrollid tehakse kõikide avalduste korral. Kaalutlusega seotud juhtumitel edastatakse menetlus ametnikule ja automaatotsust ei tehta. Sättes on öeldud, automaatotsus tehakse vaid siis, kui avalduse vastavust õigusaktides kehtestatud tingimustele on kontrollitud automaatselt </w:t>
      </w:r>
      <w:proofErr w:type="spellStart"/>
      <w:r w:rsidRPr="00C801A4">
        <w:rPr>
          <w:rFonts w:ascii="Times New Roman" w:hAnsi="Times New Roman"/>
          <w:sz w:val="24"/>
          <w:szCs w:val="24"/>
        </w:rPr>
        <w:t>RR-i</w:t>
      </w:r>
      <w:proofErr w:type="spellEnd"/>
      <w:r w:rsidRPr="00C801A4">
        <w:rPr>
          <w:rFonts w:ascii="Times New Roman" w:hAnsi="Times New Roman"/>
          <w:sz w:val="24"/>
          <w:szCs w:val="24"/>
        </w:rPr>
        <w:t xml:space="preserve"> abil, mis välistab kaalutluse.</w:t>
      </w:r>
    </w:p>
    <w:p w:rsidRPr="00C801A4" w:rsidR="00922967" w:rsidP="00922967" w:rsidRDefault="00922967" w14:paraId="6696D793" w14:textId="77777777">
      <w:pPr>
        <w:pStyle w:val="NoSpacing"/>
        <w:jc w:val="both"/>
        <w:rPr>
          <w:rFonts w:ascii="Times New Roman" w:hAnsi="Times New Roman"/>
          <w:sz w:val="24"/>
          <w:szCs w:val="24"/>
        </w:rPr>
      </w:pPr>
    </w:p>
    <w:p w:rsidRPr="00C801A4" w:rsidR="00922967" w:rsidP="00922967" w:rsidRDefault="00922967" w14:paraId="05D8F21A" w14:textId="77777777">
      <w:pPr>
        <w:pStyle w:val="NoSpacing"/>
        <w:jc w:val="both"/>
        <w:rPr>
          <w:rFonts w:ascii="Times New Roman" w:hAnsi="Times New Roman"/>
          <w:sz w:val="24"/>
          <w:szCs w:val="24"/>
        </w:rPr>
      </w:pPr>
      <w:r w:rsidRPr="00C801A4">
        <w:rPr>
          <w:rFonts w:ascii="Times New Roman" w:hAnsi="Times New Roman"/>
          <w:sz w:val="24"/>
          <w:szCs w:val="24"/>
        </w:rPr>
        <w:t>Menetluse muutmine vastab tänapäevaste elektroonilistele ja infotehnoloogilistele võimalustele ning suurendab haldusmenetluse tõhusust. Õiguslikus tähenduses ei oma tähtsust asjaolu, kas haldusakt on kinnitatud käsitsi, digitaalallkirja või digitaalse templiga – tähtis on see, et on tuvastatav, milline haldusorgan on otsuse teinud. Samuti tuleb rõhutada, et kuigi suurema osa automaatsetest teenustest võib otsustada IT-süsteem, vastutab haldusakti sisulise õigsuse eest kokkuvõtteks otsuse teinud haldusorgan ehk Siseministeerium.</w:t>
      </w:r>
    </w:p>
    <w:p w:rsidRPr="00C801A4" w:rsidR="00922967" w:rsidP="00922967" w:rsidRDefault="00922967" w14:paraId="6ECC76EE" w14:textId="77777777">
      <w:pPr>
        <w:pStyle w:val="NoSpacing"/>
        <w:jc w:val="both"/>
        <w:rPr>
          <w:rFonts w:ascii="Times New Roman" w:hAnsi="Times New Roman"/>
          <w:sz w:val="24"/>
          <w:szCs w:val="24"/>
        </w:rPr>
      </w:pPr>
    </w:p>
    <w:p w:rsidRPr="00C801A4" w:rsidR="00922967" w:rsidP="00922967" w:rsidRDefault="00922967" w14:paraId="34FB7E19" w14:textId="77777777">
      <w:pPr>
        <w:pStyle w:val="NoSpacing"/>
        <w:jc w:val="both"/>
        <w:rPr>
          <w:rFonts w:ascii="Times New Roman" w:hAnsi="Times New Roman"/>
          <w:sz w:val="24"/>
          <w:szCs w:val="24"/>
        </w:rPr>
      </w:pPr>
      <w:r w:rsidRPr="00C801A4">
        <w:rPr>
          <w:rFonts w:ascii="Times New Roman" w:hAnsi="Times New Roman"/>
          <w:sz w:val="24"/>
          <w:szCs w:val="24"/>
        </w:rPr>
        <w:t xml:space="preserve">Isikutel säilivad põhiõigused, näiteks õigus automaatse haldusakti vaidlustamiseks ja halduskohtu poole pöördumiseks, isegi siis, kui haldusakti on andnud Siseministeerium automaatselt, sest haldusõigussuhe on tekkinud isiku ja haldusorgani, mitte otsuse teinud ametniku vahel, kes on määratud esindama haldusorganit </w:t>
      </w:r>
      <w:proofErr w:type="spellStart"/>
      <w:r w:rsidRPr="00C801A4">
        <w:rPr>
          <w:rFonts w:ascii="Times New Roman" w:hAnsi="Times New Roman"/>
          <w:sz w:val="24"/>
          <w:szCs w:val="24"/>
        </w:rPr>
        <w:t>sisepädevuse</w:t>
      </w:r>
      <w:proofErr w:type="spellEnd"/>
      <w:r w:rsidRPr="00C801A4">
        <w:rPr>
          <w:rFonts w:ascii="Times New Roman" w:hAnsi="Times New Roman"/>
          <w:sz w:val="24"/>
          <w:szCs w:val="24"/>
        </w:rPr>
        <w:t xml:space="preserve"> alusel. Vaidluse korral esitab isik kaebuse haldusorgani, mitte konkreetse ametniku ja tema allkirja vastu.</w:t>
      </w:r>
    </w:p>
    <w:p w:rsidRPr="00C801A4" w:rsidR="00922967" w:rsidP="00922967" w:rsidRDefault="00922967" w14:paraId="2F2165D1" w14:textId="77777777">
      <w:pPr>
        <w:pStyle w:val="NoSpacing"/>
        <w:jc w:val="both"/>
        <w:rPr>
          <w:rFonts w:ascii="Times New Roman" w:hAnsi="Times New Roman"/>
          <w:sz w:val="24"/>
          <w:szCs w:val="24"/>
        </w:rPr>
      </w:pPr>
    </w:p>
    <w:p w:rsidR="00922967" w:rsidP="00922967" w:rsidRDefault="00922967" w14:paraId="2F4BC982" w14:textId="7621F266">
      <w:pPr>
        <w:pStyle w:val="NoSpacing"/>
        <w:jc w:val="both"/>
        <w:rPr>
          <w:rFonts w:ascii="Times New Roman" w:hAnsi="Times New Roman"/>
          <w:sz w:val="24"/>
          <w:szCs w:val="24"/>
        </w:rPr>
      </w:pPr>
      <w:r w:rsidRPr="00C801A4">
        <w:rPr>
          <w:rFonts w:ascii="Times New Roman" w:hAnsi="Times New Roman"/>
          <w:sz w:val="24"/>
          <w:szCs w:val="24"/>
        </w:rPr>
        <w:t>Enamikul juhtudel on asjaolusid võimalik kontrollida ettenähtud reeglite alusel toimiva IT</w:t>
      </w:r>
      <w:r w:rsidR="00192DE3">
        <w:rPr>
          <w:rFonts w:ascii="Times New Roman" w:hAnsi="Times New Roman"/>
          <w:sz w:val="24"/>
          <w:szCs w:val="24"/>
        </w:rPr>
        <w:t>-</w:t>
      </w:r>
      <w:r w:rsidRPr="00C801A4">
        <w:rPr>
          <w:rFonts w:ascii="Times New Roman" w:hAnsi="Times New Roman"/>
          <w:sz w:val="24"/>
          <w:szCs w:val="24"/>
        </w:rPr>
        <w:t>lahenduse abil ja kui süsteemi kontrolli tulemus on positiivne, saab kohe teha otsuse</w:t>
      </w:r>
      <w:r w:rsidR="00044F27">
        <w:rPr>
          <w:rFonts w:ascii="Times New Roman" w:hAnsi="Times New Roman"/>
          <w:sz w:val="24"/>
          <w:szCs w:val="24"/>
        </w:rPr>
        <w:t xml:space="preserve">, samuti saab otsuse alusel kanda uue nime kohe </w:t>
      </w:r>
      <w:proofErr w:type="spellStart"/>
      <w:r w:rsidR="00044F27">
        <w:rPr>
          <w:rFonts w:ascii="Times New Roman" w:hAnsi="Times New Roman"/>
          <w:sz w:val="24"/>
          <w:szCs w:val="24"/>
        </w:rPr>
        <w:t>RR-i</w:t>
      </w:r>
      <w:proofErr w:type="spellEnd"/>
      <w:r w:rsidR="00044F27">
        <w:rPr>
          <w:rFonts w:ascii="Times New Roman" w:hAnsi="Times New Roman"/>
          <w:sz w:val="24"/>
          <w:szCs w:val="24"/>
        </w:rPr>
        <w:t xml:space="preserve">. </w:t>
      </w:r>
      <w:r w:rsidRPr="00C801A4">
        <w:rPr>
          <w:rFonts w:ascii="Times New Roman" w:hAnsi="Times New Roman"/>
          <w:sz w:val="24"/>
          <w:szCs w:val="24"/>
        </w:rPr>
        <w:t xml:space="preserve">Kontrollivõimalused saab ehitada </w:t>
      </w:r>
      <w:r w:rsidR="00B056F9">
        <w:rPr>
          <w:rFonts w:ascii="Times New Roman" w:hAnsi="Times New Roman"/>
          <w:sz w:val="24"/>
          <w:szCs w:val="24"/>
        </w:rPr>
        <w:t>turvalisse veebikeskkonda</w:t>
      </w:r>
      <w:r w:rsidRPr="00C801A4">
        <w:rPr>
          <w:rFonts w:ascii="Times New Roman" w:hAnsi="Times New Roman"/>
          <w:sz w:val="24"/>
          <w:szCs w:val="24"/>
        </w:rPr>
        <w:t xml:space="preserve">, kus andmete esitamine ja seosed </w:t>
      </w:r>
      <w:proofErr w:type="spellStart"/>
      <w:r w:rsidRPr="00C801A4">
        <w:rPr>
          <w:rFonts w:ascii="Times New Roman" w:hAnsi="Times New Roman"/>
          <w:sz w:val="24"/>
          <w:szCs w:val="24"/>
        </w:rPr>
        <w:t>RR</w:t>
      </w:r>
      <w:r w:rsidR="00987AF0">
        <w:rPr>
          <w:rFonts w:ascii="Times New Roman" w:hAnsi="Times New Roman"/>
          <w:sz w:val="24"/>
          <w:szCs w:val="24"/>
        </w:rPr>
        <w:t>-</w:t>
      </w:r>
      <w:r w:rsidRPr="00C801A4">
        <w:rPr>
          <w:rFonts w:ascii="Times New Roman" w:hAnsi="Times New Roman"/>
          <w:sz w:val="24"/>
          <w:szCs w:val="24"/>
        </w:rPr>
        <w:t>iga</w:t>
      </w:r>
      <w:proofErr w:type="spellEnd"/>
      <w:r w:rsidRPr="00C801A4">
        <w:rPr>
          <w:rFonts w:ascii="Times New Roman" w:hAnsi="Times New Roman"/>
          <w:sz w:val="24"/>
          <w:szCs w:val="24"/>
        </w:rPr>
        <w:t xml:space="preserve"> on võimalik integreerida juba andmete esitamise käiku.</w:t>
      </w:r>
    </w:p>
    <w:p w:rsidR="00922967" w:rsidP="00922967" w:rsidRDefault="00922967" w14:paraId="097E5E1E" w14:textId="77777777">
      <w:pPr>
        <w:pStyle w:val="NoSpacing"/>
        <w:jc w:val="both"/>
        <w:rPr>
          <w:rFonts w:ascii="Times New Roman" w:hAnsi="Times New Roman"/>
          <w:sz w:val="24"/>
          <w:szCs w:val="24"/>
        </w:rPr>
      </w:pPr>
    </w:p>
    <w:p w:rsidRPr="00C801A4" w:rsidR="00922967" w:rsidP="00922967" w:rsidRDefault="00922967" w14:paraId="4FED48DD" w14:textId="01F7DCF7">
      <w:pPr>
        <w:pStyle w:val="NoSpacing"/>
        <w:jc w:val="both"/>
        <w:rPr>
          <w:rFonts w:ascii="Times New Roman" w:hAnsi="Times New Roman"/>
          <w:sz w:val="24"/>
          <w:szCs w:val="24"/>
        </w:rPr>
      </w:pPr>
      <w:r w:rsidRPr="00C801A4">
        <w:rPr>
          <w:rFonts w:ascii="Times New Roman" w:hAnsi="Times New Roman"/>
          <w:sz w:val="24"/>
          <w:szCs w:val="24"/>
        </w:rPr>
        <w:t xml:space="preserve">Kui kontrollida automaatselt, </w:t>
      </w:r>
      <w:proofErr w:type="spellStart"/>
      <w:r w:rsidRPr="00C801A4">
        <w:rPr>
          <w:rFonts w:ascii="Times New Roman" w:hAnsi="Times New Roman"/>
          <w:sz w:val="24"/>
          <w:szCs w:val="24"/>
        </w:rPr>
        <w:t>RR-i</w:t>
      </w:r>
      <w:proofErr w:type="spellEnd"/>
      <w:r w:rsidRPr="00C801A4">
        <w:rPr>
          <w:rFonts w:ascii="Times New Roman" w:hAnsi="Times New Roman"/>
          <w:sz w:val="24"/>
          <w:szCs w:val="24"/>
        </w:rPr>
        <w:t xml:space="preserve"> vahendusel, ja nime muutmiseks kaalutlusotsuse vajadust ja nime muutmisest keeldumise aluseid ei esine, tehakse otsus automaatselt, edastamata e-teenuse kaudu esitatud avaldust ametnikule. Kui avalduses on andmeid, mida </w:t>
      </w:r>
      <w:proofErr w:type="spellStart"/>
      <w:r w:rsidRPr="00C801A4">
        <w:rPr>
          <w:rFonts w:ascii="Times New Roman" w:hAnsi="Times New Roman"/>
          <w:sz w:val="24"/>
          <w:szCs w:val="24"/>
        </w:rPr>
        <w:t>RR-i</w:t>
      </w:r>
      <w:proofErr w:type="spellEnd"/>
      <w:r w:rsidRPr="00C801A4">
        <w:rPr>
          <w:rFonts w:ascii="Times New Roman" w:hAnsi="Times New Roman"/>
          <w:sz w:val="24"/>
          <w:szCs w:val="24"/>
        </w:rPr>
        <w:t xml:space="preserve"> andmete põhjal ei ole võimalik kontrollida, näiteks </w:t>
      </w:r>
      <w:r w:rsidR="00121CA0">
        <w:rPr>
          <w:rFonts w:ascii="Times New Roman" w:hAnsi="Times New Roman"/>
          <w:sz w:val="24"/>
          <w:szCs w:val="24"/>
        </w:rPr>
        <w:t xml:space="preserve">soovitud </w:t>
      </w:r>
      <w:r w:rsidRPr="00C801A4">
        <w:rPr>
          <w:rFonts w:ascii="Times New Roman" w:hAnsi="Times New Roman"/>
          <w:sz w:val="24"/>
          <w:szCs w:val="24"/>
        </w:rPr>
        <w:t>perekonnanime</w:t>
      </w:r>
      <w:r w:rsidR="00121CA0">
        <w:rPr>
          <w:rFonts w:ascii="Times New Roman" w:hAnsi="Times New Roman"/>
          <w:sz w:val="24"/>
          <w:szCs w:val="24"/>
        </w:rPr>
        <w:t xml:space="preserve"> andmiseks ei leita vajalikku</w:t>
      </w:r>
      <w:r w:rsidRPr="00C801A4">
        <w:rPr>
          <w:rFonts w:ascii="Times New Roman" w:hAnsi="Times New Roman"/>
          <w:sz w:val="24"/>
          <w:szCs w:val="24"/>
        </w:rPr>
        <w:t xml:space="preserve"> seost </w:t>
      </w:r>
      <w:r w:rsidR="00121CA0">
        <w:rPr>
          <w:rFonts w:ascii="Times New Roman" w:hAnsi="Times New Roman"/>
          <w:sz w:val="24"/>
          <w:szCs w:val="24"/>
        </w:rPr>
        <w:t>nime kandjaga</w:t>
      </w:r>
      <w:r w:rsidRPr="00C801A4">
        <w:rPr>
          <w:rFonts w:ascii="Times New Roman" w:hAnsi="Times New Roman"/>
          <w:sz w:val="24"/>
          <w:szCs w:val="24"/>
        </w:rPr>
        <w:t xml:space="preserve">, katkeb avalduse automaatmenetlus ning avaldus edastatakse ametnikule asjaolude selgitamiseks ja võimalusel nime muutmise otsuse tegemiseks. Automaatotsuse tegemise loogika on sama, mis näiteks </w:t>
      </w:r>
      <w:r w:rsidR="00B056F9">
        <w:rPr>
          <w:rFonts w:ascii="Times New Roman" w:hAnsi="Times New Roman"/>
          <w:sz w:val="24"/>
          <w:szCs w:val="24"/>
        </w:rPr>
        <w:t>PKTS-i</w:t>
      </w:r>
      <w:r w:rsidRPr="00C801A4">
        <w:rPr>
          <w:rFonts w:ascii="Times New Roman" w:hAnsi="Times New Roman"/>
          <w:sz w:val="24"/>
          <w:szCs w:val="24"/>
        </w:rPr>
        <w:t xml:space="preserve"> alusel sünni registreerimise automaatmenetlustes – kui RR avalduse andmeid ei toeta, edastatakse avaldus ametnikule, kes selgitab välja asjaolud ja registreerib sünni.</w:t>
      </w:r>
    </w:p>
    <w:p w:rsidRPr="00C801A4" w:rsidR="00922967" w:rsidP="00922967" w:rsidRDefault="00922967" w14:paraId="5D112751" w14:textId="77777777">
      <w:pPr>
        <w:pStyle w:val="NoSpacing"/>
        <w:jc w:val="both"/>
        <w:rPr>
          <w:rFonts w:ascii="Times New Roman" w:hAnsi="Times New Roman"/>
          <w:sz w:val="24"/>
          <w:szCs w:val="24"/>
        </w:rPr>
      </w:pPr>
    </w:p>
    <w:p w:rsidRPr="00C801A4" w:rsidR="00922967" w:rsidP="00922967" w:rsidRDefault="003B1DC7" w14:paraId="761E30E1" w14:textId="4FBECA12">
      <w:pPr>
        <w:pStyle w:val="NoSpacing"/>
        <w:jc w:val="both"/>
        <w:rPr>
          <w:rFonts w:ascii="Times New Roman" w:hAnsi="Times New Roman"/>
          <w:sz w:val="24"/>
          <w:szCs w:val="24"/>
        </w:rPr>
      </w:pPr>
      <w:r>
        <w:rPr>
          <w:rFonts w:ascii="Times New Roman" w:hAnsi="Times New Roman"/>
          <w:sz w:val="24"/>
          <w:szCs w:val="24"/>
        </w:rPr>
        <w:t>Eelnõu</w:t>
      </w:r>
      <w:r w:rsidR="00922967">
        <w:rPr>
          <w:rFonts w:ascii="Times New Roman" w:hAnsi="Times New Roman"/>
          <w:sz w:val="24"/>
          <w:szCs w:val="24"/>
        </w:rPr>
        <w:t>§</w:t>
      </w:r>
      <w:r w:rsidR="00400D3B">
        <w:rPr>
          <w:rFonts w:ascii="Times New Roman" w:hAnsi="Times New Roman"/>
          <w:sz w:val="24"/>
          <w:szCs w:val="24"/>
        </w:rPr>
        <w:t>-</w:t>
      </w:r>
      <w:proofErr w:type="spellStart"/>
      <w:r w:rsidR="00400D3B">
        <w:rPr>
          <w:rFonts w:ascii="Times New Roman" w:hAnsi="Times New Roman"/>
          <w:sz w:val="24"/>
          <w:szCs w:val="24"/>
        </w:rPr>
        <w:t>is</w:t>
      </w:r>
      <w:proofErr w:type="spellEnd"/>
      <w:r w:rsidR="00400D3B">
        <w:rPr>
          <w:rFonts w:ascii="Times New Roman" w:hAnsi="Times New Roman"/>
          <w:sz w:val="24"/>
          <w:szCs w:val="24"/>
        </w:rPr>
        <w:t xml:space="preserve"> 2</w:t>
      </w:r>
      <w:r w:rsidR="009A34BD">
        <w:rPr>
          <w:rFonts w:ascii="Times New Roman" w:hAnsi="Times New Roman"/>
          <w:sz w:val="24"/>
          <w:szCs w:val="24"/>
        </w:rPr>
        <w:t>3</w:t>
      </w:r>
      <w:r w:rsidRPr="00C801A4" w:rsidR="00922967">
        <w:rPr>
          <w:rFonts w:ascii="Times New Roman" w:hAnsi="Times New Roman"/>
          <w:sz w:val="24"/>
          <w:szCs w:val="24"/>
        </w:rPr>
        <w:t xml:space="preserve"> ei ole eraldi välja toodud, et kui automaatotsus</w:t>
      </w:r>
      <w:r w:rsidR="00987AF0">
        <w:rPr>
          <w:rFonts w:ascii="Times New Roman" w:hAnsi="Times New Roman"/>
          <w:sz w:val="24"/>
          <w:szCs w:val="24"/>
        </w:rPr>
        <w:t>e</w:t>
      </w:r>
      <w:r w:rsidDel="00B056F9" w:rsidR="00987AF0">
        <w:rPr>
          <w:rFonts w:ascii="Times New Roman" w:hAnsi="Times New Roman"/>
          <w:sz w:val="24"/>
          <w:szCs w:val="24"/>
        </w:rPr>
        <w:t xml:space="preserve"> </w:t>
      </w:r>
      <w:r w:rsidR="00987AF0">
        <w:rPr>
          <w:rFonts w:ascii="Times New Roman" w:hAnsi="Times New Roman"/>
          <w:sz w:val="24"/>
          <w:szCs w:val="24"/>
        </w:rPr>
        <w:t xml:space="preserve">tegemise </w:t>
      </w:r>
      <w:r w:rsidRPr="00C801A4" w:rsidR="00922967">
        <w:rPr>
          <w:rFonts w:ascii="Times New Roman" w:hAnsi="Times New Roman"/>
          <w:sz w:val="24"/>
          <w:szCs w:val="24"/>
        </w:rPr>
        <w:t>eeldused ei ole täidetud, siis toimub tavapärane nime muutmise menetlus ametniku osalusel</w:t>
      </w:r>
      <w:r w:rsidR="00987AF0">
        <w:rPr>
          <w:rFonts w:ascii="Times New Roman" w:hAnsi="Times New Roman"/>
          <w:sz w:val="24"/>
          <w:szCs w:val="24"/>
        </w:rPr>
        <w:t>.</w:t>
      </w:r>
      <w:r w:rsidRPr="00C801A4" w:rsidR="00922967">
        <w:rPr>
          <w:rFonts w:ascii="Times New Roman" w:hAnsi="Times New Roman"/>
          <w:sz w:val="24"/>
          <w:szCs w:val="24"/>
        </w:rPr>
        <w:t xml:space="preserve"> Seega kehtib üldine </w:t>
      </w:r>
      <w:r>
        <w:rPr>
          <w:rFonts w:ascii="Times New Roman" w:hAnsi="Times New Roman"/>
          <w:sz w:val="24"/>
          <w:szCs w:val="24"/>
        </w:rPr>
        <w:t>eelnõu</w:t>
      </w:r>
      <w:r w:rsidRPr="00C801A4" w:rsidR="00922967">
        <w:rPr>
          <w:rFonts w:ascii="Times New Roman" w:hAnsi="Times New Roman"/>
          <w:sz w:val="24"/>
          <w:szCs w:val="24"/>
        </w:rPr>
        <w:t xml:space="preserve"> regulatsioon nime muutmise menetluses ehk ametnik vaatab läbi isiklikult või turvalises veebikeskkonnas esitatud avaldused, kuid teatud juhtudel on võimalik automaatmenetlus ilma ametnikuta, kui selleks on eeldused täidetud.</w:t>
      </w:r>
    </w:p>
    <w:p w:rsidRPr="00C801A4" w:rsidR="00922967" w:rsidP="00922967" w:rsidRDefault="00922967" w14:paraId="7F461B80" w14:textId="77777777">
      <w:pPr>
        <w:pStyle w:val="NoSpacing"/>
        <w:jc w:val="both"/>
        <w:rPr>
          <w:rFonts w:ascii="Times New Roman" w:hAnsi="Times New Roman"/>
          <w:sz w:val="24"/>
          <w:szCs w:val="24"/>
        </w:rPr>
      </w:pPr>
    </w:p>
    <w:p w:rsidRPr="00C801A4" w:rsidR="00922967" w:rsidP="00922967" w:rsidRDefault="00922967" w14:paraId="3F99EFC4" w14:textId="6AF6A23D">
      <w:pPr>
        <w:pStyle w:val="NoSpacing"/>
        <w:jc w:val="both"/>
        <w:rPr>
          <w:rFonts w:ascii="Times New Roman" w:hAnsi="Times New Roman"/>
          <w:sz w:val="24"/>
          <w:szCs w:val="24"/>
        </w:rPr>
      </w:pPr>
      <w:r w:rsidRPr="00C801A4">
        <w:rPr>
          <w:rFonts w:ascii="Times New Roman" w:hAnsi="Times New Roman"/>
          <w:sz w:val="24"/>
          <w:szCs w:val="24"/>
        </w:rPr>
        <w:t xml:space="preserve">Automaatne menetlus on nime muutmise avalduse esitajale kiire ja ka tema </w:t>
      </w:r>
      <w:r w:rsidR="00987AF0">
        <w:rPr>
          <w:rFonts w:ascii="Times New Roman" w:hAnsi="Times New Roman"/>
          <w:sz w:val="24"/>
          <w:szCs w:val="24"/>
        </w:rPr>
        <w:t xml:space="preserve">uus </w:t>
      </w:r>
      <w:r w:rsidRPr="00C801A4">
        <w:rPr>
          <w:rFonts w:ascii="Times New Roman" w:hAnsi="Times New Roman"/>
          <w:sz w:val="24"/>
          <w:szCs w:val="24"/>
        </w:rPr>
        <w:t xml:space="preserve">nimi saab </w:t>
      </w:r>
      <w:proofErr w:type="spellStart"/>
      <w:r w:rsidRPr="00C801A4">
        <w:rPr>
          <w:rFonts w:ascii="Times New Roman" w:hAnsi="Times New Roman"/>
          <w:sz w:val="24"/>
          <w:szCs w:val="24"/>
        </w:rPr>
        <w:t>RR-</w:t>
      </w:r>
      <w:r w:rsidR="00987AF0">
        <w:rPr>
          <w:rFonts w:ascii="Times New Roman" w:hAnsi="Times New Roman"/>
          <w:sz w:val="24"/>
          <w:szCs w:val="24"/>
        </w:rPr>
        <w:t>i</w:t>
      </w:r>
      <w:proofErr w:type="spellEnd"/>
      <w:r w:rsidRPr="00C801A4">
        <w:rPr>
          <w:rFonts w:ascii="Times New Roman" w:hAnsi="Times New Roman"/>
          <w:sz w:val="24"/>
          <w:szCs w:val="24"/>
        </w:rPr>
        <w:t xml:space="preserve"> kiiremini </w:t>
      </w:r>
      <w:r w:rsidR="00987AF0">
        <w:rPr>
          <w:rFonts w:ascii="Times New Roman" w:hAnsi="Times New Roman"/>
          <w:sz w:val="24"/>
          <w:szCs w:val="24"/>
        </w:rPr>
        <w:t>kantud.</w:t>
      </w:r>
      <w:r w:rsidRPr="00C801A4">
        <w:rPr>
          <w:rFonts w:ascii="Times New Roman" w:hAnsi="Times New Roman"/>
          <w:sz w:val="24"/>
          <w:szCs w:val="24"/>
        </w:rPr>
        <w:t xml:space="preserve"> Eelkirjeldatud tegevusega hoitakse kokku ka ametnike tööaega. Seega väheneb nii inimese halduskoormus kui ka ametnike töökoormus.</w:t>
      </w:r>
    </w:p>
    <w:p w:rsidRPr="00C801A4" w:rsidR="00922967" w:rsidP="00922967" w:rsidRDefault="00922967" w14:paraId="0F900C32" w14:textId="77777777">
      <w:pPr>
        <w:pStyle w:val="NoSpacing"/>
        <w:jc w:val="both"/>
        <w:rPr>
          <w:rFonts w:ascii="Times New Roman" w:hAnsi="Times New Roman"/>
          <w:sz w:val="24"/>
          <w:szCs w:val="24"/>
        </w:rPr>
      </w:pPr>
    </w:p>
    <w:p w:rsidRPr="00C801A4" w:rsidR="00922967" w:rsidP="00922967" w:rsidRDefault="00922967" w14:paraId="250FB039" w14:textId="65FC39B8">
      <w:pPr>
        <w:pStyle w:val="NoSpacing"/>
        <w:jc w:val="both"/>
        <w:rPr>
          <w:rFonts w:ascii="Times New Roman" w:hAnsi="Times New Roman"/>
          <w:sz w:val="24"/>
          <w:szCs w:val="24"/>
        </w:rPr>
      </w:pPr>
      <w:r w:rsidRPr="00C801A4">
        <w:rPr>
          <w:rFonts w:ascii="Times New Roman" w:hAnsi="Times New Roman"/>
          <w:sz w:val="24"/>
          <w:szCs w:val="24"/>
        </w:rPr>
        <w:t>Nime muutmise menetluses automaatotsuse tegemise täpsemad tingimused ja korra kehtestab valdkonna eest vastutav minister määrusega</w:t>
      </w:r>
      <w:r w:rsidR="00987AF0">
        <w:rPr>
          <w:rFonts w:ascii="Times New Roman" w:hAnsi="Times New Roman"/>
          <w:sz w:val="24"/>
          <w:szCs w:val="24"/>
        </w:rPr>
        <w:t xml:space="preserve"> (eelnõu § 17 lõige 3)</w:t>
      </w:r>
      <w:r w:rsidR="00B056F9">
        <w:rPr>
          <w:rFonts w:ascii="Times New Roman" w:hAnsi="Times New Roman"/>
          <w:sz w:val="24"/>
          <w:szCs w:val="24"/>
        </w:rPr>
        <w:t>.</w:t>
      </w:r>
    </w:p>
    <w:p w:rsidRPr="00C801A4" w:rsidR="00922967" w:rsidP="00922967" w:rsidRDefault="00922967" w14:paraId="65E83F90" w14:textId="77777777">
      <w:pPr>
        <w:pStyle w:val="NoSpacing"/>
        <w:jc w:val="both"/>
        <w:rPr>
          <w:rFonts w:ascii="Times New Roman" w:hAnsi="Times New Roman"/>
          <w:sz w:val="24"/>
          <w:szCs w:val="24"/>
        </w:rPr>
      </w:pPr>
    </w:p>
    <w:p w:rsidRPr="00C801A4" w:rsidR="00922967" w:rsidP="00922967" w:rsidRDefault="00922967" w14:paraId="19DB74BF" w14:textId="2751E671">
      <w:pPr>
        <w:pStyle w:val="NoSpacing"/>
        <w:jc w:val="both"/>
        <w:rPr>
          <w:rFonts w:ascii="Times New Roman" w:hAnsi="Times New Roman"/>
          <w:sz w:val="24"/>
          <w:szCs w:val="24"/>
        </w:rPr>
      </w:pPr>
      <w:r w:rsidRPr="00C801A4">
        <w:rPr>
          <w:rFonts w:ascii="Times New Roman" w:hAnsi="Times New Roman"/>
          <w:sz w:val="24"/>
          <w:szCs w:val="24"/>
        </w:rPr>
        <w:t xml:space="preserve">Automaatotsuse tegemise puhul on tähtis viidata ka isikuandmete kaitse </w:t>
      </w:r>
      <w:proofErr w:type="spellStart"/>
      <w:r w:rsidRPr="00C801A4">
        <w:rPr>
          <w:rFonts w:ascii="Times New Roman" w:hAnsi="Times New Roman"/>
          <w:sz w:val="24"/>
          <w:szCs w:val="24"/>
        </w:rPr>
        <w:t>üldmäärusele</w:t>
      </w:r>
      <w:proofErr w:type="spellEnd"/>
      <w:r w:rsidRPr="00C801A4">
        <w:rPr>
          <w:rFonts w:ascii="Times New Roman" w:hAnsi="Times New Roman"/>
          <w:sz w:val="24"/>
          <w:szCs w:val="24"/>
        </w:rPr>
        <w:t xml:space="preserve">. Automaatotsuste ja -kannete tegemine ei ole isikuandmete kaitse </w:t>
      </w:r>
      <w:proofErr w:type="spellStart"/>
      <w:r w:rsidRPr="00C801A4">
        <w:rPr>
          <w:rFonts w:ascii="Times New Roman" w:hAnsi="Times New Roman"/>
          <w:sz w:val="24"/>
          <w:szCs w:val="24"/>
        </w:rPr>
        <w:t>üldmäärusega</w:t>
      </w:r>
      <w:proofErr w:type="spellEnd"/>
      <w:r w:rsidRPr="00C801A4">
        <w:rPr>
          <w:rFonts w:ascii="Times New Roman" w:hAnsi="Times New Roman"/>
          <w:sz w:val="24"/>
          <w:szCs w:val="24"/>
        </w:rPr>
        <w:t xml:space="preserve"> vastuolus. Isikuandmete kaitse </w:t>
      </w:r>
      <w:proofErr w:type="spellStart"/>
      <w:r w:rsidRPr="00C801A4">
        <w:rPr>
          <w:rFonts w:ascii="Times New Roman" w:hAnsi="Times New Roman"/>
          <w:sz w:val="24"/>
          <w:szCs w:val="24"/>
        </w:rPr>
        <w:t>üldmääruse</w:t>
      </w:r>
      <w:proofErr w:type="spellEnd"/>
      <w:r w:rsidRPr="00C801A4">
        <w:rPr>
          <w:rFonts w:ascii="Times New Roman" w:hAnsi="Times New Roman"/>
          <w:sz w:val="24"/>
          <w:szCs w:val="24"/>
        </w:rPr>
        <w:t xml:space="preserve"> põhjenduses 63 on sätestatud:</w:t>
      </w:r>
    </w:p>
    <w:p w:rsidRPr="00C801A4" w:rsidR="00922967" w:rsidP="00922967" w:rsidRDefault="00922967" w14:paraId="131A796A" w14:textId="77777777">
      <w:pPr>
        <w:pStyle w:val="NoSpacing"/>
        <w:jc w:val="both"/>
        <w:rPr>
          <w:rFonts w:ascii="Times New Roman" w:hAnsi="Times New Roman"/>
          <w:sz w:val="24"/>
          <w:szCs w:val="24"/>
        </w:rPr>
      </w:pPr>
    </w:p>
    <w:p w:rsidRPr="003118EC" w:rsidR="00922967" w:rsidP="00922967" w:rsidRDefault="00922967" w14:paraId="79B0898F" w14:textId="77777777">
      <w:pPr>
        <w:pStyle w:val="NoSpacing"/>
        <w:jc w:val="both"/>
        <w:rPr>
          <w:rFonts w:ascii="Times New Roman" w:hAnsi="Times New Roman"/>
          <w:i/>
          <w:iCs/>
          <w:sz w:val="24"/>
          <w:szCs w:val="24"/>
        </w:rPr>
      </w:pPr>
      <w:r w:rsidRPr="00C801A4">
        <w:rPr>
          <w:rFonts w:ascii="Times New Roman" w:hAnsi="Times New Roman"/>
          <w:sz w:val="24"/>
          <w:szCs w:val="24"/>
        </w:rPr>
        <w:tab/>
      </w:r>
      <w:r w:rsidRPr="003118EC">
        <w:rPr>
          <w:rFonts w:ascii="Times New Roman" w:hAnsi="Times New Roman"/>
          <w:i/>
          <w:iCs/>
          <w:sz w:val="24"/>
          <w:szCs w:val="24"/>
        </w:rPr>
        <w:t xml:space="preserve">Selleks et olla töötlemisest teadlik ja kontrollida selle seaduslikkust, peaks andmesubjektil olema õigus tutvuda isikuandmetega, mis on tema kohta kogutud, ja seda õigust lihtsalt ja mõistlike ajavahemike järel kasutada. /…/ Igal andmesubjektil peaks seega olema õigus teada eelkõige isikuandmete töötlemise eesmärke, võimaluse korral isikuandmete töötlemise ajavahemikku, isikuandmete vastuvõtjaid, isikuandmete automaatse töötlemise loogikat ja sellise töötlemise võimalikke tagajärgi (vähemalt juhul kui töötlemine põhineb profiilianalüüsil) ning saada eelneva kohta teate. Võimaluse korral peaks vastutav töötleja saama anda </w:t>
      </w:r>
      <w:proofErr w:type="spellStart"/>
      <w:r w:rsidRPr="003118EC">
        <w:rPr>
          <w:rFonts w:ascii="Times New Roman" w:hAnsi="Times New Roman"/>
          <w:i/>
          <w:iCs/>
          <w:sz w:val="24"/>
          <w:szCs w:val="24"/>
        </w:rPr>
        <w:t>kaugjuurdepääsu</w:t>
      </w:r>
      <w:proofErr w:type="spellEnd"/>
      <w:r w:rsidRPr="003118EC">
        <w:rPr>
          <w:rFonts w:ascii="Times New Roman" w:hAnsi="Times New Roman"/>
          <w:i/>
          <w:iCs/>
          <w:sz w:val="24"/>
          <w:szCs w:val="24"/>
        </w:rPr>
        <w:t xml:space="preserve"> turvalisele süsteemile, kus andmesubjekt saab otse tutvuda oma isikuandmetega.</w:t>
      </w:r>
    </w:p>
    <w:p w:rsidRPr="00C801A4" w:rsidR="00922967" w:rsidP="00922967" w:rsidRDefault="00922967" w14:paraId="049A19AE" w14:textId="77777777">
      <w:pPr>
        <w:pStyle w:val="NoSpacing"/>
        <w:jc w:val="both"/>
        <w:rPr>
          <w:rFonts w:ascii="Times New Roman" w:hAnsi="Times New Roman"/>
          <w:sz w:val="24"/>
          <w:szCs w:val="24"/>
        </w:rPr>
      </w:pPr>
    </w:p>
    <w:p w:rsidRPr="00C801A4" w:rsidR="00922967" w:rsidP="00922967" w:rsidRDefault="00922967" w14:paraId="26D7DCE3" w14:textId="77777777">
      <w:pPr>
        <w:pStyle w:val="NoSpacing"/>
        <w:jc w:val="both"/>
        <w:rPr>
          <w:rFonts w:ascii="Times New Roman" w:hAnsi="Times New Roman"/>
          <w:sz w:val="24"/>
          <w:szCs w:val="24"/>
        </w:rPr>
      </w:pPr>
      <w:r w:rsidRPr="00C801A4">
        <w:rPr>
          <w:rFonts w:ascii="Times New Roman" w:hAnsi="Times New Roman"/>
          <w:sz w:val="24"/>
          <w:szCs w:val="24"/>
        </w:rPr>
        <w:t xml:space="preserve">Isikuandmete kaitse </w:t>
      </w:r>
      <w:proofErr w:type="spellStart"/>
      <w:r w:rsidRPr="00C801A4">
        <w:rPr>
          <w:rFonts w:ascii="Times New Roman" w:hAnsi="Times New Roman"/>
          <w:sz w:val="24"/>
          <w:szCs w:val="24"/>
        </w:rPr>
        <w:t>üldmääruse</w:t>
      </w:r>
      <w:proofErr w:type="spellEnd"/>
      <w:r w:rsidRPr="00C801A4">
        <w:rPr>
          <w:rFonts w:ascii="Times New Roman" w:hAnsi="Times New Roman"/>
          <w:sz w:val="24"/>
          <w:szCs w:val="24"/>
        </w:rPr>
        <w:t xml:space="preserve"> põhjenduses 71 on kirjeldatud, millisel juhul ei tohiks isiku suhtes tehtav otsus põhineda üksnes automaatotsusel. Need on eelkõige juhud, kui isikule kaasnevad otsusega õiguslikud tagajärjed.</w:t>
      </w:r>
    </w:p>
    <w:p w:rsidRPr="00C801A4" w:rsidR="00922967" w:rsidP="00922967" w:rsidRDefault="00922967" w14:paraId="4241BE8A" w14:textId="77777777">
      <w:pPr>
        <w:pStyle w:val="NoSpacing"/>
        <w:jc w:val="both"/>
        <w:rPr>
          <w:rFonts w:ascii="Times New Roman" w:hAnsi="Times New Roman"/>
          <w:sz w:val="24"/>
          <w:szCs w:val="24"/>
        </w:rPr>
      </w:pPr>
    </w:p>
    <w:p w:rsidRPr="00C801A4" w:rsidR="00922967" w:rsidP="00922967" w:rsidRDefault="00922967" w14:paraId="6F37984F" w14:textId="183F3FA8">
      <w:pPr>
        <w:pStyle w:val="NoSpacing"/>
        <w:jc w:val="both"/>
        <w:rPr>
          <w:rFonts w:ascii="Times New Roman" w:hAnsi="Times New Roman"/>
          <w:sz w:val="24"/>
          <w:szCs w:val="24"/>
        </w:rPr>
      </w:pPr>
      <w:r w:rsidRPr="00C801A4">
        <w:rPr>
          <w:rFonts w:ascii="Times New Roman" w:hAnsi="Times New Roman"/>
          <w:sz w:val="24"/>
          <w:szCs w:val="24"/>
        </w:rPr>
        <w:t>Automaatotsuste ja -kannete puhul võivad õiguslikud tagajärjed kaasneda seetõttu, et nimest sõltuvad muud teenused. Teisalt on aga nime muutmise avalduse esitanud isik ise, nii et menetlus tehakse inimese enda algatusel. Ainus erinevus tavapärasest otsusest on see, et kontrolle</w:t>
      </w:r>
      <w:r w:rsidR="00B056F9">
        <w:rPr>
          <w:rFonts w:ascii="Times New Roman" w:hAnsi="Times New Roman"/>
          <w:sz w:val="24"/>
          <w:szCs w:val="24"/>
        </w:rPr>
        <w:t xml:space="preserve"> ja </w:t>
      </w:r>
      <w:r w:rsidRPr="00C801A4">
        <w:rPr>
          <w:rFonts w:ascii="Times New Roman" w:hAnsi="Times New Roman"/>
          <w:sz w:val="24"/>
          <w:szCs w:val="24"/>
        </w:rPr>
        <w:t>otsust ei tee ametnik, vaid andmeid kontrollitakse automaatselt RR- i kaudu ning seejärel tehakse ametniku vahetu sekkumiseta automaatselt otsus. Kui esineb vastuolu, siis menetleb nime muutmise avaldust edasi ametnik. Seega on tagatud kõik isiku õigused ja andmeid töödeldakse turvaliselt.</w:t>
      </w:r>
    </w:p>
    <w:p w:rsidRPr="00C801A4" w:rsidR="00922967" w:rsidP="00922967" w:rsidRDefault="00922967" w14:paraId="42DB0948" w14:textId="77777777">
      <w:pPr>
        <w:pStyle w:val="NoSpacing"/>
        <w:jc w:val="both"/>
        <w:rPr>
          <w:rFonts w:ascii="Times New Roman" w:hAnsi="Times New Roman"/>
          <w:sz w:val="24"/>
          <w:szCs w:val="24"/>
        </w:rPr>
      </w:pPr>
    </w:p>
    <w:p w:rsidRPr="00C801A4" w:rsidR="00922967" w:rsidP="00922967" w:rsidRDefault="00922967" w14:paraId="67FFEF4A" w14:textId="77777777">
      <w:pPr>
        <w:pStyle w:val="NoSpacing"/>
        <w:jc w:val="both"/>
        <w:rPr>
          <w:rFonts w:ascii="Times New Roman" w:hAnsi="Times New Roman"/>
          <w:sz w:val="24"/>
          <w:szCs w:val="24"/>
        </w:rPr>
      </w:pPr>
      <w:r w:rsidRPr="00C801A4">
        <w:rPr>
          <w:rFonts w:ascii="Times New Roman" w:hAnsi="Times New Roman"/>
          <w:sz w:val="24"/>
          <w:szCs w:val="24"/>
        </w:rPr>
        <w:t xml:space="preserve">Isikuandmete kaitse </w:t>
      </w:r>
      <w:proofErr w:type="spellStart"/>
      <w:r w:rsidRPr="00C801A4">
        <w:rPr>
          <w:rFonts w:ascii="Times New Roman" w:hAnsi="Times New Roman"/>
          <w:sz w:val="24"/>
          <w:szCs w:val="24"/>
        </w:rPr>
        <w:t>üldmääruse</w:t>
      </w:r>
      <w:proofErr w:type="spellEnd"/>
      <w:r w:rsidRPr="00C801A4">
        <w:rPr>
          <w:rFonts w:ascii="Times New Roman" w:hAnsi="Times New Roman"/>
          <w:sz w:val="24"/>
          <w:szCs w:val="24"/>
        </w:rPr>
        <w:t xml:space="preserve"> artikli 35 lõike 3 kohaselt on andmekaitsealase mõjuhinnangu tegemine nõutud, kui füüsilisi isiklikke aspekte hinnatakse süstemaatiliselt ja ulatuslikult, kui hindamine põhineb automaatsel isikuandmete töötlemisel, sealhulgas profiilianalüüsil, ja kui hindamisel põhinevad otsused, millel on füüsilise isiku jaoks õiguslikud tagajärjed või mis samaväärselt mõjutavad oluliselt füüsilist isikut.</w:t>
      </w:r>
    </w:p>
    <w:p w:rsidRPr="00C801A4" w:rsidR="00922967" w:rsidP="00922967" w:rsidRDefault="00922967" w14:paraId="608BC572" w14:textId="77777777">
      <w:pPr>
        <w:pStyle w:val="NoSpacing"/>
        <w:jc w:val="both"/>
        <w:rPr>
          <w:rFonts w:ascii="Times New Roman" w:hAnsi="Times New Roman"/>
          <w:sz w:val="24"/>
          <w:szCs w:val="24"/>
        </w:rPr>
      </w:pPr>
    </w:p>
    <w:p w:rsidRPr="00C801A4" w:rsidR="00922967" w:rsidP="00922967" w:rsidRDefault="00922967" w14:paraId="6D227EE7" w14:textId="4E776E26">
      <w:pPr>
        <w:pStyle w:val="NoSpacing"/>
        <w:jc w:val="both"/>
        <w:rPr>
          <w:rFonts w:ascii="Times New Roman" w:hAnsi="Times New Roman"/>
          <w:sz w:val="24"/>
          <w:szCs w:val="24"/>
        </w:rPr>
      </w:pPr>
      <w:r w:rsidRPr="00C801A4">
        <w:rPr>
          <w:rFonts w:ascii="Times New Roman" w:hAnsi="Times New Roman"/>
          <w:sz w:val="24"/>
          <w:szCs w:val="24"/>
        </w:rPr>
        <w:t>Automaatotsuste</w:t>
      </w:r>
      <w:r w:rsidR="00121CA0">
        <w:rPr>
          <w:rFonts w:ascii="Times New Roman" w:hAnsi="Times New Roman"/>
          <w:sz w:val="24"/>
          <w:szCs w:val="24"/>
        </w:rPr>
        <w:t>ga</w:t>
      </w:r>
      <w:r w:rsidRPr="00C801A4">
        <w:rPr>
          <w:rFonts w:ascii="Times New Roman" w:hAnsi="Times New Roman"/>
          <w:sz w:val="24"/>
          <w:szCs w:val="24"/>
        </w:rPr>
        <w:t xml:space="preserve"> tekib Siseministeeriumi ja avalduse esitaja vahel õiguslik suhe. Tegemist on isikuandmete automaatse töötlemisega, mis mõjutab oluliselt füüsilist isikut ja sellega kaasneb õiguslik tagajärg. Käesoleval juhul ei hinnata füüsilisi isiklikke aspekte süstemaatiliselt ja ulatuslikult, sest protsessi algatab isik ise, kui ta esitab nime muutmise avalduse. Mõne inimese puhul võib see toimuda kord elus, mõnel inimesel paar korda, kuid süstemaatilisust ega ulatuslikkust ei ole selles olukorras võimalik tuvastada. Seega ei ole vaja koostada ka andmekaitsealast mõjuhinnangut. Haldusmenetluse ja andmetöötluse tahte esitab alati esimesena avalduse alusel isik, kes soovib nime muuta.</w:t>
      </w:r>
    </w:p>
    <w:p w:rsidRPr="00C801A4" w:rsidR="00922967" w:rsidP="00922967" w:rsidRDefault="00922967" w14:paraId="5F6B519D" w14:textId="77777777">
      <w:pPr>
        <w:pStyle w:val="NoSpacing"/>
        <w:jc w:val="both"/>
        <w:rPr>
          <w:rFonts w:ascii="Times New Roman" w:hAnsi="Times New Roman"/>
          <w:sz w:val="24"/>
          <w:szCs w:val="24"/>
        </w:rPr>
      </w:pPr>
    </w:p>
    <w:p w:rsidRPr="00922967" w:rsidR="00EE6469" w:rsidP="00F02147" w:rsidRDefault="00922967" w14:paraId="607F1404" w14:textId="4D79D484">
      <w:pPr>
        <w:pStyle w:val="NoSpacing"/>
        <w:jc w:val="both"/>
        <w:rPr>
          <w:rFonts w:ascii="Times New Roman" w:hAnsi="Times New Roman"/>
          <w:sz w:val="24"/>
          <w:szCs w:val="24"/>
        </w:rPr>
      </w:pPr>
      <w:r w:rsidRPr="00C801A4">
        <w:rPr>
          <w:rFonts w:ascii="Times New Roman" w:hAnsi="Times New Roman"/>
          <w:sz w:val="24"/>
          <w:szCs w:val="24"/>
        </w:rPr>
        <w:t xml:space="preserve">Kuivõrd nime muutmise automaatotsus on haldusakt, siis loetakse seda isikuandmete kaitse </w:t>
      </w:r>
      <w:proofErr w:type="spellStart"/>
      <w:r w:rsidRPr="00C801A4">
        <w:rPr>
          <w:rFonts w:ascii="Times New Roman" w:hAnsi="Times New Roman"/>
          <w:sz w:val="24"/>
          <w:szCs w:val="24"/>
        </w:rPr>
        <w:t>üldmääruse</w:t>
      </w:r>
      <w:proofErr w:type="spellEnd"/>
      <w:r w:rsidRPr="00C801A4">
        <w:rPr>
          <w:rFonts w:ascii="Times New Roman" w:hAnsi="Times New Roman"/>
          <w:sz w:val="24"/>
          <w:szCs w:val="24"/>
        </w:rPr>
        <w:t xml:space="preserve"> artikli 22 tähenduses automaatseks otsuseks. Artiklis 22 käsitletakse automatiseeritud töötlusel põhinevate üksikotsuste tegemist. Artikli 22 lõike 1 kohaselt on andmesubjektil õigus, et tema kohta ei võetaks otsust, mis põhineb üksnes automatiseeritud töötlusel, sealhulgas profiilianalüüsil, mis toob kaasa teda puudutavaid õiguslikke tagajärgi või avaldab talle märkimisväärset mõju. Artikli 22 lõike 2 punkti b kohaselt ei kohaldata artikli 22 lõiget 1 ei kohaldata, kui otsus on lubatud vastutava töötleja suhtes kohaldatava liidu või liikmesriigi õigusega, milles on sätestatud ka asjakohased meetmed andmesubjekti õiguste ja vabaduste ning õigustatud huvide kaitsmiseks. </w:t>
      </w:r>
      <w:r w:rsidR="003B1DC7">
        <w:rPr>
          <w:rFonts w:ascii="Times New Roman" w:hAnsi="Times New Roman"/>
          <w:sz w:val="24"/>
          <w:szCs w:val="24"/>
        </w:rPr>
        <w:t>Eelnõusse</w:t>
      </w:r>
      <w:r>
        <w:rPr>
          <w:rFonts w:ascii="Times New Roman" w:hAnsi="Times New Roman"/>
          <w:sz w:val="24"/>
          <w:szCs w:val="24"/>
        </w:rPr>
        <w:t xml:space="preserve"> lisatakse</w:t>
      </w:r>
      <w:r w:rsidRPr="00C801A4">
        <w:rPr>
          <w:rFonts w:ascii="Times New Roman" w:hAnsi="Times New Roman"/>
          <w:sz w:val="24"/>
          <w:szCs w:val="24"/>
        </w:rPr>
        <w:t xml:space="preserve"> õiguslik alus automaatotsuste ja -kannete tegemiseks nime muutmise menetluses. Automaatotsuse ja- kannete tegemisel tagatakse andmesubjekti õigused ja vabadused ning õigustatud huvid</w:t>
      </w:r>
      <w:r>
        <w:rPr>
          <w:rFonts w:ascii="Times New Roman" w:hAnsi="Times New Roman"/>
          <w:sz w:val="24"/>
          <w:szCs w:val="24"/>
        </w:rPr>
        <w:t>.</w:t>
      </w:r>
    </w:p>
    <w:p w:rsidRPr="00F02147" w:rsidR="003661FA" w:rsidP="00F02147" w:rsidRDefault="003661FA" w14:paraId="5EBAB2D2" w14:textId="77777777">
      <w:pPr>
        <w:pStyle w:val="NoSpacing"/>
        <w:rPr>
          <w:rFonts w:ascii="Times New Roman" w:hAnsi="Times New Roman"/>
          <w:sz w:val="24"/>
          <w:szCs w:val="24"/>
        </w:rPr>
      </w:pPr>
    </w:p>
    <w:p w:rsidR="00D60EDD" w:rsidP="00F02147" w:rsidRDefault="003661FA" w14:paraId="295165A3" w14:textId="31476EF4">
      <w:pPr>
        <w:pStyle w:val="BodyText"/>
        <w:spacing w:after="0" w:line="240" w:lineRule="auto"/>
        <w:jc w:val="both"/>
        <w:rPr>
          <w:rFonts w:ascii="Times New Roman" w:hAnsi="Times New Roman" w:cs="Times New Roman"/>
          <w:color w:val="auto"/>
          <w:sz w:val="24"/>
          <w:szCs w:val="24"/>
        </w:rPr>
      </w:pPr>
      <w:r w:rsidRPr="00F02147">
        <w:rPr>
          <w:rFonts w:ascii="Times New Roman" w:hAnsi="Times New Roman" w:cs="Times New Roman"/>
          <w:b/>
          <w:color w:val="auto"/>
          <w:sz w:val="24"/>
          <w:szCs w:val="24"/>
        </w:rPr>
        <w:t>Eelnõu §-s</w:t>
      </w:r>
      <w:r w:rsidRPr="00F02147">
        <w:rPr>
          <w:rFonts w:ascii="Times New Roman" w:hAnsi="Times New Roman" w:cs="Times New Roman"/>
          <w:color w:val="auto"/>
          <w:sz w:val="24"/>
          <w:szCs w:val="24"/>
        </w:rPr>
        <w:t> </w:t>
      </w:r>
      <w:r w:rsidRPr="00F02147">
        <w:rPr>
          <w:rFonts w:ascii="Times New Roman" w:hAnsi="Times New Roman" w:cs="Times New Roman"/>
          <w:b/>
          <w:color w:val="auto"/>
          <w:sz w:val="24"/>
          <w:szCs w:val="24"/>
        </w:rPr>
        <w:t>2</w:t>
      </w:r>
      <w:r w:rsidR="00263D0E">
        <w:rPr>
          <w:rFonts w:ascii="Times New Roman" w:hAnsi="Times New Roman" w:cs="Times New Roman"/>
          <w:b/>
          <w:color w:val="auto"/>
          <w:sz w:val="24"/>
          <w:szCs w:val="24"/>
        </w:rPr>
        <w:t>4</w:t>
      </w:r>
      <w:r w:rsidRPr="00F02147">
        <w:rPr>
          <w:rFonts w:ascii="Times New Roman" w:hAnsi="Times New Roman" w:cs="Times New Roman"/>
          <w:b/>
          <w:color w:val="auto"/>
          <w:sz w:val="24"/>
          <w:szCs w:val="24"/>
        </w:rPr>
        <w:t xml:space="preserve"> </w:t>
      </w:r>
      <w:r w:rsidRPr="00F02147">
        <w:rPr>
          <w:rFonts w:ascii="Times New Roman" w:hAnsi="Times New Roman" w:cs="Times New Roman"/>
          <w:color w:val="auto"/>
          <w:sz w:val="24"/>
          <w:szCs w:val="24"/>
        </w:rPr>
        <w:t xml:space="preserve">on sätestatud eesnime muutmise alused. Laps saab eesnime sünni registreerimisel, eesnimi väljendab vanemate soove, </w:t>
      </w:r>
      <w:r w:rsidRPr="00F02147" w:rsidR="00016762">
        <w:rPr>
          <w:rFonts w:ascii="Times New Roman" w:hAnsi="Times New Roman" w:cs="Times New Roman"/>
          <w:color w:val="auto"/>
          <w:sz w:val="24"/>
          <w:szCs w:val="24"/>
        </w:rPr>
        <w:t xml:space="preserve">vanemad </w:t>
      </w:r>
      <w:r w:rsidRPr="00F02147">
        <w:rPr>
          <w:rFonts w:ascii="Times New Roman" w:hAnsi="Times New Roman" w:cs="Times New Roman"/>
          <w:color w:val="auto"/>
          <w:sz w:val="24"/>
          <w:szCs w:val="24"/>
        </w:rPr>
        <w:t>valivad lapsele oma hinnangul sobivaima eesnime. Ometi võib ette tulla olukordi, kus sünnist saadiks kantav eesnimi ei ole isikule meelepärane. Kuna eesnime</w:t>
      </w:r>
      <w:r w:rsidR="001224E1">
        <w:rPr>
          <w:rFonts w:ascii="Times New Roman" w:hAnsi="Times New Roman" w:cs="Times New Roman"/>
          <w:color w:val="auto"/>
          <w:sz w:val="24"/>
          <w:szCs w:val="24"/>
        </w:rPr>
        <w:t xml:space="preserve"> kasutatakse</w:t>
      </w:r>
      <w:r w:rsidRPr="00F02147">
        <w:rPr>
          <w:rFonts w:ascii="Times New Roman" w:hAnsi="Times New Roman" w:cs="Times New Roman"/>
          <w:color w:val="auto"/>
          <w:sz w:val="24"/>
          <w:szCs w:val="24"/>
        </w:rPr>
        <w:t xml:space="preserve"> igapäevases suhtlemises, võib sobimatu eesnimi tekitada palju probleeme. Seega võib eesnime muutmine olla vajalik.</w:t>
      </w:r>
      <w:r w:rsidRPr="00F02147" w:rsidR="006C33B4">
        <w:rPr>
          <w:rFonts w:ascii="Times New Roman" w:hAnsi="Times New Roman" w:cs="Times New Roman"/>
          <w:color w:val="auto"/>
          <w:sz w:val="24"/>
          <w:szCs w:val="24"/>
        </w:rPr>
        <w:t xml:space="preserve"> Uue eesnime taotlemisel ei ole vaja esitada põhjuseid, mi</w:t>
      </w:r>
      <w:r w:rsidRPr="00F02147" w:rsidR="00016762">
        <w:rPr>
          <w:rFonts w:ascii="Times New Roman" w:hAnsi="Times New Roman" w:cs="Times New Roman"/>
          <w:color w:val="auto"/>
          <w:sz w:val="24"/>
          <w:szCs w:val="24"/>
        </w:rPr>
        <w:t>k</w:t>
      </w:r>
      <w:r w:rsidRPr="00F02147" w:rsidR="006C33B4">
        <w:rPr>
          <w:rFonts w:ascii="Times New Roman" w:hAnsi="Times New Roman" w:cs="Times New Roman"/>
          <w:color w:val="auto"/>
          <w:sz w:val="24"/>
          <w:szCs w:val="24"/>
        </w:rPr>
        <w:t xml:space="preserve">s kantav eesnimi enam ei sobi. </w:t>
      </w:r>
      <w:r w:rsidR="001224E1">
        <w:rPr>
          <w:rFonts w:ascii="Times New Roman" w:hAnsi="Times New Roman" w:cs="Times New Roman"/>
          <w:color w:val="auto"/>
          <w:sz w:val="24"/>
          <w:szCs w:val="24"/>
        </w:rPr>
        <w:t>Eelnõu § 2</w:t>
      </w:r>
      <w:r w:rsidR="00735406">
        <w:rPr>
          <w:rFonts w:ascii="Times New Roman" w:hAnsi="Times New Roman" w:cs="Times New Roman"/>
          <w:color w:val="auto"/>
          <w:sz w:val="24"/>
          <w:szCs w:val="24"/>
        </w:rPr>
        <w:t xml:space="preserve">4 </w:t>
      </w:r>
      <w:r w:rsidR="001224E1">
        <w:rPr>
          <w:rFonts w:ascii="Times New Roman" w:hAnsi="Times New Roman" w:cs="Times New Roman"/>
          <w:color w:val="auto"/>
          <w:sz w:val="24"/>
          <w:szCs w:val="24"/>
        </w:rPr>
        <w:t xml:space="preserve">lõige 1 sätestab </w:t>
      </w:r>
      <w:r w:rsidR="00D60EDD">
        <w:rPr>
          <w:rFonts w:ascii="Times New Roman" w:hAnsi="Times New Roman" w:cs="Times New Roman"/>
          <w:color w:val="auto"/>
          <w:sz w:val="24"/>
          <w:szCs w:val="24"/>
        </w:rPr>
        <w:t>et uue eesnime saab anda isiku soovil</w:t>
      </w:r>
      <w:r w:rsidRPr="00F02147" w:rsidR="006C33B4">
        <w:rPr>
          <w:rFonts w:ascii="Times New Roman" w:hAnsi="Times New Roman" w:cs="Times New Roman"/>
          <w:color w:val="auto"/>
          <w:sz w:val="24"/>
          <w:szCs w:val="24"/>
        </w:rPr>
        <w:t>.</w:t>
      </w:r>
    </w:p>
    <w:p w:rsidR="00D60EDD" w:rsidP="00F02147" w:rsidRDefault="00D60EDD" w14:paraId="4D056792" w14:textId="77777777">
      <w:pPr>
        <w:pStyle w:val="BodyText"/>
        <w:spacing w:after="0" w:line="240" w:lineRule="auto"/>
        <w:jc w:val="both"/>
        <w:rPr>
          <w:rFonts w:ascii="Times New Roman" w:hAnsi="Times New Roman" w:cs="Times New Roman"/>
          <w:color w:val="auto"/>
          <w:sz w:val="24"/>
          <w:szCs w:val="24"/>
        </w:rPr>
      </w:pPr>
    </w:p>
    <w:p w:rsidR="00D60EDD" w:rsidP="00F02147" w:rsidRDefault="00D60EDD" w14:paraId="75D100A3" w14:textId="19A827CD">
      <w:pPr>
        <w:pStyle w:val="BodyText"/>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Eelnõu lõige 2 näeb ette, et kui isik soovib kanda eesnime, mida </w:t>
      </w:r>
      <w:proofErr w:type="spellStart"/>
      <w:r w:rsidR="00212282">
        <w:rPr>
          <w:rFonts w:ascii="Times New Roman" w:hAnsi="Times New Roman" w:cs="Times New Roman"/>
          <w:color w:val="auto"/>
          <w:sz w:val="24"/>
          <w:szCs w:val="24"/>
        </w:rPr>
        <w:t>RR-i</w:t>
      </w:r>
      <w:proofErr w:type="spellEnd"/>
      <w:r>
        <w:rPr>
          <w:rFonts w:ascii="Times New Roman" w:hAnsi="Times New Roman" w:cs="Times New Roman"/>
          <w:color w:val="auto"/>
          <w:sz w:val="24"/>
          <w:szCs w:val="24"/>
        </w:rPr>
        <w:t xml:space="preserve"> andmetel ei kanna ükski isik, </w:t>
      </w:r>
      <w:r w:rsidR="005A0209">
        <w:rPr>
          <w:rFonts w:ascii="Times New Roman" w:hAnsi="Times New Roman" w:cs="Times New Roman"/>
          <w:color w:val="auto"/>
          <w:sz w:val="24"/>
          <w:szCs w:val="24"/>
        </w:rPr>
        <w:t>on ametnikul õigus küsida eesnime valiku osas selgitust</w:t>
      </w:r>
      <w:r>
        <w:rPr>
          <w:rFonts w:ascii="Times New Roman" w:hAnsi="Times New Roman" w:cs="Times New Roman"/>
          <w:color w:val="auto"/>
          <w:sz w:val="24"/>
          <w:szCs w:val="24"/>
        </w:rPr>
        <w:t xml:space="preserve">. </w:t>
      </w:r>
      <w:proofErr w:type="spellStart"/>
      <w:r w:rsidR="00212282">
        <w:rPr>
          <w:rFonts w:ascii="Times New Roman" w:hAnsi="Times New Roman" w:cs="Times New Roman"/>
          <w:color w:val="auto"/>
          <w:sz w:val="24"/>
          <w:szCs w:val="24"/>
        </w:rPr>
        <w:t>RR-</w:t>
      </w:r>
      <w:r w:rsidR="00B056F9">
        <w:rPr>
          <w:rFonts w:ascii="Times New Roman" w:hAnsi="Times New Roman" w:cs="Times New Roman"/>
          <w:color w:val="auto"/>
          <w:sz w:val="24"/>
          <w:szCs w:val="24"/>
        </w:rPr>
        <w:t>i</w:t>
      </w:r>
      <w:r w:rsidR="00212282">
        <w:rPr>
          <w:rFonts w:ascii="Times New Roman" w:hAnsi="Times New Roman" w:cs="Times New Roman"/>
          <w:color w:val="auto"/>
          <w:sz w:val="24"/>
          <w:szCs w:val="24"/>
        </w:rPr>
        <w:t>s</w:t>
      </w:r>
      <w:proofErr w:type="spellEnd"/>
      <w:r w:rsidRPr="00F02147" w:rsidR="00181018">
        <w:rPr>
          <w:rFonts w:ascii="Times New Roman" w:hAnsi="Times New Roman" w:cs="Times New Roman"/>
          <w:color w:val="auto"/>
          <w:sz w:val="24"/>
          <w:szCs w:val="24"/>
        </w:rPr>
        <w:t xml:space="preserve"> on kasutusel ligi 24 000 eesnime, seega enamikul juhtudel esitatakse taotlus registriandmetel kontrollitava eesnime saamiseks. Kuna sellise kasutuseta eesnime taotluse menetlemisel tuleb ametnikul hinnata eesnime vastavust seaduse nõuetele, vajadusel ka otsida selle kasutuse kohta muus riigi tõendust, siis on vajalik, et nime taotleja selgitab, miks on haruldase nime kandmine vajalik.</w:t>
      </w:r>
    </w:p>
    <w:p w:rsidRPr="00F02147" w:rsidR="000C70B5" w:rsidP="00F02147" w:rsidRDefault="000C70B5" w14:paraId="53B609A4" w14:textId="77777777">
      <w:pPr>
        <w:pStyle w:val="BodyText"/>
        <w:spacing w:after="0" w:line="240" w:lineRule="auto"/>
        <w:jc w:val="both"/>
        <w:rPr>
          <w:rFonts w:ascii="Times New Roman" w:hAnsi="Times New Roman" w:cs="Times New Roman"/>
          <w:color w:val="auto"/>
          <w:sz w:val="24"/>
          <w:szCs w:val="24"/>
        </w:rPr>
      </w:pPr>
    </w:p>
    <w:p w:rsidR="00715759" w:rsidP="00715759" w:rsidRDefault="007B59D7" w14:paraId="29D0787F" w14:textId="55DAA68A">
      <w:pPr>
        <w:pStyle w:val="BodyText"/>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Eelnõu § 2</w:t>
      </w:r>
      <w:r w:rsidR="00D02AE6">
        <w:rPr>
          <w:rFonts w:ascii="Times New Roman" w:hAnsi="Times New Roman" w:cs="Times New Roman"/>
          <w:color w:val="auto"/>
          <w:sz w:val="24"/>
          <w:szCs w:val="24"/>
        </w:rPr>
        <w:t>4</w:t>
      </w:r>
      <w:r>
        <w:rPr>
          <w:rFonts w:ascii="Times New Roman" w:hAnsi="Times New Roman" w:cs="Times New Roman"/>
          <w:color w:val="auto"/>
          <w:sz w:val="24"/>
          <w:szCs w:val="24"/>
        </w:rPr>
        <w:t xml:space="preserve"> lõige </w:t>
      </w:r>
      <w:r w:rsidR="00D60EDD">
        <w:rPr>
          <w:rFonts w:ascii="Times New Roman" w:hAnsi="Times New Roman" w:cs="Times New Roman"/>
          <w:color w:val="auto"/>
          <w:sz w:val="24"/>
          <w:szCs w:val="24"/>
        </w:rPr>
        <w:t>3</w:t>
      </w:r>
      <w:r>
        <w:rPr>
          <w:rFonts w:ascii="Times New Roman" w:hAnsi="Times New Roman" w:cs="Times New Roman"/>
          <w:color w:val="auto"/>
          <w:sz w:val="24"/>
          <w:szCs w:val="24"/>
        </w:rPr>
        <w:t xml:space="preserve"> näeb ette olukorrad, kus isik peab eesnime muu</w:t>
      </w:r>
      <w:r w:rsidR="00121CA0">
        <w:rPr>
          <w:rFonts w:ascii="Times New Roman" w:hAnsi="Times New Roman" w:cs="Times New Roman"/>
          <w:color w:val="auto"/>
          <w:sz w:val="24"/>
          <w:szCs w:val="24"/>
        </w:rPr>
        <w:t>t</w:t>
      </w:r>
      <w:r>
        <w:rPr>
          <w:rFonts w:ascii="Times New Roman" w:hAnsi="Times New Roman" w:cs="Times New Roman"/>
          <w:color w:val="auto"/>
          <w:sz w:val="24"/>
          <w:szCs w:val="24"/>
        </w:rPr>
        <w:t>mise taotlust põhjenda</w:t>
      </w:r>
      <w:r w:rsidR="00B056F9">
        <w:rPr>
          <w:rFonts w:ascii="Times New Roman" w:hAnsi="Times New Roman" w:cs="Times New Roman"/>
          <w:color w:val="auto"/>
          <w:sz w:val="24"/>
          <w:szCs w:val="24"/>
        </w:rPr>
        <w:t>m</w:t>
      </w:r>
      <w:r>
        <w:rPr>
          <w:rFonts w:ascii="Times New Roman" w:hAnsi="Times New Roman" w:cs="Times New Roman"/>
          <w:color w:val="auto"/>
          <w:sz w:val="24"/>
          <w:szCs w:val="24"/>
        </w:rPr>
        <w:t xml:space="preserve">a. </w:t>
      </w:r>
      <w:r w:rsidR="00715759">
        <w:rPr>
          <w:rFonts w:ascii="Times New Roman" w:hAnsi="Times New Roman" w:cs="Times New Roman"/>
          <w:color w:val="auto"/>
          <w:sz w:val="24"/>
          <w:szCs w:val="24"/>
        </w:rPr>
        <w:t>Eelnõu § 2</w:t>
      </w:r>
      <w:r w:rsidR="00D02AE6">
        <w:rPr>
          <w:rFonts w:ascii="Times New Roman" w:hAnsi="Times New Roman" w:cs="Times New Roman"/>
          <w:color w:val="auto"/>
          <w:sz w:val="24"/>
          <w:szCs w:val="24"/>
        </w:rPr>
        <w:t>4</w:t>
      </w:r>
      <w:r w:rsidR="00715759">
        <w:rPr>
          <w:rFonts w:ascii="Times New Roman" w:hAnsi="Times New Roman" w:cs="Times New Roman"/>
          <w:color w:val="auto"/>
          <w:sz w:val="24"/>
          <w:szCs w:val="24"/>
        </w:rPr>
        <w:t xml:space="preserve"> lõige </w:t>
      </w:r>
      <w:r w:rsidR="00D60EDD">
        <w:rPr>
          <w:rFonts w:ascii="Times New Roman" w:hAnsi="Times New Roman" w:cs="Times New Roman"/>
          <w:color w:val="auto"/>
          <w:sz w:val="24"/>
          <w:szCs w:val="24"/>
        </w:rPr>
        <w:t>3</w:t>
      </w:r>
      <w:r w:rsidR="00715759">
        <w:rPr>
          <w:rFonts w:ascii="Times New Roman" w:hAnsi="Times New Roman" w:cs="Times New Roman"/>
          <w:color w:val="auto"/>
          <w:sz w:val="24"/>
          <w:szCs w:val="24"/>
        </w:rPr>
        <w:t xml:space="preserve"> punkt 1 näeb ette, et k</w:t>
      </w:r>
      <w:r w:rsidRPr="00F02147" w:rsidR="00715759">
        <w:rPr>
          <w:rFonts w:ascii="Times New Roman" w:hAnsi="Times New Roman" w:cs="Times New Roman"/>
          <w:color w:val="auto"/>
          <w:sz w:val="24"/>
          <w:szCs w:val="24"/>
        </w:rPr>
        <w:t xml:space="preserve">ui isik soovib eesnime, mis on </w:t>
      </w:r>
      <w:proofErr w:type="spellStart"/>
      <w:r w:rsidR="00212282">
        <w:rPr>
          <w:rFonts w:ascii="Times New Roman" w:hAnsi="Times New Roman" w:cs="Times New Roman"/>
          <w:color w:val="auto"/>
          <w:sz w:val="24"/>
          <w:szCs w:val="24"/>
        </w:rPr>
        <w:t>RR-i</w:t>
      </w:r>
      <w:proofErr w:type="spellEnd"/>
      <w:r w:rsidRPr="00F02147" w:rsidR="00715759">
        <w:rPr>
          <w:rFonts w:ascii="Times New Roman" w:hAnsi="Times New Roman" w:cs="Times New Roman"/>
          <w:color w:val="auto"/>
          <w:sz w:val="24"/>
          <w:szCs w:val="24"/>
        </w:rPr>
        <w:t xml:space="preserve"> andmetel kasutusel üksnes vastassool, tuleb isikul oma soovi põhjendada.</w:t>
      </w:r>
    </w:p>
    <w:p w:rsidR="00715759" w:rsidP="00715759" w:rsidRDefault="00715759" w14:paraId="1A912D4D" w14:textId="77777777">
      <w:pPr>
        <w:pStyle w:val="BodyText"/>
        <w:spacing w:after="0" w:line="240" w:lineRule="auto"/>
        <w:jc w:val="both"/>
        <w:rPr>
          <w:rFonts w:ascii="Times New Roman" w:hAnsi="Times New Roman" w:cs="Times New Roman"/>
          <w:color w:val="auto"/>
          <w:sz w:val="24"/>
          <w:szCs w:val="24"/>
        </w:rPr>
      </w:pPr>
    </w:p>
    <w:p w:rsidR="007B59D7" w:rsidP="007B59D7" w:rsidRDefault="007B59D7" w14:paraId="44CA4332" w14:textId="20453298">
      <w:pPr>
        <w:pStyle w:val="BodyText"/>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Eelnõu § 2</w:t>
      </w:r>
      <w:r w:rsidR="00D02AE6">
        <w:rPr>
          <w:rFonts w:ascii="Times New Roman" w:hAnsi="Times New Roman" w:cs="Times New Roman"/>
          <w:color w:val="auto"/>
          <w:sz w:val="24"/>
          <w:szCs w:val="24"/>
        </w:rPr>
        <w:t>4</w:t>
      </w:r>
      <w:r>
        <w:rPr>
          <w:rFonts w:ascii="Times New Roman" w:hAnsi="Times New Roman" w:cs="Times New Roman"/>
          <w:color w:val="auto"/>
          <w:sz w:val="24"/>
          <w:szCs w:val="24"/>
        </w:rPr>
        <w:t xml:space="preserve"> lõige </w:t>
      </w:r>
      <w:r w:rsidR="00D60EDD">
        <w:rPr>
          <w:rFonts w:ascii="Times New Roman" w:hAnsi="Times New Roman" w:cs="Times New Roman"/>
          <w:color w:val="auto"/>
          <w:sz w:val="24"/>
          <w:szCs w:val="24"/>
        </w:rPr>
        <w:t>3</w:t>
      </w:r>
      <w:r w:rsidR="00715759">
        <w:rPr>
          <w:rFonts w:ascii="Times New Roman" w:hAnsi="Times New Roman" w:cs="Times New Roman"/>
          <w:color w:val="auto"/>
          <w:sz w:val="24"/>
          <w:szCs w:val="24"/>
        </w:rPr>
        <w:t xml:space="preserve"> punkt 2</w:t>
      </w:r>
      <w:r>
        <w:rPr>
          <w:rFonts w:ascii="Times New Roman" w:hAnsi="Times New Roman" w:cs="Times New Roman"/>
          <w:color w:val="auto"/>
          <w:sz w:val="24"/>
          <w:szCs w:val="24"/>
        </w:rPr>
        <w:t xml:space="preserve"> näeb ette, et k</w:t>
      </w:r>
      <w:r w:rsidRPr="00F02147">
        <w:rPr>
          <w:rFonts w:ascii="Times New Roman" w:hAnsi="Times New Roman" w:cs="Times New Roman"/>
          <w:color w:val="auto"/>
          <w:sz w:val="24"/>
          <w:szCs w:val="24"/>
        </w:rPr>
        <w:t xml:space="preserve">ui isik on eesnime juba muutnud, siis korduvaks </w:t>
      </w:r>
      <w:r w:rsidR="00B056F9">
        <w:rPr>
          <w:rFonts w:ascii="Times New Roman" w:hAnsi="Times New Roman" w:cs="Times New Roman"/>
          <w:color w:val="auto"/>
          <w:sz w:val="24"/>
          <w:szCs w:val="24"/>
        </w:rPr>
        <w:t xml:space="preserve">nime </w:t>
      </w:r>
      <w:r w:rsidRPr="00F02147">
        <w:rPr>
          <w:rFonts w:ascii="Times New Roman" w:hAnsi="Times New Roman" w:cs="Times New Roman"/>
          <w:color w:val="auto"/>
          <w:sz w:val="24"/>
          <w:szCs w:val="24"/>
        </w:rPr>
        <w:t xml:space="preserve">muutmiseks on vajalik mõjuv põhjus. </w:t>
      </w:r>
      <w:r w:rsidR="00B056F9">
        <w:rPr>
          <w:rFonts w:ascii="Times New Roman" w:hAnsi="Times New Roman" w:cs="Times New Roman"/>
          <w:color w:val="auto"/>
          <w:sz w:val="24"/>
          <w:szCs w:val="24"/>
        </w:rPr>
        <w:t>Eelnõu</w:t>
      </w:r>
      <w:r w:rsidRPr="00F02147">
        <w:rPr>
          <w:rFonts w:ascii="Times New Roman" w:hAnsi="Times New Roman" w:cs="Times New Roman"/>
          <w:color w:val="auto"/>
          <w:sz w:val="24"/>
          <w:szCs w:val="24"/>
        </w:rPr>
        <w:t xml:space="preserve"> ei piira eesnime muutmise kordasid, kuid kui isik juba kord on saanud endale ise uue eesnime valida, siis peab sellest loobumiseks ning uue nime andmiseks olema põhjus. Isikunimi on siiski isiku identifitseerimise tunnus, seda ei </w:t>
      </w:r>
      <w:r w:rsidR="0016025C">
        <w:rPr>
          <w:rFonts w:ascii="Times New Roman" w:hAnsi="Times New Roman" w:cs="Times New Roman"/>
          <w:color w:val="auto"/>
          <w:sz w:val="24"/>
          <w:szCs w:val="24"/>
        </w:rPr>
        <w:t>tohiks</w:t>
      </w:r>
      <w:r w:rsidRPr="00F02147">
        <w:rPr>
          <w:rFonts w:ascii="Times New Roman" w:hAnsi="Times New Roman" w:cs="Times New Roman"/>
          <w:color w:val="auto"/>
          <w:sz w:val="24"/>
          <w:szCs w:val="24"/>
        </w:rPr>
        <w:t xml:space="preserve"> muut</w:t>
      </w:r>
      <w:r w:rsidR="0016025C">
        <w:rPr>
          <w:rFonts w:ascii="Times New Roman" w:hAnsi="Times New Roman" w:cs="Times New Roman"/>
          <w:color w:val="auto"/>
          <w:sz w:val="24"/>
          <w:szCs w:val="24"/>
        </w:rPr>
        <w:t>a</w:t>
      </w:r>
      <w:r w:rsidRPr="00F02147">
        <w:rPr>
          <w:rFonts w:ascii="Times New Roman" w:hAnsi="Times New Roman" w:cs="Times New Roman"/>
          <w:color w:val="auto"/>
          <w:sz w:val="24"/>
          <w:szCs w:val="24"/>
        </w:rPr>
        <w:t xml:space="preserve"> kergekäelisel ja sisulise vajaduseta.</w:t>
      </w:r>
    </w:p>
    <w:p w:rsidR="00715759" w:rsidP="007B59D7" w:rsidRDefault="00715759" w14:paraId="04656A86" w14:textId="77777777">
      <w:pPr>
        <w:pStyle w:val="BodyText"/>
        <w:spacing w:after="0" w:line="240" w:lineRule="auto"/>
        <w:jc w:val="both"/>
        <w:rPr>
          <w:rFonts w:ascii="Times New Roman" w:hAnsi="Times New Roman" w:cs="Times New Roman"/>
          <w:color w:val="auto"/>
          <w:sz w:val="24"/>
          <w:szCs w:val="24"/>
        </w:rPr>
      </w:pPr>
    </w:p>
    <w:p w:rsidR="003C390C" w:rsidP="007B59D7" w:rsidRDefault="00715759" w14:paraId="36E60DC7" w14:textId="36E491FD">
      <w:pPr>
        <w:pStyle w:val="BodyText"/>
        <w:spacing w:after="0" w:line="240" w:lineRule="auto"/>
        <w:jc w:val="both"/>
        <w:rPr>
          <w:rFonts w:ascii="Times New Roman" w:hAnsi="Times New Roman" w:cs="Times New Roman"/>
          <w:color w:val="auto"/>
          <w:sz w:val="24"/>
          <w:szCs w:val="24"/>
        </w:rPr>
      </w:pPr>
      <w:r>
        <w:rPr>
          <w:rFonts w:ascii="Times New Roman" w:hAnsi="Times New Roman" w:cs="Times New Roman"/>
          <w:b/>
          <w:bCs/>
          <w:color w:val="auto"/>
          <w:sz w:val="24"/>
          <w:szCs w:val="24"/>
        </w:rPr>
        <w:t>Eelnõu §-ga 2</w:t>
      </w:r>
      <w:r w:rsidR="00CE16A1">
        <w:rPr>
          <w:rFonts w:ascii="Times New Roman" w:hAnsi="Times New Roman" w:cs="Times New Roman"/>
          <w:b/>
          <w:bCs/>
          <w:color w:val="auto"/>
          <w:sz w:val="24"/>
          <w:szCs w:val="24"/>
        </w:rPr>
        <w:t>5</w:t>
      </w:r>
      <w:r>
        <w:rPr>
          <w:rFonts w:ascii="Times New Roman" w:hAnsi="Times New Roman" w:cs="Times New Roman"/>
          <w:b/>
          <w:bCs/>
          <w:color w:val="auto"/>
          <w:sz w:val="24"/>
          <w:szCs w:val="24"/>
        </w:rPr>
        <w:t xml:space="preserve"> </w:t>
      </w:r>
      <w:r>
        <w:rPr>
          <w:rFonts w:ascii="Times New Roman" w:hAnsi="Times New Roman" w:cs="Times New Roman"/>
          <w:color w:val="auto"/>
          <w:sz w:val="24"/>
          <w:szCs w:val="24"/>
        </w:rPr>
        <w:t xml:space="preserve">sätestatakse eesnime muutmisest keeldumise alused. </w:t>
      </w:r>
      <w:r w:rsidRPr="003C390C" w:rsidR="003C390C">
        <w:rPr>
          <w:rFonts w:ascii="Times New Roman" w:hAnsi="Times New Roman" w:cs="Times New Roman"/>
          <w:color w:val="auto"/>
          <w:sz w:val="24"/>
          <w:szCs w:val="24"/>
        </w:rPr>
        <w:t xml:space="preserve">Keeldumise alused on vaja esitada õigusselguse huvides, võimaldades nii ametnikel kui ka nime muuta soovivatel inimestel lihtsamini aru saada, mis alusel tema </w:t>
      </w:r>
      <w:r w:rsidR="00F01465">
        <w:rPr>
          <w:rFonts w:ascii="Times New Roman" w:hAnsi="Times New Roman" w:cs="Times New Roman"/>
          <w:color w:val="auto"/>
          <w:sz w:val="24"/>
          <w:szCs w:val="24"/>
        </w:rPr>
        <w:t>ees</w:t>
      </w:r>
      <w:r w:rsidRPr="003C390C" w:rsidR="003C390C">
        <w:rPr>
          <w:rFonts w:ascii="Times New Roman" w:hAnsi="Times New Roman" w:cs="Times New Roman"/>
          <w:color w:val="auto"/>
          <w:sz w:val="24"/>
          <w:szCs w:val="24"/>
        </w:rPr>
        <w:t>nime muutmise taotlusest keeldutakse</w:t>
      </w:r>
      <w:r w:rsidR="003C390C">
        <w:rPr>
          <w:rFonts w:ascii="Times New Roman" w:hAnsi="Times New Roman" w:cs="Times New Roman"/>
          <w:color w:val="auto"/>
          <w:sz w:val="24"/>
          <w:szCs w:val="24"/>
        </w:rPr>
        <w:t xml:space="preserve">. Eesnime muutmisest keeldumiseks on </w:t>
      </w:r>
      <w:r w:rsidR="00971629">
        <w:rPr>
          <w:rFonts w:ascii="Times New Roman" w:hAnsi="Times New Roman" w:cs="Times New Roman"/>
          <w:color w:val="auto"/>
          <w:sz w:val="24"/>
          <w:szCs w:val="24"/>
        </w:rPr>
        <w:t>neli</w:t>
      </w:r>
      <w:r w:rsidR="003C390C">
        <w:rPr>
          <w:rFonts w:ascii="Times New Roman" w:hAnsi="Times New Roman" w:cs="Times New Roman"/>
          <w:color w:val="auto"/>
          <w:sz w:val="24"/>
          <w:szCs w:val="24"/>
        </w:rPr>
        <w:t xml:space="preserve"> alust</w:t>
      </w:r>
      <w:r w:rsidR="00971629">
        <w:rPr>
          <w:rFonts w:ascii="Times New Roman" w:hAnsi="Times New Roman" w:cs="Times New Roman"/>
          <w:color w:val="auto"/>
          <w:sz w:val="24"/>
          <w:szCs w:val="24"/>
        </w:rPr>
        <w:t>.</w:t>
      </w:r>
    </w:p>
    <w:p w:rsidR="00BA20B4" w:rsidP="00F02147" w:rsidRDefault="00BA20B4" w14:paraId="73511874" w14:textId="77777777">
      <w:pPr>
        <w:pStyle w:val="BodyText"/>
        <w:spacing w:after="0" w:line="240" w:lineRule="auto"/>
        <w:jc w:val="both"/>
        <w:rPr>
          <w:rFonts w:ascii="Times New Roman" w:hAnsi="Times New Roman" w:cs="Times New Roman"/>
          <w:color w:val="auto"/>
          <w:kern w:val="0"/>
          <w:sz w:val="24"/>
          <w:szCs w:val="24"/>
          <w:lang w:eastAsia="en-US"/>
        </w:rPr>
      </w:pPr>
    </w:p>
    <w:p w:rsidRPr="00F02147" w:rsidR="00BA20B4" w:rsidP="00BA20B4" w:rsidRDefault="00971629" w14:paraId="0A64758E" w14:textId="6A28AA9D">
      <w:pPr>
        <w:pStyle w:val="BodyText"/>
        <w:spacing w:after="0" w:line="240" w:lineRule="auto"/>
        <w:jc w:val="both"/>
        <w:rPr>
          <w:rFonts w:ascii="Times New Roman" w:hAnsi="Times New Roman" w:cs="Times New Roman"/>
          <w:color w:val="auto"/>
          <w:sz w:val="24"/>
          <w:szCs w:val="24"/>
        </w:rPr>
      </w:pPr>
      <w:r>
        <w:rPr>
          <w:rFonts w:ascii="Times New Roman" w:hAnsi="Times New Roman" w:cs="Times New Roman"/>
          <w:sz w:val="24"/>
          <w:szCs w:val="24"/>
        </w:rPr>
        <w:t>Eelnõu § 25 lõige 1 punkt 1 sätestab p</w:t>
      </w:r>
      <w:r w:rsidRPr="00F02147">
        <w:rPr>
          <w:rFonts w:ascii="Times New Roman" w:hAnsi="Times New Roman" w:cs="Times New Roman"/>
          <w:sz w:val="24"/>
          <w:szCs w:val="24"/>
        </w:rPr>
        <w:t>iirang</w:t>
      </w:r>
      <w:r>
        <w:rPr>
          <w:rFonts w:ascii="Times New Roman" w:hAnsi="Times New Roman" w:cs="Times New Roman"/>
          <w:sz w:val="24"/>
          <w:szCs w:val="24"/>
        </w:rPr>
        <w:t>u</w:t>
      </w:r>
      <w:r w:rsidR="00E603B5">
        <w:rPr>
          <w:rFonts w:ascii="Times New Roman" w:hAnsi="Times New Roman" w:cs="Times New Roman"/>
          <w:sz w:val="24"/>
          <w:szCs w:val="24"/>
        </w:rPr>
        <w:t>.</w:t>
      </w:r>
      <w:r w:rsidRPr="00F02147">
        <w:rPr>
          <w:rFonts w:ascii="Times New Roman" w:hAnsi="Times New Roman" w:cs="Times New Roman"/>
          <w:color w:val="auto"/>
          <w:sz w:val="24"/>
          <w:szCs w:val="24"/>
        </w:rPr>
        <w:t xml:space="preserve"> </w:t>
      </w:r>
      <w:r w:rsidRPr="00F02147" w:rsidR="00BA20B4">
        <w:rPr>
          <w:rFonts w:ascii="Times New Roman" w:hAnsi="Times New Roman" w:cs="Times New Roman"/>
          <w:color w:val="auto"/>
          <w:sz w:val="24"/>
          <w:szCs w:val="24"/>
        </w:rPr>
        <w:t xml:space="preserve">Esimese </w:t>
      </w:r>
      <w:r w:rsidR="00BA20B4">
        <w:rPr>
          <w:rFonts w:ascii="Times New Roman" w:hAnsi="Times New Roman" w:cs="Times New Roman"/>
          <w:color w:val="auto"/>
          <w:sz w:val="24"/>
          <w:szCs w:val="24"/>
        </w:rPr>
        <w:t>keeldumise aluse</w:t>
      </w:r>
      <w:r w:rsidR="00084810">
        <w:rPr>
          <w:rFonts w:ascii="Times New Roman" w:hAnsi="Times New Roman" w:cs="Times New Roman"/>
          <w:color w:val="auto"/>
          <w:sz w:val="24"/>
          <w:szCs w:val="24"/>
        </w:rPr>
        <w:t xml:space="preserve"> eesmärgiks</w:t>
      </w:r>
      <w:r w:rsidRPr="00F02147" w:rsidR="00BA20B4">
        <w:rPr>
          <w:rFonts w:ascii="Times New Roman" w:hAnsi="Times New Roman" w:cs="Times New Roman"/>
          <w:color w:val="auto"/>
          <w:sz w:val="24"/>
          <w:szCs w:val="24"/>
        </w:rPr>
        <w:t xml:space="preserve"> on hoida eesti keelt ja kultuuri, mille oluline osa on ka eesni</w:t>
      </w:r>
      <w:r w:rsidR="0016025C">
        <w:rPr>
          <w:rFonts w:ascii="Times New Roman" w:hAnsi="Times New Roman" w:cs="Times New Roman"/>
          <w:color w:val="auto"/>
          <w:sz w:val="24"/>
          <w:szCs w:val="24"/>
        </w:rPr>
        <w:t>mi</w:t>
      </w:r>
      <w:r w:rsidRPr="00F02147" w:rsidR="00BA20B4">
        <w:rPr>
          <w:rFonts w:ascii="Times New Roman" w:hAnsi="Times New Roman" w:cs="Times New Roman"/>
          <w:color w:val="auto"/>
          <w:sz w:val="24"/>
          <w:szCs w:val="24"/>
        </w:rPr>
        <w:t xml:space="preserve">. Tänapäeval on Eestis kasutusel palju võõrkeelseid eesnimesid, kuid see ei tähenda, et võõrkeelseid eesnimesid võiks vabalt juurde luua. Eelnõu § </w:t>
      </w:r>
      <w:r>
        <w:rPr>
          <w:rFonts w:ascii="Times New Roman" w:hAnsi="Times New Roman" w:cs="Times New Roman"/>
          <w:color w:val="auto"/>
          <w:sz w:val="24"/>
          <w:szCs w:val="24"/>
        </w:rPr>
        <w:t>6</w:t>
      </w:r>
      <w:r w:rsidRPr="00F02147" w:rsidR="00BA20B4">
        <w:rPr>
          <w:rFonts w:ascii="Times New Roman" w:hAnsi="Times New Roman" w:cs="Times New Roman"/>
          <w:color w:val="auto"/>
          <w:sz w:val="24"/>
          <w:szCs w:val="24"/>
        </w:rPr>
        <w:t xml:space="preserve"> annab võimaluse võõrkeelset eesnime eesti keelele omaseks muuta, samuti võimaldab hinnata võõrkeelse eesnime tunnustega eesnime eesti nimetraditsioonile vastavaks. Seega on eesnime valik uue eesnime andmisel väga lai ning </w:t>
      </w:r>
      <w:r w:rsidR="00E603B5">
        <w:rPr>
          <w:rFonts w:ascii="Times New Roman" w:hAnsi="Times New Roman" w:cs="Times New Roman"/>
          <w:color w:val="auto"/>
          <w:sz w:val="24"/>
          <w:szCs w:val="24"/>
        </w:rPr>
        <w:t>eelnõuga</w:t>
      </w:r>
      <w:r w:rsidRPr="00F02147" w:rsidR="00BA20B4">
        <w:rPr>
          <w:rFonts w:ascii="Times New Roman" w:hAnsi="Times New Roman" w:cs="Times New Roman"/>
          <w:color w:val="auto"/>
          <w:sz w:val="24"/>
          <w:szCs w:val="24"/>
        </w:rPr>
        <w:t xml:space="preserve"> sätestat</w:t>
      </w:r>
      <w:r w:rsidR="00E603B5">
        <w:rPr>
          <w:rFonts w:ascii="Times New Roman" w:hAnsi="Times New Roman" w:cs="Times New Roman"/>
          <w:color w:val="auto"/>
          <w:sz w:val="24"/>
          <w:szCs w:val="24"/>
        </w:rPr>
        <w:t>av</w:t>
      </w:r>
      <w:r w:rsidRPr="00F02147" w:rsidR="00BA20B4">
        <w:rPr>
          <w:rFonts w:ascii="Times New Roman" w:hAnsi="Times New Roman" w:cs="Times New Roman"/>
          <w:color w:val="auto"/>
          <w:sz w:val="24"/>
          <w:szCs w:val="24"/>
        </w:rPr>
        <w:t xml:space="preserve"> piirang jätab võimaluse sobiva eesnime valikuks. Piirang aitab vältida ekstreemseid valikud</w:t>
      </w:r>
      <w:r w:rsidR="00BA20B4">
        <w:rPr>
          <w:rFonts w:ascii="Times New Roman" w:hAnsi="Times New Roman" w:cs="Times New Roman"/>
          <w:color w:val="auto"/>
          <w:sz w:val="24"/>
          <w:szCs w:val="24"/>
        </w:rPr>
        <w:t xml:space="preserve"> ja</w:t>
      </w:r>
      <w:r w:rsidRPr="00F02147" w:rsidR="00BA20B4">
        <w:rPr>
          <w:rFonts w:ascii="Times New Roman" w:hAnsi="Times New Roman" w:cs="Times New Roman"/>
          <w:color w:val="auto"/>
          <w:sz w:val="24"/>
          <w:szCs w:val="24"/>
        </w:rPr>
        <w:t xml:space="preserve"> keeruliste eesnimede teket.</w:t>
      </w:r>
      <w:r>
        <w:rPr>
          <w:rFonts w:ascii="Times New Roman" w:hAnsi="Times New Roman" w:cs="Times New Roman"/>
          <w:color w:val="auto"/>
          <w:sz w:val="24"/>
          <w:szCs w:val="24"/>
        </w:rPr>
        <w:t xml:space="preserve"> Kui isik soovib eesnime, mis ei vasta eelnõu § 6 nõuetele, siis antakse talle menetluses võimalus oma nimevalikut muuta. Seega otsust ei teha kunagi ainult esitatud andmete alusel, vaid isikule selgitakse seaduse võimalusi ning soovitatakse muuta nimevalikut.</w:t>
      </w:r>
    </w:p>
    <w:p w:rsidRPr="00F02147" w:rsidR="00BA20B4" w:rsidP="00BA20B4" w:rsidRDefault="00BA20B4" w14:paraId="4AFE6EB9" w14:textId="77777777">
      <w:pPr>
        <w:pStyle w:val="BodyText"/>
        <w:spacing w:after="0" w:line="240" w:lineRule="auto"/>
        <w:jc w:val="both"/>
        <w:rPr>
          <w:rFonts w:ascii="Times New Roman" w:hAnsi="Times New Roman" w:cs="Times New Roman"/>
          <w:color w:val="auto"/>
          <w:sz w:val="24"/>
          <w:szCs w:val="24"/>
        </w:rPr>
      </w:pPr>
    </w:p>
    <w:p w:rsidRPr="00F02147" w:rsidR="00BA20B4" w:rsidP="00BA20B4" w:rsidRDefault="00BA20B4" w14:paraId="1DEA9A82" w14:textId="14A72A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 2</w:t>
      </w:r>
      <w:r w:rsidR="0063565E">
        <w:rPr>
          <w:rFonts w:ascii="Times New Roman" w:hAnsi="Times New Roman" w:cs="Times New Roman"/>
          <w:sz w:val="24"/>
          <w:szCs w:val="24"/>
        </w:rPr>
        <w:t xml:space="preserve">5 </w:t>
      </w:r>
      <w:r>
        <w:rPr>
          <w:rFonts w:ascii="Times New Roman" w:hAnsi="Times New Roman" w:cs="Times New Roman"/>
          <w:sz w:val="24"/>
          <w:szCs w:val="24"/>
        </w:rPr>
        <w:t>lõige 1 punkt 2 sätestab p</w:t>
      </w:r>
      <w:r w:rsidRPr="00F02147">
        <w:rPr>
          <w:rFonts w:ascii="Times New Roman" w:hAnsi="Times New Roman" w:cs="Times New Roman"/>
          <w:sz w:val="24"/>
          <w:szCs w:val="24"/>
        </w:rPr>
        <w:t>iirang</w:t>
      </w:r>
      <w:r>
        <w:rPr>
          <w:rFonts w:ascii="Times New Roman" w:hAnsi="Times New Roman" w:cs="Times New Roman"/>
          <w:sz w:val="24"/>
          <w:szCs w:val="24"/>
        </w:rPr>
        <w:t>u</w:t>
      </w:r>
      <w:r w:rsidRPr="00F02147">
        <w:rPr>
          <w:rFonts w:ascii="Times New Roman" w:hAnsi="Times New Roman" w:cs="Times New Roman"/>
          <w:sz w:val="24"/>
          <w:szCs w:val="24"/>
        </w:rPr>
        <w:t xml:space="preserve"> – </w:t>
      </w:r>
      <w:r w:rsidR="00971629">
        <w:rPr>
          <w:rFonts w:ascii="Times New Roman" w:hAnsi="Times New Roman" w:cs="Times New Roman"/>
          <w:sz w:val="24"/>
          <w:szCs w:val="24"/>
        </w:rPr>
        <w:t>anda ei saa soovitud</w:t>
      </w:r>
      <w:r w:rsidRPr="00F02147">
        <w:rPr>
          <w:rFonts w:ascii="Times New Roman" w:hAnsi="Times New Roman" w:cs="Times New Roman"/>
          <w:sz w:val="24"/>
          <w:szCs w:val="24"/>
        </w:rPr>
        <w:t xml:space="preserve"> eesnimi</w:t>
      </w:r>
      <w:r w:rsidR="00971629">
        <w:rPr>
          <w:rFonts w:ascii="Times New Roman" w:hAnsi="Times New Roman" w:cs="Times New Roman"/>
          <w:sz w:val="24"/>
          <w:szCs w:val="24"/>
        </w:rPr>
        <w:t>, kui see</w:t>
      </w:r>
      <w:r w:rsidRPr="00F02147">
        <w:rPr>
          <w:rFonts w:ascii="Times New Roman" w:hAnsi="Times New Roman" w:cs="Times New Roman"/>
          <w:sz w:val="24"/>
          <w:szCs w:val="24"/>
        </w:rPr>
        <w:t xml:space="preserve"> koos kantava perekonnanimega moodust</w:t>
      </w:r>
      <w:r w:rsidR="00971629">
        <w:rPr>
          <w:rFonts w:ascii="Times New Roman" w:hAnsi="Times New Roman" w:cs="Times New Roman"/>
          <w:sz w:val="24"/>
          <w:szCs w:val="24"/>
        </w:rPr>
        <w:t>ab</w:t>
      </w:r>
      <w:r w:rsidRPr="00F02147">
        <w:rPr>
          <w:rFonts w:ascii="Times New Roman" w:hAnsi="Times New Roman" w:cs="Times New Roman"/>
          <w:sz w:val="24"/>
          <w:szCs w:val="24"/>
        </w:rPr>
        <w:t xml:space="preserve"> isikunime, mis on </w:t>
      </w:r>
      <w:proofErr w:type="spellStart"/>
      <w:r w:rsidR="00212282">
        <w:rPr>
          <w:rFonts w:ascii="Times New Roman" w:hAnsi="Times New Roman" w:cs="Times New Roman"/>
          <w:sz w:val="24"/>
          <w:szCs w:val="24"/>
        </w:rPr>
        <w:t>RR-i</w:t>
      </w:r>
      <w:proofErr w:type="spellEnd"/>
      <w:r w:rsidRPr="00F02147">
        <w:rPr>
          <w:rFonts w:ascii="Times New Roman" w:hAnsi="Times New Roman" w:cs="Times New Roman"/>
          <w:sz w:val="24"/>
          <w:szCs w:val="24"/>
        </w:rPr>
        <w:t xml:space="preserve"> andmetel elava isiku isikunimi. Piirangu eesmärk on vältida segadusi isikunimedega, aga välistada ka identiteedivarguse</w:t>
      </w:r>
      <w:r w:rsidR="00971629">
        <w:rPr>
          <w:rFonts w:ascii="Times New Roman" w:hAnsi="Times New Roman" w:cs="Times New Roman"/>
          <w:sz w:val="24"/>
          <w:szCs w:val="24"/>
        </w:rPr>
        <w:t>d</w:t>
      </w:r>
      <w:r w:rsidRPr="00F02147">
        <w:rPr>
          <w:rFonts w:ascii="Times New Roman" w:hAnsi="Times New Roman" w:cs="Times New Roman"/>
          <w:sz w:val="24"/>
          <w:szCs w:val="24"/>
        </w:rPr>
        <w:t xml:space="preserve">. Olemasoleva isikunimega sama isikunime saab tekkida näiteks sünni registreerimisel, abielu või kooselulepingu sõlmimisel, kuid selliseid isikunimesid ei </w:t>
      </w:r>
      <w:r w:rsidR="0016025C">
        <w:rPr>
          <w:rFonts w:ascii="Times New Roman" w:hAnsi="Times New Roman" w:cs="Times New Roman"/>
          <w:sz w:val="24"/>
          <w:szCs w:val="24"/>
        </w:rPr>
        <w:t>tohiks</w:t>
      </w:r>
      <w:r w:rsidRPr="00F02147">
        <w:rPr>
          <w:rFonts w:ascii="Times New Roman" w:hAnsi="Times New Roman" w:cs="Times New Roman"/>
          <w:sz w:val="24"/>
          <w:szCs w:val="24"/>
        </w:rPr>
        <w:t xml:space="preserve"> juurde tekitada nimemuutmise menetluses. Eesnimede valik on väga lai, vajadusel saab piirangu alla langeva eesnime juurde võtta teise eesnime ning sellega vältida olemasoleva isikunimega sama isikunime tekkimist.</w:t>
      </w:r>
    </w:p>
    <w:p w:rsidRPr="00F02147" w:rsidR="000E366B" w:rsidP="00F02147" w:rsidRDefault="000E366B" w14:paraId="710E44DC" w14:textId="4C96F96D">
      <w:pPr>
        <w:pStyle w:val="BodyText"/>
        <w:spacing w:after="0" w:line="240" w:lineRule="auto"/>
        <w:jc w:val="both"/>
        <w:rPr>
          <w:rFonts w:ascii="Times New Roman" w:hAnsi="Times New Roman" w:cs="Times New Roman"/>
          <w:color w:val="auto"/>
          <w:sz w:val="24"/>
          <w:szCs w:val="24"/>
        </w:rPr>
      </w:pPr>
    </w:p>
    <w:p w:rsidRPr="00F02147" w:rsidR="000E366B" w:rsidP="00F02147" w:rsidRDefault="000E366B" w14:paraId="052FE42C" w14:textId="6C273770">
      <w:pPr>
        <w:pStyle w:val="BodyText"/>
        <w:spacing w:after="0" w:line="240" w:lineRule="auto"/>
        <w:jc w:val="both"/>
        <w:rPr>
          <w:rFonts w:ascii="Times New Roman" w:hAnsi="Times New Roman" w:cs="Times New Roman"/>
          <w:color w:val="auto"/>
          <w:sz w:val="24"/>
          <w:szCs w:val="24"/>
        </w:rPr>
      </w:pPr>
      <w:r>
        <w:rPr>
          <w:rFonts w:ascii="Times New Roman" w:hAnsi="Times New Roman"/>
          <w:sz w:val="24"/>
          <w:szCs w:val="24"/>
        </w:rPr>
        <w:t>Eelnõu § 2</w:t>
      </w:r>
      <w:r w:rsidR="0063565E">
        <w:rPr>
          <w:rFonts w:ascii="Times New Roman" w:hAnsi="Times New Roman"/>
          <w:sz w:val="24"/>
          <w:szCs w:val="24"/>
        </w:rPr>
        <w:t>5</w:t>
      </w:r>
      <w:r>
        <w:rPr>
          <w:rFonts w:ascii="Times New Roman" w:hAnsi="Times New Roman"/>
          <w:sz w:val="24"/>
          <w:szCs w:val="24"/>
        </w:rPr>
        <w:t xml:space="preserve"> lõige 1 punkt 3 alusel keeldutakse uue eesnime andmisest siis, kui </w:t>
      </w:r>
      <w:r w:rsidRPr="00A25BAC" w:rsidR="00971629">
        <w:rPr>
          <w:rFonts w:ascii="Times New Roman" w:hAnsi="Times New Roman"/>
          <w:sz w:val="24"/>
          <w:szCs w:val="24"/>
        </w:rPr>
        <w:t>soovit</w:t>
      </w:r>
      <w:r w:rsidR="00971629">
        <w:rPr>
          <w:rFonts w:ascii="Times New Roman" w:hAnsi="Times New Roman"/>
          <w:sz w:val="24"/>
          <w:szCs w:val="24"/>
        </w:rPr>
        <w:t>ud</w:t>
      </w:r>
      <w:r w:rsidRPr="00A25BAC" w:rsidR="00971629">
        <w:rPr>
          <w:rFonts w:ascii="Times New Roman" w:hAnsi="Times New Roman"/>
          <w:sz w:val="24"/>
          <w:szCs w:val="24"/>
        </w:rPr>
        <w:t xml:space="preserve"> eesnim</w:t>
      </w:r>
      <w:r w:rsidR="00971629">
        <w:rPr>
          <w:rFonts w:ascii="Times New Roman" w:hAnsi="Times New Roman"/>
          <w:sz w:val="24"/>
          <w:szCs w:val="24"/>
        </w:rPr>
        <w:t>i</w:t>
      </w:r>
      <w:r w:rsidRPr="009C7701" w:rsidR="00971629">
        <w:rPr>
          <w:rFonts w:ascii="Times New Roman" w:hAnsi="Times New Roman"/>
          <w:sz w:val="24"/>
          <w:szCs w:val="24"/>
        </w:rPr>
        <w:t xml:space="preserve"> on juurdunud </w:t>
      </w:r>
      <w:r w:rsidR="00971629">
        <w:rPr>
          <w:rFonts w:ascii="Times New Roman" w:hAnsi="Times New Roman"/>
          <w:sz w:val="24"/>
          <w:szCs w:val="24"/>
        </w:rPr>
        <w:t xml:space="preserve">taotleja </w:t>
      </w:r>
      <w:r w:rsidRPr="009C7701" w:rsidR="00971629">
        <w:rPr>
          <w:rFonts w:ascii="Times New Roman" w:hAnsi="Times New Roman"/>
          <w:sz w:val="24"/>
          <w:szCs w:val="24"/>
        </w:rPr>
        <w:t>vastassoo eesnimena</w:t>
      </w:r>
      <w:r w:rsidR="00971629">
        <w:rPr>
          <w:rFonts w:ascii="Times New Roman" w:hAnsi="Times New Roman"/>
          <w:sz w:val="24"/>
          <w:szCs w:val="24"/>
        </w:rPr>
        <w:t xml:space="preserve"> ning </w:t>
      </w:r>
      <w:r w:rsidR="00FE4401">
        <w:rPr>
          <w:rFonts w:ascii="Times New Roman" w:hAnsi="Times New Roman"/>
          <w:sz w:val="24"/>
          <w:szCs w:val="24"/>
        </w:rPr>
        <w:t>avalduses</w:t>
      </w:r>
      <w:r w:rsidR="00971629">
        <w:rPr>
          <w:rFonts w:ascii="Times New Roman" w:hAnsi="Times New Roman"/>
          <w:sz w:val="24"/>
          <w:szCs w:val="24"/>
        </w:rPr>
        <w:t xml:space="preserve"> puudub mõjuv põhjus</w:t>
      </w:r>
      <w:r w:rsidR="00FE4401">
        <w:rPr>
          <w:rFonts w:ascii="Times New Roman" w:hAnsi="Times New Roman"/>
          <w:sz w:val="24"/>
          <w:szCs w:val="24"/>
        </w:rPr>
        <w:t xml:space="preserve">. </w:t>
      </w:r>
      <w:r w:rsidRPr="00F02147" w:rsidR="00FE4401">
        <w:rPr>
          <w:rFonts w:ascii="Times New Roman" w:hAnsi="Times New Roman" w:cs="Times New Roman"/>
          <w:color w:val="auto"/>
          <w:sz w:val="24"/>
          <w:szCs w:val="24"/>
        </w:rPr>
        <w:t>Seadus ei kehtesta keeldu anda soole mittevastavat eesnime, samuti on praktikas soole mittevastavat eesnime antud</w:t>
      </w:r>
      <w:r w:rsidRPr="00F02147">
        <w:rPr>
          <w:rFonts w:ascii="Times New Roman" w:hAnsi="Times New Roman" w:cs="Times New Roman"/>
          <w:color w:val="auto"/>
          <w:sz w:val="24"/>
          <w:szCs w:val="24"/>
        </w:rPr>
        <w:t xml:space="preserve">, kuid </w:t>
      </w:r>
      <w:r w:rsidRPr="00F02147" w:rsidR="00FE4401">
        <w:rPr>
          <w:rFonts w:ascii="Times New Roman" w:hAnsi="Times New Roman" w:cs="Times New Roman"/>
          <w:color w:val="auto"/>
          <w:sz w:val="24"/>
          <w:szCs w:val="24"/>
        </w:rPr>
        <w:t>põhjuse esitamise nõue juhib taotleja tähelepanu ning tagab, et soov on läbi mõeldud</w:t>
      </w:r>
      <w:r>
        <w:rPr>
          <w:rFonts w:ascii="Times New Roman" w:hAnsi="Times New Roman" w:cs="Times New Roman"/>
          <w:color w:val="auto"/>
          <w:sz w:val="24"/>
          <w:szCs w:val="24"/>
        </w:rPr>
        <w:t>.</w:t>
      </w:r>
    </w:p>
    <w:p w:rsidR="00FE4401" w:rsidP="00F02147" w:rsidRDefault="00FE4401" w14:paraId="76C9DA76" w14:textId="77777777">
      <w:pPr>
        <w:pStyle w:val="BodyText"/>
        <w:spacing w:after="0" w:line="240" w:lineRule="auto"/>
        <w:jc w:val="both"/>
        <w:rPr>
          <w:rFonts w:ascii="Times New Roman" w:hAnsi="Times New Roman" w:cs="Times New Roman"/>
          <w:color w:val="auto"/>
          <w:sz w:val="24"/>
          <w:szCs w:val="24"/>
        </w:rPr>
      </w:pPr>
    </w:p>
    <w:p w:rsidRPr="00F02147" w:rsidR="00FE4401" w:rsidP="00F02147" w:rsidRDefault="00FE4401" w14:paraId="7180D999" w14:textId="1AAF2D50">
      <w:pPr>
        <w:pStyle w:val="BodyText"/>
        <w:spacing w:after="0" w:line="240" w:lineRule="auto"/>
        <w:jc w:val="both"/>
        <w:rPr>
          <w:rFonts w:ascii="Times New Roman" w:hAnsi="Times New Roman" w:cs="Times New Roman"/>
          <w:color w:val="auto"/>
          <w:sz w:val="24"/>
          <w:szCs w:val="24"/>
        </w:rPr>
      </w:pPr>
      <w:r>
        <w:rPr>
          <w:rFonts w:ascii="Times New Roman" w:hAnsi="Times New Roman"/>
          <w:sz w:val="24"/>
          <w:szCs w:val="24"/>
        </w:rPr>
        <w:t>Eelnõu § 25 lõige 1 punkt 4 annab aluse keelduda eesnime korduvast andmisest, kui taotleja ei esita mõjuvat põhjust.</w:t>
      </w:r>
    </w:p>
    <w:p w:rsidRPr="00F02147" w:rsidR="0091239F" w:rsidP="00F02147" w:rsidRDefault="0091239F" w14:paraId="0493AF6E" w14:textId="77777777">
      <w:pPr>
        <w:pStyle w:val="NoSpacing"/>
        <w:rPr>
          <w:rFonts w:ascii="Times New Roman" w:hAnsi="Times New Roman"/>
          <w:sz w:val="24"/>
          <w:szCs w:val="24"/>
        </w:rPr>
      </w:pPr>
    </w:p>
    <w:p w:rsidRPr="00F02147" w:rsidR="009C6ABA" w:rsidP="00E062DE" w:rsidRDefault="0091239F" w14:paraId="57C6F1A3" w14:textId="3786C65D">
      <w:pPr>
        <w:pStyle w:val="NoSpacing"/>
        <w:jc w:val="both"/>
        <w:rPr>
          <w:rFonts w:ascii="Times New Roman" w:hAnsi="Times New Roman"/>
          <w:sz w:val="24"/>
          <w:szCs w:val="24"/>
        </w:rPr>
      </w:pPr>
      <w:r w:rsidRPr="00F02147">
        <w:rPr>
          <w:rFonts w:ascii="Times New Roman" w:hAnsi="Times New Roman"/>
          <w:b/>
          <w:sz w:val="24"/>
          <w:szCs w:val="24"/>
        </w:rPr>
        <w:t>Eelnõu §</w:t>
      </w:r>
      <w:r w:rsidR="003959D0">
        <w:rPr>
          <w:rFonts w:ascii="Times New Roman" w:hAnsi="Times New Roman"/>
          <w:b/>
          <w:sz w:val="24"/>
          <w:szCs w:val="24"/>
        </w:rPr>
        <w:t>-ga</w:t>
      </w:r>
      <w:r w:rsidRPr="00F02147">
        <w:rPr>
          <w:rFonts w:ascii="Times New Roman" w:hAnsi="Times New Roman"/>
          <w:b/>
          <w:sz w:val="24"/>
          <w:szCs w:val="24"/>
        </w:rPr>
        <w:t> 2</w:t>
      </w:r>
      <w:r w:rsidR="005D2CD9">
        <w:rPr>
          <w:rFonts w:ascii="Times New Roman" w:hAnsi="Times New Roman"/>
          <w:b/>
          <w:sz w:val="24"/>
          <w:szCs w:val="24"/>
        </w:rPr>
        <w:t>6</w:t>
      </w:r>
      <w:r w:rsidR="003959D0">
        <w:rPr>
          <w:rFonts w:ascii="Times New Roman" w:hAnsi="Times New Roman"/>
          <w:b/>
          <w:sz w:val="24"/>
          <w:szCs w:val="24"/>
        </w:rPr>
        <w:t xml:space="preserve"> </w:t>
      </w:r>
      <w:r w:rsidRPr="00F02147">
        <w:rPr>
          <w:rFonts w:ascii="Times New Roman" w:hAnsi="Times New Roman"/>
          <w:sz w:val="24"/>
          <w:szCs w:val="24"/>
        </w:rPr>
        <w:t xml:space="preserve">on sätestatud perekonnanime muutmise alused. </w:t>
      </w:r>
      <w:r w:rsidRPr="00F02147" w:rsidR="003C7F85">
        <w:rPr>
          <w:rFonts w:ascii="Times New Roman" w:hAnsi="Times New Roman"/>
          <w:sz w:val="24"/>
          <w:szCs w:val="24"/>
        </w:rPr>
        <w:t>L</w:t>
      </w:r>
      <w:r w:rsidRPr="00F02147">
        <w:rPr>
          <w:rFonts w:ascii="Times New Roman" w:hAnsi="Times New Roman"/>
          <w:sz w:val="24"/>
          <w:szCs w:val="24"/>
        </w:rPr>
        <w:t xml:space="preserve">õikes 1 on esitatud </w:t>
      </w:r>
      <w:r w:rsidRPr="00F02147" w:rsidR="00BA4579">
        <w:rPr>
          <w:rFonts w:ascii="Times New Roman" w:hAnsi="Times New Roman"/>
          <w:sz w:val="24"/>
          <w:szCs w:val="24"/>
        </w:rPr>
        <w:t>alused</w:t>
      </w:r>
      <w:r w:rsidRPr="00F02147" w:rsidR="009C6ABA">
        <w:rPr>
          <w:rFonts w:ascii="Times New Roman" w:hAnsi="Times New Roman"/>
          <w:sz w:val="24"/>
          <w:szCs w:val="24"/>
        </w:rPr>
        <w:t>,</w:t>
      </w:r>
      <w:r w:rsidRPr="00F02147">
        <w:rPr>
          <w:rFonts w:ascii="Times New Roman" w:hAnsi="Times New Roman"/>
          <w:sz w:val="24"/>
          <w:szCs w:val="24"/>
        </w:rPr>
        <w:t xml:space="preserve"> kus kaalutlusõigust ei rakendata</w:t>
      </w:r>
      <w:r w:rsidR="00924D7E">
        <w:rPr>
          <w:rFonts w:ascii="Times New Roman" w:hAnsi="Times New Roman"/>
          <w:sz w:val="24"/>
          <w:szCs w:val="24"/>
        </w:rPr>
        <w:t xml:space="preserve"> ja</w:t>
      </w:r>
      <w:r w:rsidRPr="00F02147">
        <w:rPr>
          <w:rFonts w:ascii="Times New Roman" w:hAnsi="Times New Roman"/>
          <w:sz w:val="24"/>
          <w:szCs w:val="24"/>
        </w:rPr>
        <w:t xml:space="preserve"> nimi muudetakse, kui soovitud nimi ja vajalik seos on dokumentaalselt tõendatud.</w:t>
      </w:r>
      <w:r w:rsidR="00924D7E">
        <w:rPr>
          <w:rFonts w:ascii="Times New Roman" w:hAnsi="Times New Roman"/>
          <w:sz w:val="24"/>
          <w:szCs w:val="24"/>
        </w:rPr>
        <w:t xml:space="preserve"> Näiteks soovib isik hakata kandma perekonnanime Tamm ja rahvastikuregistrisse kantud andmete alusel on nime Tamm kandnud tema ema ema. Nimemuutmise alus on INS-i eelnõu § 26 lõige 1 punkt 2 - p</w:t>
      </w:r>
      <w:r w:rsidRPr="00924D7E" w:rsidR="00924D7E">
        <w:rPr>
          <w:rFonts w:ascii="Times New Roman" w:hAnsi="Times New Roman"/>
          <w:sz w:val="24"/>
          <w:szCs w:val="24"/>
        </w:rPr>
        <w:t>erekonnanime võib muuta, kui isik soovib kanda</w:t>
      </w:r>
      <w:r w:rsidR="00E4637D">
        <w:rPr>
          <w:rFonts w:ascii="Times New Roman" w:hAnsi="Times New Roman"/>
          <w:sz w:val="24"/>
          <w:szCs w:val="24"/>
        </w:rPr>
        <w:t xml:space="preserve"> </w:t>
      </w:r>
      <w:r w:rsidRPr="00924D7E" w:rsidR="00924D7E">
        <w:rPr>
          <w:rFonts w:ascii="Times New Roman" w:hAnsi="Times New Roman"/>
          <w:sz w:val="24"/>
          <w:szCs w:val="24"/>
        </w:rPr>
        <w:t xml:space="preserve">otsejoones </w:t>
      </w:r>
      <w:proofErr w:type="spellStart"/>
      <w:r w:rsidRPr="00924D7E" w:rsidR="00924D7E">
        <w:rPr>
          <w:rFonts w:ascii="Times New Roman" w:hAnsi="Times New Roman"/>
          <w:sz w:val="24"/>
          <w:szCs w:val="24"/>
        </w:rPr>
        <w:t>üleneja</w:t>
      </w:r>
      <w:proofErr w:type="spellEnd"/>
      <w:r w:rsidRPr="00924D7E" w:rsidR="00924D7E">
        <w:rPr>
          <w:rFonts w:ascii="Times New Roman" w:hAnsi="Times New Roman"/>
          <w:sz w:val="24"/>
          <w:szCs w:val="24"/>
        </w:rPr>
        <w:t xml:space="preserve"> sugulase dokumentaalselt tõendatud üheosalist perekonnanime</w:t>
      </w:r>
      <w:r w:rsidR="00924D7E">
        <w:rPr>
          <w:rFonts w:ascii="Times New Roman" w:hAnsi="Times New Roman"/>
          <w:sz w:val="24"/>
          <w:szCs w:val="24"/>
        </w:rPr>
        <w:t>.</w:t>
      </w:r>
    </w:p>
    <w:p w:rsidRPr="00F02147" w:rsidR="009C6ABA" w:rsidP="00F02147" w:rsidRDefault="009C6ABA" w14:paraId="1BC23D8F" w14:textId="77777777">
      <w:pPr>
        <w:pStyle w:val="BodyText"/>
        <w:spacing w:after="0" w:line="240" w:lineRule="auto"/>
        <w:jc w:val="both"/>
        <w:rPr>
          <w:rFonts w:ascii="Times New Roman" w:hAnsi="Times New Roman" w:cs="Times New Roman"/>
          <w:color w:val="auto"/>
          <w:sz w:val="24"/>
          <w:szCs w:val="24"/>
        </w:rPr>
      </w:pPr>
    </w:p>
    <w:p w:rsidRPr="00F02147" w:rsidR="009C6ABA" w:rsidP="00F02147" w:rsidRDefault="003344E5" w14:paraId="40FBFAD7" w14:textId="6A462E9B">
      <w:pPr>
        <w:pStyle w:val="BodyText"/>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Eelnõu § 2</w:t>
      </w:r>
      <w:r w:rsidR="005D2CD9">
        <w:rPr>
          <w:rFonts w:ascii="Times New Roman" w:hAnsi="Times New Roman" w:cs="Times New Roman"/>
          <w:color w:val="auto"/>
          <w:sz w:val="24"/>
          <w:szCs w:val="24"/>
        </w:rPr>
        <w:t>6</w:t>
      </w:r>
      <w:r>
        <w:rPr>
          <w:rFonts w:ascii="Times New Roman" w:hAnsi="Times New Roman" w:cs="Times New Roman"/>
          <w:color w:val="auto"/>
          <w:sz w:val="24"/>
          <w:szCs w:val="24"/>
        </w:rPr>
        <w:t xml:space="preserve"> lõige 1 punkt 1 näeb ette, et perekonnanime saab muuta, kui isik soovib kanda perekonnanime</w:t>
      </w:r>
      <w:r w:rsidRPr="00F02147" w:rsidR="00BA4579">
        <w:rPr>
          <w:rFonts w:ascii="Times New Roman" w:hAnsi="Times New Roman" w:cs="Times New Roman"/>
          <w:color w:val="auto"/>
          <w:sz w:val="24"/>
          <w:szCs w:val="24"/>
        </w:rPr>
        <w:t xml:space="preserve">, mida ta on varem kandnud – saab anda sünnil saadud perekonnanime, abielu või kooselulepingu sõlmimisel saadud perekonnanime, nimemuutmisel saadud perekonnanime. </w:t>
      </w:r>
      <w:r w:rsidRPr="00F02147" w:rsidR="009C6ABA">
        <w:rPr>
          <w:rFonts w:ascii="Times New Roman" w:hAnsi="Times New Roman" w:cs="Times New Roman"/>
          <w:color w:val="auto"/>
          <w:sz w:val="24"/>
          <w:szCs w:val="24"/>
        </w:rPr>
        <w:t>S</w:t>
      </w:r>
      <w:r w:rsidRPr="00F02147" w:rsidR="00BA4579">
        <w:rPr>
          <w:rFonts w:ascii="Times New Roman" w:hAnsi="Times New Roman" w:cs="Times New Roman"/>
          <w:color w:val="auto"/>
          <w:sz w:val="24"/>
          <w:szCs w:val="24"/>
        </w:rPr>
        <w:t xml:space="preserve">eega oluline ei ole, mis põhjusel kunagi kantud perekonnanimest on loobutud, kui </w:t>
      </w:r>
      <w:proofErr w:type="spellStart"/>
      <w:r w:rsidR="00212282">
        <w:rPr>
          <w:rFonts w:ascii="Times New Roman" w:hAnsi="Times New Roman" w:cs="Times New Roman"/>
          <w:color w:val="auto"/>
          <w:sz w:val="24"/>
          <w:szCs w:val="24"/>
        </w:rPr>
        <w:t>RR-</w:t>
      </w:r>
      <w:r w:rsidR="0016025C">
        <w:rPr>
          <w:rFonts w:ascii="Times New Roman" w:hAnsi="Times New Roman" w:cs="Times New Roman"/>
          <w:color w:val="auto"/>
          <w:sz w:val="24"/>
          <w:szCs w:val="24"/>
        </w:rPr>
        <w:t>i</w:t>
      </w:r>
      <w:r w:rsidR="00212282">
        <w:rPr>
          <w:rFonts w:ascii="Times New Roman" w:hAnsi="Times New Roman" w:cs="Times New Roman"/>
          <w:color w:val="auto"/>
          <w:sz w:val="24"/>
          <w:szCs w:val="24"/>
        </w:rPr>
        <w:t>s</w:t>
      </w:r>
      <w:proofErr w:type="spellEnd"/>
      <w:r w:rsidRPr="00F02147" w:rsidR="00BA4579">
        <w:rPr>
          <w:rFonts w:ascii="Times New Roman" w:hAnsi="Times New Roman" w:cs="Times New Roman"/>
          <w:color w:val="auto"/>
          <w:sz w:val="24"/>
          <w:szCs w:val="24"/>
        </w:rPr>
        <w:t xml:space="preserve"> on andmed soovitud nime kandmise kohta, on soovitud nime võimalik ka anda. </w:t>
      </w:r>
      <w:proofErr w:type="spellStart"/>
      <w:r w:rsidR="0016025C">
        <w:rPr>
          <w:rFonts w:ascii="Times New Roman" w:hAnsi="Times New Roman" w:cs="Times New Roman"/>
          <w:color w:val="auto"/>
          <w:sz w:val="24"/>
          <w:szCs w:val="24"/>
        </w:rPr>
        <w:t>NS-i</w:t>
      </w:r>
      <w:proofErr w:type="spellEnd"/>
      <w:r w:rsidRPr="00F02147" w:rsidR="003C7F85">
        <w:rPr>
          <w:rFonts w:ascii="Times New Roman" w:hAnsi="Times New Roman" w:cs="Times New Roman"/>
          <w:color w:val="auto"/>
          <w:sz w:val="24"/>
          <w:szCs w:val="24"/>
        </w:rPr>
        <w:t xml:space="preserve"> alusel saab sünnil saadud nime anda vanema perekonnanimena, mis ei ole sisult korrektne. Kuna pärast lahutust neiupõlve perekonnanime taotlemine on üsna sage põhjus, luuakse </w:t>
      </w:r>
      <w:r w:rsidR="0016025C">
        <w:rPr>
          <w:rFonts w:ascii="Times New Roman" w:hAnsi="Times New Roman" w:cs="Times New Roman"/>
          <w:color w:val="auto"/>
          <w:sz w:val="24"/>
          <w:szCs w:val="24"/>
        </w:rPr>
        <w:t xml:space="preserve">eelnõuga </w:t>
      </w:r>
      <w:r w:rsidRPr="00F02147" w:rsidR="003C7F85">
        <w:rPr>
          <w:rFonts w:ascii="Times New Roman" w:hAnsi="Times New Roman" w:cs="Times New Roman"/>
          <w:color w:val="auto"/>
          <w:sz w:val="24"/>
          <w:szCs w:val="24"/>
        </w:rPr>
        <w:t>selle jaoks selgem säte</w:t>
      </w:r>
      <w:r w:rsidR="00FE4401">
        <w:rPr>
          <w:rFonts w:ascii="Times New Roman" w:hAnsi="Times New Roman" w:cs="Times New Roman"/>
          <w:color w:val="auto"/>
          <w:sz w:val="24"/>
          <w:szCs w:val="24"/>
        </w:rPr>
        <w:t>, et nime saab anda isiku enda varem kantud nimena, mitte vanema nimena.</w:t>
      </w:r>
    </w:p>
    <w:p w:rsidRPr="00F02147" w:rsidR="009C6ABA" w:rsidP="00F02147" w:rsidRDefault="009C6ABA" w14:paraId="40EF5086" w14:textId="77777777">
      <w:pPr>
        <w:pStyle w:val="BodyText"/>
        <w:spacing w:after="0" w:line="240" w:lineRule="auto"/>
        <w:jc w:val="both"/>
        <w:rPr>
          <w:rFonts w:ascii="Times New Roman" w:hAnsi="Times New Roman" w:cs="Times New Roman"/>
          <w:color w:val="auto"/>
          <w:sz w:val="24"/>
          <w:szCs w:val="24"/>
        </w:rPr>
      </w:pPr>
    </w:p>
    <w:p w:rsidRPr="00F02147" w:rsidR="00B87B6B" w:rsidP="00C777E9" w:rsidRDefault="003344E5" w14:paraId="3BA4E250" w14:textId="18928EBB">
      <w:pPr>
        <w:pStyle w:val="BodyText"/>
        <w:spacing w:after="0" w:line="240" w:lineRule="auto"/>
        <w:jc w:val="both"/>
        <w:rPr>
          <w:rFonts w:ascii="Times New Roman" w:hAnsi="Times New Roman"/>
          <w:sz w:val="24"/>
          <w:szCs w:val="24"/>
        </w:rPr>
      </w:pPr>
      <w:r>
        <w:rPr>
          <w:rFonts w:ascii="Times New Roman" w:hAnsi="Times New Roman" w:cs="Times New Roman"/>
          <w:color w:val="auto"/>
          <w:sz w:val="24"/>
          <w:szCs w:val="24"/>
        </w:rPr>
        <w:t>Eelnõu § 2</w:t>
      </w:r>
      <w:r w:rsidR="00F769C1">
        <w:rPr>
          <w:rFonts w:ascii="Times New Roman" w:hAnsi="Times New Roman" w:cs="Times New Roman"/>
          <w:color w:val="auto"/>
          <w:sz w:val="24"/>
          <w:szCs w:val="24"/>
        </w:rPr>
        <w:t>6</w:t>
      </w:r>
      <w:r>
        <w:rPr>
          <w:rFonts w:ascii="Times New Roman" w:hAnsi="Times New Roman" w:cs="Times New Roman"/>
          <w:color w:val="auto"/>
          <w:sz w:val="24"/>
          <w:szCs w:val="24"/>
        </w:rPr>
        <w:t xml:space="preserve"> lõige 1 punkt 2 näeb ette, et </w:t>
      </w:r>
      <w:r w:rsidR="00F5352C">
        <w:rPr>
          <w:rFonts w:ascii="Times New Roman" w:hAnsi="Times New Roman" w:cs="Times New Roman"/>
          <w:color w:val="auto"/>
          <w:sz w:val="24"/>
          <w:szCs w:val="24"/>
        </w:rPr>
        <w:t>perekonnanime saab muuta, kui isik soovib kanda perekonnanime</w:t>
      </w:r>
      <w:r w:rsidRPr="00F02147" w:rsidR="00BA4579">
        <w:rPr>
          <w:rFonts w:ascii="Times New Roman" w:hAnsi="Times New Roman" w:cs="Times New Roman"/>
          <w:color w:val="auto"/>
          <w:sz w:val="24"/>
          <w:szCs w:val="24"/>
        </w:rPr>
        <w:t xml:space="preserve">, mida on kandnud tema otsejoones </w:t>
      </w:r>
      <w:proofErr w:type="spellStart"/>
      <w:r w:rsidRPr="00F02147" w:rsidR="00BA4579">
        <w:rPr>
          <w:rFonts w:ascii="Times New Roman" w:hAnsi="Times New Roman" w:cs="Times New Roman"/>
          <w:color w:val="auto"/>
          <w:sz w:val="24"/>
          <w:szCs w:val="24"/>
        </w:rPr>
        <w:t>ülenejad</w:t>
      </w:r>
      <w:proofErr w:type="spellEnd"/>
      <w:r w:rsidRPr="00F02147" w:rsidR="00BA4579">
        <w:rPr>
          <w:rFonts w:ascii="Times New Roman" w:hAnsi="Times New Roman" w:cs="Times New Roman"/>
          <w:color w:val="auto"/>
          <w:sz w:val="24"/>
          <w:szCs w:val="24"/>
        </w:rPr>
        <w:t xml:space="preserve"> sugulased. Siin ei seata põlvkondade arvule piire, vajalik on vaid usaldusväärne tõendus põlvnemissuhte ja perekonnanime kandmise kohta. Suguvõsanime</w:t>
      </w:r>
      <w:r w:rsidRPr="00F02147" w:rsidR="00C75E53">
        <w:rPr>
          <w:rFonts w:ascii="Times New Roman" w:hAnsi="Times New Roman" w:cs="Times New Roman"/>
          <w:color w:val="auto"/>
          <w:sz w:val="24"/>
          <w:szCs w:val="24"/>
        </w:rPr>
        <w:t xml:space="preserve">na saab anda üheosalise perekonnanime, anda ei </w:t>
      </w:r>
      <w:r w:rsidR="00FE4401">
        <w:rPr>
          <w:rFonts w:ascii="Times New Roman" w:hAnsi="Times New Roman" w:cs="Times New Roman"/>
          <w:color w:val="auto"/>
          <w:sz w:val="24"/>
          <w:szCs w:val="24"/>
        </w:rPr>
        <w:t xml:space="preserve">saa </w:t>
      </w:r>
      <w:proofErr w:type="spellStart"/>
      <w:r w:rsidR="00FE4401">
        <w:rPr>
          <w:rFonts w:ascii="Times New Roman" w:hAnsi="Times New Roman" w:cs="Times New Roman"/>
          <w:color w:val="auto"/>
          <w:sz w:val="24"/>
          <w:szCs w:val="24"/>
        </w:rPr>
        <w:t>topelt</w:t>
      </w:r>
      <w:r w:rsidRPr="00F02147" w:rsidR="00C75E53">
        <w:rPr>
          <w:rFonts w:ascii="Times New Roman" w:hAnsi="Times New Roman" w:cs="Times New Roman"/>
          <w:color w:val="auto"/>
          <w:sz w:val="24"/>
          <w:szCs w:val="24"/>
        </w:rPr>
        <w:t>perekonnanimesid</w:t>
      </w:r>
      <w:proofErr w:type="spellEnd"/>
      <w:r w:rsidRPr="00F02147" w:rsidR="00C75E53">
        <w:rPr>
          <w:rFonts w:ascii="Times New Roman" w:hAnsi="Times New Roman" w:cs="Times New Roman"/>
          <w:color w:val="auto"/>
          <w:sz w:val="24"/>
          <w:szCs w:val="24"/>
        </w:rPr>
        <w:t xml:space="preserve">. </w:t>
      </w:r>
      <w:proofErr w:type="spellStart"/>
      <w:r w:rsidR="00FE4401">
        <w:rPr>
          <w:rFonts w:ascii="Times New Roman" w:hAnsi="Times New Roman" w:cs="Times New Roman"/>
          <w:color w:val="auto"/>
          <w:sz w:val="24"/>
          <w:szCs w:val="24"/>
        </w:rPr>
        <w:t>Topelt</w:t>
      </w:r>
      <w:r w:rsidRPr="00F02147" w:rsidR="00C75E53">
        <w:rPr>
          <w:rFonts w:ascii="Times New Roman" w:hAnsi="Times New Roman" w:cs="Times New Roman"/>
          <w:color w:val="auto"/>
          <w:sz w:val="24"/>
          <w:szCs w:val="24"/>
        </w:rPr>
        <w:t>perekonnanim</w:t>
      </w:r>
      <w:r w:rsidR="00FE4401">
        <w:rPr>
          <w:rFonts w:ascii="Times New Roman" w:hAnsi="Times New Roman" w:cs="Times New Roman"/>
          <w:color w:val="auto"/>
          <w:sz w:val="24"/>
          <w:szCs w:val="24"/>
        </w:rPr>
        <w:t>i</w:t>
      </w:r>
      <w:proofErr w:type="spellEnd"/>
      <w:r w:rsidRPr="00F02147" w:rsidR="00C75E53">
        <w:rPr>
          <w:rFonts w:ascii="Times New Roman" w:hAnsi="Times New Roman" w:cs="Times New Roman"/>
          <w:color w:val="auto"/>
          <w:sz w:val="24"/>
          <w:szCs w:val="24"/>
        </w:rPr>
        <w:t xml:space="preserve"> on eesti nimetraditsioonis erand, ning nende edasiandmise piiramine on põhjendatud</w:t>
      </w:r>
      <w:r w:rsidRPr="00F02147" w:rsidR="009C6ABA">
        <w:rPr>
          <w:rFonts w:ascii="Times New Roman" w:hAnsi="Times New Roman" w:cs="Times New Roman"/>
          <w:color w:val="auto"/>
          <w:sz w:val="24"/>
          <w:szCs w:val="24"/>
        </w:rPr>
        <w:t>.</w:t>
      </w:r>
      <w:r w:rsidRPr="00F02147" w:rsidR="00C75E53">
        <w:rPr>
          <w:rFonts w:ascii="Times New Roman" w:hAnsi="Times New Roman" w:cs="Times New Roman"/>
          <w:color w:val="auto"/>
          <w:sz w:val="24"/>
          <w:szCs w:val="24"/>
        </w:rPr>
        <w:t xml:space="preserve"> Reeglina </w:t>
      </w:r>
      <w:r w:rsidRPr="00F02147" w:rsidR="009C6ABA">
        <w:rPr>
          <w:rFonts w:ascii="Times New Roman" w:hAnsi="Times New Roman" w:cs="Times New Roman"/>
          <w:color w:val="auto"/>
          <w:sz w:val="24"/>
          <w:szCs w:val="24"/>
        </w:rPr>
        <w:t xml:space="preserve">näitab </w:t>
      </w:r>
      <w:proofErr w:type="spellStart"/>
      <w:r w:rsidR="00FE4401">
        <w:rPr>
          <w:rFonts w:ascii="Times New Roman" w:hAnsi="Times New Roman" w:cs="Times New Roman"/>
          <w:color w:val="auto"/>
          <w:sz w:val="24"/>
          <w:szCs w:val="24"/>
        </w:rPr>
        <w:t>topelt</w:t>
      </w:r>
      <w:r w:rsidRPr="00F02147" w:rsidR="00C75E53">
        <w:rPr>
          <w:rFonts w:ascii="Times New Roman" w:hAnsi="Times New Roman" w:cs="Times New Roman"/>
          <w:color w:val="auto"/>
          <w:sz w:val="24"/>
          <w:szCs w:val="24"/>
        </w:rPr>
        <w:t>perekonnanimi</w:t>
      </w:r>
      <w:proofErr w:type="spellEnd"/>
      <w:r w:rsidRPr="00F02147" w:rsidR="00C75E53">
        <w:rPr>
          <w:rFonts w:ascii="Times New Roman" w:hAnsi="Times New Roman" w:cs="Times New Roman"/>
          <w:color w:val="auto"/>
          <w:sz w:val="24"/>
          <w:szCs w:val="24"/>
        </w:rPr>
        <w:t xml:space="preserve"> abielu</w:t>
      </w:r>
      <w:r w:rsidRPr="00F02147" w:rsidR="009C6ABA">
        <w:rPr>
          <w:rFonts w:ascii="Times New Roman" w:hAnsi="Times New Roman" w:cs="Times New Roman"/>
          <w:color w:val="auto"/>
          <w:sz w:val="24"/>
          <w:szCs w:val="24"/>
        </w:rPr>
        <w:t xml:space="preserve"> sõlmimist, selline nimi saab kuuluda ainult konkreetsele isikule, tema järglased sünnil sellist nime ei saaks. Seega </w:t>
      </w:r>
      <w:proofErr w:type="spellStart"/>
      <w:r w:rsidR="00FE4401">
        <w:rPr>
          <w:rFonts w:ascii="Times New Roman" w:hAnsi="Times New Roman" w:cs="Times New Roman"/>
          <w:color w:val="auto"/>
          <w:sz w:val="24"/>
          <w:szCs w:val="24"/>
        </w:rPr>
        <w:t>topelt</w:t>
      </w:r>
      <w:r w:rsidRPr="00F02147" w:rsidR="009C6ABA">
        <w:rPr>
          <w:rFonts w:ascii="Times New Roman" w:hAnsi="Times New Roman" w:cs="Times New Roman"/>
          <w:color w:val="auto"/>
          <w:sz w:val="24"/>
          <w:szCs w:val="24"/>
        </w:rPr>
        <w:t>perekonnanimi</w:t>
      </w:r>
      <w:proofErr w:type="spellEnd"/>
      <w:r w:rsidRPr="00F02147" w:rsidR="009C6ABA">
        <w:rPr>
          <w:rFonts w:ascii="Times New Roman" w:hAnsi="Times New Roman" w:cs="Times New Roman"/>
          <w:color w:val="auto"/>
          <w:sz w:val="24"/>
          <w:szCs w:val="24"/>
        </w:rPr>
        <w:t xml:space="preserve"> ei liigu edasi põlvnemise kaudu, siis ei saa seda anda järgnevates põlvkondades nimemuutmise kaudu. Piirang on proportsionaalne – soovi kanda suguvõsas kasutusel olnud nime saab realiseerida muude nimede kaudu.</w:t>
      </w:r>
    </w:p>
    <w:p w:rsidRPr="00F02147" w:rsidR="009C6ABA" w:rsidP="00F02147" w:rsidRDefault="009C6ABA" w14:paraId="1ADED5B3" w14:textId="77777777">
      <w:pPr>
        <w:pStyle w:val="BodyText"/>
        <w:spacing w:after="0" w:line="240" w:lineRule="auto"/>
        <w:jc w:val="both"/>
        <w:rPr>
          <w:rFonts w:ascii="Times New Roman" w:hAnsi="Times New Roman" w:cs="Times New Roman"/>
          <w:color w:val="auto"/>
          <w:sz w:val="24"/>
          <w:szCs w:val="24"/>
        </w:rPr>
      </w:pPr>
    </w:p>
    <w:p w:rsidR="009C6ABA" w:rsidP="001D6B34" w:rsidRDefault="00F5352C" w14:paraId="5DC9CF35" w14:textId="7BD15779">
      <w:pPr>
        <w:pStyle w:val="BodyText"/>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Eelnõu § 2</w:t>
      </w:r>
      <w:r w:rsidR="00F769C1">
        <w:rPr>
          <w:rFonts w:ascii="Times New Roman" w:hAnsi="Times New Roman" w:cs="Times New Roman"/>
          <w:color w:val="auto"/>
          <w:sz w:val="24"/>
          <w:szCs w:val="24"/>
        </w:rPr>
        <w:t>6</w:t>
      </w:r>
      <w:r>
        <w:rPr>
          <w:rFonts w:ascii="Times New Roman" w:hAnsi="Times New Roman" w:cs="Times New Roman"/>
          <w:color w:val="auto"/>
          <w:sz w:val="24"/>
          <w:szCs w:val="24"/>
        </w:rPr>
        <w:t xml:space="preserve"> lõige 1 punkt 3 näeb ette, et perekonnanime saab muuta, kui isik soovib kanda v</w:t>
      </w:r>
      <w:r w:rsidRPr="00F02147" w:rsidR="00731D20">
        <w:rPr>
          <w:rFonts w:ascii="Times New Roman" w:hAnsi="Times New Roman" w:cs="Times New Roman"/>
          <w:color w:val="auto"/>
          <w:sz w:val="24"/>
          <w:szCs w:val="24"/>
        </w:rPr>
        <w:t xml:space="preserve">anema </w:t>
      </w:r>
      <w:proofErr w:type="spellStart"/>
      <w:r w:rsidR="00FE4401">
        <w:rPr>
          <w:rFonts w:ascii="Times New Roman" w:hAnsi="Times New Roman" w:cs="Times New Roman"/>
          <w:color w:val="auto"/>
          <w:sz w:val="24"/>
          <w:szCs w:val="24"/>
        </w:rPr>
        <w:t>topelt</w:t>
      </w:r>
      <w:r w:rsidRPr="00F02147" w:rsidR="009C6ABA">
        <w:rPr>
          <w:rFonts w:ascii="Times New Roman" w:hAnsi="Times New Roman" w:cs="Times New Roman"/>
          <w:color w:val="auto"/>
          <w:sz w:val="24"/>
          <w:szCs w:val="24"/>
        </w:rPr>
        <w:t>perekonnanime</w:t>
      </w:r>
      <w:proofErr w:type="spellEnd"/>
      <w:r w:rsidR="00987AF0">
        <w:rPr>
          <w:rFonts w:ascii="Times New Roman" w:hAnsi="Times New Roman" w:cs="Times New Roman"/>
          <w:color w:val="auto"/>
          <w:sz w:val="24"/>
          <w:szCs w:val="24"/>
        </w:rPr>
        <w:t xml:space="preserve"> või sellest ühte nime</w:t>
      </w:r>
      <w:bookmarkStart w:name="_Hlk214185755" w:id="20"/>
      <w:r>
        <w:rPr>
          <w:rFonts w:ascii="Times New Roman" w:hAnsi="Times New Roman" w:cs="Times New Roman"/>
          <w:color w:val="auto"/>
          <w:sz w:val="24"/>
          <w:szCs w:val="24"/>
        </w:rPr>
        <w:t>,</w:t>
      </w:r>
      <w:r w:rsidRPr="00F02147" w:rsidR="00731D20">
        <w:rPr>
          <w:rFonts w:ascii="Times New Roman" w:hAnsi="Times New Roman" w:cs="Times New Roman"/>
          <w:color w:val="auto"/>
          <w:sz w:val="24"/>
          <w:szCs w:val="24"/>
        </w:rPr>
        <w:t xml:space="preserve"> kui isiku sünni registreerimisel tema vanem soovitud</w:t>
      </w:r>
      <w:r w:rsidR="001B6252">
        <w:rPr>
          <w:rFonts w:ascii="Times New Roman" w:hAnsi="Times New Roman" w:cs="Times New Roman"/>
          <w:color w:val="auto"/>
          <w:sz w:val="24"/>
          <w:szCs w:val="24"/>
        </w:rPr>
        <w:t xml:space="preserve"> </w:t>
      </w:r>
      <w:r w:rsidRPr="00F02147" w:rsidR="00731D20">
        <w:rPr>
          <w:rFonts w:ascii="Times New Roman" w:hAnsi="Times New Roman" w:cs="Times New Roman"/>
          <w:color w:val="auto"/>
          <w:sz w:val="24"/>
          <w:szCs w:val="24"/>
        </w:rPr>
        <w:t xml:space="preserve">perekonnanime kandis ning sünni registreerimise ajal kehtinud õiguse kohaselt oleks sellise perekonnanime andmine olnud võimalik. Kui vanema perekonnanimi on hiljem muutunud kahest nimest koosnevaks perekonnanimeks, siis sellist nime nimemuutmisel anda ei ole võimalik. Erand on vajalik, et </w:t>
      </w:r>
      <w:r w:rsidRPr="001D6B34" w:rsidR="00731D20">
        <w:rPr>
          <w:rFonts w:ascii="Times New Roman" w:hAnsi="Times New Roman" w:cs="Times New Roman"/>
          <w:color w:val="auto"/>
          <w:sz w:val="24"/>
          <w:szCs w:val="24"/>
        </w:rPr>
        <w:t>kohelda võrdselt isikuid, kellel sünni registreerimisel on õigus saada vanema kahest nimest koosnev perekonnanimi.</w:t>
      </w:r>
    </w:p>
    <w:p w:rsidR="001B6252" w:rsidP="001D6B34" w:rsidRDefault="001B6252" w14:paraId="35638473" w14:textId="77777777">
      <w:pPr>
        <w:pStyle w:val="BodyText"/>
        <w:spacing w:after="0" w:line="240" w:lineRule="auto"/>
        <w:jc w:val="both"/>
        <w:rPr>
          <w:rFonts w:ascii="Times New Roman" w:hAnsi="Times New Roman" w:cs="Times New Roman"/>
          <w:color w:val="auto"/>
          <w:sz w:val="24"/>
          <w:szCs w:val="24"/>
        </w:rPr>
      </w:pPr>
    </w:p>
    <w:p w:rsidRPr="00A44CBB" w:rsidR="00731D20" w:rsidP="001D6B34" w:rsidRDefault="001B6252" w14:paraId="7B24F4FC" w14:textId="78BF0A11">
      <w:pPr>
        <w:pStyle w:val="NoSpacing"/>
        <w:jc w:val="both"/>
        <w:rPr>
          <w:rFonts w:ascii="Times New Roman" w:hAnsi="Times New Roman"/>
          <w:sz w:val="24"/>
          <w:szCs w:val="24"/>
        </w:rPr>
      </w:pPr>
      <w:r w:rsidRPr="001D6B34">
        <w:rPr>
          <w:rFonts w:ascii="Times New Roman" w:hAnsi="Times New Roman"/>
          <w:sz w:val="24"/>
          <w:szCs w:val="24"/>
        </w:rPr>
        <w:t>Eelnõu § 2</w:t>
      </w:r>
      <w:r w:rsidR="00F769C1">
        <w:rPr>
          <w:rFonts w:ascii="Times New Roman" w:hAnsi="Times New Roman"/>
          <w:sz w:val="24"/>
          <w:szCs w:val="24"/>
        </w:rPr>
        <w:t>6</w:t>
      </w:r>
      <w:r w:rsidRPr="001D6B34">
        <w:rPr>
          <w:rFonts w:ascii="Times New Roman" w:hAnsi="Times New Roman"/>
          <w:sz w:val="24"/>
          <w:szCs w:val="24"/>
        </w:rPr>
        <w:t xml:space="preserve"> lõige 1 punkt </w:t>
      </w:r>
      <w:r w:rsidR="00F769C1">
        <w:rPr>
          <w:rFonts w:ascii="Times New Roman" w:hAnsi="Times New Roman"/>
          <w:sz w:val="24"/>
          <w:szCs w:val="24"/>
        </w:rPr>
        <w:t>4</w:t>
      </w:r>
      <w:r w:rsidRPr="001D6B34">
        <w:rPr>
          <w:rFonts w:ascii="Times New Roman" w:hAnsi="Times New Roman"/>
          <w:sz w:val="24"/>
          <w:szCs w:val="24"/>
        </w:rPr>
        <w:t xml:space="preserve"> näeb ette, et perekonnanime saab muuta, kui isik soovib kanda </w:t>
      </w:r>
      <w:bookmarkEnd w:id="20"/>
      <w:r w:rsidRPr="001D6B34" w:rsidR="00731D20">
        <w:rPr>
          <w:rFonts w:ascii="Times New Roman" w:hAnsi="Times New Roman"/>
          <w:sz w:val="24"/>
          <w:szCs w:val="24"/>
        </w:rPr>
        <w:t>perekonnanime, mille ta oleks saanud valida kehtiva abielu või kooselulepingu sõlmimisel. Seega isik, kes</w:t>
      </w:r>
      <w:r w:rsidRPr="001D6B34" w:rsidR="008618D0">
        <w:rPr>
          <w:rFonts w:ascii="Times New Roman" w:hAnsi="Times New Roman"/>
          <w:sz w:val="24"/>
          <w:szCs w:val="24"/>
        </w:rPr>
        <w:t xml:space="preserve"> abielu või kooselulepingu sõlmimisel otsustas jääda kandma senis</w:t>
      </w:r>
      <w:r w:rsidRPr="001D6B34" w:rsidR="00B053D6">
        <w:rPr>
          <w:rFonts w:ascii="Times New Roman" w:hAnsi="Times New Roman"/>
          <w:sz w:val="24"/>
          <w:szCs w:val="24"/>
        </w:rPr>
        <w:t>t</w:t>
      </w:r>
      <w:r w:rsidRPr="001D6B34" w:rsidR="008618D0">
        <w:rPr>
          <w:rFonts w:ascii="Times New Roman" w:hAnsi="Times New Roman"/>
          <w:sz w:val="24"/>
          <w:szCs w:val="24"/>
        </w:rPr>
        <w:t xml:space="preserve"> perekonnanime, saa</w:t>
      </w:r>
      <w:r w:rsidRPr="001D6B34" w:rsidR="00B053D6">
        <w:rPr>
          <w:rFonts w:ascii="Times New Roman" w:hAnsi="Times New Roman"/>
          <w:sz w:val="24"/>
          <w:szCs w:val="24"/>
        </w:rPr>
        <w:t>b</w:t>
      </w:r>
      <w:r w:rsidRPr="001D6B34" w:rsidR="008618D0">
        <w:rPr>
          <w:rFonts w:ascii="Times New Roman" w:hAnsi="Times New Roman"/>
          <w:sz w:val="24"/>
          <w:szCs w:val="24"/>
        </w:rPr>
        <w:t xml:space="preserve"> realiseerida oma õigust kanda ühe abikaasa või registreeritud elukaaslase perekonnanime ühise perekonnanimena või liita kaaslase perekonnanime</w:t>
      </w:r>
      <w:r w:rsidRPr="001D6B34" w:rsidR="00B053D6">
        <w:rPr>
          <w:rFonts w:ascii="Times New Roman" w:hAnsi="Times New Roman"/>
          <w:sz w:val="24"/>
          <w:szCs w:val="24"/>
        </w:rPr>
        <w:t xml:space="preserve"> oma perekonnanimele</w:t>
      </w:r>
      <w:r w:rsidRPr="001D6B34" w:rsidR="008618D0">
        <w:rPr>
          <w:rFonts w:ascii="Times New Roman" w:hAnsi="Times New Roman"/>
          <w:sz w:val="24"/>
          <w:szCs w:val="24"/>
        </w:rPr>
        <w:t xml:space="preserve">. Perekonnanime muutmisel lähtutakse </w:t>
      </w:r>
      <w:r w:rsidRPr="00102946" w:rsidR="008618D0">
        <w:rPr>
          <w:rFonts w:ascii="Times New Roman" w:hAnsi="Times New Roman"/>
          <w:sz w:val="24"/>
          <w:szCs w:val="24"/>
        </w:rPr>
        <w:t xml:space="preserve">eelnõu § </w:t>
      </w:r>
      <w:r w:rsidRPr="00102946" w:rsidR="00987AF0">
        <w:rPr>
          <w:rFonts w:ascii="Times New Roman" w:hAnsi="Times New Roman"/>
          <w:sz w:val="24"/>
          <w:szCs w:val="24"/>
        </w:rPr>
        <w:t>1</w:t>
      </w:r>
      <w:r w:rsidR="00987AF0">
        <w:rPr>
          <w:rFonts w:ascii="Times New Roman" w:hAnsi="Times New Roman"/>
          <w:sz w:val="24"/>
          <w:szCs w:val="24"/>
        </w:rPr>
        <w:t>3</w:t>
      </w:r>
      <w:r w:rsidRPr="00102946" w:rsidR="00987AF0">
        <w:rPr>
          <w:rFonts w:ascii="Times New Roman" w:hAnsi="Times New Roman"/>
          <w:sz w:val="24"/>
          <w:szCs w:val="24"/>
        </w:rPr>
        <w:t xml:space="preserve"> </w:t>
      </w:r>
      <w:r w:rsidRPr="00102946" w:rsidR="008618D0">
        <w:rPr>
          <w:rFonts w:ascii="Times New Roman" w:hAnsi="Times New Roman"/>
          <w:sz w:val="24"/>
          <w:szCs w:val="24"/>
        </w:rPr>
        <w:t>reeglites</w:t>
      </w:r>
      <w:r w:rsidRPr="001D6B34" w:rsidR="008618D0">
        <w:rPr>
          <w:rFonts w:ascii="Times New Roman" w:hAnsi="Times New Roman"/>
          <w:sz w:val="24"/>
          <w:szCs w:val="24"/>
        </w:rPr>
        <w:t>t</w:t>
      </w:r>
      <w:r w:rsidRPr="00A44CBB" w:rsidR="008618D0">
        <w:rPr>
          <w:rFonts w:ascii="Times New Roman" w:hAnsi="Times New Roman"/>
          <w:sz w:val="24"/>
          <w:szCs w:val="24"/>
        </w:rPr>
        <w:t>.</w:t>
      </w:r>
    </w:p>
    <w:p w:rsidRPr="00A44CBB" w:rsidR="008618D0" w:rsidP="00A44CBB" w:rsidRDefault="008618D0" w14:paraId="1C7B25CE" w14:textId="77777777">
      <w:pPr>
        <w:pStyle w:val="NoSpacing"/>
        <w:jc w:val="both"/>
        <w:rPr>
          <w:rFonts w:ascii="Times New Roman" w:hAnsi="Times New Roman"/>
          <w:sz w:val="24"/>
          <w:szCs w:val="24"/>
        </w:rPr>
      </w:pPr>
    </w:p>
    <w:p w:rsidRPr="00A44CBB" w:rsidR="008618D0" w:rsidP="00A44CBB" w:rsidRDefault="00B87B6B" w14:paraId="56DE6019" w14:textId="7F686DE9">
      <w:pPr>
        <w:pStyle w:val="NoSpacing"/>
        <w:jc w:val="both"/>
        <w:rPr>
          <w:rFonts w:ascii="Times New Roman" w:hAnsi="Times New Roman"/>
          <w:sz w:val="24"/>
          <w:szCs w:val="24"/>
        </w:rPr>
      </w:pPr>
      <w:r w:rsidRPr="00A44CBB">
        <w:rPr>
          <w:rFonts w:ascii="Times New Roman" w:hAnsi="Times New Roman"/>
          <w:sz w:val="24"/>
          <w:szCs w:val="24"/>
        </w:rPr>
        <w:t>Eelnõu § 2</w:t>
      </w:r>
      <w:r w:rsidR="00A11C2A">
        <w:rPr>
          <w:rFonts w:ascii="Times New Roman" w:hAnsi="Times New Roman"/>
          <w:sz w:val="24"/>
          <w:szCs w:val="24"/>
        </w:rPr>
        <w:t>6</w:t>
      </w:r>
      <w:r w:rsidRPr="00A44CBB">
        <w:rPr>
          <w:rFonts w:ascii="Times New Roman" w:hAnsi="Times New Roman"/>
          <w:sz w:val="24"/>
          <w:szCs w:val="24"/>
        </w:rPr>
        <w:t xml:space="preserve"> lõige 1 punkt</w:t>
      </w:r>
      <w:r w:rsidRPr="00A44CBB" w:rsidDel="00987AF0">
        <w:rPr>
          <w:rFonts w:ascii="Times New Roman" w:hAnsi="Times New Roman"/>
          <w:sz w:val="24"/>
          <w:szCs w:val="24"/>
        </w:rPr>
        <w:t xml:space="preserve"> </w:t>
      </w:r>
      <w:r w:rsidR="00987AF0">
        <w:rPr>
          <w:rFonts w:ascii="Times New Roman" w:hAnsi="Times New Roman"/>
          <w:sz w:val="24"/>
          <w:szCs w:val="24"/>
        </w:rPr>
        <w:t>5</w:t>
      </w:r>
      <w:r w:rsidRPr="00A44CBB">
        <w:rPr>
          <w:rFonts w:ascii="Times New Roman" w:hAnsi="Times New Roman"/>
          <w:sz w:val="24"/>
          <w:szCs w:val="24"/>
        </w:rPr>
        <w:t xml:space="preserve"> järgi saab i</w:t>
      </w:r>
      <w:r w:rsidRPr="00A44CBB" w:rsidR="00B053D6">
        <w:rPr>
          <w:rFonts w:ascii="Times New Roman" w:hAnsi="Times New Roman"/>
          <w:sz w:val="24"/>
          <w:szCs w:val="24"/>
        </w:rPr>
        <w:t xml:space="preserve">sikule anda </w:t>
      </w:r>
      <w:r w:rsidRPr="00A44CBB" w:rsidR="008618D0">
        <w:rPr>
          <w:rFonts w:ascii="Times New Roman" w:hAnsi="Times New Roman"/>
          <w:sz w:val="24"/>
          <w:szCs w:val="24"/>
        </w:rPr>
        <w:t xml:space="preserve">perekonnanime, mille </w:t>
      </w:r>
      <w:r w:rsidRPr="00A44CBB" w:rsidR="00B053D6">
        <w:rPr>
          <w:rFonts w:ascii="Times New Roman" w:hAnsi="Times New Roman"/>
          <w:sz w:val="24"/>
          <w:szCs w:val="24"/>
        </w:rPr>
        <w:t xml:space="preserve">ta </w:t>
      </w:r>
      <w:r w:rsidRPr="00A44CBB" w:rsidR="008618D0">
        <w:rPr>
          <w:rFonts w:ascii="Times New Roman" w:hAnsi="Times New Roman"/>
          <w:sz w:val="24"/>
          <w:szCs w:val="24"/>
        </w:rPr>
        <w:t xml:space="preserve">oleks saanud viimase abielu või kooselulepingu </w:t>
      </w:r>
      <w:r w:rsidRPr="00A44CBB" w:rsidR="001302C6">
        <w:rPr>
          <w:rFonts w:ascii="Times New Roman" w:hAnsi="Times New Roman"/>
          <w:sz w:val="24"/>
          <w:szCs w:val="24"/>
        </w:rPr>
        <w:t>jooksul, kuid see</w:t>
      </w:r>
      <w:r w:rsidRPr="00A44CBB" w:rsidR="008618D0">
        <w:rPr>
          <w:rFonts w:ascii="Times New Roman" w:hAnsi="Times New Roman"/>
          <w:sz w:val="24"/>
          <w:szCs w:val="24"/>
        </w:rPr>
        <w:t xml:space="preserve"> abielu või kooseluleping on lõppenud abikaasa või registreeritud elukaaslase surmaga</w:t>
      </w:r>
      <w:r w:rsidRPr="00A44CBB" w:rsidR="00B053D6">
        <w:rPr>
          <w:rFonts w:ascii="Times New Roman" w:hAnsi="Times New Roman"/>
          <w:sz w:val="24"/>
          <w:szCs w:val="24"/>
        </w:rPr>
        <w:t xml:space="preserve">. Seega isik, kes abielu või kooselulepingu sõlmimisel otsustas jääda kandma senist perekonnanime, saab realiseerida oma õigust kanda ühe abikaasa või registreeritud elukaaslase perekonnanime ühise perekonnanimena või liita kaaslase perekonnanime oma perekonnanimele ka siis, kui abielu on lõppenud abikaasa surmaga või registreeritud kooselu on elukaaslase surmaga. Nime saab anda, kui kaasa surmaga lõppenud abielu või registreeritud kooselu järel ei ole isik sõlminud uut abielu või kooselulepingut. Perekonnanime muutmisel lähtutakse eelnõu § </w:t>
      </w:r>
      <w:r w:rsidRPr="00A44CBB" w:rsidR="00987AF0">
        <w:rPr>
          <w:rFonts w:ascii="Times New Roman" w:hAnsi="Times New Roman"/>
          <w:sz w:val="24"/>
          <w:szCs w:val="24"/>
        </w:rPr>
        <w:t>1</w:t>
      </w:r>
      <w:r w:rsidR="00987AF0">
        <w:rPr>
          <w:rFonts w:ascii="Times New Roman" w:hAnsi="Times New Roman"/>
          <w:sz w:val="24"/>
          <w:szCs w:val="24"/>
        </w:rPr>
        <w:t>3</w:t>
      </w:r>
      <w:r w:rsidRPr="00A44CBB" w:rsidR="00987AF0">
        <w:rPr>
          <w:rFonts w:ascii="Times New Roman" w:hAnsi="Times New Roman"/>
          <w:sz w:val="24"/>
          <w:szCs w:val="24"/>
        </w:rPr>
        <w:t xml:space="preserve"> </w:t>
      </w:r>
      <w:r w:rsidRPr="00A44CBB" w:rsidR="00B053D6">
        <w:rPr>
          <w:rFonts w:ascii="Times New Roman" w:hAnsi="Times New Roman"/>
          <w:sz w:val="24"/>
          <w:szCs w:val="24"/>
        </w:rPr>
        <w:t>reeglitest.</w:t>
      </w:r>
    </w:p>
    <w:p w:rsidRPr="00A44CBB" w:rsidR="00C8295F" w:rsidP="00A44CBB" w:rsidRDefault="00C8295F" w14:paraId="353F1582" w14:textId="77777777">
      <w:pPr>
        <w:pStyle w:val="NoSpacing"/>
        <w:jc w:val="both"/>
        <w:rPr>
          <w:rFonts w:ascii="Times New Roman" w:hAnsi="Times New Roman"/>
          <w:sz w:val="24"/>
          <w:szCs w:val="24"/>
        </w:rPr>
      </w:pPr>
    </w:p>
    <w:p w:rsidR="00C8295F" w:rsidP="00A44CBB" w:rsidRDefault="00B87B6B" w14:paraId="5A0E2932" w14:textId="0B1E80B9">
      <w:pPr>
        <w:pStyle w:val="NoSpacing"/>
        <w:jc w:val="both"/>
        <w:rPr>
          <w:rFonts w:ascii="Times New Roman" w:hAnsi="Times New Roman"/>
          <w:sz w:val="24"/>
          <w:szCs w:val="24"/>
        </w:rPr>
      </w:pPr>
      <w:r w:rsidRPr="00A44CBB">
        <w:rPr>
          <w:rFonts w:ascii="Times New Roman" w:hAnsi="Times New Roman"/>
          <w:sz w:val="24"/>
          <w:szCs w:val="24"/>
        </w:rPr>
        <w:t>Eelnõu § 2</w:t>
      </w:r>
      <w:r w:rsidR="00A11C2A">
        <w:rPr>
          <w:rFonts w:ascii="Times New Roman" w:hAnsi="Times New Roman"/>
          <w:sz w:val="24"/>
          <w:szCs w:val="24"/>
        </w:rPr>
        <w:t>6</w:t>
      </w:r>
      <w:r w:rsidRPr="00A44CBB">
        <w:rPr>
          <w:rFonts w:ascii="Times New Roman" w:hAnsi="Times New Roman"/>
          <w:sz w:val="24"/>
          <w:szCs w:val="24"/>
        </w:rPr>
        <w:t xml:space="preserve"> lõige 1 punkt </w:t>
      </w:r>
      <w:r w:rsidR="00987AF0">
        <w:rPr>
          <w:rFonts w:ascii="Times New Roman" w:hAnsi="Times New Roman"/>
          <w:sz w:val="24"/>
          <w:szCs w:val="24"/>
        </w:rPr>
        <w:t>6</w:t>
      </w:r>
      <w:r w:rsidRPr="00A44CBB" w:rsidR="00987AF0">
        <w:rPr>
          <w:rFonts w:ascii="Times New Roman" w:hAnsi="Times New Roman"/>
          <w:sz w:val="24"/>
          <w:szCs w:val="24"/>
        </w:rPr>
        <w:t xml:space="preserve"> </w:t>
      </w:r>
      <w:r w:rsidRPr="00A44CBB">
        <w:rPr>
          <w:rFonts w:ascii="Times New Roman" w:hAnsi="Times New Roman"/>
          <w:sz w:val="24"/>
          <w:szCs w:val="24"/>
        </w:rPr>
        <w:t xml:space="preserve">näeb ette, et perekonnanime saab muuta, kui isik soovib kanda </w:t>
      </w:r>
      <w:r w:rsidRPr="00A44CBB" w:rsidR="00C8295F">
        <w:rPr>
          <w:rFonts w:ascii="Times New Roman" w:hAnsi="Times New Roman"/>
          <w:sz w:val="24"/>
          <w:szCs w:val="24"/>
        </w:rPr>
        <w:t>perekonnanime, kus abikaasaga või registreeritud elukaaslasega ühise perekonnanime ees on sidekriipsuga vallalisena kantud viimane perekonnanimi. Säte annab võimaluse väärtustada ja hoida vallalisena kantud perekonnanime, samas näidates nimes jätkuvalt ka abielu või registreeritud kooselu tunnusena kaasa perekonnanime.</w:t>
      </w:r>
    </w:p>
    <w:p w:rsidR="00CD4DFC" w:rsidP="00A44CBB" w:rsidRDefault="00CD4DFC" w14:paraId="3BA1B9B9" w14:textId="77777777">
      <w:pPr>
        <w:pStyle w:val="NoSpacing"/>
        <w:jc w:val="both"/>
        <w:rPr>
          <w:rFonts w:ascii="Times New Roman" w:hAnsi="Times New Roman"/>
          <w:sz w:val="24"/>
          <w:szCs w:val="24"/>
        </w:rPr>
      </w:pPr>
    </w:p>
    <w:p w:rsidR="00C8295F" w:rsidP="00A44CBB" w:rsidRDefault="0022746B" w14:paraId="285224CA" w14:textId="38B562B8">
      <w:pPr>
        <w:pStyle w:val="NoSpacing"/>
        <w:jc w:val="both"/>
        <w:rPr>
          <w:rFonts w:ascii="Times New Roman" w:hAnsi="Times New Roman"/>
          <w:sz w:val="24"/>
          <w:szCs w:val="24"/>
        </w:rPr>
      </w:pPr>
      <w:r w:rsidRPr="00A44CBB">
        <w:rPr>
          <w:rFonts w:ascii="Times New Roman" w:hAnsi="Times New Roman"/>
          <w:sz w:val="24"/>
          <w:szCs w:val="24"/>
        </w:rPr>
        <w:t>Eelnõu § 2</w:t>
      </w:r>
      <w:r w:rsidR="00A11C2A">
        <w:rPr>
          <w:rFonts w:ascii="Times New Roman" w:hAnsi="Times New Roman"/>
          <w:sz w:val="24"/>
          <w:szCs w:val="24"/>
        </w:rPr>
        <w:t>6</w:t>
      </w:r>
      <w:r w:rsidRPr="00A44CBB">
        <w:rPr>
          <w:rFonts w:ascii="Times New Roman" w:hAnsi="Times New Roman"/>
          <w:sz w:val="24"/>
          <w:szCs w:val="24"/>
        </w:rPr>
        <w:t xml:space="preserve"> lõige 1 punkt</w:t>
      </w:r>
      <w:r w:rsidRPr="00A44CBB" w:rsidDel="00987AF0">
        <w:rPr>
          <w:rFonts w:ascii="Times New Roman" w:hAnsi="Times New Roman"/>
          <w:sz w:val="24"/>
          <w:szCs w:val="24"/>
        </w:rPr>
        <w:t xml:space="preserve"> </w:t>
      </w:r>
      <w:r w:rsidR="00987AF0">
        <w:rPr>
          <w:rFonts w:ascii="Times New Roman" w:hAnsi="Times New Roman"/>
          <w:sz w:val="24"/>
          <w:szCs w:val="24"/>
        </w:rPr>
        <w:t>7</w:t>
      </w:r>
      <w:r w:rsidRPr="00A44CBB">
        <w:rPr>
          <w:rFonts w:ascii="Times New Roman" w:hAnsi="Times New Roman"/>
          <w:sz w:val="24"/>
          <w:szCs w:val="24"/>
        </w:rPr>
        <w:t xml:space="preserve"> näeb ette, et perekonnanime saab muuta, kui isik soovib kanda</w:t>
      </w:r>
      <w:r w:rsidRPr="00A44CBB" w:rsidR="00C8295F">
        <w:rPr>
          <w:rFonts w:ascii="Times New Roman" w:hAnsi="Times New Roman"/>
          <w:sz w:val="24"/>
          <w:szCs w:val="24"/>
        </w:rPr>
        <w:t xml:space="preserve"> perekonnanime rahvustavale vastava soo- või muu tunnuseta või lisada perekonnanimele rahvustavale vastav soo- või muu tunnus. Soo- või muu tunnuse kasutamine perekonnanimes sõltub isiku tahtest ning seda valikut saab muuta. Näiteks anti isikule sünni registreerimisel isa perekonnanime naissoovorm, kuid ta soovib kanda sama perekonnanime ilma sootunnuseta, selle saab nimemuutmise menetlusega anda</w:t>
      </w:r>
      <w:r w:rsidR="00CD4DFC">
        <w:rPr>
          <w:rFonts w:ascii="Times New Roman" w:hAnsi="Times New Roman"/>
          <w:sz w:val="24"/>
          <w:szCs w:val="24"/>
        </w:rPr>
        <w:t>.</w:t>
      </w:r>
    </w:p>
    <w:p w:rsidR="00CD4DFC" w:rsidP="00A44CBB" w:rsidRDefault="00CD4DFC" w14:paraId="35A54355" w14:textId="77777777">
      <w:pPr>
        <w:pStyle w:val="NoSpacing"/>
        <w:jc w:val="both"/>
        <w:rPr>
          <w:rFonts w:ascii="Times New Roman" w:hAnsi="Times New Roman"/>
          <w:sz w:val="24"/>
          <w:szCs w:val="24"/>
        </w:rPr>
      </w:pPr>
    </w:p>
    <w:p w:rsidR="00C17A77" w:rsidP="00CD4DFC" w:rsidRDefault="005C0969" w14:paraId="047CA57F" w14:textId="4380BCBE">
      <w:pPr>
        <w:pStyle w:val="NoSpacing"/>
        <w:jc w:val="both"/>
        <w:rPr>
          <w:rFonts w:ascii="Times New Roman" w:hAnsi="Times New Roman"/>
          <w:sz w:val="24"/>
          <w:szCs w:val="24"/>
        </w:rPr>
      </w:pPr>
      <w:r w:rsidRPr="00A44CBB">
        <w:rPr>
          <w:rFonts w:ascii="Times New Roman" w:hAnsi="Times New Roman"/>
          <w:sz w:val="24"/>
          <w:szCs w:val="24"/>
        </w:rPr>
        <w:t>Eelnõu § 2</w:t>
      </w:r>
      <w:r w:rsidR="009A2936">
        <w:rPr>
          <w:rFonts w:ascii="Times New Roman" w:hAnsi="Times New Roman"/>
          <w:sz w:val="24"/>
          <w:szCs w:val="24"/>
        </w:rPr>
        <w:t>6</w:t>
      </w:r>
      <w:r w:rsidRPr="00A44CBB">
        <w:rPr>
          <w:rFonts w:ascii="Times New Roman" w:hAnsi="Times New Roman"/>
          <w:sz w:val="24"/>
          <w:szCs w:val="24"/>
        </w:rPr>
        <w:t xml:space="preserve"> lõige 1 punkt</w:t>
      </w:r>
      <w:r w:rsidRPr="00A44CBB" w:rsidDel="00987AF0">
        <w:rPr>
          <w:rFonts w:ascii="Times New Roman" w:hAnsi="Times New Roman"/>
          <w:sz w:val="24"/>
          <w:szCs w:val="24"/>
        </w:rPr>
        <w:t xml:space="preserve"> </w:t>
      </w:r>
      <w:r w:rsidR="00987AF0">
        <w:rPr>
          <w:rFonts w:ascii="Times New Roman" w:hAnsi="Times New Roman"/>
          <w:sz w:val="24"/>
          <w:szCs w:val="24"/>
        </w:rPr>
        <w:t>8</w:t>
      </w:r>
      <w:r w:rsidRPr="00A44CBB">
        <w:rPr>
          <w:rFonts w:ascii="Times New Roman" w:hAnsi="Times New Roman"/>
          <w:sz w:val="24"/>
          <w:szCs w:val="24"/>
        </w:rPr>
        <w:t xml:space="preserve"> näeb ette, et perekonnanime saab muuta, kui isik soovib kanda </w:t>
      </w:r>
      <w:r w:rsidRPr="00A44CBB" w:rsidR="00D94725">
        <w:rPr>
          <w:rFonts w:ascii="Times New Roman" w:hAnsi="Times New Roman"/>
          <w:sz w:val="24"/>
          <w:szCs w:val="24"/>
        </w:rPr>
        <w:t>võõrkeelse</w:t>
      </w:r>
      <w:r w:rsidRPr="00A44CBB">
        <w:rPr>
          <w:rFonts w:ascii="Times New Roman" w:hAnsi="Times New Roman"/>
          <w:sz w:val="24"/>
          <w:szCs w:val="24"/>
        </w:rPr>
        <w:t>t</w:t>
      </w:r>
      <w:r w:rsidRPr="00A44CBB" w:rsidR="00D94725">
        <w:rPr>
          <w:rFonts w:ascii="Times New Roman" w:hAnsi="Times New Roman"/>
          <w:sz w:val="24"/>
          <w:szCs w:val="24"/>
        </w:rPr>
        <w:t xml:space="preserve"> perekonnanime ümberkirjutusreeglite kohaselt või perekonnanime keelelise päritolu mõttes lähteriigis ametlikult kehtiva tähetabeli kohaselt. Säte puudutab nimesid, mi</w:t>
      </w:r>
      <w:r w:rsidRPr="00A44CBB" w:rsidR="00FD1FEF">
        <w:rPr>
          <w:rFonts w:ascii="Times New Roman" w:hAnsi="Times New Roman"/>
          <w:sz w:val="24"/>
          <w:szCs w:val="24"/>
        </w:rPr>
        <w:t xml:space="preserve">da nn originaalis ei kirjutata ladina tähtedega, vaid näiteks kirillitsas. </w:t>
      </w:r>
      <w:r w:rsidRPr="00A44CBB" w:rsidR="00422D54">
        <w:rPr>
          <w:rFonts w:ascii="Times New Roman" w:hAnsi="Times New Roman"/>
          <w:sz w:val="24"/>
          <w:szCs w:val="24"/>
        </w:rPr>
        <w:t xml:space="preserve">Vene nime </w:t>
      </w:r>
      <w:proofErr w:type="spellStart"/>
      <w:r w:rsidRPr="00A44CBB" w:rsidR="00422D54">
        <w:rPr>
          <w:rFonts w:ascii="Times New Roman" w:hAnsi="Times New Roman"/>
          <w:sz w:val="24"/>
          <w:szCs w:val="24"/>
        </w:rPr>
        <w:t>Чичиков</w:t>
      </w:r>
      <w:proofErr w:type="spellEnd"/>
      <w:r w:rsidRPr="00A44CBB" w:rsidR="00422D54">
        <w:rPr>
          <w:rFonts w:ascii="Times New Roman" w:hAnsi="Times New Roman"/>
          <w:sz w:val="24"/>
          <w:szCs w:val="24"/>
        </w:rPr>
        <w:t xml:space="preserve"> saab ümber kirjutada </w:t>
      </w:r>
      <w:proofErr w:type="spellStart"/>
      <w:r w:rsidRPr="00A44CBB" w:rsidR="00422D54">
        <w:rPr>
          <w:rFonts w:ascii="Times New Roman" w:hAnsi="Times New Roman"/>
          <w:sz w:val="24"/>
          <w:szCs w:val="24"/>
        </w:rPr>
        <w:t>Tšitšikov</w:t>
      </w:r>
      <w:proofErr w:type="spellEnd"/>
      <w:r w:rsidRPr="00A44CBB" w:rsidR="00422D54">
        <w:rPr>
          <w:rFonts w:ascii="Times New Roman" w:hAnsi="Times New Roman"/>
          <w:sz w:val="24"/>
          <w:szCs w:val="24"/>
        </w:rPr>
        <w:t xml:space="preserve"> või </w:t>
      </w:r>
      <w:proofErr w:type="spellStart"/>
      <w:r w:rsidRPr="00A44CBB" w:rsidR="00422D54">
        <w:rPr>
          <w:rFonts w:ascii="Times New Roman" w:hAnsi="Times New Roman"/>
          <w:sz w:val="24"/>
          <w:szCs w:val="24"/>
        </w:rPr>
        <w:t>Chichikov</w:t>
      </w:r>
      <w:proofErr w:type="spellEnd"/>
      <w:r w:rsidRPr="00A44CBB" w:rsidR="00422D54">
        <w:rPr>
          <w:rFonts w:ascii="Times New Roman" w:hAnsi="Times New Roman"/>
          <w:sz w:val="24"/>
          <w:szCs w:val="24"/>
        </w:rPr>
        <w:t xml:space="preserve">, nime </w:t>
      </w:r>
      <w:proofErr w:type="spellStart"/>
      <w:r w:rsidRPr="00A44CBB" w:rsidR="00422D54">
        <w:rPr>
          <w:rFonts w:ascii="Times New Roman" w:hAnsi="Times New Roman"/>
          <w:sz w:val="24"/>
          <w:szCs w:val="24"/>
        </w:rPr>
        <w:t>Щедрин</w:t>
      </w:r>
      <w:proofErr w:type="spellEnd"/>
      <w:r w:rsidRPr="00A44CBB" w:rsidR="00422D54">
        <w:rPr>
          <w:rFonts w:ascii="Times New Roman" w:hAnsi="Times New Roman"/>
          <w:sz w:val="24"/>
          <w:szCs w:val="24"/>
        </w:rPr>
        <w:t xml:space="preserve"> </w:t>
      </w:r>
      <w:proofErr w:type="spellStart"/>
      <w:r w:rsidRPr="00A44CBB" w:rsidR="00422D54">
        <w:rPr>
          <w:rFonts w:ascii="Times New Roman" w:hAnsi="Times New Roman"/>
          <w:sz w:val="24"/>
          <w:szCs w:val="24"/>
        </w:rPr>
        <w:t>Štšedrin</w:t>
      </w:r>
      <w:proofErr w:type="spellEnd"/>
      <w:r w:rsidRPr="00A44CBB" w:rsidR="00422D54">
        <w:rPr>
          <w:rFonts w:ascii="Times New Roman" w:hAnsi="Times New Roman"/>
          <w:sz w:val="24"/>
          <w:szCs w:val="24"/>
        </w:rPr>
        <w:t xml:space="preserve"> või </w:t>
      </w:r>
      <w:proofErr w:type="spellStart"/>
      <w:r w:rsidRPr="00A44CBB" w:rsidR="00422D54">
        <w:rPr>
          <w:rFonts w:ascii="Times New Roman" w:hAnsi="Times New Roman"/>
          <w:sz w:val="24"/>
          <w:szCs w:val="24"/>
        </w:rPr>
        <w:t>Shchedrin</w:t>
      </w:r>
      <w:proofErr w:type="spellEnd"/>
      <w:r w:rsidRPr="00A44CBB" w:rsidR="00422D54">
        <w:rPr>
          <w:rFonts w:ascii="Times New Roman" w:hAnsi="Times New Roman"/>
          <w:sz w:val="24"/>
          <w:szCs w:val="24"/>
        </w:rPr>
        <w:t xml:space="preserve">, nime </w:t>
      </w:r>
      <w:proofErr w:type="spellStart"/>
      <w:r w:rsidRPr="00A44CBB" w:rsidR="00422D54">
        <w:rPr>
          <w:rFonts w:ascii="Times New Roman" w:hAnsi="Times New Roman"/>
          <w:sz w:val="24"/>
          <w:szCs w:val="24"/>
        </w:rPr>
        <w:t>Крылов</w:t>
      </w:r>
      <w:proofErr w:type="spellEnd"/>
      <w:r w:rsidRPr="00A44CBB" w:rsidR="00422D54">
        <w:rPr>
          <w:rFonts w:ascii="Times New Roman" w:hAnsi="Times New Roman"/>
          <w:sz w:val="24"/>
          <w:szCs w:val="24"/>
        </w:rPr>
        <w:t xml:space="preserve"> </w:t>
      </w:r>
      <w:proofErr w:type="spellStart"/>
      <w:r w:rsidRPr="00A44CBB" w:rsidR="00422D54">
        <w:rPr>
          <w:rFonts w:ascii="Times New Roman" w:hAnsi="Times New Roman"/>
          <w:sz w:val="24"/>
          <w:szCs w:val="24"/>
        </w:rPr>
        <w:t>Krõlov</w:t>
      </w:r>
      <w:proofErr w:type="spellEnd"/>
      <w:r w:rsidRPr="00A44CBB" w:rsidR="00422D54">
        <w:rPr>
          <w:rFonts w:ascii="Times New Roman" w:hAnsi="Times New Roman"/>
          <w:sz w:val="24"/>
          <w:szCs w:val="24"/>
        </w:rPr>
        <w:t xml:space="preserve"> või </w:t>
      </w:r>
      <w:proofErr w:type="spellStart"/>
      <w:r w:rsidRPr="00A44CBB" w:rsidR="00422D54">
        <w:rPr>
          <w:rFonts w:ascii="Times New Roman" w:hAnsi="Times New Roman"/>
          <w:sz w:val="24"/>
          <w:szCs w:val="24"/>
        </w:rPr>
        <w:t>Krylov</w:t>
      </w:r>
      <w:proofErr w:type="spellEnd"/>
      <w:r w:rsidRPr="00A44CBB" w:rsidR="00422D54">
        <w:rPr>
          <w:rFonts w:ascii="Times New Roman" w:hAnsi="Times New Roman"/>
          <w:sz w:val="24"/>
          <w:szCs w:val="24"/>
        </w:rPr>
        <w:t xml:space="preserve">. Näidete toomisel on lähtutud </w:t>
      </w:r>
      <w:proofErr w:type="spellStart"/>
      <w:r w:rsidRPr="00A44CBB" w:rsidR="00422D54">
        <w:rPr>
          <w:rFonts w:ascii="Times New Roman" w:hAnsi="Times New Roman"/>
          <w:sz w:val="24"/>
          <w:szCs w:val="24"/>
        </w:rPr>
        <w:t>NS</w:t>
      </w:r>
      <w:r w:rsidR="005169FF">
        <w:rPr>
          <w:rFonts w:ascii="Times New Roman" w:hAnsi="Times New Roman"/>
          <w:sz w:val="24"/>
          <w:szCs w:val="24"/>
        </w:rPr>
        <w:t>-i</w:t>
      </w:r>
      <w:proofErr w:type="spellEnd"/>
      <w:r w:rsidRPr="00A44CBB" w:rsidR="00422D54">
        <w:rPr>
          <w:rFonts w:ascii="Times New Roman" w:hAnsi="Times New Roman"/>
          <w:sz w:val="24"/>
          <w:szCs w:val="24"/>
        </w:rPr>
        <w:t xml:space="preserve"> alusel antud </w:t>
      </w:r>
      <w:r w:rsidRPr="00A44CBB" w:rsidR="00E77B9F">
        <w:rPr>
          <w:rFonts w:ascii="Times New Roman" w:hAnsi="Times New Roman"/>
          <w:sz w:val="24"/>
          <w:szCs w:val="24"/>
        </w:rPr>
        <w:t xml:space="preserve">Vabariigi Valitsuse 18. märtsi 2005. a </w:t>
      </w:r>
      <w:r w:rsidRPr="00A44CBB" w:rsidR="00422D54">
        <w:rPr>
          <w:rFonts w:ascii="Times New Roman" w:hAnsi="Times New Roman"/>
          <w:sz w:val="24"/>
          <w:szCs w:val="24"/>
        </w:rPr>
        <w:t xml:space="preserve">määrusest </w:t>
      </w:r>
      <w:r w:rsidRPr="00A44CBB" w:rsidR="00E77B9F">
        <w:rPr>
          <w:rFonts w:ascii="Times New Roman" w:hAnsi="Times New Roman"/>
          <w:sz w:val="24"/>
          <w:szCs w:val="24"/>
        </w:rPr>
        <w:t>nr 61 „</w:t>
      </w:r>
      <w:r w:rsidRPr="00DE1E5A" w:rsidR="00E77B9F">
        <w:rPr>
          <w:rFonts w:ascii="Times New Roman" w:hAnsi="Times New Roman"/>
          <w:sz w:val="24"/>
          <w:szCs w:val="24"/>
        </w:rPr>
        <w:t xml:space="preserve">Isikunime andmisel ja kohaldamisel kasutatavate eesti-ladina tähtede ja sümbolite loetelu ning võõrkeelsete isikunimede ümberkirjutusreeglid“ ja </w:t>
      </w:r>
      <w:r w:rsidR="005169FF">
        <w:rPr>
          <w:rFonts w:ascii="Times New Roman" w:hAnsi="Times New Roman"/>
          <w:sz w:val="24"/>
          <w:szCs w:val="24"/>
        </w:rPr>
        <w:t>s</w:t>
      </w:r>
      <w:r w:rsidRPr="00DE1E5A" w:rsidR="00422D54">
        <w:rPr>
          <w:rFonts w:ascii="Times New Roman" w:hAnsi="Times New Roman"/>
          <w:sz w:val="24"/>
          <w:szCs w:val="24"/>
        </w:rPr>
        <w:t>iseministri 20. juuni 2016. a käskkirjast nr 1-3/93 „</w:t>
      </w:r>
      <w:r w:rsidRPr="00215342" w:rsidR="00422D54">
        <w:rPr>
          <w:rFonts w:ascii="Times New Roman" w:hAnsi="Times New Roman"/>
          <w:sz w:val="24"/>
          <w:szCs w:val="24"/>
        </w:rPr>
        <w:t>Tähetabelite heakskiitmine“</w:t>
      </w:r>
      <w:r w:rsidRPr="00215342" w:rsidR="00E77B9F">
        <w:rPr>
          <w:rFonts w:ascii="Times New Roman" w:hAnsi="Times New Roman"/>
          <w:sz w:val="24"/>
          <w:szCs w:val="24"/>
        </w:rPr>
        <w:t>.</w:t>
      </w:r>
      <w:r w:rsidRPr="00215342" w:rsidR="0090268A">
        <w:rPr>
          <w:rFonts w:ascii="Times New Roman" w:hAnsi="Times New Roman"/>
          <w:sz w:val="24"/>
          <w:szCs w:val="24"/>
        </w:rPr>
        <w:t xml:space="preserve"> Eelnõu kohaselt antakse valdkonna eest vastutavale ministrile volitusnorm mitteladina tähestiku tähtedega kirjutatud isikunimede ümberkirjutusreeglite kehtestamiseks ja isikunime keelelise päritolu mõttes lähteriigis ametlikult kehtivate tähetabelite heaks kiitmiseks</w:t>
      </w:r>
      <w:r w:rsidRPr="00215342" w:rsidR="00DE1E5A">
        <w:rPr>
          <w:rFonts w:ascii="Times New Roman" w:hAnsi="Times New Roman"/>
          <w:sz w:val="24"/>
          <w:szCs w:val="24"/>
        </w:rPr>
        <w:t>. Reeglite</w:t>
      </w:r>
      <w:r w:rsidRPr="00215342" w:rsidR="00211569">
        <w:rPr>
          <w:rFonts w:ascii="Times New Roman" w:hAnsi="Times New Roman"/>
          <w:sz w:val="24"/>
          <w:szCs w:val="24"/>
        </w:rPr>
        <w:t>st</w:t>
      </w:r>
      <w:r w:rsidRPr="00215342" w:rsidR="00DE1E5A">
        <w:rPr>
          <w:rFonts w:ascii="Times New Roman" w:hAnsi="Times New Roman"/>
          <w:sz w:val="24"/>
          <w:szCs w:val="24"/>
        </w:rPr>
        <w:t xml:space="preserve"> on täpsemalt kirjutatud eelnõu 5. peatükis.</w:t>
      </w:r>
    </w:p>
    <w:p w:rsidR="002F544E" w:rsidP="00CD4DFC" w:rsidRDefault="002F544E" w14:paraId="2A59062C" w14:textId="77777777">
      <w:pPr>
        <w:pStyle w:val="NoSpacing"/>
        <w:jc w:val="both"/>
        <w:rPr>
          <w:rFonts w:ascii="Times New Roman" w:hAnsi="Times New Roman"/>
          <w:sz w:val="24"/>
          <w:szCs w:val="24"/>
        </w:rPr>
      </w:pPr>
    </w:p>
    <w:p w:rsidR="00494AEF" w:rsidP="00494AEF" w:rsidRDefault="00494AEF" w14:paraId="3F3D8D01" w14:textId="3CD59AD1">
      <w:pPr>
        <w:pStyle w:val="NoSpacing"/>
        <w:jc w:val="both"/>
        <w:rPr>
          <w:rFonts w:ascii="Times New Roman" w:hAnsi="Times New Roman"/>
          <w:color w:val="000000"/>
          <w:kern w:val="1"/>
          <w:sz w:val="24"/>
          <w:szCs w:val="24"/>
          <w:lang w:eastAsia="zh-CN"/>
        </w:rPr>
      </w:pPr>
      <w:r w:rsidRPr="0078251E">
        <w:rPr>
          <w:rFonts w:ascii="Times New Roman" w:hAnsi="Times New Roman"/>
          <w:sz w:val="24"/>
          <w:szCs w:val="24"/>
        </w:rPr>
        <w:t>Eelnõu § 2</w:t>
      </w:r>
      <w:r w:rsidR="009A2936">
        <w:rPr>
          <w:rFonts w:ascii="Times New Roman" w:hAnsi="Times New Roman"/>
          <w:sz w:val="24"/>
          <w:szCs w:val="24"/>
        </w:rPr>
        <w:t>6</w:t>
      </w:r>
      <w:r w:rsidRPr="00A736C3">
        <w:rPr>
          <w:rFonts w:ascii="Times New Roman" w:hAnsi="Times New Roman"/>
          <w:color w:val="000000"/>
          <w:kern w:val="1"/>
          <w:sz w:val="24"/>
          <w:szCs w:val="24"/>
          <w:lang w:eastAsia="zh-CN"/>
        </w:rPr>
        <w:t xml:space="preserve"> lõike 1 alusel uue perekonnanime andmiseks ei pea olema mõjuv põhjus, piisab, kui isik selleks soovi avaldab.</w:t>
      </w:r>
    </w:p>
    <w:p w:rsidRPr="00436751" w:rsidR="00494AEF" w:rsidP="00494AEF" w:rsidRDefault="00494AEF" w14:paraId="0A9C9FA8" w14:textId="77777777">
      <w:pPr>
        <w:pStyle w:val="NoSpacing"/>
        <w:jc w:val="both"/>
        <w:rPr>
          <w:rFonts w:ascii="Times New Roman" w:hAnsi="Times New Roman"/>
          <w:sz w:val="24"/>
          <w:szCs w:val="24"/>
        </w:rPr>
      </w:pPr>
    </w:p>
    <w:p w:rsidRPr="00E062DE" w:rsidR="002F544E" w:rsidP="00CD4DFC" w:rsidRDefault="002F544E" w14:paraId="0C389A64" w14:textId="69A11CF0">
      <w:pPr>
        <w:pStyle w:val="NoSpacing"/>
        <w:jc w:val="both"/>
        <w:rPr>
          <w:rFonts w:ascii="Times New Roman" w:hAnsi="Times New Roman"/>
          <w:sz w:val="24"/>
          <w:szCs w:val="24"/>
        </w:rPr>
      </w:pPr>
      <w:r>
        <w:rPr>
          <w:rFonts w:ascii="Times New Roman" w:hAnsi="Times New Roman"/>
          <w:sz w:val="24"/>
          <w:szCs w:val="24"/>
        </w:rPr>
        <w:t>Juhul kui § 2</w:t>
      </w:r>
      <w:r w:rsidR="009A2936">
        <w:rPr>
          <w:rFonts w:ascii="Times New Roman" w:hAnsi="Times New Roman"/>
          <w:sz w:val="24"/>
          <w:szCs w:val="24"/>
        </w:rPr>
        <w:t>6</w:t>
      </w:r>
      <w:r>
        <w:rPr>
          <w:rFonts w:ascii="Times New Roman" w:hAnsi="Times New Roman"/>
          <w:sz w:val="24"/>
          <w:szCs w:val="24"/>
        </w:rPr>
        <w:t xml:space="preserve"> lõikes 1 loetletud alust ei esine, menetletakse taotlust kui vabalt valitud perekonnanime eelnõu § 2</w:t>
      </w:r>
      <w:r w:rsidR="001B292C">
        <w:rPr>
          <w:rFonts w:ascii="Times New Roman" w:hAnsi="Times New Roman"/>
          <w:sz w:val="24"/>
          <w:szCs w:val="24"/>
        </w:rPr>
        <w:t>6</w:t>
      </w:r>
      <w:r>
        <w:rPr>
          <w:rFonts w:ascii="Times New Roman" w:hAnsi="Times New Roman"/>
          <w:sz w:val="24"/>
          <w:szCs w:val="24"/>
        </w:rPr>
        <w:t xml:space="preserve"> lõike </w:t>
      </w:r>
      <w:r w:rsidR="00494AEF">
        <w:rPr>
          <w:rFonts w:ascii="Times New Roman" w:hAnsi="Times New Roman"/>
          <w:sz w:val="24"/>
          <w:szCs w:val="24"/>
        </w:rPr>
        <w:t>2</w:t>
      </w:r>
      <w:r>
        <w:rPr>
          <w:rFonts w:ascii="Times New Roman" w:hAnsi="Times New Roman"/>
          <w:sz w:val="24"/>
          <w:szCs w:val="24"/>
        </w:rPr>
        <w:t xml:space="preserve"> alusel ning sellisel juhul peab isik esitama nime muutmiseks ka mõjuva põhjuse.</w:t>
      </w:r>
    </w:p>
    <w:p w:rsidRPr="00CD4DFC" w:rsidR="00C17A77" w:rsidP="00CD4DFC" w:rsidRDefault="00C17A77" w14:paraId="2232CEB9" w14:textId="77777777">
      <w:pPr>
        <w:pStyle w:val="NoSpacing"/>
        <w:jc w:val="both"/>
        <w:rPr>
          <w:rFonts w:ascii="Times New Roman" w:hAnsi="Times New Roman"/>
          <w:sz w:val="24"/>
          <w:szCs w:val="24"/>
        </w:rPr>
      </w:pPr>
    </w:p>
    <w:p w:rsidR="00550B01" w:rsidP="00550B01" w:rsidRDefault="00356E0D" w14:paraId="06DC901D" w14:textId="616E36A7">
      <w:pPr>
        <w:pStyle w:val="NoSpacing"/>
        <w:jc w:val="both"/>
        <w:rPr>
          <w:rFonts w:ascii="Times New Roman" w:hAnsi="Times New Roman"/>
          <w:sz w:val="24"/>
          <w:szCs w:val="24"/>
        </w:rPr>
      </w:pPr>
      <w:r w:rsidRPr="00436751">
        <w:rPr>
          <w:rFonts w:ascii="Times New Roman" w:hAnsi="Times New Roman"/>
          <w:sz w:val="24"/>
          <w:szCs w:val="24"/>
        </w:rPr>
        <w:t xml:space="preserve">Seadus jätab mõjuva põhjuse sisustamata, andes avalduse menetlejale õiguse kaalutleda, kas kõiki asjaolusid arvestades on avalduses esitatud põhjus mõjuv ning vastavuses </w:t>
      </w:r>
      <w:r w:rsidR="005169FF">
        <w:rPr>
          <w:rFonts w:ascii="Times New Roman" w:hAnsi="Times New Roman"/>
          <w:sz w:val="24"/>
          <w:szCs w:val="24"/>
        </w:rPr>
        <w:t>eelnõu</w:t>
      </w:r>
      <w:r w:rsidRPr="00436751" w:rsidR="005169FF">
        <w:rPr>
          <w:rFonts w:ascii="Times New Roman" w:hAnsi="Times New Roman"/>
          <w:sz w:val="24"/>
          <w:szCs w:val="24"/>
        </w:rPr>
        <w:t xml:space="preserve"> </w:t>
      </w:r>
      <w:r w:rsidRPr="00436751">
        <w:rPr>
          <w:rFonts w:ascii="Times New Roman" w:hAnsi="Times New Roman"/>
          <w:sz w:val="24"/>
          <w:szCs w:val="24"/>
        </w:rPr>
        <w:t>mõtte ja sätetega, õiguse üldiste eesmärkidega</w:t>
      </w:r>
      <w:r w:rsidR="005169FF">
        <w:rPr>
          <w:rFonts w:ascii="Times New Roman" w:hAnsi="Times New Roman"/>
          <w:sz w:val="24"/>
          <w:szCs w:val="24"/>
        </w:rPr>
        <w:t xml:space="preserve"> ning</w:t>
      </w:r>
      <w:r w:rsidRPr="00436751">
        <w:rPr>
          <w:rFonts w:ascii="Times New Roman" w:hAnsi="Times New Roman"/>
          <w:sz w:val="24"/>
          <w:szCs w:val="24"/>
        </w:rPr>
        <w:t xml:space="preserve"> avaliku huviga. Nimemuutmise soov peab olema ajendatud probleemist kantava nimega, st mõjuv saab olla põhjus, mille tõttu isik ei soovi jätkata kantava nimega. Näiteks võib olla isalt sünni registreerimisel saadud perekonnanimest loobumise põhjus lapsepõlves vanemliku hoole puudumine, keerulisest ja võõrapärases nimest loobumise põhjus segadused nimega asjaajamise või soov kanda eestipärast perekonnanime. Eelnõus ei anta mõjuva põhjuse valikuid, nimemuutmist taotlev isik peab avaldama oma individuaalse põhjuse.</w:t>
      </w:r>
    </w:p>
    <w:p w:rsidRPr="00102946" w:rsidR="002955B3" w:rsidP="001D4247" w:rsidRDefault="002955B3" w14:paraId="3072795F" w14:textId="77777777">
      <w:pPr>
        <w:pStyle w:val="NoSpacing"/>
        <w:jc w:val="both"/>
        <w:rPr>
          <w:rFonts w:ascii="Times New Roman" w:hAnsi="Times New Roman"/>
          <w:sz w:val="24"/>
          <w:szCs w:val="24"/>
        </w:rPr>
      </w:pPr>
    </w:p>
    <w:p w:rsidR="00F12CC2" w:rsidP="00F12CC2" w:rsidRDefault="00B20149" w14:paraId="6CA3C77F" w14:textId="5C33937C">
      <w:pPr>
        <w:pStyle w:val="NoSpacing"/>
        <w:jc w:val="both"/>
        <w:rPr>
          <w:rFonts w:ascii="Times New Roman" w:hAnsi="Times New Roman"/>
          <w:sz w:val="24"/>
          <w:szCs w:val="24"/>
        </w:rPr>
      </w:pPr>
      <w:r w:rsidRPr="00102946">
        <w:rPr>
          <w:rFonts w:ascii="Times New Roman" w:hAnsi="Times New Roman"/>
          <w:b/>
          <w:bCs/>
          <w:sz w:val="24"/>
          <w:szCs w:val="24"/>
        </w:rPr>
        <w:t xml:space="preserve">Eelnõu §-ga </w:t>
      </w:r>
      <w:r w:rsidR="009A2936">
        <w:rPr>
          <w:rFonts w:ascii="Times New Roman" w:hAnsi="Times New Roman"/>
          <w:b/>
          <w:bCs/>
          <w:sz w:val="24"/>
          <w:szCs w:val="24"/>
        </w:rPr>
        <w:t>27</w:t>
      </w:r>
      <w:r w:rsidRPr="00102946">
        <w:rPr>
          <w:rFonts w:ascii="Times New Roman" w:hAnsi="Times New Roman"/>
          <w:b/>
          <w:bCs/>
          <w:sz w:val="24"/>
          <w:szCs w:val="24"/>
        </w:rPr>
        <w:t xml:space="preserve"> </w:t>
      </w:r>
      <w:r w:rsidRPr="00102946">
        <w:rPr>
          <w:rFonts w:ascii="Times New Roman" w:hAnsi="Times New Roman"/>
          <w:sz w:val="24"/>
          <w:szCs w:val="24"/>
        </w:rPr>
        <w:t xml:space="preserve">sätestatakse perekonnanime muutmise piirangud. </w:t>
      </w:r>
      <w:r w:rsidRPr="00550B01" w:rsidR="00F12CC2">
        <w:rPr>
          <w:rFonts w:ascii="Times New Roman" w:hAnsi="Times New Roman"/>
          <w:sz w:val="24"/>
          <w:szCs w:val="24"/>
        </w:rPr>
        <w:t>Nime muutmine ise ei ole inimese põhiõigus, vaid nime muutmise kaudu saab inimene realiseerida oma põhiõigusi, eelkõige põhiseaduses sätestatud õigust vabale eneseteostusele ning õigust perekonna- ja eraelu puutumatusele. Eelnõu eesmärk on hoida eesti nimetraditsiooni</w:t>
      </w:r>
      <w:r w:rsidR="005926D4">
        <w:rPr>
          <w:rFonts w:ascii="Times New Roman" w:hAnsi="Times New Roman"/>
          <w:sz w:val="24"/>
          <w:szCs w:val="24"/>
        </w:rPr>
        <w:t xml:space="preserve"> ja</w:t>
      </w:r>
      <w:r w:rsidRPr="00550B01" w:rsidR="00F12CC2">
        <w:rPr>
          <w:rFonts w:ascii="Times New Roman" w:hAnsi="Times New Roman"/>
          <w:sz w:val="24"/>
          <w:szCs w:val="24"/>
        </w:rPr>
        <w:t xml:space="preserve"> eesti keelt. Samuti on eesmärk perekonnanimede ühtlustatud ja õiguspärane kasutamine. Nende eesmärkide saavutamiseks seatakse piirangud uue perekonnanime valikul. Tuleb selgelt vahet teha, kas perekonnanimi saadakse põlvnemisest, abielu ja kooselulepingu sõlmimisest tekkinud suhtest, või soovib isik kanda perekonnanime, millega tal selline suhe puudub. Esimesel juhul lahendatakse taotlus nn faktipõhiselt, teisel juhul rakendatakse kaalutlusotsust ja hinnatakse soovitud nime nõuetekohasust. Seega piirab eelnõu isiku vaba valikut uue perekonnanime taotlemisel.</w:t>
      </w:r>
    </w:p>
    <w:p w:rsidRPr="00102946" w:rsidR="001D4247" w:rsidP="00102946" w:rsidRDefault="001D4247" w14:paraId="69551EE2" w14:textId="77777777">
      <w:pPr>
        <w:pStyle w:val="NoSpacing"/>
        <w:jc w:val="both"/>
        <w:rPr>
          <w:rFonts w:ascii="Times New Roman" w:hAnsi="Times New Roman"/>
          <w:sz w:val="24"/>
          <w:szCs w:val="24"/>
        </w:rPr>
      </w:pPr>
    </w:p>
    <w:p w:rsidR="00FA153D" w:rsidP="002955B3" w:rsidRDefault="00B20149" w14:paraId="48CA5970" w14:textId="642BE88A">
      <w:pPr>
        <w:pStyle w:val="NoSpacing"/>
        <w:jc w:val="both"/>
        <w:rPr>
          <w:rFonts w:ascii="Times New Roman" w:hAnsi="Times New Roman"/>
          <w:sz w:val="24"/>
          <w:szCs w:val="24"/>
        </w:rPr>
      </w:pPr>
      <w:r w:rsidRPr="00102946">
        <w:rPr>
          <w:rFonts w:ascii="Times New Roman" w:hAnsi="Times New Roman"/>
          <w:sz w:val="24"/>
          <w:szCs w:val="24"/>
        </w:rPr>
        <w:t xml:space="preserve">Eelnõu § </w:t>
      </w:r>
      <w:r w:rsidR="001A4D2B">
        <w:rPr>
          <w:rFonts w:ascii="Times New Roman" w:hAnsi="Times New Roman"/>
          <w:sz w:val="24"/>
          <w:szCs w:val="24"/>
        </w:rPr>
        <w:t>27</w:t>
      </w:r>
      <w:r w:rsidRPr="00102946">
        <w:rPr>
          <w:rFonts w:ascii="Times New Roman" w:hAnsi="Times New Roman"/>
          <w:sz w:val="24"/>
          <w:szCs w:val="24"/>
        </w:rPr>
        <w:t xml:space="preserve"> lõike 1 alusel keelatakse lapsele tema vanema perekonnanimest erineva perekonnanime andmine. Lapse perekonnanime säilitamine on lapse huvides</w:t>
      </w:r>
      <w:r w:rsidR="00FA153D">
        <w:rPr>
          <w:rFonts w:ascii="Times New Roman" w:hAnsi="Times New Roman"/>
          <w:sz w:val="24"/>
          <w:szCs w:val="24"/>
        </w:rPr>
        <w:t>. Juhinduda tuleb</w:t>
      </w:r>
      <w:r w:rsidRPr="00FA153D" w:rsidR="00FA153D">
        <w:rPr>
          <w:rFonts w:ascii="Times New Roman" w:hAnsi="Times New Roman"/>
          <w:sz w:val="24"/>
          <w:szCs w:val="24"/>
        </w:rPr>
        <w:t xml:space="preserve"> ÜRO lapse õiguste konventsiooni artiklist 3 - igasugustes lapsi puudutavates ettevõtmistes riiklike või erasotsiaalhoolekandeasutuste, kohtute, täidesaatvate või seadusandlike organite poolt tuleb esikohale seada lapse huvid. </w:t>
      </w:r>
      <w:proofErr w:type="spellStart"/>
      <w:r w:rsidR="00FA153D">
        <w:rPr>
          <w:rFonts w:ascii="Times New Roman" w:hAnsi="Times New Roman"/>
          <w:sz w:val="24"/>
          <w:szCs w:val="24"/>
        </w:rPr>
        <w:t>NS</w:t>
      </w:r>
      <w:r w:rsidR="005169FF">
        <w:rPr>
          <w:rFonts w:ascii="Times New Roman" w:hAnsi="Times New Roman"/>
          <w:sz w:val="24"/>
          <w:szCs w:val="24"/>
        </w:rPr>
        <w:t>-i</w:t>
      </w:r>
      <w:proofErr w:type="spellEnd"/>
      <w:r w:rsidR="00FA153D">
        <w:rPr>
          <w:rFonts w:ascii="Times New Roman" w:hAnsi="Times New Roman"/>
          <w:sz w:val="24"/>
          <w:szCs w:val="24"/>
        </w:rPr>
        <w:t xml:space="preserve"> alusel tehtud </w:t>
      </w:r>
      <w:r w:rsidRPr="00FA153D" w:rsidR="00FA153D">
        <w:rPr>
          <w:rFonts w:ascii="Times New Roman" w:hAnsi="Times New Roman"/>
          <w:sz w:val="24"/>
          <w:szCs w:val="24"/>
        </w:rPr>
        <w:t xml:space="preserve">Riigikohtu tsiviilkolleegiumi </w:t>
      </w:r>
      <w:proofErr w:type="spellStart"/>
      <w:r w:rsidR="00A33DDF">
        <w:rPr>
          <w:rFonts w:ascii="Times New Roman" w:hAnsi="Times New Roman"/>
          <w:sz w:val="24"/>
          <w:szCs w:val="24"/>
        </w:rPr>
        <w:t>otuses</w:t>
      </w:r>
      <w:proofErr w:type="spellEnd"/>
      <w:r w:rsidR="001847B5">
        <w:rPr>
          <w:rStyle w:val="FootnoteReference"/>
          <w:rFonts w:ascii="Times New Roman" w:hAnsi="Times New Roman"/>
          <w:sz w:val="24"/>
          <w:szCs w:val="24"/>
        </w:rPr>
        <w:footnoteReference w:id="28"/>
      </w:r>
      <w:r w:rsidRPr="00FA153D" w:rsidR="00FA153D">
        <w:rPr>
          <w:rFonts w:ascii="Times New Roman" w:hAnsi="Times New Roman"/>
          <w:sz w:val="24"/>
          <w:szCs w:val="24"/>
        </w:rPr>
        <w:t xml:space="preserve"> märgitakse</w:t>
      </w:r>
      <w:r w:rsidR="00FA153D">
        <w:rPr>
          <w:rFonts w:ascii="Times New Roman" w:hAnsi="Times New Roman"/>
          <w:sz w:val="24"/>
          <w:szCs w:val="24"/>
        </w:rPr>
        <w:t xml:space="preserve"> muu hulgas</w:t>
      </w:r>
      <w:r w:rsidRPr="00FA153D" w:rsidR="00FA153D">
        <w:rPr>
          <w:rFonts w:ascii="Times New Roman" w:hAnsi="Times New Roman"/>
          <w:sz w:val="24"/>
          <w:szCs w:val="24"/>
        </w:rPr>
        <w:t>: „Lisaks märgib kolleegium, et isegi juhul, kui avaldaja saaks õiguse otsustada laste perekonnanime muutmise üle, võiks laste perekonnanime muutmine olla takistatud lapse perekonnanime kohta seaduses sätestatud piirangute tõttu. Lapsele perekonnanime andmine ja selle muutmine on reguleeritud nimeseaduses. NS § 8 l</w:t>
      </w:r>
      <w:r w:rsidR="00E27B0F">
        <w:rPr>
          <w:rFonts w:ascii="Times New Roman" w:hAnsi="Times New Roman"/>
          <w:sz w:val="24"/>
          <w:szCs w:val="24"/>
        </w:rPr>
        <w:t>õike</w:t>
      </w:r>
      <w:r w:rsidRPr="00FA153D" w:rsidR="00FA153D">
        <w:rPr>
          <w:rFonts w:ascii="Times New Roman" w:hAnsi="Times New Roman"/>
          <w:sz w:val="24"/>
          <w:szCs w:val="24"/>
        </w:rPr>
        <w:t xml:space="preserve"> 1 järgi antakse lapsele vanemate ühise perekonnanime korral vanemate perekonnanimi, vanemate erinevate perekonnanimede korral ühe vanema perekonnanimi ja seadusliku isa puudumise korral ema perekonnanimi. Seega antakse lapsele tema vanema(te) perekonnanimi ja see näitab lapse perekondlikku kuuluvust. Lapse perekonnanime muutmine ei ole, arvestades lapse nime kontinuiteedi põhimõtet, üldjuhul ilma seaduses sätestatud aluseta lubatud. Nimeseaduse järgi on lubatud anda lapsele uus perekonnanimi eelkõige juhul, kui toimuvad õiguslikud muudatused lapse perekondlikes suhetes, sh lapse põlvnemist (NS § 8¹) või lapsendamist (NS §-d 13 ja 14) puudutavalt. Lisaks saab vanem taotleda lapsele uue perekonnanime andmist olukorras, kus vanem taotleb endale uut perekonnanime (NS § 16 l</w:t>
      </w:r>
      <w:r w:rsidR="00E27B0F">
        <w:rPr>
          <w:rFonts w:ascii="Times New Roman" w:hAnsi="Times New Roman"/>
          <w:sz w:val="24"/>
          <w:szCs w:val="24"/>
        </w:rPr>
        <w:t>õige</w:t>
      </w:r>
      <w:r w:rsidRPr="00FA153D" w:rsidR="00FA153D">
        <w:rPr>
          <w:rFonts w:ascii="Times New Roman" w:hAnsi="Times New Roman"/>
          <w:sz w:val="24"/>
          <w:szCs w:val="24"/>
        </w:rPr>
        <w:t xml:space="preserve"> 1). Muudel juhtudel ei näe nimeseadus ette lapse perekonnanime muutmise võimalust.“.</w:t>
      </w:r>
      <w:r w:rsidR="00FA153D">
        <w:rPr>
          <w:rFonts w:ascii="Times New Roman" w:hAnsi="Times New Roman"/>
          <w:sz w:val="24"/>
          <w:szCs w:val="24"/>
        </w:rPr>
        <w:t xml:space="preserve"> </w:t>
      </w:r>
      <w:r w:rsidR="005F73BA">
        <w:rPr>
          <w:rFonts w:ascii="Times New Roman" w:hAnsi="Times New Roman"/>
          <w:sz w:val="24"/>
          <w:szCs w:val="24"/>
        </w:rPr>
        <w:t xml:space="preserve">Riigikohtu seisukohtadest lähtuvalt sätestatakse eelnõu §27 lõike 1 keeld anda lapsele vanemast erinev perekonnanimi. Lõikele lisatakse üks erand – lapsele saab anda vanema </w:t>
      </w:r>
      <w:proofErr w:type="spellStart"/>
      <w:r w:rsidR="005F73BA">
        <w:rPr>
          <w:rFonts w:ascii="Times New Roman" w:hAnsi="Times New Roman"/>
          <w:sz w:val="24"/>
          <w:szCs w:val="24"/>
        </w:rPr>
        <w:t>topeltperekonnanimest</w:t>
      </w:r>
      <w:proofErr w:type="spellEnd"/>
      <w:r w:rsidR="005F73BA">
        <w:rPr>
          <w:rFonts w:ascii="Times New Roman" w:hAnsi="Times New Roman"/>
          <w:sz w:val="24"/>
          <w:szCs w:val="24"/>
        </w:rPr>
        <w:t xml:space="preserve"> ühe nime ehk tuuakse sünni registreerimisel lubatu (eelnõu § 9 lõige 2 punkt 2), tagamaks isikute võrdse kohtlemise.</w:t>
      </w:r>
    </w:p>
    <w:p w:rsidRPr="00102946" w:rsidR="00E67B30" w:rsidP="001D4247" w:rsidRDefault="00E67B30" w14:paraId="5ED260B7" w14:textId="77777777">
      <w:pPr>
        <w:pStyle w:val="NoSpacing"/>
        <w:jc w:val="both"/>
        <w:rPr>
          <w:rFonts w:ascii="Times New Roman" w:hAnsi="Times New Roman"/>
          <w:sz w:val="24"/>
          <w:szCs w:val="24"/>
        </w:rPr>
      </w:pPr>
    </w:p>
    <w:p w:rsidRPr="00102946" w:rsidR="00C17A77" w:rsidP="00102946" w:rsidRDefault="00C17A77" w14:paraId="750A5E69" w14:textId="3068FCDE">
      <w:pPr>
        <w:pStyle w:val="NoSpacing"/>
        <w:jc w:val="both"/>
        <w:rPr>
          <w:rFonts w:ascii="Times New Roman" w:hAnsi="Times New Roman"/>
          <w:sz w:val="24"/>
          <w:szCs w:val="24"/>
        </w:rPr>
      </w:pPr>
      <w:r w:rsidRPr="00102946">
        <w:rPr>
          <w:rFonts w:ascii="Times New Roman" w:hAnsi="Times New Roman"/>
          <w:sz w:val="24"/>
          <w:szCs w:val="24"/>
        </w:rPr>
        <w:t>Eelnõu § 2</w:t>
      </w:r>
      <w:r w:rsidR="001A4D2B">
        <w:rPr>
          <w:rFonts w:ascii="Times New Roman" w:hAnsi="Times New Roman"/>
          <w:sz w:val="24"/>
          <w:szCs w:val="24"/>
        </w:rPr>
        <w:t>7</w:t>
      </w:r>
      <w:r w:rsidR="00B875E2">
        <w:rPr>
          <w:rFonts w:ascii="Times New Roman" w:hAnsi="Times New Roman"/>
          <w:sz w:val="24"/>
          <w:szCs w:val="24"/>
        </w:rPr>
        <w:t xml:space="preserve"> </w:t>
      </w:r>
      <w:r w:rsidRPr="00102946">
        <w:rPr>
          <w:rFonts w:ascii="Times New Roman" w:hAnsi="Times New Roman"/>
          <w:sz w:val="24"/>
          <w:szCs w:val="24"/>
        </w:rPr>
        <w:t>lõige 2 näeb ette</w:t>
      </w:r>
      <w:r w:rsidR="003078EC">
        <w:rPr>
          <w:rFonts w:ascii="Times New Roman" w:hAnsi="Times New Roman"/>
          <w:sz w:val="24"/>
          <w:szCs w:val="24"/>
        </w:rPr>
        <w:t xml:space="preserve"> </w:t>
      </w:r>
      <w:r w:rsidRPr="00102946">
        <w:rPr>
          <w:rFonts w:ascii="Times New Roman" w:hAnsi="Times New Roman"/>
          <w:sz w:val="24"/>
          <w:szCs w:val="24"/>
        </w:rPr>
        <w:t>– anda ei saa vanas kirjaviisi perekonnanime, kui selline perekonnanimi ei ole olnud kasutusel pärast 1940. aastat.</w:t>
      </w:r>
      <w:r w:rsidDel="00E062DE" w:rsidR="008B7EBD">
        <w:rPr>
          <w:rFonts w:ascii="Times New Roman" w:hAnsi="Times New Roman"/>
          <w:sz w:val="24"/>
          <w:szCs w:val="24"/>
        </w:rPr>
        <w:t xml:space="preserve"> </w:t>
      </w:r>
      <w:r w:rsidRPr="00102946">
        <w:rPr>
          <w:rFonts w:ascii="Times New Roman" w:hAnsi="Times New Roman"/>
          <w:sz w:val="24"/>
          <w:szCs w:val="24"/>
        </w:rPr>
        <w:t xml:space="preserve">Eesti keele kirjutamiseks on läbi aegade kasutatud eri kirjaviise. Nii on ka isikunimede ametlikud allikad – aastani 1926 kirikuraamatud, hiljem riigi ja </w:t>
      </w:r>
      <w:proofErr w:type="spellStart"/>
      <w:r w:rsidR="00194D08">
        <w:rPr>
          <w:rFonts w:ascii="Times New Roman" w:hAnsi="Times New Roman"/>
          <w:sz w:val="24"/>
          <w:szCs w:val="24"/>
        </w:rPr>
        <w:t>KOV</w:t>
      </w:r>
      <w:r w:rsidR="005169FF">
        <w:rPr>
          <w:rFonts w:ascii="Times New Roman" w:hAnsi="Times New Roman"/>
          <w:sz w:val="24"/>
          <w:szCs w:val="24"/>
        </w:rPr>
        <w:t>-i</w:t>
      </w:r>
      <w:proofErr w:type="spellEnd"/>
      <w:r w:rsidRPr="00102946">
        <w:rPr>
          <w:rFonts w:ascii="Times New Roman" w:hAnsi="Times New Roman"/>
          <w:sz w:val="24"/>
          <w:szCs w:val="24"/>
        </w:rPr>
        <w:t xml:space="preserve"> dokumendid kirjutatud eri kirjaviisides. </w:t>
      </w:r>
      <w:proofErr w:type="spellStart"/>
      <w:r w:rsidRPr="00102946">
        <w:rPr>
          <w:rFonts w:ascii="Times New Roman" w:hAnsi="Times New Roman"/>
          <w:sz w:val="24"/>
          <w:szCs w:val="24"/>
        </w:rPr>
        <w:t>Bengt</w:t>
      </w:r>
      <w:proofErr w:type="spellEnd"/>
      <w:r w:rsidRPr="00102946">
        <w:rPr>
          <w:rFonts w:ascii="Times New Roman" w:hAnsi="Times New Roman"/>
          <w:sz w:val="24"/>
          <w:szCs w:val="24"/>
        </w:rPr>
        <w:t xml:space="preserve"> </w:t>
      </w:r>
      <w:proofErr w:type="spellStart"/>
      <w:r w:rsidRPr="00102946">
        <w:rPr>
          <w:rFonts w:ascii="Times New Roman" w:hAnsi="Times New Roman"/>
          <w:sz w:val="24"/>
          <w:szCs w:val="24"/>
        </w:rPr>
        <w:t>Gottfried</w:t>
      </w:r>
      <w:proofErr w:type="spellEnd"/>
      <w:r w:rsidRPr="00102946">
        <w:rPr>
          <w:rFonts w:ascii="Times New Roman" w:hAnsi="Times New Roman"/>
          <w:sz w:val="24"/>
          <w:szCs w:val="24"/>
        </w:rPr>
        <w:t xml:space="preserve"> Forselius ja Johann </w:t>
      </w:r>
      <w:proofErr w:type="spellStart"/>
      <w:r w:rsidRPr="00102946">
        <w:rPr>
          <w:rFonts w:ascii="Times New Roman" w:hAnsi="Times New Roman"/>
          <w:sz w:val="24"/>
          <w:szCs w:val="24"/>
        </w:rPr>
        <w:t>Hornung</w:t>
      </w:r>
      <w:proofErr w:type="spellEnd"/>
      <w:r w:rsidRPr="00102946">
        <w:rPr>
          <w:rFonts w:ascii="Times New Roman" w:hAnsi="Times New Roman"/>
          <w:sz w:val="24"/>
          <w:szCs w:val="24"/>
        </w:rPr>
        <w:t xml:space="preserve"> lõid 17. sajandi lõpul lihtsustatud ja täpsustatud eesti vana kirjaviisi, mis on kujunenud ülemsaksa ortograafia alusel. Uut kirjaviisi, mille eeskujuks oli soome ortograafia, hakati propageerima </w:t>
      </w:r>
      <w:r w:rsidR="005926D4">
        <w:rPr>
          <w:rFonts w:ascii="Times New Roman" w:hAnsi="Times New Roman"/>
          <w:sz w:val="24"/>
          <w:szCs w:val="24"/>
        </w:rPr>
        <w:t>19.</w:t>
      </w:r>
      <w:r w:rsidRPr="00102946">
        <w:rPr>
          <w:rFonts w:ascii="Times New Roman" w:hAnsi="Times New Roman"/>
          <w:sz w:val="24"/>
          <w:szCs w:val="24"/>
        </w:rPr>
        <w:t xml:space="preserve"> sajandi keskpaiku (Eduard </w:t>
      </w:r>
      <w:proofErr w:type="spellStart"/>
      <w:r w:rsidRPr="00102946">
        <w:rPr>
          <w:rFonts w:ascii="Times New Roman" w:hAnsi="Times New Roman"/>
          <w:sz w:val="24"/>
          <w:szCs w:val="24"/>
        </w:rPr>
        <w:t>Ahrens</w:t>
      </w:r>
      <w:proofErr w:type="spellEnd"/>
      <w:r w:rsidRPr="00102946">
        <w:rPr>
          <w:rFonts w:ascii="Times New Roman" w:hAnsi="Times New Roman"/>
          <w:sz w:val="24"/>
          <w:szCs w:val="24"/>
        </w:rPr>
        <w:t>). Rahvusliku kirjakeele kujundamine seisnes kirjakeele ühtlustamises ja uuele kirjaviisile üleminekus. Eesti rahvusliku keelekorralduse algusaastaks peetakse 1872. aastat, mil Eesti Kirjameeste Selts otsustas oma presidendi Jakob Hurda ettepanekul seltsi väljaannetes üle minna uuele kirjaviisile ning võttis samas vastu ka mitu kirjakeele ühtlustusettepanekut. Vanalt kirjaviisilt uuele ei mindud üle ühe hetkega, pikalt olid kasutusel mõlemad kirjaviisid, mida kasutati ka isikunimede märkimisel. Rahvusriigi sündides 1918. a</w:t>
      </w:r>
      <w:r w:rsidR="005169FF">
        <w:rPr>
          <w:rFonts w:ascii="Times New Roman" w:hAnsi="Times New Roman"/>
          <w:sz w:val="24"/>
          <w:szCs w:val="24"/>
        </w:rPr>
        <w:t>astal</w:t>
      </w:r>
      <w:r w:rsidRPr="00102946">
        <w:rPr>
          <w:rFonts w:ascii="Times New Roman" w:hAnsi="Times New Roman"/>
          <w:sz w:val="24"/>
          <w:szCs w:val="24"/>
        </w:rPr>
        <w:t xml:space="preserve"> ja eesti keelele riigikeele staatuse andmisega seoses hakati enam tähelepanu pöörama ka isikunimede korraldamisele, sh nimede õigekirjutuse küsimustele. Samasse perioodi jääb ka nimede eestistamine – mõisnike antud saksapäraste perekonnanimede asemel võeti eestipärased, näiteks nimelõpp -</w:t>
      </w:r>
      <w:proofErr w:type="spellStart"/>
      <w:r w:rsidRPr="00102946">
        <w:rPr>
          <w:rFonts w:ascii="Times New Roman" w:hAnsi="Times New Roman"/>
          <w:i/>
          <w:iCs/>
          <w:sz w:val="24"/>
          <w:szCs w:val="24"/>
        </w:rPr>
        <w:t>berg</w:t>
      </w:r>
      <w:proofErr w:type="spellEnd"/>
      <w:r w:rsidRPr="00102946">
        <w:rPr>
          <w:rFonts w:ascii="Times New Roman" w:hAnsi="Times New Roman"/>
          <w:sz w:val="24"/>
          <w:szCs w:val="24"/>
        </w:rPr>
        <w:t xml:space="preserve"> asendati sageli lõpuga -</w:t>
      </w:r>
      <w:r w:rsidRPr="00102946">
        <w:rPr>
          <w:rFonts w:ascii="Times New Roman" w:hAnsi="Times New Roman"/>
          <w:i/>
          <w:iCs/>
          <w:sz w:val="24"/>
          <w:szCs w:val="24"/>
        </w:rPr>
        <w:t>mägi</w:t>
      </w:r>
      <w:r w:rsidRPr="00102946">
        <w:rPr>
          <w:rFonts w:ascii="Times New Roman" w:hAnsi="Times New Roman"/>
          <w:sz w:val="24"/>
          <w:szCs w:val="24"/>
        </w:rPr>
        <w:t>, nimelõpp -</w:t>
      </w:r>
      <w:r w:rsidRPr="00102946">
        <w:rPr>
          <w:rFonts w:ascii="Times New Roman" w:hAnsi="Times New Roman"/>
          <w:i/>
          <w:iCs/>
          <w:sz w:val="24"/>
          <w:szCs w:val="24"/>
        </w:rPr>
        <w:t>mann</w:t>
      </w:r>
      <w:r w:rsidRPr="00102946">
        <w:rPr>
          <w:rFonts w:ascii="Times New Roman" w:hAnsi="Times New Roman"/>
          <w:sz w:val="24"/>
          <w:szCs w:val="24"/>
        </w:rPr>
        <w:t xml:space="preserve"> asendati lõpuga -</w:t>
      </w:r>
      <w:r w:rsidRPr="00102946">
        <w:rPr>
          <w:rFonts w:ascii="Times New Roman" w:hAnsi="Times New Roman"/>
          <w:i/>
          <w:iCs/>
          <w:sz w:val="24"/>
          <w:szCs w:val="24"/>
        </w:rPr>
        <w:t>maa</w:t>
      </w:r>
      <w:r w:rsidRPr="00102946">
        <w:rPr>
          <w:rFonts w:ascii="Times New Roman" w:hAnsi="Times New Roman"/>
          <w:sz w:val="24"/>
          <w:szCs w:val="24"/>
        </w:rPr>
        <w:t xml:space="preserve">. Samuti soovitati vanas kirjaviisis isikunimesid fikseerida ametlikus perekonnaregistris uues kirjaviisis. Isikunime muutmiseks anti </w:t>
      </w:r>
      <w:proofErr w:type="spellStart"/>
      <w:r w:rsidR="00194D08">
        <w:rPr>
          <w:rFonts w:ascii="Times New Roman" w:hAnsi="Times New Roman"/>
          <w:sz w:val="24"/>
          <w:szCs w:val="24"/>
        </w:rPr>
        <w:t>KOV</w:t>
      </w:r>
      <w:r w:rsidR="005169FF">
        <w:rPr>
          <w:rFonts w:ascii="Times New Roman" w:hAnsi="Times New Roman"/>
          <w:sz w:val="24"/>
          <w:szCs w:val="24"/>
        </w:rPr>
        <w:t>-i</w:t>
      </w:r>
      <w:proofErr w:type="spellEnd"/>
      <w:r w:rsidRPr="00102946">
        <w:rPr>
          <w:rFonts w:ascii="Times New Roman" w:hAnsi="Times New Roman"/>
          <w:sz w:val="24"/>
          <w:szCs w:val="24"/>
        </w:rPr>
        <w:t xml:space="preserve"> otsus, mis märgitud ka kirikuraamatusse kui algallikasse. Isikunime kirjutamist vanast uude kirjaviisi ei loetud nime muutmiseks, kuid selleks oli vajalik nimekandja nõusolek. 1940. aastaks oli isikunimed ametlikus perekonnaregistris kasutusel uues kirjaviisis, ka saksakeelsete nimede märkimisel ei kasutatud </w:t>
      </w:r>
      <w:proofErr w:type="spellStart"/>
      <w:r w:rsidRPr="00102946">
        <w:rPr>
          <w:rFonts w:ascii="Times New Roman" w:hAnsi="Times New Roman"/>
          <w:i/>
          <w:iCs/>
          <w:sz w:val="24"/>
          <w:szCs w:val="24"/>
        </w:rPr>
        <w:t>w</w:t>
      </w:r>
      <w:r w:rsidRPr="00102946">
        <w:rPr>
          <w:rFonts w:ascii="Times New Roman" w:hAnsi="Times New Roman"/>
          <w:sz w:val="24"/>
          <w:szCs w:val="24"/>
        </w:rPr>
        <w:t>-tähte</w:t>
      </w:r>
      <w:proofErr w:type="spellEnd"/>
      <w:r w:rsidRPr="00102946">
        <w:rPr>
          <w:rFonts w:ascii="Times New Roman" w:hAnsi="Times New Roman"/>
          <w:sz w:val="24"/>
          <w:szCs w:val="24"/>
        </w:rPr>
        <w:t xml:space="preserve"> (nt </w:t>
      </w:r>
      <w:proofErr w:type="spellStart"/>
      <w:r w:rsidRPr="00102946">
        <w:rPr>
          <w:rFonts w:ascii="Times New Roman" w:hAnsi="Times New Roman"/>
          <w:sz w:val="24"/>
          <w:szCs w:val="24"/>
        </w:rPr>
        <w:t>Vrangell</w:t>
      </w:r>
      <w:proofErr w:type="spellEnd"/>
      <w:r w:rsidRPr="00102946">
        <w:rPr>
          <w:rFonts w:ascii="Times New Roman" w:hAnsi="Times New Roman"/>
          <w:sz w:val="24"/>
          <w:szCs w:val="24"/>
        </w:rPr>
        <w:t xml:space="preserve">, mitte </w:t>
      </w:r>
      <w:proofErr w:type="spellStart"/>
      <w:r w:rsidRPr="00102946">
        <w:rPr>
          <w:rFonts w:ascii="Times New Roman" w:hAnsi="Times New Roman"/>
          <w:sz w:val="24"/>
          <w:szCs w:val="24"/>
        </w:rPr>
        <w:t>Wrangell</w:t>
      </w:r>
      <w:proofErr w:type="spellEnd"/>
      <w:r w:rsidRPr="00102946">
        <w:rPr>
          <w:rFonts w:ascii="Times New Roman" w:hAnsi="Times New Roman"/>
          <w:sz w:val="24"/>
          <w:szCs w:val="24"/>
        </w:rPr>
        <w:t xml:space="preserve">). Olulise muudatuse uue kirjaviisi kasutuselevõtmisel tõi ka trükistes üleminek gooti kirjalt ehk fraktuurilt (kus kasutati eesti keeles </w:t>
      </w:r>
      <w:proofErr w:type="spellStart"/>
      <w:r w:rsidRPr="00102946">
        <w:rPr>
          <w:rFonts w:ascii="Times New Roman" w:hAnsi="Times New Roman"/>
          <w:i/>
          <w:iCs/>
          <w:sz w:val="24"/>
          <w:szCs w:val="24"/>
        </w:rPr>
        <w:t>w</w:t>
      </w:r>
      <w:r w:rsidRPr="00102946">
        <w:rPr>
          <w:rFonts w:ascii="Times New Roman" w:hAnsi="Times New Roman"/>
          <w:sz w:val="24"/>
          <w:szCs w:val="24"/>
        </w:rPr>
        <w:t>-tähte</w:t>
      </w:r>
      <w:proofErr w:type="spellEnd"/>
      <w:r w:rsidRPr="00102946">
        <w:rPr>
          <w:rFonts w:ascii="Times New Roman" w:hAnsi="Times New Roman"/>
          <w:sz w:val="24"/>
          <w:szCs w:val="24"/>
        </w:rPr>
        <w:t xml:space="preserve">) ladina kirjale ehk antiikvale, mis lõppes 1940. aastal. </w:t>
      </w:r>
      <w:r w:rsidR="008B7EBD">
        <w:rPr>
          <w:rFonts w:ascii="Times New Roman" w:hAnsi="Times New Roman"/>
          <w:sz w:val="24"/>
          <w:szCs w:val="24"/>
        </w:rPr>
        <w:t>Vana kirjaviisi kohta on välja toodud ka EKI teatmikus.</w:t>
      </w:r>
      <w:r w:rsidR="008B7EBD">
        <w:rPr>
          <w:rStyle w:val="FootnoteReference"/>
          <w:rFonts w:ascii="Times New Roman" w:hAnsi="Times New Roman"/>
          <w:sz w:val="24"/>
          <w:szCs w:val="24"/>
        </w:rPr>
        <w:footnoteReference w:id="29"/>
      </w:r>
    </w:p>
    <w:p w:rsidRPr="00102946" w:rsidR="00C17A77" w:rsidP="00102946" w:rsidRDefault="00C17A77" w14:paraId="29D4D370" w14:textId="77777777">
      <w:pPr>
        <w:pStyle w:val="NoSpacing"/>
        <w:jc w:val="both"/>
        <w:rPr>
          <w:rFonts w:ascii="Times New Roman" w:hAnsi="Times New Roman"/>
          <w:sz w:val="24"/>
          <w:szCs w:val="24"/>
        </w:rPr>
      </w:pPr>
    </w:p>
    <w:p w:rsidRPr="007574DD" w:rsidR="001D4247" w:rsidP="007574DD" w:rsidRDefault="00C17A77" w14:paraId="74D0D5DB" w14:textId="33E5EF3B">
      <w:pPr>
        <w:pStyle w:val="NoSpacing"/>
        <w:jc w:val="both"/>
        <w:rPr>
          <w:rFonts w:ascii="Times New Roman" w:hAnsi="Times New Roman"/>
          <w:sz w:val="24"/>
          <w:szCs w:val="24"/>
        </w:rPr>
      </w:pPr>
      <w:r w:rsidRPr="00102946">
        <w:rPr>
          <w:rFonts w:ascii="Times New Roman" w:hAnsi="Times New Roman"/>
          <w:sz w:val="24"/>
          <w:szCs w:val="24"/>
        </w:rPr>
        <w:t>Kaasajal kasutatakse eesti keele märkimiseks uut kirjaviisi ning vanas kirjaviisis nimede uuesti kasutusele võtmine ei ole põhjendatud. Mõned perekonnanimed on vanas kirjaviisis seetõttu, et pikk täishäälik on märgitud ühe tähega (näit</w:t>
      </w:r>
      <w:r w:rsidR="005169FF">
        <w:rPr>
          <w:rFonts w:ascii="Times New Roman" w:hAnsi="Times New Roman"/>
          <w:sz w:val="24"/>
          <w:szCs w:val="24"/>
        </w:rPr>
        <w:t>eks</w:t>
      </w:r>
      <w:r w:rsidRPr="00102946">
        <w:rPr>
          <w:rFonts w:ascii="Times New Roman" w:hAnsi="Times New Roman"/>
          <w:sz w:val="24"/>
          <w:szCs w:val="24"/>
        </w:rPr>
        <w:t xml:space="preserve"> </w:t>
      </w:r>
      <w:proofErr w:type="spellStart"/>
      <w:r w:rsidRPr="00102946">
        <w:rPr>
          <w:rFonts w:ascii="Times New Roman" w:hAnsi="Times New Roman"/>
          <w:sz w:val="24"/>
          <w:szCs w:val="24"/>
        </w:rPr>
        <w:t>Kodi</w:t>
      </w:r>
      <w:proofErr w:type="spellEnd"/>
      <w:r w:rsidRPr="00102946">
        <w:rPr>
          <w:rFonts w:ascii="Times New Roman" w:hAnsi="Times New Roman"/>
          <w:sz w:val="24"/>
          <w:szCs w:val="24"/>
        </w:rPr>
        <w:t xml:space="preserve"> vs Koodi) või kaashäälik on märgitud kahe tähega (näiteks Sallu või Sallo vs Salu). Need on jäänud muutmata kujul kasutusse ning selliste nimede andmine on võimalik nii uues kui ka vanas kirjaviisis, kui mõlemad variandid on suguvõsas kasutusel olnud. Vanas kirjaviisis perekonnanime saab nimemuutmise korral anda vaid juhul, kui see on olnud perekonnanimena kasutusel pärast 1940. aastat. Piirangu eesmärk on hoida eesti keelt tänapäevasena. Eesti keelele on iseloomulik häälduspõhine kirjaviis, nime peaks olema võimalik hääldada kirjapildi järgi.</w:t>
      </w:r>
    </w:p>
    <w:p w:rsidRPr="00181018" w:rsidR="00B5130B" w:rsidP="007574DD" w:rsidRDefault="00B5130B" w14:paraId="43EE19E7" w14:textId="77777777">
      <w:pPr>
        <w:pStyle w:val="NoSpacing"/>
        <w:jc w:val="both"/>
        <w:rPr>
          <w:rFonts w:ascii="Times New Roman" w:hAnsi="Times New Roman"/>
          <w:sz w:val="24"/>
          <w:szCs w:val="24"/>
        </w:rPr>
      </w:pPr>
    </w:p>
    <w:p w:rsidR="003161E5" w:rsidP="007574DD" w:rsidRDefault="0043148B" w14:paraId="268010FA" w14:textId="46B99A74">
      <w:pPr>
        <w:pStyle w:val="NoSpacing"/>
        <w:jc w:val="both"/>
        <w:rPr>
          <w:rFonts w:ascii="Times New Roman" w:hAnsi="Times New Roman"/>
          <w:sz w:val="24"/>
          <w:szCs w:val="24"/>
        </w:rPr>
      </w:pPr>
      <w:r w:rsidRPr="00181018">
        <w:rPr>
          <w:rFonts w:ascii="Times New Roman" w:hAnsi="Times New Roman"/>
          <w:sz w:val="24"/>
          <w:szCs w:val="24"/>
        </w:rPr>
        <w:t xml:space="preserve">Eelnõu § </w:t>
      </w:r>
      <w:r w:rsidR="00D54C3E">
        <w:rPr>
          <w:rFonts w:ascii="Times New Roman" w:hAnsi="Times New Roman"/>
          <w:sz w:val="24"/>
          <w:szCs w:val="24"/>
        </w:rPr>
        <w:t>27</w:t>
      </w:r>
      <w:r w:rsidR="00E873F1">
        <w:rPr>
          <w:rFonts w:ascii="Times New Roman" w:hAnsi="Times New Roman"/>
          <w:sz w:val="24"/>
          <w:szCs w:val="24"/>
        </w:rPr>
        <w:t xml:space="preserve"> lõige 3</w:t>
      </w:r>
      <w:r w:rsidRPr="007574DD" w:rsidR="003F50C9">
        <w:rPr>
          <w:rFonts w:ascii="Times New Roman" w:hAnsi="Times New Roman"/>
          <w:b/>
          <w:bCs/>
          <w:sz w:val="24"/>
          <w:szCs w:val="24"/>
        </w:rPr>
        <w:t xml:space="preserve"> </w:t>
      </w:r>
      <w:r w:rsidRPr="007574DD" w:rsidR="003F50C9">
        <w:rPr>
          <w:rFonts w:ascii="Times New Roman" w:hAnsi="Times New Roman"/>
          <w:sz w:val="24"/>
          <w:szCs w:val="24"/>
        </w:rPr>
        <w:t>sätestab piirangud vabalt valitud perekonnanimede taotlemisel.</w:t>
      </w:r>
    </w:p>
    <w:p w:rsidR="003161E5" w:rsidP="007574DD" w:rsidRDefault="003161E5" w14:paraId="2F675FD5" w14:textId="77777777">
      <w:pPr>
        <w:pStyle w:val="NoSpacing"/>
        <w:jc w:val="both"/>
        <w:rPr>
          <w:rFonts w:ascii="Times New Roman" w:hAnsi="Times New Roman"/>
          <w:sz w:val="24"/>
          <w:szCs w:val="24"/>
        </w:rPr>
      </w:pPr>
    </w:p>
    <w:p w:rsidRPr="00C429D5" w:rsidR="000464B8" w:rsidP="007574DD" w:rsidRDefault="003F50C9" w14:paraId="1C1D914A" w14:textId="56621BF8">
      <w:pPr>
        <w:pStyle w:val="NoSpacing"/>
        <w:jc w:val="both"/>
        <w:rPr>
          <w:rFonts w:ascii="Times New Roman" w:hAnsi="Times New Roman"/>
          <w:sz w:val="24"/>
          <w:szCs w:val="24"/>
        </w:rPr>
      </w:pPr>
      <w:r w:rsidRPr="007574DD">
        <w:rPr>
          <w:rFonts w:ascii="Times New Roman" w:hAnsi="Times New Roman"/>
          <w:sz w:val="24"/>
          <w:szCs w:val="24"/>
        </w:rPr>
        <w:t xml:space="preserve">Eelnõu § </w:t>
      </w:r>
      <w:r w:rsidR="00D54C3E">
        <w:rPr>
          <w:rFonts w:ascii="Times New Roman" w:hAnsi="Times New Roman"/>
          <w:sz w:val="24"/>
          <w:szCs w:val="24"/>
        </w:rPr>
        <w:t>27</w:t>
      </w:r>
      <w:r w:rsidRPr="007574DD">
        <w:rPr>
          <w:rFonts w:ascii="Times New Roman" w:hAnsi="Times New Roman"/>
          <w:sz w:val="24"/>
          <w:szCs w:val="24"/>
        </w:rPr>
        <w:t xml:space="preserve"> lõige </w:t>
      </w:r>
      <w:r w:rsidR="001A41CE">
        <w:rPr>
          <w:rFonts w:ascii="Times New Roman" w:hAnsi="Times New Roman"/>
          <w:sz w:val="24"/>
          <w:szCs w:val="24"/>
        </w:rPr>
        <w:t>3</w:t>
      </w:r>
      <w:r w:rsidRPr="007574DD">
        <w:rPr>
          <w:rFonts w:ascii="Times New Roman" w:hAnsi="Times New Roman"/>
          <w:sz w:val="24"/>
          <w:szCs w:val="24"/>
        </w:rPr>
        <w:t xml:space="preserve"> punkt 1</w:t>
      </w:r>
      <w:r w:rsidRPr="007574DD" w:rsidR="0043148B">
        <w:rPr>
          <w:rFonts w:ascii="Times New Roman" w:hAnsi="Times New Roman"/>
          <w:b/>
          <w:bCs/>
          <w:sz w:val="24"/>
          <w:szCs w:val="24"/>
        </w:rPr>
        <w:t xml:space="preserve"> </w:t>
      </w:r>
      <w:r w:rsidRPr="00C429D5" w:rsidR="0043148B">
        <w:rPr>
          <w:rFonts w:ascii="Times New Roman" w:hAnsi="Times New Roman"/>
          <w:sz w:val="24"/>
          <w:szCs w:val="24"/>
        </w:rPr>
        <w:t xml:space="preserve">kohaselt ei saa anda perekonnanime, mis on </w:t>
      </w:r>
      <w:proofErr w:type="spellStart"/>
      <w:r w:rsidR="00212282">
        <w:rPr>
          <w:rFonts w:ascii="Times New Roman" w:hAnsi="Times New Roman"/>
          <w:sz w:val="24"/>
          <w:szCs w:val="24"/>
        </w:rPr>
        <w:t>RR-i</w:t>
      </w:r>
      <w:proofErr w:type="spellEnd"/>
      <w:r w:rsidRPr="00C429D5" w:rsidR="0043148B">
        <w:rPr>
          <w:rFonts w:ascii="Times New Roman" w:hAnsi="Times New Roman"/>
          <w:sz w:val="24"/>
          <w:szCs w:val="24"/>
        </w:rPr>
        <w:t xml:space="preserve"> andmetel elava isiku perekonnanimi</w:t>
      </w:r>
      <w:r w:rsidRPr="007574DD" w:rsidR="0043148B">
        <w:rPr>
          <w:rFonts w:ascii="Times New Roman" w:hAnsi="Times New Roman"/>
          <w:sz w:val="24"/>
          <w:szCs w:val="24"/>
        </w:rPr>
        <w:t xml:space="preserve">. </w:t>
      </w:r>
      <w:r w:rsidRPr="007574DD" w:rsidR="00055EA2">
        <w:rPr>
          <w:rFonts w:ascii="Times New Roman" w:hAnsi="Times New Roman"/>
          <w:sz w:val="24"/>
          <w:szCs w:val="24"/>
        </w:rPr>
        <w:t>S</w:t>
      </w:r>
      <w:r w:rsidRPr="007574DD" w:rsidR="0043148B">
        <w:rPr>
          <w:rFonts w:ascii="Times New Roman" w:hAnsi="Times New Roman"/>
          <w:sz w:val="24"/>
          <w:szCs w:val="24"/>
        </w:rPr>
        <w:t xml:space="preserve">ätte eesmärk kaitsta soovitavat nime juba kandvate teiste inimeste identiteeti ja perekondlikku kuuluvust ning enesemääramisõigusega seonduvat. </w:t>
      </w:r>
      <w:r w:rsidRPr="007574DD" w:rsidR="0080756D">
        <w:rPr>
          <w:rFonts w:ascii="Times New Roman" w:hAnsi="Times New Roman"/>
          <w:sz w:val="24"/>
          <w:szCs w:val="24"/>
        </w:rPr>
        <w:t>U</w:t>
      </w:r>
      <w:r w:rsidRPr="007574DD" w:rsidR="0043148B">
        <w:rPr>
          <w:rFonts w:ascii="Times New Roman" w:hAnsi="Times New Roman"/>
          <w:sz w:val="24"/>
          <w:szCs w:val="24"/>
        </w:rPr>
        <w:t xml:space="preserve">ute perekonnanimede loomisega rikastatakse Eesti nimekultuuri. </w:t>
      </w:r>
      <w:r w:rsidRPr="007574DD" w:rsidR="000464B8">
        <w:rPr>
          <w:rFonts w:ascii="Times New Roman" w:hAnsi="Times New Roman"/>
          <w:sz w:val="24"/>
          <w:szCs w:val="24"/>
        </w:rPr>
        <w:t>Lõikes </w:t>
      </w:r>
      <w:r w:rsidR="001A41CE">
        <w:rPr>
          <w:rFonts w:ascii="Times New Roman" w:hAnsi="Times New Roman"/>
          <w:sz w:val="24"/>
          <w:szCs w:val="24"/>
        </w:rPr>
        <w:t>3</w:t>
      </w:r>
      <w:r w:rsidRPr="00C429D5" w:rsidR="000464B8">
        <w:rPr>
          <w:rFonts w:ascii="Times New Roman" w:hAnsi="Times New Roman"/>
          <w:sz w:val="24"/>
          <w:szCs w:val="24"/>
        </w:rPr>
        <w:t xml:space="preserve"> sätestatud piirangute üks eesmärke on säilitada eesti perekonnanimedele iseloomulikud jooned, nagu nimede eestikeelsus, mitmekesisus, selge eristatavus eesnimedest ja igasuguste äärmuste vältimine.</w:t>
      </w:r>
    </w:p>
    <w:p w:rsidRPr="00C429D5" w:rsidR="00C264BE" w:rsidP="007574DD" w:rsidRDefault="00C264BE" w14:paraId="3FCB12D3" w14:textId="77777777">
      <w:pPr>
        <w:pStyle w:val="NoSpacing"/>
        <w:jc w:val="both"/>
        <w:rPr>
          <w:rFonts w:ascii="Times New Roman" w:hAnsi="Times New Roman"/>
          <w:sz w:val="24"/>
          <w:szCs w:val="24"/>
        </w:rPr>
      </w:pPr>
    </w:p>
    <w:p w:rsidR="0043148B" w:rsidP="007574DD" w:rsidRDefault="0043148B" w14:paraId="462E0D99" w14:textId="5AAA87C2">
      <w:pPr>
        <w:pStyle w:val="NoSpacing"/>
        <w:jc w:val="both"/>
        <w:rPr>
          <w:rFonts w:ascii="Times New Roman" w:hAnsi="Times New Roman"/>
          <w:sz w:val="24"/>
          <w:szCs w:val="24"/>
        </w:rPr>
      </w:pPr>
      <w:r w:rsidRPr="00C429D5">
        <w:rPr>
          <w:rFonts w:ascii="Times New Roman" w:hAnsi="Times New Roman"/>
          <w:sz w:val="24"/>
          <w:szCs w:val="24"/>
        </w:rPr>
        <w:t xml:space="preserve">Inimesel ei peaks olema võimalik vabalt valida perekonnanime, mis juba on olemas, omamata seost perekonnaga, kes soovitud nime kannab. </w:t>
      </w:r>
      <w:r w:rsidRPr="00C429D5" w:rsidR="00055EA2">
        <w:rPr>
          <w:rFonts w:ascii="Times New Roman" w:hAnsi="Times New Roman"/>
          <w:sz w:val="24"/>
          <w:szCs w:val="24"/>
        </w:rPr>
        <w:t>Eesti nimetraditsiooni kohaselt liigub perekonnanimi põlvemise kaudu vanemalt lapsele, abielu kaudu abikaasale. Eestis on kasutusel palju perekonnanimesid</w:t>
      </w:r>
      <w:r w:rsidRPr="00C429D5" w:rsidR="00211E50">
        <w:rPr>
          <w:rFonts w:ascii="Times New Roman" w:hAnsi="Times New Roman"/>
          <w:sz w:val="24"/>
          <w:szCs w:val="24"/>
        </w:rPr>
        <w:t xml:space="preserve"> </w:t>
      </w:r>
      <w:r w:rsidRPr="00C429D5" w:rsidR="00055EA2">
        <w:rPr>
          <w:rFonts w:ascii="Times New Roman" w:hAnsi="Times New Roman"/>
          <w:sz w:val="24"/>
          <w:szCs w:val="24"/>
        </w:rPr>
        <w:t>ja paljudel perekonnanimedel on suur kasutaja</w:t>
      </w:r>
      <w:r w:rsidRPr="00C429D5" w:rsidR="00211E50">
        <w:rPr>
          <w:rFonts w:ascii="Times New Roman" w:hAnsi="Times New Roman"/>
          <w:sz w:val="24"/>
          <w:szCs w:val="24"/>
        </w:rPr>
        <w:t>s</w:t>
      </w:r>
      <w:r w:rsidRPr="00C429D5" w:rsidR="00055EA2">
        <w:rPr>
          <w:rFonts w:ascii="Times New Roman" w:hAnsi="Times New Roman"/>
          <w:sz w:val="24"/>
          <w:szCs w:val="24"/>
        </w:rPr>
        <w:t xml:space="preserve">kond ning sama perekonnanime kandvad isikud ei pruugi olla suguluses või hõimluses. </w:t>
      </w:r>
      <w:r w:rsidRPr="00C429D5" w:rsidR="00211E50">
        <w:rPr>
          <w:rFonts w:ascii="Times New Roman" w:hAnsi="Times New Roman"/>
          <w:sz w:val="24"/>
          <w:szCs w:val="24"/>
        </w:rPr>
        <w:t xml:space="preserve">Siiski võib olemasoleva perekonnanime andmine nimemuutmise menetluses luua näilisi peresuhteid, kui taotletakse näiteks elukaaslase perekonnanime ilma abielu või kooselulepingut sõlmimata, bioloogilise isa perekonnanime ilma põlvnemise tuvastamiseta, eestkostja perekonnanime ilma lapsendamiseta. Piirang lubada ainult selliseid perekonnanimesid, mida </w:t>
      </w:r>
      <w:proofErr w:type="spellStart"/>
      <w:r w:rsidR="00212282">
        <w:rPr>
          <w:rFonts w:ascii="Times New Roman" w:hAnsi="Times New Roman"/>
          <w:sz w:val="24"/>
          <w:szCs w:val="24"/>
        </w:rPr>
        <w:t>RR-i</w:t>
      </w:r>
      <w:proofErr w:type="spellEnd"/>
      <w:r w:rsidRPr="00C429D5" w:rsidR="00211E50">
        <w:rPr>
          <w:rFonts w:ascii="Times New Roman" w:hAnsi="Times New Roman"/>
          <w:sz w:val="24"/>
          <w:szCs w:val="24"/>
        </w:rPr>
        <w:t xml:space="preserve"> andmetel ükski elav isik ei kanna, ei kahjusta ühegi isiku huve, kellel on mõjuv põhjus loobuda kantavast perekonnanimest. Pigem annab see piirang võimaluse luua just endale sobiv perekonnanimi</w:t>
      </w:r>
      <w:r w:rsidRPr="00C429D5" w:rsidR="00846E91">
        <w:rPr>
          <w:rFonts w:ascii="Times New Roman" w:hAnsi="Times New Roman"/>
          <w:sz w:val="24"/>
          <w:szCs w:val="24"/>
        </w:rPr>
        <w:t>, arvestades muidugi teiste piirangutega. Uute perekonnanimede loomisega rikastatakse Eesti nimekultuuri.</w:t>
      </w:r>
      <w:r w:rsidRPr="00C429D5" w:rsidR="00156EC0">
        <w:rPr>
          <w:rFonts w:ascii="Times New Roman" w:hAnsi="Times New Roman"/>
          <w:sz w:val="24"/>
          <w:szCs w:val="24"/>
        </w:rPr>
        <w:t xml:space="preserve"> </w:t>
      </w:r>
      <w:r w:rsidRPr="00C429D5">
        <w:rPr>
          <w:rFonts w:ascii="Times New Roman" w:hAnsi="Times New Roman"/>
          <w:sz w:val="24"/>
          <w:szCs w:val="24"/>
        </w:rPr>
        <w:t>Eelnõu koosta</w:t>
      </w:r>
      <w:r w:rsidRPr="00C429D5" w:rsidR="00846E91">
        <w:rPr>
          <w:rFonts w:ascii="Times New Roman" w:hAnsi="Times New Roman"/>
          <w:sz w:val="24"/>
          <w:szCs w:val="24"/>
        </w:rPr>
        <w:t>misel</w:t>
      </w:r>
      <w:r w:rsidRPr="00C429D5">
        <w:rPr>
          <w:rFonts w:ascii="Times New Roman" w:hAnsi="Times New Roman"/>
          <w:sz w:val="24"/>
          <w:szCs w:val="24"/>
        </w:rPr>
        <w:t xml:space="preserve"> on eeskujuks võ</w:t>
      </w:r>
      <w:r w:rsidRPr="00C429D5" w:rsidR="00846E91">
        <w:rPr>
          <w:rFonts w:ascii="Times New Roman" w:hAnsi="Times New Roman"/>
          <w:sz w:val="24"/>
          <w:szCs w:val="24"/>
        </w:rPr>
        <w:t>etud</w:t>
      </w:r>
      <w:r w:rsidRPr="00C429D5">
        <w:rPr>
          <w:rFonts w:ascii="Times New Roman" w:hAnsi="Times New Roman"/>
          <w:sz w:val="24"/>
          <w:szCs w:val="24"/>
        </w:rPr>
        <w:t xml:space="preserve"> Soome nimeseaduse</w:t>
      </w:r>
      <w:r w:rsidR="005169FF">
        <w:rPr>
          <w:rFonts w:ascii="Times New Roman" w:hAnsi="Times New Roman"/>
          <w:sz w:val="24"/>
          <w:szCs w:val="24"/>
        </w:rPr>
        <w:t>st</w:t>
      </w:r>
      <w:r w:rsidRPr="00C429D5">
        <w:rPr>
          <w:rFonts w:ascii="Times New Roman" w:hAnsi="Times New Roman"/>
          <w:sz w:val="24"/>
          <w:szCs w:val="24"/>
        </w:rPr>
        <w:t xml:space="preserve">, </w:t>
      </w:r>
      <w:r w:rsidRPr="00C429D5" w:rsidR="00846E91">
        <w:rPr>
          <w:rFonts w:ascii="Times New Roman" w:hAnsi="Times New Roman"/>
          <w:sz w:val="24"/>
          <w:szCs w:val="24"/>
        </w:rPr>
        <w:t>mis sisaldab samasugust piirangut</w:t>
      </w:r>
      <w:r w:rsidRPr="007574DD" w:rsidR="00846E91">
        <w:rPr>
          <w:rFonts w:ascii="Times New Roman" w:hAnsi="Times New Roman"/>
          <w:sz w:val="24"/>
          <w:szCs w:val="24"/>
        </w:rPr>
        <w:t xml:space="preserve"> ning mille rakendamisel ei ole tekkinud probleeme. Eesti keel on niivõrd rikas keel, et eestikeelsete perekonnanimede loomiseks on piiratatud võimalused, kasutades sõnade liitmist, sõnaliiteid, eri käändevorme jm. </w:t>
      </w:r>
      <w:r w:rsidR="00BA26DC">
        <w:rPr>
          <w:rFonts w:ascii="Times New Roman" w:hAnsi="Times New Roman"/>
          <w:sz w:val="24"/>
          <w:szCs w:val="24"/>
        </w:rPr>
        <w:t>EKI</w:t>
      </w:r>
      <w:r w:rsidRPr="007574DD">
        <w:rPr>
          <w:rFonts w:ascii="Times New Roman" w:hAnsi="Times New Roman"/>
          <w:sz w:val="24"/>
          <w:szCs w:val="24"/>
        </w:rPr>
        <w:t xml:space="preserve"> </w:t>
      </w:r>
      <w:r w:rsidRPr="007574DD" w:rsidR="00846E91">
        <w:rPr>
          <w:rFonts w:ascii="Times New Roman" w:hAnsi="Times New Roman"/>
          <w:sz w:val="24"/>
          <w:szCs w:val="24"/>
        </w:rPr>
        <w:t xml:space="preserve">on valmis </w:t>
      </w:r>
      <w:r w:rsidRPr="007574DD">
        <w:rPr>
          <w:rFonts w:ascii="Times New Roman" w:hAnsi="Times New Roman"/>
          <w:sz w:val="24"/>
          <w:szCs w:val="24"/>
        </w:rPr>
        <w:t>koosta</w:t>
      </w:r>
      <w:r w:rsidRPr="007574DD" w:rsidR="00846E91">
        <w:rPr>
          <w:rFonts w:ascii="Times New Roman" w:hAnsi="Times New Roman"/>
          <w:sz w:val="24"/>
          <w:szCs w:val="24"/>
        </w:rPr>
        <w:t>ma nimekirju näidisnimedega.</w:t>
      </w:r>
    </w:p>
    <w:p w:rsidR="000C6086" w:rsidP="007574DD" w:rsidRDefault="000C6086" w14:paraId="7C5075B4" w14:textId="77777777">
      <w:pPr>
        <w:pStyle w:val="NoSpacing"/>
        <w:jc w:val="both"/>
        <w:rPr>
          <w:rFonts w:ascii="Times New Roman" w:hAnsi="Times New Roman"/>
          <w:sz w:val="24"/>
          <w:szCs w:val="24"/>
        </w:rPr>
      </w:pPr>
    </w:p>
    <w:p w:rsidR="000C6086" w:rsidP="007574DD" w:rsidRDefault="000C6086" w14:paraId="361D3485" w14:textId="65E02D6A">
      <w:pPr>
        <w:pStyle w:val="NoSpacing"/>
        <w:jc w:val="both"/>
        <w:rPr>
          <w:rFonts w:ascii="Times New Roman" w:hAnsi="Times New Roman"/>
          <w:sz w:val="24"/>
          <w:szCs w:val="24"/>
        </w:rPr>
      </w:pPr>
      <w:r>
        <w:rPr>
          <w:rFonts w:ascii="Times New Roman" w:hAnsi="Times New Roman"/>
          <w:sz w:val="24"/>
          <w:szCs w:val="24"/>
        </w:rPr>
        <w:t xml:space="preserve">Olemasolevaks perekonnanimeks loetakse ka nimi, mille kirjapilt erineb soovitud perekonnanime kirjapildist </w:t>
      </w:r>
      <w:r w:rsidRPr="0048796A">
        <w:rPr>
          <w:rFonts w:ascii="Times New Roman" w:hAnsi="Times New Roman"/>
          <w:sz w:val="24"/>
          <w:szCs w:val="24"/>
        </w:rPr>
        <w:t>rahvuse</w:t>
      </w:r>
      <w:r>
        <w:rPr>
          <w:rFonts w:ascii="Times New Roman" w:hAnsi="Times New Roman"/>
          <w:sz w:val="24"/>
          <w:szCs w:val="24"/>
        </w:rPr>
        <w:t xml:space="preserve"> või keele</w:t>
      </w:r>
      <w:r w:rsidRPr="0048796A">
        <w:rPr>
          <w:rFonts w:ascii="Times New Roman" w:hAnsi="Times New Roman"/>
          <w:sz w:val="24"/>
          <w:szCs w:val="24"/>
        </w:rPr>
        <w:t xml:space="preserve"> nimetraditsiooni</w:t>
      </w:r>
      <w:r>
        <w:rPr>
          <w:rFonts w:ascii="Times New Roman" w:hAnsi="Times New Roman"/>
          <w:sz w:val="24"/>
          <w:szCs w:val="24"/>
        </w:rPr>
        <w:t xml:space="preserve"> tõttu</w:t>
      </w:r>
      <w:r w:rsidRPr="0048796A">
        <w:rPr>
          <w:rFonts w:ascii="Times New Roman" w:hAnsi="Times New Roman"/>
          <w:sz w:val="24"/>
          <w:szCs w:val="24"/>
        </w:rPr>
        <w:t xml:space="preserve"> </w:t>
      </w:r>
      <w:r>
        <w:rPr>
          <w:rFonts w:ascii="Times New Roman" w:hAnsi="Times New Roman"/>
          <w:sz w:val="24"/>
          <w:szCs w:val="24"/>
        </w:rPr>
        <w:t>soo, perekonnaseisu või muu tunnuse osas. Seega kui</w:t>
      </w:r>
      <w:r w:rsidDel="005169FF">
        <w:rPr>
          <w:rFonts w:ascii="Times New Roman" w:hAnsi="Times New Roman"/>
          <w:sz w:val="24"/>
          <w:szCs w:val="24"/>
        </w:rPr>
        <w:t xml:space="preserve"> </w:t>
      </w:r>
      <w:proofErr w:type="spellStart"/>
      <w:r w:rsidR="005169FF">
        <w:rPr>
          <w:rFonts w:ascii="Times New Roman" w:hAnsi="Times New Roman"/>
          <w:sz w:val="24"/>
          <w:szCs w:val="24"/>
        </w:rPr>
        <w:t>RR-i</w:t>
      </w:r>
      <w:proofErr w:type="spellEnd"/>
      <w:r w:rsidR="005169FF">
        <w:rPr>
          <w:rFonts w:ascii="Times New Roman" w:hAnsi="Times New Roman"/>
          <w:sz w:val="24"/>
          <w:szCs w:val="24"/>
        </w:rPr>
        <w:t xml:space="preserve"> </w:t>
      </w:r>
      <w:r>
        <w:rPr>
          <w:rFonts w:ascii="Times New Roman" w:hAnsi="Times New Roman"/>
          <w:sz w:val="24"/>
          <w:szCs w:val="24"/>
        </w:rPr>
        <w:t>andmetel kantakse näiteks vene perekonnanime üksnes meessoo vormi, siis sama perekonnanime naissoo vorm loetakse samuti kantavaks nimeks</w:t>
      </w:r>
      <w:r w:rsidR="00675E07">
        <w:rPr>
          <w:rFonts w:ascii="Times New Roman" w:hAnsi="Times New Roman"/>
          <w:sz w:val="24"/>
          <w:szCs w:val="24"/>
        </w:rPr>
        <w:t xml:space="preserve"> ja seda vabalt valitud nimena ei anta</w:t>
      </w:r>
      <w:r w:rsidDel="00675E07">
        <w:rPr>
          <w:rFonts w:ascii="Times New Roman" w:hAnsi="Times New Roman"/>
          <w:sz w:val="24"/>
          <w:szCs w:val="24"/>
        </w:rPr>
        <w:t>.</w:t>
      </w:r>
    </w:p>
    <w:p w:rsidRPr="001D4247" w:rsidR="0043148B" w:rsidP="00F02147" w:rsidRDefault="0043148B" w14:paraId="5B9FE138" w14:textId="77777777">
      <w:pPr>
        <w:pStyle w:val="NoSpacing"/>
        <w:jc w:val="both"/>
        <w:rPr>
          <w:rFonts w:ascii="Times New Roman" w:hAnsi="Times New Roman"/>
          <w:sz w:val="24"/>
          <w:szCs w:val="24"/>
        </w:rPr>
      </w:pPr>
    </w:p>
    <w:p w:rsidRPr="00F02147" w:rsidR="00D07584" w:rsidP="003959D0" w:rsidRDefault="0043148B" w14:paraId="55C6BBDD" w14:textId="022746AA">
      <w:pPr>
        <w:pStyle w:val="NoSpacing"/>
        <w:jc w:val="both"/>
        <w:rPr>
          <w:rFonts w:ascii="Times New Roman" w:hAnsi="Times New Roman"/>
          <w:sz w:val="24"/>
          <w:szCs w:val="24"/>
        </w:rPr>
      </w:pPr>
      <w:r w:rsidRPr="007243D6">
        <w:rPr>
          <w:rFonts w:ascii="Times New Roman" w:hAnsi="Times New Roman"/>
          <w:sz w:val="24"/>
          <w:szCs w:val="24"/>
        </w:rPr>
        <w:t xml:space="preserve">Eelnõu § </w:t>
      </w:r>
      <w:r w:rsidRPr="007243D6" w:rsidR="00D54C3E">
        <w:rPr>
          <w:rFonts w:ascii="Times New Roman" w:hAnsi="Times New Roman"/>
          <w:sz w:val="24"/>
          <w:szCs w:val="24"/>
        </w:rPr>
        <w:t>27</w:t>
      </w:r>
      <w:r w:rsidRPr="00C429D5">
        <w:rPr>
          <w:rFonts w:ascii="Times New Roman" w:hAnsi="Times New Roman"/>
          <w:sz w:val="24"/>
          <w:szCs w:val="24"/>
        </w:rPr>
        <w:t xml:space="preserve"> lõike </w:t>
      </w:r>
      <w:r w:rsidRPr="007243D6" w:rsidR="001A41CE">
        <w:rPr>
          <w:rFonts w:ascii="Times New Roman" w:hAnsi="Times New Roman"/>
          <w:sz w:val="24"/>
          <w:szCs w:val="24"/>
        </w:rPr>
        <w:t>3</w:t>
      </w:r>
      <w:r w:rsidRPr="00C429D5">
        <w:rPr>
          <w:rFonts w:ascii="Times New Roman" w:hAnsi="Times New Roman"/>
          <w:sz w:val="24"/>
          <w:szCs w:val="24"/>
        </w:rPr>
        <w:t xml:space="preserve"> punkti </w:t>
      </w:r>
      <w:r w:rsidR="007137E2">
        <w:rPr>
          <w:rFonts w:ascii="Times New Roman" w:hAnsi="Times New Roman"/>
          <w:sz w:val="24"/>
          <w:szCs w:val="24"/>
        </w:rPr>
        <w:t>2</w:t>
      </w:r>
      <w:r w:rsidRPr="00C429D5">
        <w:rPr>
          <w:rFonts w:ascii="Times New Roman" w:hAnsi="Times New Roman"/>
          <w:sz w:val="24"/>
          <w:szCs w:val="24"/>
        </w:rPr>
        <w:t xml:space="preserve"> kohaselt ei saa anda perekonnanime, mis on </w:t>
      </w:r>
      <w:proofErr w:type="spellStart"/>
      <w:r w:rsidR="00212282">
        <w:rPr>
          <w:rFonts w:ascii="Times New Roman" w:hAnsi="Times New Roman"/>
          <w:sz w:val="24"/>
          <w:szCs w:val="24"/>
        </w:rPr>
        <w:t>RR-i</w:t>
      </w:r>
      <w:proofErr w:type="spellEnd"/>
      <w:r w:rsidRPr="00C429D5">
        <w:rPr>
          <w:rFonts w:ascii="Times New Roman" w:hAnsi="Times New Roman"/>
          <w:sz w:val="24"/>
          <w:szCs w:val="24"/>
        </w:rPr>
        <w:t xml:space="preserve"> andmetel rohkem kui </w:t>
      </w:r>
      <w:r w:rsidRPr="007243D6" w:rsidR="005B1F91">
        <w:rPr>
          <w:rFonts w:ascii="Times New Roman" w:hAnsi="Times New Roman"/>
          <w:sz w:val="24"/>
          <w:szCs w:val="24"/>
        </w:rPr>
        <w:t>3</w:t>
      </w:r>
      <w:r w:rsidRPr="00C429D5">
        <w:rPr>
          <w:rFonts w:ascii="Times New Roman" w:hAnsi="Times New Roman"/>
          <w:sz w:val="24"/>
          <w:szCs w:val="24"/>
        </w:rPr>
        <w:t>0 elava isiku eesnimi</w:t>
      </w:r>
      <w:r w:rsidRPr="007243D6" w:rsidR="00D07584">
        <w:rPr>
          <w:rFonts w:ascii="Times New Roman" w:hAnsi="Times New Roman"/>
          <w:sz w:val="24"/>
          <w:szCs w:val="24"/>
        </w:rPr>
        <w:t>.</w:t>
      </w:r>
      <w:r w:rsidRPr="007243D6" w:rsidR="00156EC0">
        <w:rPr>
          <w:rFonts w:ascii="Times New Roman" w:hAnsi="Times New Roman"/>
          <w:sz w:val="24"/>
          <w:szCs w:val="24"/>
        </w:rPr>
        <w:t xml:space="preserve"> Sellised vähese kasutusarvuga eesnimed on Eestis kasutusel eesnimede hulgas pigem erandlikud ning oma kirjapildilt ja olemuselt ebatüüpilised</w:t>
      </w:r>
      <w:r w:rsidRPr="007243D6" w:rsidR="003538F3">
        <w:rPr>
          <w:rFonts w:ascii="Times New Roman" w:hAnsi="Times New Roman"/>
          <w:sz w:val="24"/>
          <w:szCs w:val="24"/>
        </w:rPr>
        <w:t xml:space="preserve"> ning nende kasutamine perekonnanimena, nende eristamine isikunimes ei tekita segadust</w:t>
      </w:r>
      <w:r w:rsidRPr="007243D6" w:rsidR="00D04995">
        <w:rPr>
          <w:rFonts w:ascii="Times New Roman" w:hAnsi="Times New Roman"/>
          <w:sz w:val="24"/>
          <w:szCs w:val="24"/>
        </w:rPr>
        <w:t>.</w:t>
      </w:r>
    </w:p>
    <w:p w:rsidR="007137E2" w:rsidP="003959D0" w:rsidRDefault="007137E2" w14:paraId="435CECF2" w14:textId="77777777">
      <w:pPr>
        <w:pStyle w:val="NoSpacing"/>
        <w:jc w:val="both"/>
        <w:rPr>
          <w:rFonts w:ascii="Times New Roman" w:hAnsi="Times New Roman"/>
          <w:sz w:val="24"/>
          <w:szCs w:val="24"/>
        </w:rPr>
      </w:pPr>
    </w:p>
    <w:p w:rsidRPr="00F02147" w:rsidR="007137E2" w:rsidP="003959D0" w:rsidRDefault="007137E2" w14:paraId="5ACAF867" w14:textId="27B4658E">
      <w:pPr>
        <w:pStyle w:val="NoSpacing"/>
        <w:jc w:val="both"/>
        <w:rPr>
          <w:rFonts w:ascii="Times New Roman" w:hAnsi="Times New Roman"/>
          <w:sz w:val="24"/>
          <w:szCs w:val="24"/>
        </w:rPr>
      </w:pPr>
      <w:r>
        <w:rPr>
          <w:rFonts w:ascii="Times New Roman" w:hAnsi="Times New Roman"/>
          <w:sz w:val="24"/>
          <w:szCs w:val="24"/>
        </w:rPr>
        <w:t>Eelnõu § 27 lõike 3 punkti 3 kohaselt ei tohi uueks perekonnanimeks olla nimi, mis on rohkem kui ühest nimest koosnev.</w:t>
      </w:r>
      <w:r w:rsidDel="00E062DE">
        <w:rPr>
          <w:rFonts w:ascii="Times New Roman" w:hAnsi="Times New Roman"/>
          <w:sz w:val="24"/>
          <w:szCs w:val="24"/>
        </w:rPr>
        <w:t xml:space="preserve"> </w:t>
      </w:r>
      <w:r>
        <w:rPr>
          <w:rFonts w:ascii="Times New Roman" w:hAnsi="Times New Roman"/>
          <w:sz w:val="24"/>
          <w:szCs w:val="24"/>
        </w:rPr>
        <w:t xml:space="preserve">Eesti nimetraditsioonis on </w:t>
      </w:r>
      <w:proofErr w:type="spellStart"/>
      <w:r>
        <w:rPr>
          <w:rFonts w:ascii="Times New Roman" w:hAnsi="Times New Roman"/>
          <w:sz w:val="24"/>
          <w:szCs w:val="24"/>
        </w:rPr>
        <w:t>topeltperekonnanimed</w:t>
      </w:r>
      <w:proofErr w:type="spellEnd"/>
      <w:r>
        <w:rPr>
          <w:rFonts w:ascii="Times New Roman" w:hAnsi="Times New Roman"/>
          <w:sz w:val="24"/>
          <w:szCs w:val="24"/>
        </w:rPr>
        <w:t xml:space="preserve"> pigem erandlikud ning nende tekkemehhanism on olnud sama – </w:t>
      </w:r>
      <w:proofErr w:type="spellStart"/>
      <w:r>
        <w:rPr>
          <w:rFonts w:ascii="Times New Roman" w:hAnsi="Times New Roman"/>
          <w:sz w:val="24"/>
          <w:szCs w:val="24"/>
        </w:rPr>
        <w:t>topeltperekonnanimi</w:t>
      </w:r>
      <w:proofErr w:type="spellEnd"/>
      <w:r>
        <w:rPr>
          <w:rFonts w:ascii="Times New Roman" w:hAnsi="Times New Roman"/>
          <w:sz w:val="24"/>
          <w:szCs w:val="24"/>
        </w:rPr>
        <w:t xml:space="preserve"> saadakse abielu sõlmimisel, seda tuntakse abielus olemise tähisena. Kuna taotleda saab vaid nime, mida veel keegi ei kanna, siis ei saa vabalt valitud </w:t>
      </w:r>
      <w:proofErr w:type="spellStart"/>
      <w:r>
        <w:rPr>
          <w:rFonts w:ascii="Times New Roman" w:hAnsi="Times New Roman"/>
          <w:sz w:val="24"/>
          <w:szCs w:val="24"/>
        </w:rPr>
        <w:t>topeltperekonnanimi</w:t>
      </w:r>
      <w:proofErr w:type="spellEnd"/>
      <w:r>
        <w:rPr>
          <w:rFonts w:ascii="Times New Roman" w:hAnsi="Times New Roman"/>
          <w:sz w:val="24"/>
          <w:szCs w:val="24"/>
        </w:rPr>
        <w:t xml:space="preserve"> sama loogikat kanda.</w:t>
      </w:r>
    </w:p>
    <w:p w:rsidRPr="00F02147" w:rsidR="0043148B" w:rsidP="0078251E" w:rsidRDefault="0043148B" w14:paraId="23D3093D" w14:textId="77777777">
      <w:pPr>
        <w:pStyle w:val="NoSpacing"/>
        <w:jc w:val="both"/>
        <w:rPr>
          <w:rFonts w:ascii="Times New Roman" w:hAnsi="Times New Roman"/>
          <w:sz w:val="24"/>
          <w:szCs w:val="24"/>
        </w:rPr>
      </w:pPr>
    </w:p>
    <w:p w:rsidRPr="00F02147" w:rsidR="00783FD1" w:rsidP="00F02147" w:rsidRDefault="0043148B" w14:paraId="283286E1" w14:textId="0384F24B">
      <w:pPr>
        <w:pStyle w:val="NoSpacing"/>
        <w:jc w:val="both"/>
        <w:rPr>
          <w:rFonts w:ascii="Times New Roman" w:hAnsi="Times New Roman"/>
          <w:sz w:val="24"/>
          <w:szCs w:val="24"/>
        </w:rPr>
      </w:pPr>
      <w:r w:rsidRPr="007243D6">
        <w:rPr>
          <w:rFonts w:ascii="Times New Roman" w:hAnsi="Times New Roman"/>
          <w:sz w:val="24"/>
          <w:szCs w:val="24"/>
        </w:rPr>
        <w:t xml:space="preserve">Eelnõu § </w:t>
      </w:r>
      <w:r w:rsidRPr="007243D6" w:rsidR="009C41BE">
        <w:rPr>
          <w:rFonts w:ascii="Times New Roman" w:hAnsi="Times New Roman"/>
          <w:sz w:val="24"/>
          <w:szCs w:val="24"/>
        </w:rPr>
        <w:t>27</w:t>
      </w:r>
      <w:r w:rsidRPr="00C429D5">
        <w:rPr>
          <w:rFonts w:ascii="Times New Roman" w:hAnsi="Times New Roman"/>
          <w:sz w:val="24"/>
          <w:szCs w:val="24"/>
        </w:rPr>
        <w:t xml:space="preserve"> lõike </w:t>
      </w:r>
      <w:r w:rsidRPr="007243D6" w:rsidR="001A41CE">
        <w:rPr>
          <w:rFonts w:ascii="Times New Roman" w:hAnsi="Times New Roman"/>
          <w:sz w:val="24"/>
          <w:szCs w:val="24"/>
        </w:rPr>
        <w:t>3</w:t>
      </w:r>
      <w:r w:rsidRPr="00C429D5">
        <w:rPr>
          <w:rFonts w:ascii="Times New Roman" w:hAnsi="Times New Roman"/>
          <w:sz w:val="24"/>
          <w:szCs w:val="24"/>
        </w:rPr>
        <w:t xml:space="preserve"> punkti </w:t>
      </w:r>
      <w:r w:rsidR="000A3E5E">
        <w:rPr>
          <w:rFonts w:ascii="Times New Roman" w:hAnsi="Times New Roman"/>
          <w:sz w:val="24"/>
          <w:szCs w:val="24"/>
        </w:rPr>
        <w:t>4</w:t>
      </w:r>
      <w:r w:rsidRPr="00C429D5">
        <w:rPr>
          <w:rFonts w:ascii="Times New Roman" w:hAnsi="Times New Roman"/>
          <w:sz w:val="24"/>
          <w:szCs w:val="24"/>
        </w:rPr>
        <w:t xml:space="preserve"> kohaselt ei saa anda perekonnanime, mis on vastuolus eesti kirjakeele normis sätestatud eesti õigekirjutusreeglitega</w:t>
      </w:r>
      <w:r w:rsidRPr="00CA6D66" w:rsidR="005A3C24">
        <w:rPr>
          <w:rFonts w:ascii="Times New Roman" w:hAnsi="Times New Roman"/>
          <w:sz w:val="24"/>
          <w:szCs w:val="24"/>
        </w:rPr>
        <w:t xml:space="preserve">. </w:t>
      </w:r>
      <w:r w:rsidRPr="007243D6" w:rsidR="005A3C24">
        <w:rPr>
          <w:rFonts w:ascii="Times New Roman" w:hAnsi="Times New Roman"/>
          <w:sz w:val="24"/>
          <w:szCs w:val="24"/>
        </w:rPr>
        <w:t>Eelnõu üks eesmärke on hoida ja kaitsta eesti keelt, uus nimi antakse eesti keele-</w:t>
      </w:r>
      <w:r w:rsidRPr="007243D6" w:rsidR="00854F08">
        <w:rPr>
          <w:rFonts w:ascii="Times New Roman" w:hAnsi="Times New Roman"/>
          <w:sz w:val="24"/>
          <w:szCs w:val="24"/>
        </w:rPr>
        <w:t xml:space="preserve"> </w:t>
      </w:r>
      <w:r w:rsidRPr="007243D6" w:rsidR="005A3C24">
        <w:rPr>
          <w:rFonts w:ascii="Times New Roman" w:hAnsi="Times New Roman"/>
          <w:sz w:val="24"/>
          <w:szCs w:val="24"/>
        </w:rPr>
        <w:t>ja kultuuriruumis ning nimed mõjutavad oluliselt eesti keelt</w:t>
      </w:r>
      <w:r w:rsidRPr="007243D6" w:rsidR="000E488E">
        <w:rPr>
          <w:rFonts w:ascii="Times New Roman" w:hAnsi="Times New Roman"/>
          <w:sz w:val="24"/>
          <w:szCs w:val="24"/>
        </w:rPr>
        <w:t xml:space="preserve">. </w:t>
      </w:r>
      <w:r w:rsidRPr="007243D6" w:rsidR="005A3C24">
        <w:rPr>
          <w:rFonts w:ascii="Times New Roman" w:hAnsi="Times New Roman"/>
          <w:sz w:val="24"/>
          <w:szCs w:val="24"/>
        </w:rPr>
        <w:t xml:space="preserve">Kõige üldisemalt iseloomustab eesti keelt </w:t>
      </w:r>
      <w:proofErr w:type="spellStart"/>
      <w:r w:rsidRPr="007243D6" w:rsidR="005A3C24">
        <w:rPr>
          <w:rFonts w:ascii="Times New Roman" w:hAnsi="Times New Roman"/>
          <w:sz w:val="24"/>
          <w:szCs w:val="24"/>
        </w:rPr>
        <w:t>võõrtähtede</w:t>
      </w:r>
      <w:proofErr w:type="spellEnd"/>
      <w:r w:rsidRPr="007243D6" w:rsidR="005A3C24">
        <w:rPr>
          <w:rFonts w:ascii="Times New Roman" w:hAnsi="Times New Roman"/>
          <w:sz w:val="24"/>
          <w:szCs w:val="24"/>
        </w:rPr>
        <w:t xml:space="preserve"> ja võõrapäraste täheühendite puudumine. Igaühel on uut perekonnanime luues võimalik arvestada eesti õigekeelsusreeglitega</w:t>
      </w:r>
      <w:r w:rsidRPr="007243D6" w:rsidR="000E488E">
        <w:rPr>
          <w:rFonts w:ascii="Times New Roman" w:hAnsi="Times New Roman"/>
          <w:sz w:val="24"/>
          <w:szCs w:val="24"/>
        </w:rPr>
        <w:t>.</w:t>
      </w:r>
      <w:r w:rsidR="00873B91">
        <w:rPr>
          <w:rFonts w:ascii="Times New Roman" w:hAnsi="Times New Roman"/>
          <w:color w:val="FF0000"/>
          <w:sz w:val="24"/>
          <w:szCs w:val="24"/>
        </w:rPr>
        <w:t xml:space="preserve"> </w:t>
      </w:r>
      <w:r w:rsidRPr="00AD291B" w:rsidR="00873B91">
        <w:rPr>
          <w:rFonts w:ascii="Times New Roman" w:hAnsi="Times New Roman"/>
          <w:sz w:val="24"/>
          <w:szCs w:val="24"/>
        </w:rPr>
        <w:t>Eesti kirjakeele normi (edaspidi </w:t>
      </w:r>
      <w:r w:rsidRPr="00AD291B" w:rsidR="00873B91">
        <w:rPr>
          <w:rFonts w:ascii="Times New Roman" w:hAnsi="Times New Roman"/>
          <w:i/>
          <w:iCs/>
          <w:sz w:val="24"/>
          <w:szCs w:val="24"/>
        </w:rPr>
        <w:t>kirjakeele norm</w:t>
      </w:r>
      <w:r w:rsidRPr="00AD291B" w:rsidR="00873B91">
        <w:rPr>
          <w:rFonts w:ascii="Times New Roman" w:hAnsi="Times New Roman"/>
          <w:sz w:val="24"/>
          <w:szCs w:val="24"/>
        </w:rPr>
        <w:t>) all mõistetakse õigekirjutuslike, grammatiliste ja sõnavaraliste normingute ja soovituste süsteemi. Kirjakeele norm peab tagama ametliku keelekasutuse ühtluse ja selguse ning soodustama keelekasutuse hea tava rakendamist</w:t>
      </w:r>
      <w:r w:rsidR="00A50267">
        <w:rPr>
          <w:rStyle w:val="FootnoteReference"/>
          <w:rFonts w:ascii="Times New Roman" w:hAnsi="Times New Roman"/>
          <w:sz w:val="24"/>
          <w:szCs w:val="24"/>
        </w:rPr>
        <w:footnoteReference w:id="30"/>
      </w:r>
      <w:r w:rsidRPr="00AD291B" w:rsidR="00873B91">
        <w:rPr>
          <w:rFonts w:ascii="Times New Roman" w:hAnsi="Times New Roman"/>
          <w:sz w:val="24"/>
          <w:szCs w:val="24"/>
        </w:rPr>
        <w:t>.</w:t>
      </w:r>
      <w:r w:rsidR="00873B91">
        <w:rPr>
          <w:rFonts w:ascii="Times New Roman" w:hAnsi="Times New Roman"/>
          <w:sz w:val="24"/>
          <w:szCs w:val="24"/>
        </w:rPr>
        <w:t xml:space="preserve"> </w:t>
      </w:r>
      <w:r w:rsidRPr="00AD291B" w:rsidR="00873B91">
        <w:rPr>
          <w:rFonts w:ascii="Times New Roman" w:hAnsi="Times New Roman"/>
          <w:sz w:val="24"/>
          <w:szCs w:val="24"/>
        </w:rPr>
        <w:t xml:space="preserve">Kirjakeele norm on määratud Eesti Keele Instituudi </w:t>
      </w:r>
      <w:proofErr w:type="spellStart"/>
      <w:r w:rsidRPr="00AD291B" w:rsidR="00873B91">
        <w:rPr>
          <w:rFonts w:ascii="Times New Roman" w:hAnsi="Times New Roman"/>
          <w:sz w:val="24"/>
          <w:szCs w:val="24"/>
        </w:rPr>
        <w:t>uusima</w:t>
      </w:r>
      <w:proofErr w:type="spellEnd"/>
      <w:r w:rsidRPr="00AD291B" w:rsidR="00873B91">
        <w:rPr>
          <w:rFonts w:ascii="Times New Roman" w:hAnsi="Times New Roman"/>
          <w:sz w:val="24"/>
          <w:szCs w:val="24"/>
        </w:rPr>
        <w:t xml:space="preserve"> õigekeelsussõnaraamatuga, Emakeele Seltsi keeletoimkonna otsustega ning keeletoimkonnas heaks kiidetud ortograafiareeglistiku, normatiivse käsiraamatu ja grammatikaga.</w:t>
      </w:r>
      <w:r w:rsidR="00873B91">
        <w:rPr>
          <w:rFonts w:ascii="Times New Roman" w:hAnsi="Times New Roman"/>
          <w:sz w:val="24"/>
          <w:szCs w:val="24"/>
        </w:rPr>
        <w:t xml:space="preserve"> Sätte eesmärk on hoida eesti keelt, eestikeelseid perekonnanimesid ja vältida olukorda, kus nimes ei ole küll võõrkeelsuse tunnuseid, kuid nime ei saa näiteks kirjapildi kohaselt hääldada. Näiteks eeldab kirjakeele norm, et </w:t>
      </w:r>
      <w:proofErr w:type="spellStart"/>
      <w:r w:rsidR="00873B91">
        <w:rPr>
          <w:rFonts w:ascii="Times New Roman" w:hAnsi="Times New Roman"/>
          <w:sz w:val="24"/>
          <w:szCs w:val="24"/>
        </w:rPr>
        <w:t>ühesilbilises</w:t>
      </w:r>
      <w:proofErr w:type="spellEnd"/>
      <w:r w:rsidR="00873B91">
        <w:rPr>
          <w:rFonts w:ascii="Times New Roman" w:hAnsi="Times New Roman"/>
          <w:sz w:val="24"/>
          <w:szCs w:val="24"/>
        </w:rPr>
        <w:t xml:space="preserve"> sõnas on pikk täishäälik või kaashäälik. Mõlemat näidet saab iseloomustada järgmiselt: perekonnanimes </w:t>
      </w:r>
      <w:proofErr w:type="spellStart"/>
      <w:r w:rsidR="00873B91">
        <w:rPr>
          <w:rFonts w:ascii="Times New Roman" w:hAnsi="Times New Roman"/>
          <w:sz w:val="24"/>
          <w:szCs w:val="24"/>
        </w:rPr>
        <w:t>Ram</w:t>
      </w:r>
      <w:proofErr w:type="spellEnd"/>
      <w:r w:rsidR="00873B91">
        <w:rPr>
          <w:rFonts w:ascii="Times New Roman" w:hAnsi="Times New Roman"/>
          <w:sz w:val="24"/>
          <w:szCs w:val="24"/>
        </w:rPr>
        <w:t xml:space="preserve"> puudub pikk häälik, samuti hääldub see kirjapildist erinevalt Ramm.</w:t>
      </w:r>
    </w:p>
    <w:p w:rsidRPr="008B5B54" w:rsidR="00C17D5D" w:rsidP="00F02147" w:rsidRDefault="00C17D5D" w14:paraId="2FFD0900" w14:textId="7E97B28C">
      <w:pPr>
        <w:pStyle w:val="NoSpacing"/>
        <w:rPr>
          <w:rFonts w:ascii="Times New Roman" w:hAnsi="Times New Roman"/>
          <w:sz w:val="24"/>
          <w:szCs w:val="24"/>
        </w:rPr>
      </w:pPr>
    </w:p>
    <w:p w:rsidR="00B3279F" w:rsidP="00B3279F" w:rsidRDefault="003959D0" w14:paraId="55620C36" w14:textId="075E92BA">
      <w:pPr>
        <w:pStyle w:val="NoSpacing"/>
        <w:jc w:val="both"/>
        <w:rPr>
          <w:rFonts w:ascii="Times New Roman" w:hAnsi="Times New Roman"/>
          <w:sz w:val="24"/>
          <w:szCs w:val="24"/>
        </w:rPr>
      </w:pPr>
      <w:r w:rsidRPr="00F02147">
        <w:rPr>
          <w:rFonts w:ascii="Times New Roman" w:hAnsi="Times New Roman"/>
          <w:sz w:val="24"/>
          <w:szCs w:val="24"/>
        </w:rPr>
        <w:t xml:space="preserve">Eelnõu § </w:t>
      </w:r>
      <w:r w:rsidR="009C41BE">
        <w:rPr>
          <w:rFonts w:ascii="Times New Roman" w:hAnsi="Times New Roman"/>
          <w:sz w:val="24"/>
          <w:szCs w:val="24"/>
        </w:rPr>
        <w:t>27</w:t>
      </w:r>
      <w:r w:rsidRPr="00F02147">
        <w:rPr>
          <w:rFonts w:ascii="Times New Roman" w:hAnsi="Times New Roman"/>
          <w:sz w:val="24"/>
          <w:szCs w:val="24"/>
        </w:rPr>
        <w:t xml:space="preserve"> lõike </w:t>
      </w:r>
      <w:r w:rsidR="00152C4A">
        <w:rPr>
          <w:rFonts w:ascii="Times New Roman" w:hAnsi="Times New Roman"/>
          <w:sz w:val="24"/>
          <w:szCs w:val="24"/>
        </w:rPr>
        <w:t>3</w:t>
      </w:r>
      <w:r w:rsidRPr="00F02147">
        <w:rPr>
          <w:rFonts w:ascii="Times New Roman" w:hAnsi="Times New Roman"/>
          <w:sz w:val="24"/>
          <w:szCs w:val="24"/>
        </w:rPr>
        <w:t xml:space="preserve"> punkti </w:t>
      </w:r>
      <w:r w:rsidR="00BB2816">
        <w:rPr>
          <w:rFonts w:ascii="Times New Roman" w:hAnsi="Times New Roman"/>
          <w:sz w:val="24"/>
          <w:szCs w:val="24"/>
        </w:rPr>
        <w:t>5</w:t>
      </w:r>
      <w:r w:rsidR="00152C4A">
        <w:rPr>
          <w:rFonts w:ascii="Times New Roman" w:hAnsi="Times New Roman"/>
          <w:sz w:val="24"/>
          <w:szCs w:val="24"/>
        </w:rPr>
        <w:t xml:space="preserve"> alusel</w:t>
      </w:r>
      <w:r>
        <w:rPr>
          <w:rFonts w:ascii="Times New Roman" w:hAnsi="Times New Roman"/>
          <w:sz w:val="24"/>
          <w:szCs w:val="24"/>
        </w:rPr>
        <w:t xml:space="preserve"> </w:t>
      </w:r>
      <w:r w:rsidRPr="003959D0">
        <w:rPr>
          <w:rFonts w:ascii="Times New Roman" w:hAnsi="Times New Roman"/>
          <w:sz w:val="24"/>
          <w:szCs w:val="24"/>
        </w:rPr>
        <w:t>ei saa anda perekonnanime, mis on tähenduse tõttu vastuolus heade kommetega</w:t>
      </w:r>
      <w:r>
        <w:rPr>
          <w:rFonts w:ascii="Times New Roman" w:hAnsi="Times New Roman"/>
          <w:sz w:val="24"/>
          <w:szCs w:val="24"/>
        </w:rPr>
        <w:t>.</w:t>
      </w:r>
      <w:r w:rsidDel="00F61641">
        <w:rPr>
          <w:rFonts w:ascii="Times New Roman" w:hAnsi="Times New Roman"/>
          <w:sz w:val="24"/>
          <w:szCs w:val="24"/>
        </w:rPr>
        <w:t xml:space="preserve"> </w:t>
      </w:r>
      <w:r w:rsidR="00B3279F">
        <w:rPr>
          <w:rFonts w:ascii="Times New Roman" w:hAnsi="Times New Roman"/>
          <w:sz w:val="24"/>
          <w:szCs w:val="24"/>
        </w:rPr>
        <w:t xml:space="preserve">Perekonnanime väljamõtlemisel tuleb arvestades sellega, et see ei tohi kandjale tekitada probleeme. Kas ja millisel juhul on väljamõeldud perekonnanimi vastuolus heade kommetega, on üheselt võimatu määratleda, seega </w:t>
      </w:r>
      <w:r w:rsidR="005169FF">
        <w:rPr>
          <w:rFonts w:ascii="Times New Roman" w:hAnsi="Times New Roman"/>
          <w:sz w:val="24"/>
          <w:szCs w:val="24"/>
        </w:rPr>
        <w:t>eelnõuga ei täpsustata seda reeglit</w:t>
      </w:r>
      <w:r w:rsidR="00B3279F">
        <w:rPr>
          <w:rFonts w:ascii="Times New Roman" w:hAnsi="Times New Roman"/>
          <w:sz w:val="24"/>
          <w:szCs w:val="24"/>
        </w:rPr>
        <w:t xml:space="preserve">. Kui nimemuutmise menetluses </w:t>
      </w:r>
      <w:r w:rsidR="005169FF">
        <w:rPr>
          <w:rFonts w:ascii="Times New Roman" w:hAnsi="Times New Roman"/>
          <w:sz w:val="24"/>
          <w:szCs w:val="24"/>
        </w:rPr>
        <w:t xml:space="preserve">tuleb tuvastada </w:t>
      </w:r>
      <w:r w:rsidR="00B3279F">
        <w:rPr>
          <w:rFonts w:ascii="Times New Roman" w:hAnsi="Times New Roman"/>
          <w:sz w:val="24"/>
          <w:szCs w:val="24"/>
        </w:rPr>
        <w:t xml:space="preserve">nime vastavust heade kommetega, antakse nime taotlejale alati võimalus oma põhjused esitada ning vajadusel saab menetleja küsida </w:t>
      </w:r>
      <w:r w:rsidRPr="008971DB" w:rsidR="00B3279F">
        <w:rPr>
          <w:rFonts w:ascii="Times New Roman" w:hAnsi="Times New Roman"/>
          <w:sz w:val="24"/>
          <w:szCs w:val="24"/>
        </w:rPr>
        <w:t>nimeteadusliku usaldusasutuse arvamus</w:t>
      </w:r>
      <w:r w:rsidR="00B3279F">
        <w:rPr>
          <w:rFonts w:ascii="Times New Roman" w:hAnsi="Times New Roman"/>
          <w:sz w:val="24"/>
          <w:szCs w:val="24"/>
        </w:rPr>
        <w:t>t.</w:t>
      </w:r>
    </w:p>
    <w:p w:rsidR="003959D0" w:rsidP="00F02147" w:rsidRDefault="003959D0" w14:paraId="71F9EEB6" w14:textId="77777777">
      <w:pPr>
        <w:pStyle w:val="NoSpacing"/>
        <w:rPr>
          <w:rFonts w:ascii="Times New Roman" w:hAnsi="Times New Roman"/>
          <w:sz w:val="24"/>
          <w:szCs w:val="24"/>
        </w:rPr>
      </w:pPr>
    </w:p>
    <w:p w:rsidR="00FC6154" w:rsidP="00B53E3C" w:rsidRDefault="003959D0" w14:paraId="389FB1DA" w14:textId="4FEAC3ED">
      <w:pPr>
        <w:pStyle w:val="NoSpacing"/>
        <w:jc w:val="both"/>
        <w:rPr>
          <w:rFonts w:ascii="Times New Roman" w:hAnsi="Times New Roman"/>
          <w:sz w:val="24"/>
          <w:szCs w:val="24"/>
        </w:rPr>
      </w:pPr>
      <w:r w:rsidRPr="001C4FC6">
        <w:rPr>
          <w:rFonts w:ascii="Times New Roman" w:hAnsi="Times New Roman"/>
          <w:sz w:val="24"/>
          <w:szCs w:val="24"/>
        </w:rPr>
        <w:t xml:space="preserve">Eelnõu § </w:t>
      </w:r>
      <w:r w:rsidR="009C41BE">
        <w:rPr>
          <w:rFonts w:ascii="Times New Roman" w:hAnsi="Times New Roman"/>
          <w:sz w:val="24"/>
          <w:szCs w:val="24"/>
        </w:rPr>
        <w:t>27</w:t>
      </w:r>
      <w:r w:rsidRPr="001C4FC6">
        <w:rPr>
          <w:rFonts w:ascii="Times New Roman" w:hAnsi="Times New Roman"/>
          <w:sz w:val="24"/>
          <w:szCs w:val="24"/>
        </w:rPr>
        <w:t xml:space="preserve"> lõike </w:t>
      </w:r>
      <w:r w:rsidRPr="001C4FC6" w:rsidR="00152C4A">
        <w:rPr>
          <w:rFonts w:ascii="Times New Roman" w:hAnsi="Times New Roman"/>
          <w:sz w:val="24"/>
          <w:szCs w:val="24"/>
        </w:rPr>
        <w:t>3</w:t>
      </w:r>
      <w:r w:rsidRPr="001C4FC6">
        <w:rPr>
          <w:rFonts w:ascii="Times New Roman" w:hAnsi="Times New Roman"/>
          <w:sz w:val="24"/>
          <w:szCs w:val="24"/>
        </w:rPr>
        <w:t xml:space="preserve"> punkti </w:t>
      </w:r>
      <w:r w:rsidR="00BB2816">
        <w:rPr>
          <w:rFonts w:ascii="Times New Roman" w:hAnsi="Times New Roman"/>
          <w:sz w:val="24"/>
          <w:szCs w:val="24"/>
        </w:rPr>
        <w:t>6</w:t>
      </w:r>
      <w:r w:rsidRPr="001C4FC6">
        <w:rPr>
          <w:rFonts w:ascii="Times New Roman" w:hAnsi="Times New Roman"/>
          <w:sz w:val="24"/>
          <w:szCs w:val="24"/>
        </w:rPr>
        <w:t xml:space="preserve"> kohaselt ei saa anda perekonnanime, mis on Eestis kaubamärgina kaitstav tähis. Sätte eesmärk on tagada õigusselgus ja eristada inimeste nimed juriidilistest isikutest. </w:t>
      </w:r>
      <w:r w:rsidRPr="00B53E3C" w:rsidR="00B53E3C">
        <w:rPr>
          <w:rFonts w:ascii="Times New Roman" w:hAnsi="Times New Roman"/>
          <w:sz w:val="24"/>
          <w:szCs w:val="24"/>
        </w:rPr>
        <w:t>Eestis kaubamärgina kaitstav tähis hõlmab kõiki Eestis kaitstavaid kaubamärke kaubamärgiseaduse § 5 järgi (sh nii registreeritud kui ka üldtuntud kaubamärgid) ning lisaks ka Euroopa Liidu kaubamärke, kuna ka neid kaitstakse Eestis.</w:t>
      </w:r>
    </w:p>
    <w:p w:rsidRPr="001C4FC6" w:rsidR="001C4FC6" w:rsidP="001C4FC6" w:rsidRDefault="001C4FC6" w14:paraId="11809EA3" w14:textId="77777777">
      <w:pPr>
        <w:pStyle w:val="NoSpacing"/>
        <w:jc w:val="both"/>
        <w:rPr>
          <w:rFonts w:ascii="Times New Roman" w:hAnsi="Times New Roman"/>
          <w:sz w:val="24"/>
          <w:szCs w:val="24"/>
        </w:rPr>
      </w:pPr>
    </w:p>
    <w:p w:rsidR="0091239F" w:rsidP="007274B4" w:rsidRDefault="00965669" w14:paraId="01302FB1" w14:textId="19C7A039">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 xml:space="preserve">Eelnõu § </w:t>
      </w:r>
      <w:r w:rsidR="00AC69FF">
        <w:rPr>
          <w:rFonts w:ascii="Times New Roman" w:hAnsi="Times New Roman" w:cs="Times New Roman"/>
          <w:sz w:val="24"/>
          <w:szCs w:val="24"/>
        </w:rPr>
        <w:t>27</w:t>
      </w:r>
      <w:r w:rsidRPr="00F02147">
        <w:rPr>
          <w:rFonts w:ascii="Times New Roman" w:hAnsi="Times New Roman" w:cs="Times New Roman"/>
          <w:sz w:val="24"/>
          <w:szCs w:val="24"/>
        </w:rPr>
        <w:t xml:space="preserve"> lõikega </w:t>
      </w:r>
      <w:r w:rsidR="006D58E3">
        <w:rPr>
          <w:rFonts w:ascii="Times New Roman" w:hAnsi="Times New Roman" w:cs="Times New Roman"/>
          <w:sz w:val="24"/>
          <w:szCs w:val="24"/>
        </w:rPr>
        <w:t>4</w:t>
      </w:r>
      <w:r w:rsidRPr="00F02147">
        <w:rPr>
          <w:rFonts w:ascii="Times New Roman" w:hAnsi="Times New Roman" w:cs="Times New Roman"/>
          <w:sz w:val="24"/>
          <w:szCs w:val="24"/>
        </w:rPr>
        <w:t xml:space="preserve"> luuakse erandit tegemise võimalus</w:t>
      </w:r>
      <w:r w:rsidR="00C11ED1">
        <w:rPr>
          <w:rFonts w:ascii="Times New Roman" w:hAnsi="Times New Roman" w:cs="Times New Roman"/>
          <w:sz w:val="24"/>
          <w:szCs w:val="24"/>
        </w:rPr>
        <w:t xml:space="preserve"> juhul, kui soovitav perekonnanimi langeb</w:t>
      </w:r>
      <w:r w:rsidRPr="00F02147">
        <w:rPr>
          <w:rFonts w:ascii="Times New Roman" w:hAnsi="Times New Roman" w:cs="Times New Roman"/>
          <w:sz w:val="24"/>
          <w:szCs w:val="24"/>
        </w:rPr>
        <w:t xml:space="preserve"> eelnõu sama paragrahvi lõike</w:t>
      </w:r>
      <w:r w:rsidR="006D58E3">
        <w:rPr>
          <w:rFonts w:ascii="Times New Roman" w:hAnsi="Times New Roman" w:cs="Times New Roman"/>
          <w:sz w:val="24"/>
          <w:szCs w:val="24"/>
        </w:rPr>
        <w:t xml:space="preserve"> 3 </w:t>
      </w:r>
      <w:r w:rsidRPr="00F02147">
        <w:rPr>
          <w:rFonts w:ascii="Times New Roman" w:hAnsi="Times New Roman" w:cs="Times New Roman"/>
          <w:sz w:val="24"/>
          <w:szCs w:val="24"/>
        </w:rPr>
        <w:t>punkt</w:t>
      </w:r>
      <w:r w:rsidR="007274B4">
        <w:rPr>
          <w:rFonts w:ascii="Times New Roman" w:hAnsi="Times New Roman" w:cs="Times New Roman"/>
          <w:sz w:val="24"/>
          <w:szCs w:val="24"/>
        </w:rPr>
        <w:t xml:space="preserve">is </w:t>
      </w:r>
      <w:r w:rsidRPr="00F02147">
        <w:rPr>
          <w:rFonts w:ascii="Times New Roman" w:hAnsi="Times New Roman" w:cs="Times New Roman"/>
          <w:sz w:val="24"/>
          <w:szCs w:val="24"/>
        </w:rPr>
        <w:t>4</w:t>
      </w:r>
      <w:r w:rsidR="007274B4">
        <w:rPr>
          <w:rFonts w:ascii="Times New Roman" w:hAnsi="Times New Roman" w:cs="Times New Roman"/>
          <w:sz w:val="24"/>
          <w:szCs w:val="24"/>
        </w:rPr>
        <w:t xml:space="preserve"> (perekonnanimi ei tohi olla vastuolus </w:t>
      </w:r>
      <w:r w:rsidRPr="008971DB" w:rsidR="007274B4">
        <w:rPr>
          <w:rFonts w:ascii="Times New Roman" w:hAnsi="Times New Roman"/>
          <w:sz w:val="24"/>
          <w:szCs w:val="24"/>
        </w:rPr>
        <w:t>kirjakeele normis sätestatud eesti õigekirjutusreeglitega</w:t>
      </w:r>
      <w:r w:rsidR="007274B4">
        <w:rPr>
          <w:rFonts w:ascii="Times New Roman" w:hAnsi="Times New Roman"/>
          <w:sz w:val="24"/>
          <w:szCs w:val="24"/>
        </w:rPr>
        <w:t>)</w:t>
      </w:r>
      <w:r w:rsidR="00C11ED1">
        <w:rPr>
          <w:rFonts w:ascii="Times New Roman" w:hAnsi="Times New Roman" w:cs="Times New Roman"/>
          <w:sz w:val="24"/>
          <w:szCs w:val="24"/>
        </w:rPr>
        <w:t xml:space="preserve"> piirangu alla. Erandi tegemine on võimalik,</w:t>
      </w:r>
      <w:r w:rsidRPr="00F02147">
        <w:rPr>
          <w:rFonts w:ascii="Times New Roman" w:hAnsi="Times New Roman" w:cs="Times New Roman"/>
          <w:sz w:val="24"/>
          <w:szCs w:val="24"/>
        </w:rPr>
        <w:t xml:space="preserve"> kui </w:t>
      </w:r>
      <w:r w:rsidR="007274B4">
        <w:rPr>
          <w:rFonts w:ascii="Times New Roman" w:hAnsi="Times New Roman" w:cs="Times New Roman"/>
          <w:sz w:val="24"/>
          <w:szCs w:val="24"/>
        </w:rPr>
        <w:t xml:space="preserve">nime </w:t>
      </w:r>
      <w:proofErr w:type="spellStart"/>
      <w:r w:rsidR="007274B4">
        <w:rPr>
          <w:rFonts w:ascii="Times New Roman" w:hAnsi="Times New Roman" w:cs="Times New Roman"/>
          <w:sz w:val="24"/>
          <w:szCs w:val="24"/>
        </w:rPr>
        <w:t>muutjal</w:t>
      </w:r>
      <w:proofErr w:type="spellEnd"/>
      <w:r w:rsidRPr="00F02147" w:rsidR="007274B4">
        <w:rPr>
          <w:rFonts w:ascii="Times New Roman" w:hAnsi="Times New Roman" w:cs="Times New Roman"/>
          <w:sz w:val="24"/>
          <w:szCs w:val="24"/>
        </w:rPr>
        <w:t xml:space="preserve"> </w:t>
      </w:r>
      <w:r w:rsidRPr="00F02147">
        <w:rPr>
          <w:rFonts w:ascii="Times New Roman" w:hAnsi="Times New Roman" w:cs="Times New Roman"/>
          <w:sz w:val="24"/>
          <w:szCs w:val="24"/>
        </w:rPr>
        <w:t xml:space="preserve">on põlvnemise tõttu seos muu rahvuse </w:t>
      </w:r>
      <w:r w:rsidR="0083211D">
        <w:rPr>
          <w:rFonts w:ascii="Times New Roman" w:hAnsi="Times New Roman" w:cs="Times New Roman"/>
          <w:sz w:val="24"/>
          <w:szCs w:val="24"/>
        </w:rPr>
        <w:t xml:space="preserve">või keele </w:t>
      </w:r>
      <w:r w:rsidRPr="00F02147">
        <w:rPr>
          <w:rFonts w:ascii="Times New Roman" w:hAnsi="Times New Roman" w:cs="Times New Roman"/>
          <w:sz w:val="24"/>
          <w:szCs w:val="24"/>
        </w:rPr>
        <w:t>nimetraditsiooniga ning soovitud perekonnanimi vastab sellele.</w:t>
      </w:r>
      <w:r w:rsidR="007274B4">
        <w:rPr>
          <w:rFonts w:ascii="Times New Roman" w:hAnsi="Times New Roman" w:cs="Times New Roman"/>
          <w:sz w:val="24"/>
          <w:szCs w:val="24"/>
        </w:rPr>
        <w:t xml:space="preserve"> </w:t>
      </w:r>
      <w:r w:rsidRPr="00F02147" w:rsidR="000E488E">
        <w:rPr>
          <w:rFonts w:ascii="Times New Roman" w:hAnsi="Times New Roman" w:cs="Times New Roman"/>
          <w:sz w:val="24"/>
          <w:szCs w:val="24"/>
        </w:rPr>
        <w:t>Seda põhimõtet on käsitletud ka Euroopa Koh</w:t>
      </w:r>
      <w:r w:rsidR="00E33DEB">
        <w:rPr>
          <w:rFonts w:ascii="Times New Roman" w:hAnsi="Times New Roman" w:cs="Times New Roman"/>
          <w:sz w:val="24"/>
          <w:szCs w:val="24"/>
        </w:rPr>
        <w:t>us oma</w:t>
      </w:r>
      <w:r w:rsidRPr="00F02147" w:rsidR="000E488E">
        <w:rPr>
          <w:rFonts w:ascii="Times New Roman" w:hAnsi="Times New Roman" w:cs="Times New Roman"/>
          <w:sz w:val="24"/>
          <w:szCs w:val="24"/>
        </w:rPr>
        <w:t xml:space="preserve"> </w:t>
      </w:r>
      <w:r w:rsidR="00DB198A">
        <w:rPr>
          <w:rFonts w:ascii="Times New Roman" w:hAnsi="Times New Roman" w:cs="Times New Roman"/>
          <w:sz w:val="24"/>
          <w:szCs w:val="24"/>
        </w:rPr>
        <w:t>ot</w:t>
      </w:r>
      <w:r w:rsidR="00E33DEB">
        <w:rPr>
          <w:rFonts w:ascii="Times New Roman" w:hAnsi="Times New Roman" w:cs="Times New Roman"/>
          <w:sz w:val="24"/>
          <w:szCs w:val="24"/>
        </w:rPr>
        <w:t>s</w:t>
      </w:r>
      <w:r w:rsidR="00DB198A">
        <w:rPr>
          <w:rFonts w:ascii="Times New Roman" w:hAnsi="Times New Roman" w:cs="Times New Roman"/>
          <w:sz w:val="24"/>
          <w:szCs w:val="24"/>
        </w:rPr>
        <w:t>uses</w:t>
      </w:r>
      <w:r w:rsidRPr="00F02147" w:rsidR="000E488E">
        <w:rPr>
          <w:rStyle w:val="FootnoteReference"/>
          <w:rFonts w:ascii="Times New Roman" w:hAnsi="Times New Roman" w:cs="Times New Roman"/>
          <w:sz w:val="24"/>
          <w:szCs w:val="24"/>
        </w:rPr>
        <w:footnoteReference w:id="31"/>
      </w:r>
      <w:r w:rsidRPr="00F02147" w:rsidR="000E488E">
        <w:rPr>
          <w:rFonts w:ascii="Times New Roman" w:hAnsi="Times New Roman" w:cs="Times New Roman"/>
          <w:sz w:val="24"/>
          <w:szCs w:val="24"/>
        </w:rPr>
        <w:t>, kus on öel</w:t>
      </w:r>
      <w:r w:rsidR="002571D6">
        <w:rPr>
          <w:rFonts w:ascii="Times New Roman" w:hAnsi="Times New Roman" w:cs="Times New Roman"/>
          <w:sz w:val="24"/>
          <w:szCs w:val="24"/>
        </w:rPr>
        <w:t>n</w:t>
      </w:r>
      <w:r w:rsidRPr="00F02147" w:rsidR="000E488E">
        <w:rPr>
          <w:rFonts w:ascii="Times New Roman" w:hAnsi="Times New Roman" w:cs="Times New Roman"/>
          <w:sz w:val="24"/>
          <w:szCs w:val="24"/>
        </w:rPr>
        <w:t>ud: „EÜ artikleid 12 ja 17 tuleb tõlgendada nii, et nendega on vastuolus see, kui niisuguses olukorras nagu põhikohtuasjas keeldub liikmesriigi ametiasutus rahuldamast taotlust liikmesriigis elavate ja nii selle riigi kui ka mõne teise liikmesriigi topeltkodakondsusega alaealiste laste perekonnanime muutmiseks, kui taotluse eesmärk on see, et lapsed saaksid kanda perekonnanime, mis neil oleks teise liikmesriigi õiguse ja traditsiooni kohaselt.“. Seda nõuet on järgitud ka eelnõus ja on arvestatud inimese seost muukeelse nimetraditsiooniga.</w:t>
      </w:r>
    </w:p>
    <w:p w:rsidR="00F01465" w:rsidP="007274B4" w:rsidRDefault="00F01465" w14:paraId="6CFDD474" w14:textId="09498257">
      <w:pPr>
        <w:spacing w:after="0" w:line="240" w:lineRule="auto"/>
        <w:jc w:val="both"/>
        <w:rPr>
          <w:rFonts w:ascii="Times New Roman" w:hAnsi="Times New Roman" w:cs="Times New Roman"/>
          <w:sz w:val="24"/>
          <w:szCs w:val="24"/>
        </w:rPr>
      </w:pPr>
    </w:p>
    <w:p w:rsidR="00F01465" w:rsidP="007274B4" w:rsidRDefault="00F01465" w14:paraId="14FB9F95" w14:textId="7EC0F062">
      <w:pPr>
        <w:spacing w:after="0" w:line="240" w:lineRule="auto"/>
        <w:jc w:val="both"/>
        <w:rPr>
          <w:rFonts w:ascii="Times New Roman" w:hAnsi="Times New Roman" w:cs="Times New Roman"/>
          <w:sz w:val="24"/>
          <w:szCs w:val="24"/>
        </w:rPr>
      </w:pPr>
      <w:r w:rsidRPr="36BA6DC8" w:rsidR="4BBC13C7">
        <w:rPr>
          <w:rFonts w:ascii="Times New Roman" w:hAnsi="Times New Roman" w:cs="Times New Roman"/>
          <w:b w:val="1"/>
          <w:bCs w:val="1"/>
          <w:sz w:val="24"/>
          <w:szCs w:val="24"/>
        </w:rPr>
        <w:t xml:space="preserve">Eelnõu §-ga </w:t>
      </w:r>
      <w:r w:rsidRPr="36BA6DC8" w:rsidR="05CD04FD">
        <w:rPr>
          <w:rFonts w:ascii="Times New Roman" w:hAnsi="Times New Roman" w:cs="Times New Roman"/>
          <w:b w:val="1"/>
          <w:bCs w:val="1"/>
          <w:sz w:val="24"/>
          <w:szCs w:val="24"/>
        </w:rPr>
        <w:t>28</w:t>
      </w:r>
      <w:r w:rsidRPr="36BA6DC8" w:rsidR="4BBC13C7">
        <w:rPr>
          <w:rFonts w:ascii="Times New Roman" w:hAnsi="Times New Roman" w:cs="Times New Roman"/>
          <w:b w:val="1"/>
          <w:bCs w:val="1"/>
          <w:sz w:val="24"/>
          <w:szCs w:val="24"/>
        </w:rPr>
        <w:t xml:space="preserve"> </w:t>
      </w:r>
      <w:r w:rsidRPr="36BA6DC8" w:rsidR="4BBC13C7">
        <w:rPr>
          <w:rFonts w:ascii="Times New Roman" w:hAnsi="Times New Roman" w:cs="Times New Roman"/>
          <w:sz w:val="24"/>
          <w:szCs w:val="24"/>
        </w:rPr>
        <w:t xml:space="preserve">sätestatakse perekonnanime muutmisest keeldumise alused. </w:t>
      </w:r>
      <w:r w:rsidRPr="36BA6DC8" w:rsidR="4BBC13C7">
        <w:rPr>
          <w:rFonts w:ascii="Times New Roman" w:hAnsi="Times New Roman" w:cs="Times New Roman"/>
          <w:sz w:val="24"/>
          <w:szCs w:val="24"/>
        </w:rPr>
        <w:t>Keeldumise alused on vaja esitada õigusselguse huvides, võimaldades nii ametnikel kui ka nime muuta soovivatel i</w:t>
      </w:r>
      <w:r w:rsidRPr="36BA6DC8" w:rsidR="6AB1E49F">
        <w:rPr>
          <w:rFonts w:ascii="Times New Roman" w:hAnsi="Times New Roman" w:cs="Times New Roman"/>
          <w:sz w:val="24"/>
          <w:szCs w:val="24"/>
        </w:rPr>
        <w:t>siku</w:t>
      </w:r>
      <w:r w:rsidRPr="36BA6DC8" w:rsidR="4BBC13C7">
        <w:rPr>
          <w:rFonts w:ascii="Times New Roman" w:hAnsi="Times New Roman" w:cs="Times New Roman"/>
          <w:sz w:val="24"/>
          <w:szCs w:val="24"/>
        </w:rPr>
        <w:t xml:space="preserve">tel lihtsamini aru saada, mis alusel tema </w:t>
      </w:r>
      <w:r w:rsidRPr="36BA6DC8" w:rsidR="4CB8C56D">
        <w:rPr>
          <w:rFonts w:ascii="Times New Roman" w:hAnsi="Times New Roman" w:cs="Times New Roman"/>
          <w:sz w:val="24"/>
          <w:szCs w:val="24"/>
        </w:rPr>
        <w:t>perekonna</w:t>
      </w:r>
      <w:r w:rsidRPr="36BA6DC8" w:rsidR="4BBC13C7">
        <w:rPr>
          <w:rFonts w:ascii="Times New Roman" w:hAnsi="Times New Roman" w:cs="Times New Roman"/>
          <w:sz w:val="24"/>
          <w:szCs w:val="24"/>
        </w:rPr>
        <w:t>nime muutmisest keeldutakse</w:t>
      </w:r>
      <w:r w:rsidRPr="36BA6DC8" w:rsidR="4CB8C56D">
        <w:rPr>
          <w:rFonts w:ascii="Times New Roman" w:hAnsi="Times New Roman" w:cs="Times New Roman"/>
          <w:sz w:val="24"/>
          <w:szCs w:val="24"/>
        </w:rPr>
        <w:t xml:space="preserve">. Perekonnanime andmisest keeldutakse juhul, kui </w:t>
      </w:r>
      <w:r w:rsidRPr="36BA6DC8" w:rsidR="6AB1E49F">
        <w:rPr>
          <w:rFonts w:ascii="Times New Roman" w:hAnsi="Times New Roman" w:cs="Times New Roman"/>
          <w:sz w:val="24"/>
          <w:szCs w:val="24"/>
        </w:rPr>
        <w:t xml:space="preserve">soovitud </w:t>
      </w:r>
      <w:r w:rsidRPr="36BA6DC8" w:rsidR="6BABF65E">
        <w:rPr>
          <w:rFonts w:ascii="Times New Roman" w:hAnsi="Times New Roman" w:cs="Times New Roman"/>
          <w:sz w:val="24"/>
          <w:szCs w:val="24"/>
        </w:rPr>
        <w:t>perekonnanimi</w:t>
      </w:r>
      <w:r w:rsidRPr="36BA6DC8" w:rsidR="6AB1E49F">
        <w:rPr>
          <w:rFonts w:ascii="Times New Roman" w:hAnsi="Times New Roman" w:cs="Times New Roman"/>
          <w:sz w:val="24"/>
          <w:szCs w:val="24"/>
        </w:rPr>
        <w:t xml:space="preserve"> ei vasta </w:t>
      </w:r>
      <w:r w:rsidRPr="36BA6DC8" w:rsidR="4CB8C56D">
        <w:rPr>
          <w:rFonts w:ascii="Times New Roman" w:hAnsi="Times New Roman" w:cs="Times New Roman"/>
          <w:sz w:val="24"/>
          <w:szCs w:val="24"/>
        </w:rPr>
        <w:t>eelnõu §</w:t>
      </w:r>
      <w:r w:rsidRPr="36BA6DC8" w:rsidR="6BABF65E">
        <w:rPr>
          <w:rFonts w:ascii="Times New Roman" w:hAnsi="Times New Roman" w:cs="Times New Roman"/>
          <w:sz w:val="24"/>
          <w:szCs w:val="24"/>
        </w:rPr>
        <w:t>-i </w:t>
      </w:r>
      <w:r w:rsidRPr="36BA6DC8" w:rsidR="4CB8C56D">
        <w:rPr>
          <w:rFonts w:ascii="Times New Roman" w:hAnsi="Times New Roman" w:cs="Times New Roman"/>
          <w:sz w:val="24"/>
          <w:szCs w:val="24"/>
        </w:rPr>
        <w:t>2</w:t>
      </w:r>
      <w:r w:rsidRPr="36BA6DC8" w:rsidR="725375B4">
        <w:rPr>
          <w:rFonts w:ascii="Times New Roman" w:hAnsi="Times New Roman" w:cs="Times New Roman"/>
          <w:sz w:val="24"/>
          <w:szCs w:val="24"/>
        </w:rPr>
        <w:t>7</w:t>
      </w:r>
      <w:r w:rsidRPr="36BA6DC8" w:rsidR="4CB8C56D">
        <w:rPr>
          <w:rFonts w:ascii="Times New Roman" w:hAnsi="Times New Roman" w:cs="Times New Roman"/>
          <w:sz w:val="24"/>
          <w:szCs w:val="24"/>
        </w:rPr>
        <w:t xml:space="preserve"> </w:t>
      </w:r>
      <w:r w:rsidRPr="36BA6DC8" w:rsidR="6BABF65E">
        <w:rPr>
          <w:rFonts w:ascii="Times New Roman" w:hAnsi="Times New Roman" w:cs="Times New Roman"/>
          <w:sz w:val="24"/>
          <w:szCs w:val="24"/>
        </w:rPr>
        <w:t>nõuetele</w:t>
      </w:r>
      <w:r w:rsidRPr="36BA6DC8" w:rsidR="4CB8C56D">
        <w:rPr>
          <w:rFonts w:ascii="Times New Roman" w:hAnsi="Times New Roman" w:cs="Times New Roman"/>
          <w:sz w:val="24"/>
          <w:szCs w:val="24"/>
        </w:rPr>
        <w:t xml:space="preserve"> </w:t>
      </w:r>
      <w:r w:rsidRPr="36BA6DC8" w:rsidR="6AB1E49F">
        <w:rPr>
          <w:rFonts w:ascii="Times New Roman" w:hAnsi="Times New Roman" w:cs="Times New Roman"/>
          <w:sz w:val="24"/>
          <w:szCs w:val="24"/>
        </w:rPr>
        <w:t xml:space="preserve">ja/või perekonnanime muutmiseks puudub </w:t>
      </w:r>
      <w:r w:rsidRPr="36BA6DC8" w:rsidR="4CB8C56D">
        <w:rPr>
          <w:rFonts w:ascii="Times New Roman" w:hAnsi="Times New Roman" w:cs="Times New Roman"/>
          <w:sz w:val="24"/>
          <w:szCs w:val="24"/>
        </w:rPr>
        <w:t>eelnõu § 2</w:t>
      </w:r>
      <w:r w:rsidRPr="36BA6DC8" w:rsidR="725375B4">
        <w:rPr>
          <w:rFonts w:ascii="Times New Roman" w:hAnsi="Times New Roman" w:cs="Times New Roman"/>
          <w:sz w:val="24"/>
          <w:szCs w:val="24"/>
        </w:rPr>
        <w:t>6</w:t>
      </w:r>
      <w:r w:rsidRPr="36BA6DC8" w:rsidR="4CB8C56D">
        <w:rPr>
          <w:rFonts w:ascii="Times New Roman" w:hAnsi="Times New Roman" w:cs="Times New Roman"/>
          <w:sz w:val="24"/>
          <w:szCs w:val="24"/>
        </w:rPr>
        <w:t xml:space="preserve"> lõi</w:t>
      </w:r>
      <w:r w:rsidRPr="36BA6DC8" w:rsidR="6BABF65E">
        <w:rPr>
          <w:rFonts w:ascii="Times New Roman" w:hAnsi="Times New Roman" w:cs="Times New Roman"/>
          <w:sz w:val="24"/>
          <w:szCs w:val="24"/>
        </w:rPr>
        <w:t>kes</w:t>
      </w:r>
      <w:r w:rsidRPr="36BA6DC8" w:rsidR="4CB8C56D">
        <w:rPr>
          <w:rFonts w:ascii="Times New Roman" w:hAnsi="Times New Roman" w:cs="Times New Roman"/>
          <w:sz w:val="24"/>
          <w:szCs w:val="24"/>
        </w:rPr>
        <w:t xml:space="preserve"> 2</w:t>
      </w:r>
      <w:r w:rsidRPr="36BA6DC8" w:rsidR="6BABF65E">
        <w:rPr>
          <w:rFonts w:ascii="Times New Roman" w:hAnsi="Times New Roman" w:cs="Times New Roman"/>
          <w:sz w:val="24"/>
          <w:szCs w:val="24"/>
        </w:rPr>
        <w:t xml:space="preserve"> nõutud mõjuv põhjus</w:t>
      </w:r>
      <w:r w:rsidRPr="36BA6DC8" w:rsidR="4CB8C56D">
        <w:rPr>
          <w:rFonts w:ascii="Times New Roman" w:hAnsi="Times New Roman" w:cs="Times New Roman"/>
          <w:sz w:val="24"/>
          <w:szCs w:val="24"/>
        </w:rPr>
        <w:t>.</w:t>
      </w:r>
      <w:r w:rsidRPr="36BA6DC8" w:rsidR="6BABF65E">
        <w:rPr>
          <w:rFonts w:ascii="Times New Roman" w:hAnsi="Times New Roman" w:cs="Times New Roman"/>
          <w:sz w:val="24"/>
          <w:szCs w:val="24"/>
        </w:rPr>
        <w:t xml:space="preserve"> Perekonnanime muutmisest saab keelduda ka siis, kui isiku perekonnanime on varem muudetud ja korduvaks muutmiseks puuduv eelnõu § 29 lõikes 1 nõutud mõjuv põhjus</w:t>
      </w:r>
      <w:ins w:author="Maarja-Liis Lall - JUSTDIGI" w:date="2026-01-29T20:29:56.94Z" w:id="1902210502">
        <w:r w:rsidRPr="36BA6DC8" w:rsidR="07F602CE">
          <w:rPr>
            <w:rFonts w:ascii="Times New Roman" w:hAnsi="Times New Roman" w:cs="Times New Roman"/>
            <w:sz w:val="24"/>
            <w:szCs w:val="24"/>
          </w:rPr>
          <w:t>.</w:t>
        </w:r>
      </w:ins>
      <w:del w:author="Maarja-Liis Lall - JUSTDIGI" w:date="2026-01-29T20:29:56.829Z" w:id="1476210440">
        <w:r w:rsidRPr="36BA6DC8" w:rsidDel="4CB8C56D">
          <w:rPr>
            <w:rFonts w:ascii="Times New Roman" w:hAnsi="Times New Roman" w:cs="Times New Roman"/>
            <w:sz w:val="24"/>
            <w:szCs w:val="24"/>
          </w:rPr>
          <w:delText xml:space="preserve"> </w:delText>
        </w:r>
      </w:del>
    </w:p>
    <w:p w:rsidR="007B3643" w:rsidP="007B3643" w:rsidRDefault="007B3643" w14:paraId="58B6D2E1" w14:textId="77777777">
      <w:pPr>
        <w:pStyle w:val="NoSpacing"/>
        <w:jc w:val="both"/>
        <w:rPr>
          <w:rFonts w:ascii="Times New Roman" w:hAnsi="Times New Roman"/>
          <w:sz w:val="24"/>
          <w:szCs w:val="24"/>
        </w:rPr>
      </w:pPr>
    </w:p>
    <w:p w:rsidRPr="00436751" w:rsidR="007B3643" w:rsidP="007B3643" w:rsidRDefault="007B3643" w14:paraId="78C4DAFA" w14:textId="0134BC83">
      <w:pPr>
        <w:pStyle w:val="NoSpacing"/>
        <w:jc w:val="both"/>
        <w:rPr>
          <w:rFonts w:ascii="Times New Roman" w:hAnsi="Times New Roman"/>
          <w:sz w:val="24"/>
          <w:szCs w:val="24"/>
        </w:rPr>
      </w:pPr>
      <w:r w:rsidRPr="36BA6DC8" w:rsidR="3193EBE2">
        <w:rPr>
          <w:rFonts w:ascii="Times New Roman" w:hAnsi="Times New Roman"/>
          <w:b w:val="1"/>
          <w:bCs w:val="1"/>
          <w:sz w:val="24"/>
          <w:szCs w:val="24"/>
        </w:rPr>
        <w:t>Eelnõu §</w:t>
      </w:r>
      <w:r w:rsidRPr="36BA6DC8" w:rsidR="0C523FCC">
        <w:rPr>
          <w:rFonts w:ascii="Times New Roman" w:hAnsi="Times New Roman"/>
          <w:b w:val="1"/>
          <w:bCs w:val="1"/>
          <w:sz w:val="24"/>
          <w:szCs w:val="24"/>
        </w:rPr>
        <w:t>-ga</w:t>
      </w:r>
      <w:r w:rsidRPr="36BA6DC8" w:rsidR="3193EBE2">
        <w:rPr>
          <w:rFonts w:ascii="Times New Roman" w:hAnsi="Times New Roman"/>
          <w:b w:val="1"/>
          <w:bCs w:val="1"/>
          <w:sz w:val="24"/>
          <w:szCs w:val="24"/>
        </w:rPr>
        <w:t xml:space="preserve"> </w:t>
      </w:r>
      <w:r w:rsidRPr="36BA6DC8" w:rsidR="6812E526">
        <w:rPr>
          <w:rFonts w:ascii="Times New Roman" w:hAnsi="Times New Roman"/>
          <w:b w:val="1"/>
          <w:bCs w:val="1"/>
          <w:sz w:val="24"/>
          <w:szCs w:val="24"/>
        </w:rPr>
        <w:t>29</w:t>
      </w:r>
      <w:r w:rsidRPr="36BA6DC8" w:rsidR="0C523FCC">
        <w:rPr>
          <w:rFonts w:ascii="Times New Roman" w:hAnsi="Times New Roman"/>
          <w:sz w:val="24"/>
          <w:szCs w:val="24"/>
        </w:rPr>
        <w:t xml:space="preserve"> </w:t>
      </w:r>
      <w:r w:rsidRPr="36BA6DC8" w:rsidR="3193EBE2">
        <w:rPr>
          <w:rFonts w:ascii="Times New Roman" w:hAnsi="Times New Roman"/>
          <w:sz w:val="24"/>
          <w:szCs w:val="24"/>
        </w:rPr>
        <w:t>reguleeritakse korduva</w:t>
      </w:r>
      <w:r w:rsidRPr="36BA6DC8" w:rsidR="3F082E0E">
        <w:rPr>
          <w:rFonts w:ascii="Times New Roman" w:hAnsi="Times New Roman"/>
          <w:sz w:val="24"/>
          <w:szCs w:val="24"/>
        </w:rPr>
        <w:t>t</w:t>
      </w:r>
      <w:r w:rsidRPr="36BA6DC8" w:rsidR="3193EBE2">
        <w:rPr>
          <w:rFonts w:ascii="Times New Roman" w:hAnsi="Times New Roman"/>
          <w:sz w:val="24"/>
          <w:szCs w:val="24"/>
        </w:rPr>
        <w:t xml:space="preserve"> </w:t>
      </w:r>
      <w:r w:rsidRPr="36BA6DC8" w:rsidR="3F082E0E">
        <w:rPr>
          <w:rFonts w:ascii="Times New Roman" w:hAnsi="Times New Roman"/>
          <w:sz w:val="24"/>
          <w:szCs w:val="24"/>
        </w:rPr>
        <w:t>nimem</w:t>
      </w:r>
      <w:r w:rsidRPr="36BA6DC8" w:rsidR="3193EBE2">
        <w:rPr>
          <w:rFonts w:ascii="Times New Roman" w:hAnsi="Times New Roman"/>
          <w:sz w:val="24"/>
          <w:szCs w:val="24"/>
        </w:rPr>
        <w:t>uut</w:t>
      </w:r>
      <w:r w:rsidRPr="36BA6DC8" w:rsidR="0C523FCC">
        <w:rPr>
          <w:rFonts w:ascii="Times New Roman" w:hAnsi="Times New Roman"/>
          <w:sz w:val="24"/>
          <w:szCs w:val="24"/>
        </w:rPr>
        <w:t>mist</w:t>
      </w:r>
      <w:r w:rsidRPr="36BA6DC8" w:rsidR="3193EBE2">
        <w:rPr>
          <w:rFonts w:ascii="Times New Roman" w:hAnsi="Times New Roman"/>
          <w:sz w:val="24"/>
          <w:szCs w:val="24"/>
        </w:rPr>
        <w:t>. Üldreegel on jäänud</w:t>
      </w:r>
      <w:r w:rsidRPr="36BA6DC8" w:rsidR="3193EBE2">
        <w:rPr>
          <w:rFonts w:ascii="Times New Roman" w:hAnsi="Times New Roman"/>
          <w:sz w:val="24"/>
          <w:szCs w:val="24"/>
        </w:rPr>
        <w:t xml:space="preserve"> </w:t>
      </w:r>
      <w:r w:rsidRPr="36BA6DC8" w:rsidR="3F082E0E">
        <w:rPr>
          <w:rFonts w:ascii="Times New Roman" w:hAnsi="Times New Roman"/>
          <w:sz w:val="24"/>
          <w:szCs w:val="24"/>
        </w:rPr>
        <w:t>NS-</w:t>
      </w:r>
      <w:r w:rsidRPr="36BA6DC8" w:rsidR="0C523FCC">
        <w:rPr>
          <w:rFonts w:ascii="Times New Roman" w:hAnsi="Times New Roman"/>
          <w:sz w:val="24"/>
          <w:szCs w:val="24"/>
        </w:rPr>
        <w:t>i</w:t>
      </w:r>
      <w:r w:rsidRPr="36BA6DC8" w:rsidR="3F082E0E">
        <w:rPr>
          <w:rFonts w:ascii="Times New Roman" w:hAnsi="Times New Roman"/>
          <w:sz w:val="24"/>
          <w:szCs w:val="24"/>
        </w:rPr>
        <w:t>ga</w:t>
      </w:r>
      <w:r w:rsidRPr="36BA6DC8" w:rsidR="3193EBE2">
        <w:rPr>
          <w:rFonts w:ascii="Times New Roman" w:hAnsi="Times New Roman"/>
          <w:sz w:val="24"/>
          <w:szCs w:val="24"/>
        </w:rPr>
        <w:t xml:space="preserve"> samaks – inimene võib oma </w:t>
      </w:r>
      <w:r w:rsidRPr="36BA6DC8" w:rsidR="114E85D4">
        <w:rPr>
          <w:rFonts w:ascii="Times New Roman" w:hAnsi="Times New Roman"/>
          <w:sz w:val="24"/>
          <w:szCs w:val="24"/>
        </w:rPr>
        <w:t xml:space="preserve">eesnime ja </w:t>
      </w:r>
      <w:r w:rsidRPr="36BA6DC8" w:rsidR="3193EBE2">
        <w:rPr>
          <w:rFonts w:ascii="Times New Roman" w:hAnsi="Times New Roman"/>
          <w:sz w:val="24"/>
          <w:szCs w:val="24"/>
        </w:rPr>
        <w:t xml:space="preserve">perekonnanime muuta üks kord elus. Sellest reeglist on võimalik kõrvale kalduda </w:t>
      </w:r>
      <w:commentRangeStart w:id="699990417"/>
      <w:r w:rsidRPr="36BA6DC8" w:rsidR="3193EBE2">
        <w:rPr>
          <w:rFonts w:ascii="Times New Roman" w:hAnsi="Times New Roman"/>
          <w:sz w:val="24"/>
          <w:szCs w:val="24"/>
        </w:rPr>
        <w:t xml:space="preserve">üksnes mõjuval põhjusel. </w:t>
      </w:r>
      <w:commentRangeEnd w:id="699990417"/>
      <w:r>
        <w:rPr>
          <w:rStyle w:val="CommentReference"/>
        </w:rPr>
        <w:commentReference w:id="699990417"/>
      </w:r>
      <w:r w:rsidRPr="36BA6DC8" w:rsidR="3193EBE2">
        <w:rPr>
          <w:rFonts w:ascii="Times New Roman" w:hAnsi="Times New Roman"/>
          <w:sz w:val="24"/>
          <w:szCs w:val="24"/>
        </w:rPr>
        <w:t>Nimemuutmine on siiski erandlik toiming ning isik peab uue nime taotlemisel hoolikal</w:t>
      </w:r>
      <w:ins w:author="Maarja-Liis Lall - JUSTDIGI" w:date="2026-01-29T20:27:43.005Z" w:id="60525902">
        <w:r w:rsidRPr="36BA6DC8" w:rsidR="04F31FEC">
          <w:rPr>
            <w:rFonts w:ascii="Times New Roman" w:hAnsi="Times New Roman"/>
            <w:sz w:val="24"/>
            <w:szCs w:val="24"/>
          </w:rPr>
          <w:t>t</w:t>
        </w:r>
      </w:ins>
      <w:r w:rsidRPr="36BA6DC8" w:rsidR="3193EBE2">
        <w:rPr>
          <w:rFonts w:ascii="Times New Roman" w:hAnsi="Times New Roman"/>
          <w:sz w:val="24"/>
          <w:szCs w:val="24"/>
        </w:rPr>
        <w:t xml:space="preserve"> kaaluma ja enda jaoks vajaliku valiku tegema. Kui varem tehtud valik enam ei sobi, siis tuleb esitada ka põhjused, et avaldust menetlev ametnik saaks kaaluda, kas </w:t>
      </w:r>
      <w:r w:rsidRPr="36BA6DC8" w:rsidR="3F082E0E">
        <w:rPr>
          <w:rFonts w:ascii="Times New Roman" w:hAnsi="Times New Roman"/>
          <w:sz w:val="24"/>
          <w:szCs w:val="24"/>
        </w:rPr>
        <w:t>nime</w:t>
      </w:r>
      <w:r w:rsidRPr="36BA6DC8" w:rsidR="3193EBE2">
        <w:rPr>
          <w:rFonts w:ascii="Times New Roman" w:hAnsi="Times New Roman"/>
          <w:sz w:val="24"/>
          <w:szCs w:val="24"/>
        </w:rPr>
        <w:t xml:space="preserve"> korduv </w:t>
      </w:r>
      <w:r w:rsidRPr="36BA6DC8" w:rsidR="114E85D4">
        <w:rPr>
          <w:rFonts w:ascii="Times New Roman" w:hAnsi="Times New Roman"/>
          <w:sz w:val="24"/>
          <w:szCs w:val="24"/>
        </w:rPr>
        <w:t>muutmine</w:t>
      </w:r>
      <w:r w:rsidRPr="36BA6DC8" w:rsidR="3193EBE2">
        <w:rPr>
          <w:rFonts w:ascii="Times New Roman" w:hAnsi="Times New Roman"/>
          <w:sz w:val="24"/>
          <w:szCs w:val="24"/>
        </w:rPr>
        <w:t xml:space="preserve"> </w:t>
      </w:r>
      <w:r w:rsidRPr="36BA6DC8" w:rsidR="3193EBE2">
        <w:rPr>
          <w:rFonts w:ascii="Times New Roman" w:hAnsi="Times New Roman"/>
          <w:sz w:val="24"/>
          <w:szCs w:val="24"/>
        </w:rPr>
        <w:t xml:space="preserve">on võimalik, kas see on kooskõlas </w:t>
      </w:r>
      <w:r w:rsidRPr="36BA6DC8" w:rsidR="0C523FCC">
        <w:rPr>
          <w:rFonts w:ascii="Times New Roman" w:hAnsi="Times New Roman"/>
          <w:sz w:val="24"/>
          <w:szCs w:val="24"/>
        </w:rPr>
        <w:t xml:space="preserve">eelnõu </w:t>
      </w:r>
      <w:r w:rsidRPr="36BA6DC8" w:rsidR="3193EBE2">
        <w:rPr>
          <w:rFonts w:ascii="Times New Roman" w:hAnsi="Times New Roman"/>
          <w:sz w:val="24"/>
          <w:szCs w:val="24"/>
        </w:rPr>
        <w:t xml:space="preserve">mõttega, teiste seaduste eesmärkidega. </w:t>
      </w:r>
      <w:r w:rsidRPr="36BA6DC8" w:rsidR="23A65D13">
        <w:rPr>
          <w:rFonts w:ascii="Times New Roman" w:hAnsi="Times New Roman"/>
          <w:sz w:val="24"/>
          <w:szCs w:val="24"/>
        </w:rPr>
        <w:t xml:space="preserve">Seega ka nime muutmisel nendel alustel (eelnõu § 26 lõige 1), kus esmakordsel taotlemisel puudub ametnikul kaalutlusõigus, tuleb korduval </w:t>
      </w:r>
      <w:r w:rsidRPr="36BA6DC8" w:rsidR="23A65D13">
        <w:rPr>
          <w:rFonts w:ascii="Times New Roman" w:hAnsi="Times New Roman"/>
          <w:sz w:val="24"/>
          <w:szCs w:val="24"/>
        </w:rPr>
        <w:t xml:space="preserve">uue nime </w:t>
      </w:r>
      <w:r w:rsidRPr="36BA6DC8" w:rsidR="23A65D13">
        <w:rPr>
          <w:rFonts w:ascii="Times New Roman" w:hAnsi="Times New Roman"/>
          <w:sz w:val="24"/>
          <w:szCs w:val="24"/>
        </w:rPr>
        <w:t>taotlemisel kaalutlusõigust siiski rakendada. Seda tuleb teha eelkõige mõjuva põhjuse olemasolu hindamise kaudu</w:t>
      </w:r>
      <w:r w:rsidRPr="36BA6DC8" w:rsidR="6117DA79">
        <w:rPr>
          <w:rFonts w:ascii="Times New Roman" w:hAnsi="Times New Roman"/>
          <w:sz w:val="24"/>
          <w:szCs w:val="24"/>
        </w:rPr>
        <w:t>.</w:t>
      </w:r>
    </w:p>
    <w:p w:rsidR="007B3643" w:rsidP="007B3643" w:rsidRDefault="007B3643" w14:paraId="33118F79" w14:textId="77777777">
      <w:pPr>
        <w:pStyle w:val="NoSpacing"/>
        <w:jc w:val="both"/>
        <w:rPr>
          <w:rFonts w:ascii="Times New Roman" w:hAnsi="Times New Roman"/>
          <w:sz w:val="24"/>
          <w:szCs w:val="24"/>
          <w:highlight w:val="yellow"/>
        </w:rPr>
      </w:pPr>
    </w:p>
    <w:p w:rsidR="007B3643" w:rsidP="007B3643" w:rsidRDefault="007B3643" w14:paraId="43B9E91A" w14:textId="344337A7">
      <w:pPr>
        <w:pStyle w:val="NoSpacing"/>
        <w:jc w:val="both"/>
        <w:rPr>
          <w:rFonts w:ascii="Times New Roman" w:hAnsi="Times New Roman"/>
          <w:sz w:val="24"/>
          <w:szCs w:val="24"/>
        </w:rPr>
      </w:pPr>
      <w:r w:rsidRPr="00743DA5">
        <w:rPr>
          <w:rFonts w:ascii="Times New Roman" w:hAnsi="Times New Roman"/>
          <w:sz w:val="24"/>
          <w:szCs w:val="24"/>
        </w:rPr>
        <w:t xml:space="preserve">Lõike 2 </w:t>
      </w:r>
      <w:r w:rsidRPr="00743DA5" w:rsidR="002601F6">
        <w:rPr>
          <w:rFonts w:ascii="Times New Roman" w:hAnsi="Times New Roman"/>
          <w:sz w:val="24"/>
          <w:szCs w:val="24"/>
        </w:rPr>
        <w:t xml:space="preserve">kohaselt ei loeta korduvaks nimemuutmiseks </w:t>
      </w:r>
      <w:r w:rsidRPr="00743DA5" w:rsidR="00743DA5">
        <w:rPr>
          <w:rFonts w:ascii="Times New Roman" w:hAnsi="Times New Roman"/>
          <w:sz w:val="24"/>
          <w:szCs w:val="24"/>
        </w:rPr>
        <w:t xml:space="preserve">taotlust, </w:t>
      </w:r>
      <w:r w:rsidR="00A17635">
        <w:rPr>
          <w:rFonts w:ascii="Times New Roman" w:hAnsi="Times New Roman"/>
          <w:sz w:val="24"/>
          <w:szCs w:val="24"/>
        </w:rPr>
        <w:t>millega</w:t>
      </w:r>
      <w:r w:rsidRPr="00743DA5" w:rsidR="00743DA5">
        <w:rPr>
          <w:rFonts w:ascii="Times New Roman" w:hAnsi="Times New Roman"/>
          <w:sz w:val="24"/>
          <w:szCs w:val="24"/>
        </w:rPr>
        <w:t xml:space="preserve"> soovitakse </w:t>
      </w:r>
      <w:r w:rsidR="00A17635">
        <w:rPr>
          <w:rFonts w:ascii="Times New Roman" w:hAnsi="Times New Roman"/>
          <w:sz w:val="24"/>
          <w:szCs w:val="24"/>
        </w:rPr>
        <w:t>tagasi võtta</w:t>
      </w:r>
      <w:r w:rsidRPr="00743DA5" w:rsidR="00743DA5">
        <w:rPr>
          <w:rFonts w:ascii="Times New Roman" w:hAnsi="Times New Roman"/>
          <w:sz w:val="24"/>
          <w:szCs w:val="24"/>
        </w:rPr>
        <w:t xml:space="preserve"> nimemuutmise eel kantud eesnime või perekonnanime. </w:t>
      </w:r>
      <w:r w:rsidR="00A17635">
        <w:rPr>
          <w:rFonts w:ascii="Times New Roman" w:hAnsi="Times New Roman"/>
          <w:sz w:val="24"/>
          <w:szCs w:val="24"/>
        </w:rPr>
        <w:t>I</w:t>
      </w:r>
      <w:r w:rsidRPr="00743DA5" w:rsidR="00743DA5">
        <w:rPr>
          <w:rFonts w:ascii="Times New Roman" w:hAnsi="Times New Roman"/>
          <w:sz w:val="24"/>
          <w:szCs w:val="24"/>
        </w:rPr>
        <w:t>sikul on alati õigus tagasi saada nimi, millest ta on loobunud nimemuutmise menetluses.</w:t>
      </w:r>
    </w:p>
    <w:p w:rsidR="00600688" w:rsidP="007274B4" w:rsidRDefault="00600688" w14:paraId="58BA6B61" w14:textId="77777777">
      <w:pPr>
        <w:spacing w:after="0" w:line="240" w:lineRule="auto"/>
        <w:jc w:val="both"/>
        <w:rPr>
          <w:rFonts w:ascii="Times New Roman" w:hAnsi="Times New Roman" w:cs="Times New Roman"/>
          <w:sz w:val="24"/>
          <w:szCs w:val="24"/>
        </w:rPr>
      </w:pPr>
    </w:p>
    <w:p w:rsidR="00600688" w:rsidP="007274B4" w:rsidRDefault="00600688" w14:paraId="7424A1FA" w14:textId="7BC5883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Eelnõu §-ga 3</w:t>
      </w:r>
      <w:r w:rsidR="00B53E0E">
        <w:rPr>
          <w:rFonts w:ascii="Times New Roman" w:hAnsi="Times New Roman" w:cs="Times New Roman"/>
          <w:b/>
          <w:bCs/>
          <w:sz w:val="24"/>
          <w:szCs w:val="24"/>
        </w:rPr>
        <w:t>0</w:t>
      </w:r>
      <w:r>
        <w:rPr>
          <w:rFonts w:ascii="Times New Roman" w:hAnsi="Times New Roman" w:cs="Times New Roman"/>
          <w:b/>
          <w:bCs/>
          <w:sz w:val="24"/>
          <w:szCs w:val="24"/>
        </w:rPr>
        <w:t xml:space="preserve"> </w:t>
      </w:r>
      <w:r>
        <w:rPr>
          <w:rFonts w:ascii="Times New Roman" w:hAnsi="Times New Roman" w:cs="Times New Roman"/>
          <w:sz w:val="24"/>
          <w:szCs w:val="24"/>
        </w:rPr>
        <w:t xml:space="preserve">lubatakse välisriigi kodanikul muuta teatud juhtudel isikunime. Tegemist on </w:t>
      </w:r>
      <w:r w:rsidR="00A17635">
        <w:rPr>
          <w:rFonts w:ascii="Times New Roman" w:hAnsi="Times New Roman" w:cs="Times New Roman"/>
          <w:sz w:val="24"/>
          <w:szCs w:val="24"/>
        </w:rPr>
        <w:t xml:space="preserve">eelnõuga loodava </w:t>
      </w:r>
      <w:r>
        <w:rPr>
          <w:rFonts w:ascii="Times New Roman" w:hAnsi="Times New Roman" w:cs="Times New Roman"/>
          <w:sz w:val="24"/>
          <w:szCs w:val="24"/>
        </w:rPr>
        <w:t xml:space="preserve">uue võimalusega, </w:t>
      </w:r>
      <w:proofErr w:type="spellStart"/>
      <w:r>
        <w:rPr>
          <w:rFonts w:ascii="Times New Roman" w:hAnsi="Times New Roman" w:cs="Times New Roman"/>
          <w:sz w:val="24"/>
          <w:szCs w:val="24"/>
        </w:rPr>
        <w:t>NS</w:t>
      </w:r>
      <w:r w:rsidR="00A17635">
        <w:rPr>
          <w:rFonts w:ascii="Times New Roman" w:hAnsi="Times New Roman" w:cs="Times New Roman"/>
          <w:sz w:val="24"/>
          <w:szCs w:val="24"/>
        </w:rPr>
        <w:t>-i</w:t>
      </w:r>
      <w:proofErr w:type="spellEnd"/>
      <w:r w:rsidR="00A17635">
        <w:rPr>
          <w:rFonts w:ascii="Times New Roman" w:hAnsi="Times New Roman" w:cs="Times New Roman"/>
          <w:sz w:val="24"/>
          <w:szCs w:val="24"/>
        </w:rPr>
        <w:t xml:space="preserve"> kohaselt ei ole</w:t>
      </w:r>
      <w:r>
        <w:rPr>
          <w:rFonts w:ascii="Times New Roman" w:hAnsi="Times New Roman" w:cs="Times New Roman"/>
          <w:sz w:val="24"/>
          <w:szCs w:val="24"/>
        </w:rPr>
        <w:t xml:space="preserve"> välisriigi kodanikul </w:t>
      </w:r>
      <w:r w:rsidR="00A17635">
        <w:rPr>
          <w:rFonts w:ascii="Times New Roman" w:hAnsi="Times New Roman" w:cs="Times New Roman"/>
          <w:sz w:val="24"/>
          <w:szCs w:val="24"/>
        </w:rPr>
        <w:t xml:space="preserve">õigus oma </w:t>
      </w:r>
      <w:r>
        <w:rPr>
          <w:rFonts w:ascii="Times New Roman" w:hAnsi="Times New Roman" w:cs="Times New Roman"/>
          <w:sz w:val="24"/>
          <w:szCs w:val="24"/>
        </w:rPr>
        <w:t>isikunime muuta</w:t>
      </w:r>
      <w:r w:rsidR="00A17635">
        <w:rPr>
          <w:rFonts w:ascii="Times New Roman" w:hAnsi="Times New Roman" w:cs="Times New Roman"/>
          <w:sz w:val="24"/>
          <w:szCs w:val="24"/>
        </w:rPr>
        <w:t xml:space="preserve">, ka </w:t>
      </w:r>
      <w:r>
        <w:rPr>
          <w:rFonts w:ascii="Times New Roman" w:hAnsi="Times New Roman" w:cs="Times New Roman"/>
          <w:sz w:val="24"/>
          <w:szCs w:val="24"/>
        </w:rPr>
        <w:t>olukordades</w:t>
      </w:r>
      <w:r w:rsidR="00A17635">
        <w:rPr>
          <w:rFonts w:ascii="Times New Roman" w:hAnsi="Times New Roman" w:cs="Times New Roman"/>
          <w:sz w:val="24"/>
          <w:szCs w:val="24"/>
        </w:rPr>
        <w:t>,</w:t>
      </w:r>
      <w:r w:rsidRPr="00600688">
        <w:rPr>
          <w:rFonts w:ascii="Times New Roman" w:hAnsi="Times New Roman" w:cs="Times New Roman"/>
          <w:sz w:val="24"/>
          <w:szCs w:val="24"/>
        </w:rPr>
        <w:t xml:space="preserve"> kus kodakondsusriik keeldub Eestis (n</w:t>
      </w:r>
      <w:r w:rsidR="00A17635">
        <w:rPr>
          <w:rFonts w:ascii="Times New Roman" w:hAnsi="Times New Roman" w:cs="Times New Roman"/>
          <w:sz w:val="24"/>
          <w:szCs w:val="24"/>
        </w:rPr>
        <w:t>äiteks</w:t>
      </w:r>
      <w:r w:rsidRPr="00600688">
        <w:rPr>
          <w:rFonts w:ascii="Times New Roman" w:hAnsi="Times New Roman" w:cs="Times New Roman"/>
          <w:sz w:val="24"/>
          <w:szCs w:val="24"/>
        </w:rPr>
        <w:t xml:space="preserve"> abiellumisel) antud nime arvestamast</w:t>
      </w:r>
      <w:r w:rsidR="00A17635">
        <w:rPr>
          <w:rFonts w:ascii="Times New Roman" w:hAnsi="Times New Roman" w:cs="Times New Roman"/>
          <w:sz w:val="24"/>
          <w:szCs w:val="24"/>
        </w:rPr>
        <w:t>.</w:t>
      </w:r>
      <w:r w:rsidRPr="00600688">
        <w:rPr>
          <w:rFonts w:ascii="Times New Roman" w:hAnsi="Times New Roman" w:cs="Times New Roman"/>
          <w:sz w:val="24"/>
          <w:szCs w:val="24"/>
        </w:rPr>
        <w:t xml:space="preserve"> N</w:t>
      </w:r>
      <w:r w:rsidR="00A17635">
        <w:rPr>
          <w:rFonts w:ascii="Times New Roman" w:hAnsi="Times New Roman" w:cs="Times New Roman"/>
          <w:sz w:val="24"/>
          <w:szCs w:val="24"/>
        </w:rPr>
        <w:t>äiteks</w:t>
      </w:r>
      <w:r w:rsidRPr="00600688">
        <w:rPr>
          <w:rFonts w:ascii="Times New Roman" w:hAnsi="Times New Roman" w:cs="Times New Roman"/>
          <w:sz w:val="24"/>
          <w:szCs w:val="24"/>
        </w:rPr>
        <w:t xml:space="preserve"> abielu sõlmimisel või lahutamisel arvestatakse kodakondsusriigi õigusega, kuid inimesed ei ole sageli sellest teadlikud, samuti ei ole ametnikul alati võimalik välja selgitada asjaomase välisriigi õiguse kõiki nüansse. </w:t>
      </w:r>
      <w:r w:rsidRPr="00600688" w:rsidDel="00A17635">
        <w:rPr>
          <w:rFonts w:ascii="Times New Roman" w:hAnsi="Times New Roman" w:cs="Times New Roman"/>
          <w:sz w:val="24"/>
          <w:szCs w:val="24"/>
        </w:rPr>
        <w:t>I</w:t>
      </w:r>
      <w:r w:rsidRPr="00600688">
        <w:rPr>
          <w:rFonts w:ascii="Times New Roman" w:hAnsi="Times New Roman" w:cs="Times New Roman"/>
          <w:sz w:val="24"/>
          <w:szCs w:val="24"/>
        </w:rPr>
        <w:t xml:space="preserve">nimesed </w:t>
      </w:r>
      <w:r w:rsidR="00A17635">
        <w:rPr>
          <w:rFonts w:ascii="Times New Roman" w:hAnsi="Times New Roman" w:cs="Times New Roman"/>
          <w:sz w:val="24"/>
          <w:szCs w:val="24"/>
        </w:rPr>
        <w:t>võivad jääda</w:t>
      </w:r>
      <w:r w:rsidRPr="00600688">
        <w:rPr>
          <w:rFonts w:ascii="Times New Roman" w:hAnsi="Times New Roman" w:cs="Times New Roman"/>
          <w:sz w:val="24"/>
          <w:szCs w:val="24"/>
        </w:rPr>
        <w:t xml:space="preserve"> </w:t>
      </w:r>
      <w:r w:rsidR="00A17635">
        <w:rPr>
          <w:rFonts w:ascii="Times New Roman" w:hAnsi="Times New Roman" w:cs="Times New Roman"/>
          <w:sz w:val="24"/>
          <w:szCs w:val="24"/>
        </w:rPr>
        <w:t xml:space="preserve">nime muutmisel oma </w:t>
      </w:r>
      <w:r w:rsidRPr="00600688">
        <w:rPr>
          <w:rFonts w:ascii="Times New Roman" w:hAnsi="Times New Roman" w:cs="Times New Roman"/>
          <w:sz w:val="24"/>
          <w:szCs w:val="24"/>
        </w:rPr>
        <w:t>nimega riikide vahele „lõksu“, oma</w:t>
      </w:r>
      <w:r>
        <w:rPr>
          <w:rFonts w:ascii="Times New Roman" w:hAnsi="Times New Roman" w:cs="Times New Roman"/>
          <w:sz w:val="24"/>
          <w:szCs w:val="24"/>
        </w:rPr>
        <w:t>des</w:t>
      </w:r>
      <w:r w:rsidRPr="00600688">
        <w:rPr>
          <w:rFonts w:ascii="Times New Roman" w:hAnsi="Times New Roman" w:cs="Times New Roman"/>
          <w:sz w:val="24"/>
          <w:szCs w:val="24"/>
        </w:rPr>
        <w:t xml:space="preserve"> eri riikides erinevaid identiteete.</w:t>
      </w:r>
      <w:r w:rsidR="00187112">
        <w:rPr>
          <w:rFonts w:ascii="Times New Roman" w:hAnsi="Times New Roman" w:cs="Times New Roman"/>
          <w:sz w:val="24"/>
          <w:szCs w:val="24"/>
        </w:rPr>
        <w:t xml:space="preserve"> Õigus isikunime muuta </w:t>
      </w:r>
      <w:r w:rsidR="00A17635">
        <w:rPr>
          <w:rFonts w:ascii="Times New Roman" w:hAnsi="Times New Roman" w:cs="Times New Roman"/>
          <w:sz w:val="24"/>
          <w:szCs w:val="24"/>
        </w:rPr>
        <w:t xml:space="preserve">eelnõu § 30 kohaselt </w:t>
      </w:r>
      <w:r w:rsidR="00187112">
        <w:rPr>
          <w:rFonts w:ascii="Times New Roman" w:hAnsi="Times New Roman" w:cs="Times New Roman"/>
          <w:sz w:val="24"/>
          <w:szCs w:val="24"/>
        </w:rPr>
        <w:t>on isikul kolme kuu jooksul alates Eestis toimunud perekonnasündmuse läbiviimisest.</w:t>
      </w:r>
    </w:p>
    <w:p w:rsidR="001A0A2D" w:rsidP="007274B4" w:rsidRDefault="001A0A2D" w14:paraId="05BC9A33" w14:textId="77777777">
      <w:pPr>
        <w:spacing w:after="0" w:line="240" w:lineRule="auto"/>
        <w:jc w:val="both"/>
        <w:rPr>
          <w:rFonts w:ascii="Times New Roman" w:hAnsi="Times New Roman" w:cs="Times New Roman"/>
          <w:sz w:val="24"/>
          <w:szCs w:val="24"/>
        </w:rPr>
      </w:pPr>
    </w:p>
    <w:p w:rsidR="00675E07" w:rsidP="0013330A" w:rsidRDefault="001A0A2D" w14:paraId="0F98AFDA" w14:textId="1FEA9034">
      <w:pPr>
        <w:spacing w:after="0" w:line="240" w:lineRule="auto"/>
        <w:jc w:val="both"/>
        <w:rPr>
          <w:rFonts w:ascii="Times New Roman" w:hAnsi="Times New Roman"/>
          <w:sz w:val="24"/>
          <w:szCs w:val="24"/>
        </w:rPr>
      </w:pPr>
      <w:r>
        <w:rPr>
          <w:rFonts w:ascii="Times New Roman" w:hAnsi="Times New Roman"/>
          <w:sz w:val="24"/>
          <w:szCs w:val="24"/>
        </w:rPr>
        <w:t>Eelnõu § 3</w:t>
      </w:r>
      <w:r w:rsidR="00BB0ED0">
        <w:rPr>
          <w:rFonts w:ascii="Times New Roman" w:hAnsi="Times New Roman"/>
          <w:sz w:val="24"/>
          <w:szCs w:val="24"/>
        </w:rPr>
        <w:t>0</w:t>
      </w:r>
      <w:r>
        <w:rPr>
          <w:rFonts w:ascii="Times New Roman" w:hAnsi="Times New Roman"/>
          <w:sz w:val="24"/>
          <w:szCs w:val="24"/>
        </w:rPr>
        <w:t xml:space="preserve"> lõige 1 </w:t>
      </w:r>
      <w:r w:rsidR="00675E07">
        <w:rPr>
          <w:rFonts w:ascii="Times New Roman" w:hAnsi="Times New Roman"/>
          <w:sz w:val="24"/>
          <w:szCs w:val="24"/>
        </w:rPr>
        <w:t xml:space="preserve">reguleerib eesnime muutmist seoses sünniga, lõige 2 perekonnanime muutmist seoses sünni, abielu või kooselulepinguga, lõige 3 </w:t>
      </w:r>
      <w:r w:rsidR="00A17635">
        <w:rPr>
          <w:rFonts w:ascii="Times New Roman" w:hAnsi="Times New Roman"/>
          <w:sz w:val="24"/>
          <w:szCs w:val="24"/>
        </w:rPr>
        <w:t xml:space="preserve">reguleerib </w:t>
      </w:r>
      <w:r w:rsidR="00675E07">
        <w:rPr>
          <w:rFonts w:ascii="Times New Roman" w:hAnsi="Times New Roman"/>
          <w:sz w:val="24"/>
          <w:szCs w:val="24"/>
        </w:rPr>
        <w:t>eesnime ja perekonnanime muutmist seoses sooandmete muutmisega.</w:t>
      </w:r>
    </w:p>
    <w:p w:rsidR="00675E07" w:rsidP="0013330A" w:rsidRDefault="00675E07" w14:paraId="05E2AFDC" w14:textId="77777777">
      <w:pPr>
        <w:spacing w:after="0" w:line="240" w:lineRule="auto"/>
        <w:jc w:val="both"/>
        <w:rPr>
          <w:rFonts w:ascii="Times New Roman" w:hAnsi="Times New Roman"/>
          <w:sz w:val="24"/>
          <w:szCs w:val="24"/>
        </w:rPr>
      </w:pPr>
    </w:p>
    <w:p w:rsidR="00265CB8" w:rsidP="0013330A" w:rsidRDefault="001A0A2D" w14:paraId="157C765B" w14:textId="6138DB96">
      <w:pPr>
        <w:spacing w:after="0" w:line="240" w:lineRule="auto"/>
        <w:jc w:val="both"/>
        <w:rPr>
          <w:rFonts w:ascii="Times New Roman" w:hAnsi="Times New Roman"/>
          <w:sz w:val="24"/>
          <w:szCs w:val="24"/>
        </w:rPr>
      </w:pPr>
      <w:r>
        <w:rPr>
          <w:rFonts w:ascii="Times New Roman" w:hAnsi="Times New Roman"/>
          <w:sz w:val="24"/>
          <w:szCs w:val="24"/>
        </w:rPr>
        <w:t>Eelnõu § 3</w:t>
      </w:r>
      <w:r w:rsidR="00BB0ED0">
        <w:rPr>
          <w:rFonts w:ascii="Times New Roman" w:hAnsi="Times New Roman"/>
          <w:sz w:val="24"/>
          <w:szCs w:val="24"/>
        </w:rPr>
        <w:t>0</w:t>
      </w:r>
      <w:r>
        <w:rPr>
          <w:rFonts w:ascii="Times New Roman" w:hAnsi="Times New Roman"/>
          <w:sz w:val="24"/>
          <w:szCs w:val="24"/>
        </w:rPr>
        <w:t xml:space="preserve"> </w:t>
      </w:r>
      <w:r w:rsidR="0013330A">
        <w:rPr>
          <w:rFonts w:ascii="Times New Roman" w:hAnsi="Times New Roman"/>
          <w:sz w:val="24"/>
          <w:szCs w:val="24"/>
        </w:rPr>
        <w:t>lõi</w:t>
      </w:r>
      <w:r w:rsidR="00EE0EEC">
        <w:rPr>
          <w:rFonts w:ascii="Times New Roman" w:hAnsi="Times New Roman"/>
          <w:sz w:val="24"/>
          <w:szCs w:val="24"/>
        </w:rPr>
        <w:t>k</w:t>
      </w:r>
      <w:r w:rsidR="0013330A">
        <w:rPr>
          <w:rFonts w:ascii="Times New Roman" w:hAnsi="Times New Roman"/>
          <w:sz w:val="24"/>
          <w:szCs w:val="24"/>
        </w:rPr>
        <w:t xml:space="preserve">e 4 </w:t>
      </w:r>
      <w:r w:rsidR="00EE0EEC">
        <w:rPr>
          <w:rFonts w:ascii="Times New Roman" w:hAnsi="Times New Roman"/>
          <w:sz w:val="24"/>
          <w:szCs w:val="24"/>
        </w:rPr>
        <w:t>kohaselt saab välisriigi kodanik realiseerida oma nimemuutmise õigust</w:t>
      </w:r>
      <w:r w:rsidR="0013330A">
        <w:rPr>
          <w:rFonts w:ascii="Times New Roman" w:hAnsi="Times New Roman"/>
          <w:sz w:val="24"/>
          <w:szCs w:val="24"/>
        </w:rPr>
        <w:t xml:space="preserve"> </w:t>
      </w:r>
      <w:r w:rsidRPr="001A0A2D" w:rsidR="0013330A">
        <w:rPr>
          <w:rFonts w:ascii="Times New Roman" w:hAnsi="Times New Roman"/>
          <w:sz w:val="24"/>
          <w:szCs w:val="24"/>
        </w:rPr>
        <w:t>kolme kuu jooksul</w:t>
      </w:r>
      <w:r w:rsidR="00BC06AF">
        <w:rPr>
          <w:rFonts w:ascii="Times New Roman" w:hAnsi="Times New Roman"/>
          <w:sz w:val="24"/>
          <w:szCs w:val="24"/>
        </w:rPr>
        <w:t xml:space="preserve"> alates Eestis perekonnaseisutoimingu tegemisest</w:t>
      </w:r>
      <w:r w:rsidR="00EE0EEC">
        <w:rPr>
          <w:rFonts w:ascii="Times New Roman" w:hAnsi="Times New Roman"/>
          <w:sz w:val="24"/>
          <w:szCs w:val="24"/>
        </w:rPr>
        <w:t xml:space="preserve">. </w:t>
      </w:r>
      <w:r w:rsidR="00265CB8">
        <w:rPr>
          <w:rFonts w:ascii="Times New Roman" w:hAnsi="Times New Roman"/>
          <w:sz w:val="24"/>
          <w:szCs w:val="24"/>
        </w:rPr>
        <w:t xml:space="preserve">Kui välisriigi kodanik saab Eestis </w:t>
      </w:r>
      <w:r w:rsidR="00C91686">
        <w:rPr>
          <w:rFonts w:ascii="Times New Roman" w:hAnsi="Times New Roman"/>
          <w:sz w:val="24"/>
          <w:szCs w:val="24"/>
        </w:rPr>
        <w:t xml:space="preserve">paragrahvis nimetatud alustel uue isikunime, tuleb tal kodakondsusriigist taotleda selle nimega ka isikut tõendav dokument ning seda võiks teha viivituseta. Eelnõu § 34 lõikega 1 pannakse </w:t>
      </w:r>
      <w:proofErr w:type="spellStart"/>
      <w:r w:rsidR="00A17635">
        <w:rPr>
          <w:rFonts w:ascii="Times New Roman" w:hAnsi="Times New Roman"/>
          <w:sz w:val="24"/>
          <w:szCs w:val="24"/>
        </w:rPr>
        <w:t>RR-i</w:t>
      </w:r>
      <w:proofErr w:type="spellEnd"/>
      <w:r w:rsidRPr="00C91686" w:rsidR="00C91686">
        <w:rPr>
          <w:rFonts w:ascii="Times New Roman" w:hAnsi="Times New Roman"/>
          <w:sz w:val="24"/>
          <w:szCs w:val="24"/>
        </w:rPr>
        <w:t xml:space="preserve"> andmesubjekti</w:t>
      </w:r>
      <w:r w:rsidR="00C91686">
        <w:rPr>
          <w:rFonts w:ascii="Times New Roman" w:hAnsi="Times New Roman"/>
          <w:sz w:val="24"/>
          <w:szCs w:val="24"/>
        </w:rPr>
        <w:t>le kohustus</w:t>
      </w:r>
      <w:r w:rsidRPr="00C91686" w:rsidR="00C91686">
        <w:rPr>
          <w:rFonts w:ascii="Times New Roman" w:hAnsi="Times New Roman"/>
          <w:sz w:val="24"/>
          <w:szCs w:val="24"/>
        </w:rPr>
        <w:t xml:space="preserve"> </w:t>
      </w:r>
      <w:r w:rsidR="00C91686">
        <w:rPr>
          <w:rFonts w:ascii="Times New Roman" w:hAnsi="Times New Roman"/>
          <w:sz w:val="24"/>
          <w:szCs w:val="24"/>
        </w:rPr>
        <w:t xml:space="preserve">esitada </w:t>
      </w:r>
      <w:r w:rsidRPr="00C91686" w:rsidR="00C91686">
        <w:rPr>
          <w:rFonts w:ascii="Times New Roman" w:hAnsi="Times New Roman"/>
          <w:sz w:val="24"/>
          <w:szCs w:val="24"/>
        </w:rPr>
        <w:t xml:space="preserve">välisriigis </w:t>
      </w:r>
      <w:r w:rsidR="00C91686">
        <w:rPr>
          <w:rFonts w:ascii="Times New Roman" w:hAnsi="Times New Roman"/>
          <w:sz w:val="24"/>
          <w:szCs w:val="24"/>
        </w:rPr>
        <w:t>isikunime</w:t>
      </w:r>
      <w:r w:rsidRPr="00C91686" w:rsidR="00C91686">
        <w:rPr>
          <w:rFonts w:ascii="Times New Roman" w:hAnsi="Times New Roman"/>
          <w:sz w:val="24"/>
          <w:szCs w:val="24"/>
        </w:rPr>
        <w:t xml:space="preserve"> </w:t>
      </w:r>
      <w:r w:rsidR="00C91686">
        <w:rPr>
          <w:rFonts w:ascii="Times New Roman" w:hAnsi="Times New Roman"/>
          <w:sz w:val="24"/>
          <w:szCs w:val="24"/>
        </w:rPr>
        <w:t xml:space="preserve">muutumist tõendava dokumendi </w:t>
      </w:r>
      <w:proofErr w:type="spellStart"/>
      <w:r w:rsidR="00A17635">
        <w:rPr>
          <w:rFonts w:ascii="Times New Roman" w:hAnsi="Times New Roman"/>
          <w:sz w:val="24"/>
          <w:szCs w:val="24"/>
        </w:rPr>
        <w:t>RR-i</w:t>
      </w:r>
      <w:proofErr w:type="spellEnd"/>
      <w:r w:rsidRPr="00C91686" w:rsidR="00C91686">
        <w:rPr>
          <w:rFonts w:ascii="Times New Roman" w:hAnsi="Times New Roman"/>
          <w:sz w:val="24"/>
          <w:szCs w:val="24"/>
        </w:rPr>
        <w:t xml:space="preserve"> </w:t>
      </w:r>
      <w:r w:rsidR="00C91686">
        <w:rPr>
          <w:rFonts w:ascii="Times New Roman" w:hAnsi="Times New Roman"/>
          <w:sz w:val="24"/>
          <w:szCs w:val="24"/>
        </w:rPr>
        <w:t>kandmiseks</w:t>
      </w:r>
      <w:r w:rsidRPr="00C91686" w:rsidR="00C91686">
        <w:rPr>
          <w:rFonts w:ascii="Times New Roman" w:hAnsi="Times New Roman"/>
          <w:sz w:val="24"/>
          <w:szCs w:val="24"/>
        </w:rPr>
        <w:t xml:space="preserve"> 30 päeva jooksul</w:t>
      </w:r>
      <w:r w:rsidR="00C91686">
        <w:rPr>
          <w:rFonts w:ascii="Times New Roman" w:hAnsi="Times New Roman"/>
          <w:sz w:val="24"/>
          <w:szCs w:val="24"/>
        </w:rPr>
        <w:t>.</w:t>
      </w:r>
      <w:r w:rsidRPr="00C91686" w:rsidR="00C91686">
        <w:rPr>
          <w:rFonts w:ascii="Times New Roman" w:hAnsi="Times New Roman"/>
          <w:sz w:val="24"/>
          <w:szCs w:val="24"/>
        </w:rPr>
        <w:t xml:space="preserve"> </w:t>
      </w:r>
      <w:r w:rsidR="001D06B1">
        <w:rPr>
          <w:rFonts w:ascii="Times New Roman" w:hAnsi="Times New Roman"/>
          <w:sz w:val="24"/>
          <w:szCs w:val="24"/>
        </w:rPr>
        <w:t>Ka teistel riikidel peaks olema huvi saada oma kodanike kohta teavet muus riigis nime muutumise kohta võimalikult koheselt. Seega kui muu riigi kodanik teavitab võimalikult kohe</w:t>
      </w:r>
      <w:r w:rsidR="00A17635">
        <w:rPr>
          <w:rFonts w:ascii="Times New Roman" w:hAnsi="Times New Roman"/>
          <w:sz w:val="24"/>
          <w:szCs w:val="24"/>
        </w:rPr>
        <w:t xml:space="preserve"> pärast sündmuse toimumist</w:t>
      </w:r>
      <w:r w:rsidR="001D06B1">
        <w:rPr>
          <w:rFonts w:ascii="Times New Roman" w:hAnsi="Times New Roman"/>
          <w:sz w:val="24"/>
          <w:szCs w:val="24"/>
        </w:rPr>
        <w:t xml:space="preserve"> oma kodakondsusriiki Eestis sõlmitud või lahutatud abielust, sõlmitud või lõpetatud kooselulepingust, lapse sünnist, sooandmete muutmisest, on avalduse esitamiseks lubatud kolm kuud piisav aeg, et selguks nime muutmise vajadus</w:t>
      </w:r>
      <w:r w:rsidR="00A17635">
        <w:rPr>
          <w:rFonts w:ascii="Times New Roman" w:hAnsi="Times New Roman"/>
          <w:sz w:val="24"/>
          <w:szCs w:val="24"/>
        </w:rPr>
        <w:t xml:space="preserve"> eelnõu § 30 kohaselt</w:t>
      </w:r>
      <w:r w:rsidR="001D06B1">
        <w:rPr>
          <w:rFonts w:ascii="Times New Roman" w:hAnsi="Times New Roman"/>
          <w:sz w:val="24"/>
          <w:szCs w:val="24"/>
        </w:rPr>
        <w:t>. Kõigis nimetatud menetlustes juhivad perekonnaseisuametnikud menetlusosaliste tähelepanu nime valikule ja vajadusel suunavad isikuid enne otsustamist konsulteerima oma kodakondsusriigi asjaomaste asutustega. Nõustamisega proovitakse vältida olukordi, kus isiku kodakondsusriik</w:t>
      </w:r>
      <w:r w:rsidR="008330C4">
        <w:rPr>
          <w:rFonts w:ascii="Times New Roman" w:hAnsi="Times New Roman"/>
          <w:sz w:val="24"/>
          <w:szCs w:val="24"/>
        </w:rPr>
        <w:t xml:space="preserve"> Eestis saadud nime ei tunnusta.</w:t>
      </w:r>
    </w:p>
    <w:p w:rsidR="00B71EA4" w:rsidP="0013330A" w:rsidRDefault="00B71EA4" w14:paraId="63C7F1CE" w14:textId="77777777">
      <w:pPr>
        <w:spacing w:after="0" w:line="240" w:lineRule="auto"/>
        <w:jc w:val="both"/>
        <w:rPr>
          <w:rFonts w:ascii="Times New Roman" w:hAnsi="Times New Roman"/>
          <w:sz w:val="24"/>
          <w:szCs w:val="24"/>
        </w:rPr>
      </w:pPr>
    </w:p>
    <w:p w:rsidR="00B71EA4" w:rsidP="0013330A" w:rsidRDefault="00B71EA4" w14:paraId="3C27C52D" w14:textId="798B0568">
      <w:pPr>
        <w:spacing w:after="0" w:line="240" w:lineRule="auto"/>
        <w:jc w:val="both"/>
        <w:rPr>
          <w:rFonts w:ascii="Times New Roman" w:hAnsi="Times New Roman"/>
          <w:sz w:val="24"/>
          <w:szCs w:val="24"/>
        </w:rPr>
      </w:pPr>
      <w:r>
        <w:rPr>
          <w:rFonts w:ascii="Times New Roman" w:hAnsi="Times New Roman"/>
          <w:sz w:val="24"/>
          <w:szCs w:val="24"/>
        </w:rPr>
        <w:t xml:space="preserve">Eelnõu § 30 lõige 5 näeb ette, et isikunime muutmine välisriigi kodanikul on võimalik ainult siis, kui tema kodakondsusriik keeldub Eesti perekonnaseisutoimingu käigus saadud nime tunnustamas, vastasel juhul keeldutakse välisriigi kodaniku isikunime muutmisest. Kodakondsusriigi poolne mitte tunnustamine peab olema tõendatav. </w:t>
      </w:r>
    </w:p>
    <w:p w:rsidR="007274B4" w:rsidP="007274B4" w:rsidRDefault="007274B4" w14:paraId="4B9CE5B0" w14:textId="77777777">
      <w:pPr>
        <w:spacing w:after="0" w:line="240" w:lineRule="auto"/>
        <w:jc w:val="both"/>
        <w:rPr>
          <w:rFonts w:ascii="Times New Roman" w:hAnsi="Times New Roman" w:cs="Times New Roman"/>
          <w:sz w:val="24"/>
          <w:szCs w:val="24"/>
        </w:rPr>
      </w:pPr>
    </w:p>
    <w:p w:rsidRPr="00B875E2" w:rsidR="00C92273" w:rsidP="00B678ED" w:rsidRDefault="007274B4" w14:paraId="48F16E5E" w14:textId="293EDD77">
      <w:pPr>
        <w:pStyle w:val="NoSpacing"/>
        <w:jc w:val="both"/>
        <w:rPr>
          <w:rFonts w:ascii="Times New Roman" w:hAnsi="Times New Roman"/>
          <w:sz w:val="24"/>
          <w:szCs w:val="24"/>
        </w:rPr>
      </w:pPr>
      <w:r w:rsidRPr="00B678ED">
        <w:rPr>
          <w:rFonts w:ascii="Times New Roman" w:hAnsi="Times New Roman"/>
          <w:b/>
          <w:bCs/>
          <w:sz w:val="24"/>
          <w:szCs w:val="24"/>
        </w:rPr>
        <w:t xml:space="preserve">Eelnõu §-ga </w:t>
      </w:r>
      <w:r w:rsidRPr="00B678ED" w:rsidR="00030623">
        <w:rPr>
          <w:rFonts w:ascii="Times New Roman" w:hAnsi="Times New Roman"/>
          <w:b/>
          <w:bCs/>
          <w:sz w:val="24"/>
          <w:szCs w:val="24"/>
        </w:rPr>
        <w:t>3</w:t>
      </w:r>
      <w:r w:rsidR="009D557F">
        <w:rPr>
          <w:rFonts w:ascii="Times New Roman" w:hAnsi="Times New Roman"/>
          <w:b/>
          <w:bCs/>
          <w:sz w:val="24"/>
          <w:szCs w:val="24"/>
        </w:rPr>
        <w:t>1</w:t>
      </w:r>
      <w:r w:rsidRPr="00B678ED">
        <w:rPr>
          <w:rFonts w:ascii="Times New Roman" w:hAnsi="Times New Roman"/>
          <w:b/>
          <w:bCs/>
          <w:sz w:val="24"/>
          <w:szCs w:val="24"/>
        </w:rPr>
        <w:t xml:space="preserve"> </w:t>
      </w:r>
      <w:r w:rsidRPr="00B678ED">
        <w:rPr>
          <w:rFonts w:ascii="Times New Roman" w:hAnsi="Times New Roman"/>
          <w:sz w:val="24"/>
          <w:szCs w:val="24"/>
        </w:rPr>
        <w:t xml:space="preserve">reguleeritakse riigilõivu tasumist isikunime muutmise taotluse läbivaatamise eest. </w:t>
      </w:r>
      <w:r w:rsidRPr="00B678ED" w:rsidR="006207C9">
        <w:rPr>
          <w:rFonts w:ascii="Times New Roman" w:hAnsi="Times New Roman"/>
          <w:sz w:val="24"/>
          <w:szCs w:val="24"/>
        </w:rPr>
        <w:t>Riigilõivu määrad kehtestatakse riigilõivuseaduses. Riigilõivumäär kehtestatakse nii eesnime kui ka perekonnanime muutmise eest, kui sama taotlusega soovitakse muuta nii eesnime kui ka perekonnanime</w:t>
      </w:r>
      <w:r w:rsidR="00A17635">
        <w:rPr>
          <w:rFonts w:ascii="Times New Roman" w:hAnsi="Times New Roman"/>
          <w:sz w:val="24"/>
          <w:szCs w:val="24"/>
        </w:rPr>
        <w:t xml:space="preserve"> koos</w:t>
      </w:r>
      <w:r w:rsidRPr="00B678ED" w:rsidR="006207C9">
        <w:rPr>
          <w:rFonts w:ascii="Times New Roman" w:hAnsi="Times New Roman"/>
          <w:sz w:val="24"/>
          <w:szCs w:val="24"/>
        </w:rPr>
        <w:t>, tuleb tasuda kaks riigilõivu. Riigilõiv tasutakse taotluse esitamisel ning see tasutakse menetlemise eest. Kui isik võtab taotluse tagasi enne nimemuutmise otsustamist, võib riigilõivu osaliselt tagastada, arvestades tehtud toimingutele kulunud ressursse. Kui taotlus jäetakse rahuldamata, riigilõivu ei tagastata.</w:t>
      </w:r>
    </w:p>
    <w:p w:rsidRPr="00906143" w:rsidR="00A04831" w:rsidP="00B678ED" w:rsidRDefault="00A04831" w14:paraId="50CB8B0A" w14:textId="77777777">
      <w:pPr>
        <w:spacing w:after="0" w:line="240" w:lineRule="auto"/>
        <w:jc w:val="both"/>
        <w:rPr>
          <w:rFonts w:ascii="Times New Roman" w:hAnsi="Times New Roman" w:cs="Times New Roman"/>
          <w:i/>
          <w:iCs/>
          <w:sz w:val="24"/>
          <w:szCs w:val="24"/>
        </w:rPr>
      </w:pPr>
    </w:p>
    <w:p w:rsidRPr="00906143" w:rsidR="000E2AF4" w:rsidP="00B678ED" w:rsidRDefault="006207C9" w14:paraId="1DA35FF8" w14:textId="42C75B57">
      <w:pPr>
        <w:spacing w:after="0" w:line="240" w:lineRule="auto"/>
        <w:jc w:val="both"/>
        <w:rPr>
          <w:rFonts w:ascii="Times New Roman" w:hAnsi="Times New Roman" w:cs="Times New Roman"/>
          <w:sz w:val="24"/>
          <w:szCs w:val="24"/>
          <w:lang w:eastAsia="et-EE"/>
        </w:rPr>
      </w:pPr>
      <w:r w:rsidRPr="00906143">
        <w:rPr>
          <w:rFonts w:ascii="Times New Roman" w:hAnsi="Times New Roman" w:cs="Times New Roman"/>
          <w:b/>
          <w:bCs/>
          <w:sz w:val="24"/>
          <w:szCs w:val="24"/>
        </w:rPr>
        <w:t xml:space="preserve">Eelnõu </w:t>
      </w:r>
      <w:r w:rsidRPr="00906143" w:rsidR="00A04831">
        <w:rPr>
          <w:rFonts w:ascii="Times New Roman" w:hAnsi="Times New Roman" w:cs="Times New Roman"/>
          <w:b/>
          <w:bCs/>
          <w:sz w:val="24"/>
          <w:szCs w:val="24"/>
        </w:rPr>
        <w:t>§</w:t>
      </w:r>
      <w:r w:rsidRPr="00906143">
        <w:rPr>
          <w:rFonts w:ascii="Times New Roman" w:hAnsi="Times New Roman" w:cs="Times New Roman"/>
          <w:b/>
          <w:bCs/>
          <w:sz w:val="24"/>
          <w:szCs w:val="24"/>
        </w:rPr>
        <w:t xml:space="preserve">-ga </w:t>
      </w:r>
      <w:r w:rsidRPr="00906143" w:rsidR="0077382A">
        <w:rPr>
          <w:rFonts w:ascii="Times New Roman" w:hAnsi="Times New Roman" w:cs="Times New Roman"/>
          <w:b/>
          <w:bCs/>
          <w:sz w:val="24"/>
          <w:szCs w:val="24"/>
        </w:rPr>
        <w:t>3</w:t>
      </w:r>
      <w:r w:rsidR="005915BF">
        <w:rPr>
          <w:rFonts w:ascii="Times New Roman" w:hAnsi="Times New Roman" w:cs="Times New Roman"/>
          <w:b/>
          <w:bCs/>
          <w:sz w:val="24"/>
          <w:szCs w:val="24"/>
        </w:rPr>
        <w:t xml:space="preserve">2 </w:t>
      </w:r>
      <w:r w:rsidRPr="00906143">
        <w:rPr>
          <w:rFonts w:ascii="Times New Roman" w:hAnsi="Times New Roman" w:cs="Times New Roman"/>
          <w:sz w:val="24"/>
          <w:szCs w:val="24"/>
        </w:rPr>
        <w:t>reguleeritakse</w:t>
      </w:r>
      <w:r w:rsidRPr="00906143" w:rsidR="00A04831">
        <w:rPr>
          <w:rFonts w:ascii="Times New Roman" w:hAnsi="Times New Roman" w:cs="Times New Roman"/>
          <w:sz w:val="24"/>
          <w:szCs w:val="24"/>
        </w:rPr>
        <w:t xml:space="preserve"> </w:t>
      </w:r>
      <w:r w:rsidRPr="00906143">
        <w:rPr>
          <w:rFonts w:ascii="Times New Roman" w:hAnsi="Times New Roman" w:cs="Times New Roman"/>
          <w:sz w:val="24"/>
          <w:szCs w:val="24"/>
        </w:rPr>
        <w:t>i</w:t>
      </w:r>
      <w:r w:rsidRPr="00906143" w:rsidR="00A04831">
        <w:rPr>
          <w:rFonts w:ascii="Times New Roman" w:hAnsi="Times New Roman" w:cs="Times New Roman"/>
          <w:sz w:val="24"/>
          <w:szCs w:val="24"/>
        </w:rPr>
        <w:t>sikunime muutmise</w:t>
      </w:r>
      <w:r w:rsidRPr="00906143" w:rsidR="000E2AF4">
        <w:rPr>
          <w:rFonts w:ascii="Times New Roman" w:hAnsi="Times New Roman" w:cs="Times New Roman"/>
          <w:sz w:val="24"/>
          <w:szCs w:val="24"/>
        </w:rPr>
        <w:t xml:space="preserve"> jõustumine ja muudatuse</w:t>
      </w:r>
      <w:r w:rsidRPr="00906143" w:rsidR="00A04831">
        <w:rPr>
          <w:rFonts w:ascii="Times New Roman" w:hAnsi="Times New Roman" w:cs="Times New Roman"/>
          <w:sz w:val="24"/>
          <w:szCs w:val="24"/>
        </w:rPr>
        <w:t xml:space="preserve"> tõendamine</w:t>
      </w:r>
      <w:r w:rsidR="00666ECD">
        <w:rPr>
          <w:rFonts w:ascii="Times New Roman" w:hAnsi="Times New Roman" w:cs="Times New Roman"/>
          <w:sz w:val="24"/>
          <w:szCs w:val="24"/>
        </w:rPr>
        <w:t>.</w:t>
      </w:r>
    </w:p>
    <w:p w:rsidR="000E2AF4" w:rsidP="00E6752D" w:rsidRDefault="000E2AF4" w14:paraId="72C71CB4" w14:textId="2B9BA01F">
      <w:pPr>
        <w:shd w:val="clear" w:color="auto" w:fill="FFFFFF" w:themeFill="background1"/>
        <w:spacing w:after="0" w:line="240" w:lineRule="auto"/>
        <w:jc w:val="both"/>
        <w:rPr>
          <w:rFonts w:ascii="Times New Roman" w:hAnsi="Times New Roman" w:cs="Times New Roman"/>
          <w:sz w:val="24"/>
          <w:szCs w:val="24"/>
          <w:lang w:eastAsia="et-EE"/>
        </w:rPr>
      </w:pPr>
    </w:p>
    <w:p w:rsidRPr="00F02147" w:rsidR="000E2AF4" w:rsidP="000E2AF4" w:rsidRDefault="000E2AF4" w14:paraId="0DA5915E" w14:textId="00C9E1C4">
      <w:pPr>
        <w:pStyle w:val="NoSpacing"/>
        <w:jc w:val="both"/>
        <w:rPr>
          <w:rFonts w:ascii="Times New Roman" w:hAnsi="Times New Roman"/>
          <w:sz w:val="24"/>
          <w:szCs w:val="24"/>
        </w:rPr>
      </w:pPr>
      <w:r>
        <w:rPr>
          <w:rFonts w:ascii="Times New Roman" w:hAnsi="Times New Roman"/>
          <w:sz w:val="24"/>
          <w:szCs w:val="24"/>
        </w:rPr>
        <w:t>Eelnõu § 3</w:t>
      </w:r>
      <w:r w:rsidR="00B72D24">
        <w:rPr>
          <w:rFonts w:ascii="Times New Roman" w:hAnsi="Times New Roman"/>
          <w:sz w:val="24"/>
          <w:szCs w:val="24"/>
        </w:rPr>
        <w:t>2</w:t>
      </w:r>
      <w:r>
        <w:rPr>
          <w:rFonts w:ascii="Times New Roman" w:hAnsi="Times New Roman"/>
          <w:sz w:val="24"/>
          <w:szCs w:val="24"/>
        </w:rPr>
        <w:t xml:space="preserve"> lõikega 1 nähakse ette erisus HMS-</w:t>
      </w:r>
      <w:proofErr w:type="spellStart"/>
      <w:r>
        <w:rPr>
          <w:rFonts w:ascii="Times New Roman" w:hAnsi="Times New Roman"/>
          <w:sz w:val="24"/>
          <w:szCs w:val="24"/>
        </w:rPr>
        <w:t>is</w:t>
      </w:r>
      <w:proofErr w:type="spellEnd"/>
      <w:r>
        <w:rPr>
          <w:rFonts w:ascii="Times New Roman" w:hAnsi="Times New Roman"/>
          <w:sz w:val="24"/>
          <w:szCs w:val="24"/>
        </w:rPr>
        <w:t xml:space="preserve"> sätestatud haldusakti jõustumisest ning sätestatakse, et </w:t>
      </w:r>
      <w:r w:rsidRPr="00870DFD">
        <w:rPr>
          <w:rFonts w:ascii="Times New Roman" w:hAnsi="Times New Roman"/>
          <w:sz w:val="24"/>
          <w:szCs w:val="24"/>
        </w:rPr>
        <w:t>isikunim</w:t>
      </w:r>
      <w:r w:rsidR="008330C4">
        <w:rPr>
          <w:rFonts w:ascii="Times New Roman" w:hAnsi="Times New Roman"/>
          <w:sz w:val="24"/>
          <w:szCs w:val="24"/>
        </w:rPr>
        <w:t>e muutmise otsus</w:t>
      </w:r>
      <w:r w:rsidRPr="00870DFD">
        <w:rPr>
          <w:rFonts w:ascii="Times New Roman" w:hAnsi="Times New Roman"/>
          <w:sz w:val="24"/>
          <w:szCs w:val="24"/>
        </w:rPr>
        <w:t xml:space="preserve"> jõustub ja isikunimi loetakse muudetuks</w:t>
      </w:r>
      <w:r w:rsidR="008330C4">
        <w:rPr>
          <w:rFonts w:ascii="Times New Roman" w:hAnsi="Times New Roman"/>
          <w:sz w:val="24"/>
          <w:szCs w:val="24"/>
        </w:rPr>
        <w:t>, kui nimemuutmise andmed on kantud</w:t>
      </w:r>
      <w:r w:rsidRPr="00870DFD">
        <w:rPr>
          <w:rFonts w:ascii="Times New Roman" w:hAnsi="Times New Roman"/>
          <w:sz w:val="24"/>
          <w:szCs w:val="24"/>
        </w:rPr>
        <w:t xml:space="preserve"> </w:t>
      </w:r>
      <w:proofErr w:type="spellStart"/>
      <w:r w:rsidR="00212282">
        <w:rPr>
          <w:rFonts w:ascii="Times New Roman" w:hAnsi="Times New Roman"/>
          <w:sz w:val="24"/>
          <w:szCs w:val="24"/>
        </w:rPr>
        <w:t>RR-</w:t>
      </w:r>
      <w:r w:rsidR="008330C4">
        <w:rPr>
          <w:rFonts w:ascii="Times New Roman" w:hAnsi="Times New Roman"/>
          <w:sz w:val="24"/>
          <w:szCs w:val="24"/>
        </w:rPr>
        <w:t>i</w:t>
      </w:r>
      <w:proofErr w:type="spellEnd"/>
      <w:r>
        <w:rPr>
          <w:rFonts w:ascii="Times New Roman" w:hAnsi="Times New Roman"/>
          <w:sz w:val="24"/>
          <w:szCs w:val="24"/>
        </w:rPr>
        <w:t>.</w:t>
      </w:r>
    </w:p>
    <w:p w:rsidR="008330C4" w:rsidP="000E2AF4" w:rsidRDefault="008330C4" w14:paraId="5C4158D2" w14:textId="77777777">
      <w:pPr>
        <w:pStyle w:val="NoSpacing"/>
        <w:jc w:val="both"/>
        <w:rPr>
          <w:rFonts w:ascii="Times New Roman" w:hAnsi="Times New Roman"/>
          <w:sz w:val="24"/>
          <w:szCs w:val="24"/>
        </w:rPr>
      </w:pPr>
    </w:p>
    <w:p w:rsidRPr="00F02147" w:rsidR="008330C4" w:rsidP="000E2AF4" w:rsidRDefault="008330C4" w14:paraId="318845AD" w14:textId="5BE6DA18">
      <w:pPr>
        <w:pStyle w:val="NoSpacing"/>
        <w:jc w:val="both"/>
        <w:rPr>
          <w:rFonts w:ascii="Times New Roman" w:hAnsi="Times New Roman"/>
          <w:sz w:val="24"/>
          <w:szCs w:val="24"/>
        </w:rPr>
      </w:pPr>
      <w:r>
        <w:rPr>
          <w:rFonts w:ascii="Times New Roman" w:hAnsi="Times New Roman"/>
          <w:sz w:val="24"/>
          <w:szCs w:val="24"/>
        </w:rPr>
        <w:t xml:space="preserve">Samuti määratakse </w:t>
      </w:r>
      <w:proofErr w:type="spellStart"/>
      <w:r>
        <w:rPr>
          <w:rFonts w:ascii="Times New Roman" w:hAnsi="Times New Roman"/>
          <w:sz w:val="24"/>
          <w:szCs w:val="24"/>
        </w:rPr>
        <w:t>RR-i</w:t>
      </w:r>
      <w:proofErr w:type="spellEnd"/>
      <w:r>
        <w:rPr>
          <w:rFonts w:ascii="Times New Roman" w:hAnsi="Times New Roman"/>
          <w:sz w:val="24"/>
          <w:szCs w:val="24"/>
        </w:rPr>
        <w:t xml:space="preserve"> kande tegijad -</w:t>
      </w:r>
      <w:r w:rsidRPr="008330C4">
        <w:rPr>
          <w:rFonts w:ascii="Times New Roman" w:hAnsi="Times New Roman"/>
          <w:sz w:val="24"/>
          <w:szCs w:val="24"/>
        </w:rPr>
        <w:t xml:space="preserve"> pädev </w:t>
      </w:r>
      <w:r w:rsidR="00194D08">
        <w:rPr>
          <w:rFonts w:ascii="Times New Roman" w:hAnsi="Times New Roman"/>
          <w:sz w:val="24"/>
          <w:szCs w:val="24"/>
        </w:rPr>
        <w:t>KOV</w:t>
      </w:r>
      <w:r w:rsidRPr="008330C4">
        <w:rPr>
          <w:rFonts w:ascii="Times New Roman" w:hAnsi="Times New Roman"/>
          <w:sz w:val="24"/>
          <w:szCs w:val="24"/>
        </w:rPr>
        <w:t xml:space="preserve"> </w:t>
      </w:r>
      <w:r>
        <w:rPr>
          <w:rFonts w:ascii="Times New Roman" w:hAnsi="Times New Roman"/>
          <w:sz w:val="24"/>
          <w:szCs w:val="24"/>
        </w:rPr>
        <w:t xml:space="preserve">kannab andmed </w:t>
      </w:r>
      <w:proofErr w:type="spellStart"/>
      <w:r>
        <w:rPr>
          <w:rFonts w:ascii="Times New Roman" w:hAnsi="Times New Roman"/>
          <w:sz w:val="24"/>
          <w:szCs w:val="24"/>
        </w:rPr>
        <w:t>RR-i</w:t>
      </w:r>
      <w:proofErr w:type="spellEnd"/>
      <w:r>
        <w:rPr>
          <w:rFonts w:ascii="Times New Roman" w:hAnsi="Times New Roman"/>
          <w:sz w:val="24"/>
          <w:szCs w:val="24"/>
        </w:rPr>
        <w:t xml:space="preserve"> nii </w:t>
      </w:r>
      <w:r w:rsidRPr="008330C4">
        <w:rPr>
          <w:rFonts w:ascii="Times New Roman" w:hAnsi="Times New Roman"/>
          <w:sz w:val="24"/>
          <w:szCs w:val="24"/>
        </w:rPr>
        <w:t xml:space="preserve">enda </w:t>
      </w:r>
      <w:r w:rsidR="00A17635">
        <w:rPr>
          <w:rFonts w:ascii="Times New Roman" w:hAnsi="Times New Roman"/>
          <w:sz w:val="24"/>
          <w:szCs w:val="24"/>
        </w:rPr>
        <w:t xml:space="preserve">tehtud </w:t>
      </w:r>
      <w:r w:rsidRPr="008330C4">
        <w:rPr>
          <w:rFonts w:ascii="Times New Roman" w:hAnsi="Times New Roman"/>
          <w:sz w:val="24"/>
          <w:szCs w:val="24"/>
        </w:rPr>
        <w:t xml:space="preserve">otsuselt </w:t>
      </w:r>
      <w:r>
        <w:rPr>
          <w:rFonts w:ascii="Times New Roman" w:hAnsi="Times New Roman"/>
          <w:sz w:val="24"/>
          <w:szCs w:val="24"/>
        </w:rPr>
        <w:t>kui ka</w:t>
      </w:r>
      <w:r w:rsidRPr="008330C4">
        <w:rPr>
          <w:rFonts w:ascii="Times New Roman" w:hAnsi="Times New Roman"/>
          <w:sz w:val="24"/>
          <w:szCs w:val="24"/>
        </w:rPr>
        <w:t xml:space="preserve"> Siseministeeriumi otsuselt</w:t>
      </w:r>
      <w:r>
        <w:rPr>
          <w:rFonts w:ascii="Times New Roman" w:hAnsi="Times New Roman"/>
          <w:sz w:val="24"/>
          <w:szCs w:val="24"/>
        </w:rPr>
        <w:t xml:space="preserve">. </w:t>
      </w:r>
      <w:r w:rsidRPr="008330C4">
        <w:rPr>
          <w:rFonts w:ascii="Times New Roman" w:hAnsi="Times New Roman"/>
          <w:sz w:val="24"/>
          <w:szCs w:val="24"/>
        </w:rPr>
        <w:t xml:space="preserve">Siseministeerium </w:t>
      </w:r>
      <w:r>
        <w:rPr>
          <w:rFonts w:ascii="Times New Roman" w:hAnsi="Times New Roman"/>
          <w:sz w:val="24"/>
          <w:szCs w:val="24"/>
        </w:rPr>
        <w:t xml:space="preserve">kannab andmed </w:t>
      </w:r>
      <w:proofErr w:type="spellStart"/>
      <w:r>
        <w:rPr>
          <w:rFonts w:ascii="Times New Roman" w:hAnsi="Times New Roman"/>
          <w:sz w:val="24"/>
          <w:szCs w:val="24"/>
        </w:rPr>
        <w:t>RR-i</w:t>
      </w:r>
      <w:proofErr w:type="spellEnd"/>
      <w:r>
        <w:rPr>
          <w:rFonts w:ascii="Times New Roman" w:hAnsi="Times New Roman"/>
          <w:sz w:val="24"/>
          <w:szCs w:val="24"/>
        </w:rPr>
        <w:t xml:space="preserve"> automaatselt, kui on teinud </w:t>
      </w:r>
      <w:r w:rsidRPr="008330C4">
        <w:rPr>
          <w:rFonts w:ascii="Times New Roman" w:hAnsi="Times New Roman"/>
          <w:sz w:val="24"/>
          <w:szCs w:val="24"/>
        </w:rPr>
        <w:t>otsuse automaatselt.</w:t>
      </w:r>
    </w:p>
    <w:p w:rsidR="000E2AF4" w:rsidP="00E6752D" w:rsidRDefault="000E2AF4" w14:paraId="2377C029" w14:textId="77777777">
      <w:pPr>
        <w:shd w:val="clear" w:color="auto" w:fill="FFFFFF" w:themeFill="background1"/>
        <w:spacing w:after="0" w:line="240" w:lineRule="auto"/>
        <w:jc w:val="both"/>
        <w:rPr>
          <w:rFonts w:ascii="Times New Roman" w:hAnsi="Times New Roman" w:cs="Times New Roman"/>
          <w:sz w:val="24"/>
          <w:szCs w:val="24"/>
          <w:lang w:eastAsia="et-EE"/>
        </w:rPr>
      </w:pPr>
    </w:p>
    <w:p w:rsidR="00A3304F" w:rsidP="00E6752D" w:rsidRDefault="000E2AF4" w14:paraId="78737714" w14:textId="4249A5E8">
      <w:pPr>
        <w:shd w:val="clear" w:color="auto" w:fill="FFFFFF" w:themeFill="background1"/>
        <w:spacing w:after="0" w:line="240" w:lineRule="auto"/>
        <w:jc w:val="both"/>
        <w:rPr>
          <w:rFonts w:ascii="Times New Roman" w:hAnsi="Times New Roman" w:cs="Times New Roman"/>
          <w:sz w:val="24"/>
          <w:szCs w:val="24"/>
          <w:lang w:eastAsia="et-EE"/>
        </w:rPr>
      </w:pPr>
      <w:r>
        <w:rPr>
          <w:rFonts w:ascii="Times New Roman" w:hAnsi="Times New Roman" w:cs="Times New Roman"/>
          <w:sz w:val="24"/>
          <w:szCs w:val="24"/>
          <w:lang w:eastAsia="et-EE"/>
        </w:rPr>
        <w:t>Eelnõu § 3</w:t>
      </w:r>
      <w:r w:rsidR="00B72D24">
        <w:rPr>
          <w:rFonts w:ascii="Times New Roman" w:hAnsi="Times New Roman" w:cs="Times New Roman"/>
          <w:sz w:val="24"/>
          <w:szCs w:val="24"/>
          <w:lang w:eastAsia="et-EE"/>
        </w:rPr>
        <w:t>2</w:t>
      </w:r>
      <w:r>
        <w:rPr>
          <w:rFonts w:ascii="Times New Roman" w:hAnsi="Times New Roman" w:cs="Times New Roman"/>
          <w:sz w:val="24"/>
          <w:szCs w:val="24"/>
          <w:lang w:eastAsia="et-EE"/>
        </w:rPr>
        <w:t xml:space="preserve"> lõige 2 näeb ette, et i</w:t>
      </w:r>
      <w:r w:rsidR="00A3304F">
        <w:rPr>
          <w:rFonts w:ascii="Times New Roman" w:hAnsi="Times New Roman" w:cs="Times New Roman"/>
          <w:sz w:val="24"/>
          <w:szCs w:val="24"/>
          <w:lang w:eastAsia="et-EE"/>
        </w:rPr>
        <w:t xml:space="preserve">sikunimemuutmist tõendatakse </w:t>
      </w:r>
      <w:proofErr w:type="spellStart"/>
      <w:r w:rsidR="00212282">
        <w:rPr>
          <w:rFonts w:ascii="Times New Roman" w:hAnsi="Times New Roman" w:cs="Times New Roman"/>
          <w:sz w:val="24"/>
          <w:szCs w:val="24"/>
          <w:lang w:eastAsia="et-EE"/>
        </w:rPr>
        <w:t>RR-i</w:t>
      </w:r>
      <w:proofErr w:type="spellEnd"/>
      <w:r w:rsidR="00A3304F">
        <w:rPr>
          <w:rFonts w:ascii="Times New Roman" w:hAnsi="Times New Roman" w:cs="Times New Roman"/>
          <w:sz w:val="24"/>
          <w:szCs w:val="24"/>
          <w:lang w:eastAsia="et-EE"/>
        </w:rPr>
        <w:t xml:space="preserve"> väljavõttega.</w:t>
      </w:r>
      <w:r w:rsidRPr="00A3304F" w:rsidR="00A3304F">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Eelnõu § 3</w:t>
      </w:r>
      <w:r w:rsidR="00B72D24">
        <w:rPr>
          <w:rFonts w:ascii="Times New Roman" w:hAnsi="Times New Roman" w:cs="Times New Roman"/>
          <w:sz w:val="24"/>
          <w:szCs w:val="24"/>
          <w:lang w:eastAsia="et-EE"/>
        </w:rPr>
        <w:t>2</w:t>
      </w:r>
      <w:r>
        <w:rPr>
          <w:rFonts w:ascii="Times New Roman" w:hAnsi="Times New Roman" w:cs="Times New Roman"/>
          <w:sz w:val="24"/>
          <w:szCs w:val="24"/>
          <w:lang w:eastAsia="et-EE"/>
        </w:rPr>
        <w:t xml:space="preserve"> lõige 3 näeb ette, et p</w:t>
      </w:r>
      <w:r w:rsidRPr="00A3304F" w:rsidR="00A3304F">
        <w:rPr>
          <w:rFonts w:ascii="Times New Roman" w:hAnsi="Times New Roman" w:cs="Times New Roman"/>
          <w:sz w:val="24"/>
          <w:szCs w:val="24"/>
          <w:lang w:eastAsia="et-EE"/>
        </w:rPr>
        <w:t xml:space="preserve">ärast uue isikunime kandmist </w:t>
      </w:r>
      <w:proofErr w:type="spellStart"/>
      <w:r w:rsidR="00212282">
        <w:rPr>
          <w:rFonts w:ascii="Times New Roman" w:hAnsi="Times New Roman" w:cs="Times New Roman"/>
          <w:sz w:val="24"/>
          <w:szCs w:val="24"/>
          <w:lang w:eastAsia="et-EE"/>
        </w:rPr>
        <w:t>RR-i</w:t>
      </w:r>
      <w:proofErr w:type="spellEnd"/>
      <w:r w:rsidR="00A3304F">
        <w:rPr>
          <w:rFonts w:ascii="Times New Roman" w:hAnsi="Times New Roman" w:cs="Times New Roman"/>
          <w:sz w:val="24"/>
          <w:szCs w:val="24"/>
          <w:lang w:eastAsia="et-EE"/>
        </w:rPr>
        <w:t xml:space="preserve"> väljastatakse isikule esmane </w:t>
      </w:r>
      <w:proofErr w:type="spellStart"/>
      <w:r w:rsidR="00212282">
        <w:rPr>
          <w:rFonts w:ascii="Times New Roman" w:hAnsi="Times New Roman" w:cs="Times New Roman"/>
          <w:sz w:val="24"/>
          <w:szCs w:val="24"/>
          <w:lang w:eastAsia="et-EE"/>
        </w:rPr>
        <w:t>RR-i</w:t>
      </w:r>
      <w:proofErr w:type="spellEnd"/>
      <w:r w:rsidR="00A3304F">
        <w:rPr>
          <w:rFonts w:ascii="Times New Roman" w:hAnsi="Times New Roman" w:cs="Times New Roman"/>
          <w:sz w:val="24"/>
          <w:szCs w:val="24"/>
          <w:lang w:eastAsia="et-EE"/>
        </w:rPr>
        <w:t xml:space="preserve"> väljavõte tasuta.</w:t>
      </w:r>
    </w:p>
    <w:p w:rsidRPr="008B5B54" w:rsidR="00C264BE" w:rsidP="00F02147" w:rsidRDefault="00C264BE" w14:paraId="7731DF51" w14:textId="77777777">
      <w:pPr>
        <w:pStyle w:val="NoSpacing"/>
        <w:rPr>
          <w:rFonts w:ascii="Times New Roman" w:hAnsi="Times New Roman"/>
          <w:sz w:val="24"/>
          <w:szCs w:val="24"/>
        </w:rPr>
      </w:pPr>
      <w:bookmarkStart w:name="_Hlk172209148" w:id="21"/>
    </w:p>
    <w:p w:rsidR="007912A4" w:rsidP="00F02147" w:rsidRDefault="00124DA1" w14:paraId="0A4AC4E1" w14:textId="63E6F61D">
      <w:pPr>
        <w:pStyle w:val="NoSpacing"/>
        <w:jc w:val="both"/>
        <w:rPr>
          <w:rFonts w:ascii="Times New Roman" w:hAnsi="Times New Roman"/>
          <w:sz w:val="24"/>
          <w:szCs w:val="24"/>
          <w:shd w:val="clear" w:color="auto" w:fill="FFFFFF"/>
        </w:rPr>
      </w:pPr>
      <w:r w:rsidRPr="00E51EFF">
        <w:rPr>
          <w:rFonts w:ascii="Times New Roman" w:hAnsi="Times New Roman"/>
          <w:b/>
          <w:bCs/>
          <w:sz w:val="24"/>
          <w:szCs w:val="24"/>
          <w:shd w:val="clear" w:color="auto" w:fill="FFFFFF"/>
        </w:rPr>
        <w:t>Eelnõu 5. peatükis</w:t>
      </w:r>
      <w:r w:rsidRPr="00F02147">
        <w:rPr>
          <w:rFonts w:ascii="Times New Roman" w:hAnsi="Times New Roman"/>
          <w:sz w:val="24"/>
          <w:szCs w:val="24"/>
          <w:shd w:val="clear" w:color="auto" w:fill="FFFFFF"/>
        </w:rPr>
        <w:t xml:space="preserve"> </w:t>
      </w:r>
      <w:r w:rsidRPr="00C429D5" w:rsidR="00483D40">
        <w:rPr>
          <w:rFonts w:ascii="Times New Roman" w:hAnsi="Times New Roman"/>
          <w:b/>
          <w:bCs/>
          <w:sz w:val="24"/>
          <w:szCs w:val="24"/>
          <w:shd w:val="clear" w:color="auto" w:fill="FFFFFF"/>
        </w:rPr>
        <w:t>reguleeritakse isikunime koh</w:t>
      </w:r>
      <w:r w:rsidRPr="00C429D5" w:rsidR="00CB2570">
        <w:rPr>
          <w:rFonts w:ascii="Times New Roman" w:hAnsi="Times New Roman"/>
          <w:b/>
          <w:bCs/>
          <w:sz w:val="24"/>
          <w:szCs w:val="24"/>
          <w:shd w:val="clear" w:color="auto" w:fill="FFFFFF"/>
        </w:rPr>
        <w:t>aldamise, ümberkirjutamise ja korrastamisega</w:t>
      </w:r>
      <w:r w:rsidRPr="00C429D5" w:rsidR="00483D40">
        <w:rPr>
          <w:rFonts w:ascii="Times New Roman" w:hAnsi="Times New Roman"/>
          <w:b/>
          <w:bCs/>
          <w:sz w:val="24"/>
          <w:szCs w:val="24"/>
          <w:shd w:val="clear" w:color="auto" w:fill="FFFFFF"/>
        </w:rPr>
        <w:t xml:space="preserve"> seotud küsimused.</w:t>
      </w:r>
    </w:p>
    <w:p w:rsidR="00483E6A" w:rsidP="00F02147" w:rsidRDefault="00483E6A" w14:paraId="164EA838" w14:textId="77777777">
      <w:pPr>
        <w:pStyle w:val="NoSpacing"/>
        <w:jc w:val="both"/>
        <w:rPr>
          <w:rFonts w:ascii="Times New Roman" w:hAnsi="Times New Roman"/>
          <w:sz w:val="24"/>
          <w:szCs w:val="24"/>
          <w:shd w:val="clear" w:color="auto" w:fill="FFFFFF"/>
        </w:rPr>
      </w:pPr>
    </w:p>
    <w:p w:rsidR="00CB2570" w:rsidP="00F02147" w:rsidRDefault="00483E6A" w14:paraId="5477BD3D" w14:textId="1E6E9CC2">
      <w:pPr>
        <w:pStyle w:val="NoSpacing"/>
        <w:jc w:val="both"/>
        <w:rPr>
          <w:rFonts w:ascii="Times New Roman" w:hAnsi="Times New Roman"/>
          <w:sz w:val="24"/>
          <w:szCs w:val="24"/>
          <w:shd w:val="clear" w:color="auto" w:fill="FFFFFF"/>
        </w:rPr>
      </w:pPr>
      <w:r>
        <w:rPr>
          <w:rFonts w:ascii="Times New Roman" w:hAnsi="Times New Roman"/>
          <w:b/>
          <w:bCs/>
          <w:sz w:val="24"/>
          <w:szCs w:val="24"/>
          <w:shd w:val="clear" w:color="auto" w:fill="FFFFFF"/>
        </w:rPr>
        <w:t>Eelnõu §-ga 3</w:t>
      </w:r>
      <w:r w:rsidR="00DC0B36">
        <w:rPr>
          <w:rFonts w:ascii="Times New Roman" w:hAnsi="Times New Roman"/>
          <w:b/>
          <w:bCs/>
          <w:sz w:val="24"/>
          <w:szCs w:val="24"/>
          <w:shd w:val="clear" w:color="auto" w:fill="FFFFFF"/>
        </w:rPr>
        <w:t>3</w:t>
      </w:r>
      <w:r w:rsidR="00E33980">
        <w:rPr>
          <w:rFonts w:ascii="Times New Roman" w:hAnsi="Times New Roman"/>
          <w:b/>
          <w:bCs/>
          <w:sz w:val="24"/>
          <w:szCs w:val="24"/>
          <w:shd w:val="clear" w:color="auto" w:fill="FFFFFF"/>
        </w:rPr>
        <w:t xml:space="preserve"> </w:t>
      </w:r>
      <w:r w:rsidR="00CB2570">
        <w:rPr>
          <w:rFonts w:ascii="Times New Roman" w:hAnsi="Times New Roman"/>
          <w:sz w:val="24"/>
          <w:szCs w:val="24"/>
          <w:shd w:val="clear" w:color="auto" w:fill="FFFFFF"/>
        </w:rPr>
        <w:t>nähakse ette isikunime kohaldamise ja ümberkirjutamise reeglid.</w:t>
      </w:r>
    </w:p>
    <w:p w:rsidR="00CB2570" w:rsidP="00F02147" w:rsidRDefault="00CB2570" w14:paraId="6E5CFD6E" w14:textId="77777777">
      <w:pPr>
        <w:pStyle w:val="NoSpacing"/>
        <w:jc w:val="both"/>
        <w:rPr>
          <w:rFonts w:ascii="Times New Roman" w:hAnsi="Times New Roman"/>
          <w:sz w:val="24"/>
          <w:szCs w:val="24"/>
          <w:shd w:val="clear" w:color="auto" w:fill="FFFFFF"/>
        </w:rPr>
      </w:pPr>
    </w:p>
    <w:p w:rsidR="00483E6A" w:rsidP="00F02147" w:rsidRDefault="00CB2570" w14:paraId="60F2C757" w14:textId="6A377F06">
      <w:pPr>
        <w:pStyle w:val="NoSpacing"/>
        <w:jc w:val="both"/>
        <w:rPr>
          <w:rFonts w:ascii="Times New Roman" w:hAnsi="Times New Roman"/>
          <w:sz w:val="24"/>
          <w:szCs w:val="24"/>
          <w:shd w:val="clear" w:color="auto" w:fill="FFFFFF"/>
        </w:rPr>
      </w:pPr>
      <w:r>
        <w:rPr>
          <w:rFonts w:ascii="Times New Roman" w:hAnsi="Times New Roman"/>
          <w:sz w:val="24"/>
          <w:szCs w:val="24"/>
          <w:shd w:val="clear" w:color="auto" w:fill="FFFFFF"/>
        </w:rPr>
        <w:t>Eelnõu § 3</w:t>
      </w:r>
      <w:r w:rsidR="00DF7FF7">
        <w:rPr>
          <w:rFonts w:ascii="Times New Roman" w:hAnsi="Times New Roman"/>
          <w:sz w:val="24"/>
          <w:szCs w:val="24"/>
          <w:shd w:val="clear" w:color="auto" w:fill="FFFFFF"/>
        </w:rPr>
        <w:t>3</w:t>
      </w:r>
      <w:r>
        <w:rPr>
          <w:rFonts w:ascii="Times New Roman" w:hAnsi="Times New Roman"/>
          <w:sz w:val="24"/>
          <w:szCs w:val="24"/>
          <w:shd w:val="clear" w:color="auto" w:fill="FFFFFF"/>
        </w:rPr>
        <w:t xml:space="preserve"> lõige 1 </w:t>
      </w:r>
      <w:r w:rsidR="00E33980">
        <w:rPr>
          <w:rFonts w:ascii="Times New Roman" w:hAnsi="Times New Roman"/>
          <w:sz w:val="24"/>
          <w:szCs w:val="24"/>
          <w:shd w:val="clear" w:color="auto" w:fill="FFFFFF"/>
        </w:rPr>
        <w:t>näeb ette, et i</w:t>
      </w:r>
      <w:r w:rsidRPr="007574DD" w:rsidR="00E33980">
        <w:rPr>
          <w:rFonts w:ascii="Times New Roman" w:hAnsi="Times New Roman"/>
          <w:sz w:val="24"/>
          <w:szCs w:val="24"/>
          <w:shd w:val="clear" w:color="auto" w:fill="FFFFFF"/>
        </w:rPr>
        <w:t>sikunime koha</w:t>
      </w:r>
      <w:r>
        <w:rPr>
          <w:rFonts w:ascii="Times New Roman" w:hAnsi="Times New Roman"/>
          <w:sz w:val="24"/>
          <w:szCs w:val="24"/>
          <w:shd w:val="clear" w:color="auto" w:fill="FFFFFF"/>
        </w:rPr>
        <w:t>l</w:t>
      </w:r>
      <w:r w:rsidRPr="007574DD" w:rsidR="00E33980">
        <w:rPr>
          <w:rFonts w:ascii="Times New Roman" w:hAnsi="Times New Roman"/>
          <w:sz w:val="24"/>
          <w:szCs w:val="24"/>
          <w:shd w:val="clear" w:color="auto" w:fill="FFFFFF"/>
        </w:rPr>
        <w:t>damine tähendab tegevust, mille käigus isikunimi kantakse dokumenti või andmekogusse välisriigi dokumendi alusel olukorras, kus isikunime on selleks vaja teatud viisil töödelda. Koha</w:t>
      </w:r>
      <w:r>
        <w:rPr>
          <w:rFonts w:ascii="Times New Roman" w:hAnsi="Times New Roman"/>
          <w:sz w:val="24"/>
          <w:szCs w:val="24"/>
          <w:shd w:val="clear" w:color="auto" w:fill="FFFFFF"/>
        </w:rPr>
        <w:t>l</w:t>
      </w:r>
      <w:r w:rsidRPr="007574DD" w:rsidR="00E33980">
        <w:rPr>
          <w:rFonts w:ascii="Times New Roman" w:hAnsi="Times New Roman"/>
          <w:sz w:val="24"/>
          <w:szCs w:val="24"/>
          <w:shd w:val="clear" w:color="auto" w:fill="FFFFFF"/>
        </w:rPr>
        <w:t>damine võib hõlmata isikunime ümberkirjutamist ladina täh</w:t>
      </w:r>
      <w:r w:rsidR="00626733">
        <w:rPr>
          <w:rFonts w:ascii="Times New Roman" w:hAnsi="Times New Roman"/>
          <w:sz w:val="24"/>
          <w:szCs w:val="24"/>
          <w:shd w:val="clear" w:color="auto" w:fill="FFFFFF"/>
        </w:rPr>
        <w:t>tedega</w:t>
      </w:r>
      <w:r w:rsidRPr="007574DD" w:rsidR="00E33980">
        <w:rPr>
          <w:rFonts w:ascii="Times New Roman" w:hAnsi="Times New Roman"/>
          <w:sz w:val="24"/>
          <w:szCs w:val="24"/>
          <w:shd w:val="clear" w:color="auto" w:fill="FFFFFF"/>
        </w:rPr>
        <w:t>, isikunime osa</w:t>
      </w:r>
      <w:r w:rsidR="00626733">
        <w:rPr>
          <w:rFonts w:ascii="Times New Roman" w:hAnsi="Times New Roman"/>
          <w:sz w:val="24"/>
          <w:szCs w:val="24"/>
          <w:shd w:val="clear" w:color="auto" w:fill="FFFFFF"/>
        </w:rPr>
        <w:t>de</w:t>
      </w:r>
      <w:r w:rsidRPr="007574DD" w:rsidR="00E33980">
        <w:rPr>
          <w:rFonts w:ascii="Times New Roman" w:hAnsi="Times New Roman"/>
          <w:sz w:val="24"/>
          <w:szCs w:val="24"/>
          <w:shd w:val="clear" w:color="auto" w:fill="FFFFFF"/>
        </w:rPr>
        <w:t xml:space="preserve"> väljajätmist, kui see ei vasta eesti isikunimemallile, abikaasa perekonnanime märkimist </w:t>
      </w:r>
      <w:proofErr w:type="spellStart"/>
      <w:r w:rsidRPr="007574DD" w:rsidR="00E33980">
        <w:rPr>
          <w:rFonts w:ascii="Times New Roman" w:hAnsi="Times New Roman"/>
          <w:sz w:val="24"/>
          <w:szCs w:val="24"/>
          <w:shd w:val="clear" w:color="auto" w:fill="FFFFFF"/>
        </w:rPr>
        <w:t>anglo</w:t>
      </w:r>
      <w:r w:rsidR="008330C4">
        <w:rPr>
          <w:rFonts w:ascii="Times New Roman" w:hAnsi="Times New Roman"/>
          <w:sz w:val="24"/>
          <w:szCs w:val="24"/>
          <w:shd w:val="clear" w:color="auto" w:fill="FFFFFF"/>
        </w:rPr>
        <w:t>-</w:t>
      </w:r>
      <w:r w:rsidRPr="007574DD" w:rsidR="00E33980">
        <w:rPr>
          <w:rFonts w:ascii="Times New Roman" w:hAnsi="Times New Roman"/>
          <w:sz w:val="24"/>
          <w:szCs w:val="24"/>
          <w:shd w:val="clear" w:color="auto" w:fill="FFFFFF"/>
        </w:rPr>
        <w:t>ameerika</w:t>
      </w:r>
      <w:proofErr w:type="spellEnd"/>
      <w:r w:rsidRPr="007574DD" w:rsidR="00E33980">
        <w:rPr>
          <w:rFonts w:ascii="Times New Roman" w:hAnsi="Times New Roman"/>
          <w:sz w:val="24"/>
          <w:szCs w:val="24"/>
          <w:shd w:val="clear" w:color="auto" w:fill="FFFFFF"/>
        </w:rPr>
        <w:t xml:space="preserve"> õiguse kohaselt või isikunime kirjapildi korrastamist. Sellise regulatsiooni eesmärk on tagada välisriigi dokumentides esinevate isikunimede ühtlane ja arusaadav kasutamine Eesti dokumentides ja andmekogudes, vältides andmete ebatäpsusest tulenevaid õiguslikke ja praktilisi vastuolusid.</w:t>
      </w:r>
    </w:p>
    <w:p w:rsidR="00E33980" w:rsidP="00F02147" w:rsidRDefault="00E33980" w14:paraId="06BC851F" w14:textId="77777777">
      <w:pPr>
        <w:pStyle w:val="NoSpacing"/>
        <w:jc w:val="both"/>
        <w:rPr>
          <w:rFonts w:ascii="Times New Roman" w:hAnsi="Times New Roman"/>
          <w:sz w:val="24"/>
          <w:szCs w:val="24"/>
          <w:shd w:val="clear" w:color="auto" w:fill="FFFFFF"/>
        </w:rPr>
      </w:pPr>
      <w:commentRangeStart w:id="604837111"/>
      <w:commentRangeEnd w:id="604837111"/>
      <w:r>
        <w:rPr>
          <w:rStyle w:val="CommentReference"/>
        </w:rPr>
        <w:commentReference w:id="604837111"/>
      </w:r>
    </w:p>
    <w:p w:rsidR="00962481" w:rsidP="00F02147" w:rsidRDefault="00E33980" w14:paraId="4BDDD79C" w14:textId="70562F97">
      <w:pPr>
        <w:pStyle w:val="NoSpacing"/>
        <w:jc w:val="both"/>
        <w:rPr>
          <w:rFonts w:ascii="Times New Roman" w:hAnsi="Times New Roman"/>
          <w:sz w:val="24"/>
          <w:szCs w:val="24"/>
        </w:rPr>
      </w:pPr>
      <w:r>
        <w:rPr>
          <w:rFonts w:ascii="Times New Roman" w:hAnsi="Times New Roman"/>
          <w:sz w:val="24"/>
          <w:szCs w:val="24"/>
          <w:shd w:val="clear" w:color="auto" w:fill="FFFFFF"/>
        </w:rPr>
        <w:t>Eelnõu § 3</w:t>
      </w:r>
      <w:r w:rsidR="00DF7FF7">
        <w:rPr>
          <w:rFonts w:ascii="Times New Roman" w:hAnsi="Times New Roman"/>
          <w:sz w:val="24"/>
          <w:szCs w:val="24"/>
          <w:shd w:val="clear" w:color="auto" w:fill="FFFFFF"/>
        </w:rPr>
        <w:t>3</w:t>
      </w:r>
      <w:r>
        <w:rPr>
          <w:rFonts w:ascii="Times New Roman" w:hAnsi="Times New Roman"/>
          <w:sz w:val="24"/>
          <w:szCs w:val="24"/>
          <w:shd w:val="clear" w:color="auto" w:fill="FFFFFF"/>
        </w:rPr>
        <w:t xml:space="preserve"> lõikega 2</w:t>
      </w:r>
      <w:r w:rsidRPr="00F02147" w:rsidR="00CB339B">
        <w:rPr>
          <w:rFonts w:ascii="Times New Roman" w:hAnsi="Times New Roman"/>
          <w:b/>
          <w:bCs/>
          <w:sz w:val="24"/>
          <w:szCs w:val="24"/>
          <w:shd w:val="clear" w:color="auto" w:fill="FFFFFF"/>
        </w:rPr>
        <w:t xml:space="preserve"> </w:t>
      </w:r>
      <w:r w:rsidRPr="00F02147" w:rsidR="00962481">
        <w:rPr>
          <w:rFonts w:ascii="Times New Roman" w:hAnsi="Times New Roman"/>
          <w:sz w:val="24"/>
          <w:szCs w:val="24"/>
          <w:shd w:val="clear" w:color="auto" w:fill="FFFFFF"/>
        </w:rPr>
        <w:t xml:space="preserve">antakse üldreegel </w:t>
      </w:r>
      <w:r w:rsidRPr="00F02147" w:rsidR="00962481">
        <w:rPr>
          <w:rFonts w:ascii="Times New Roman" w:hAnsi="Times New Roman"/>
          <w:sz w:val="24"/>
          <w:szCs w:val="24"/>
        </w:rPr>
        <w:t>välisriigi dokumendilt isikunime kandmiseks dokumenti või andmekogusse</w:t>
      </w:r>
      <w:r w:rsidR="00483D40">
        <w:rPr>
          <w:rFonts w:ascii="Times New Roman" w:hAnsi="Times New Roman"/>
          <w:sz w:val="24"/>
          <w:szCs w:val="24"/>
        </w:rPr>
        <w:t>. I</w:t>
      </w:r>
      <w:r w:rsidRPr="00F02147" w:rsidR="00962481">
        <w:rPr>
          <w:rFonts w:ascii="Times New Roman" w:hAnsi="Times New Roman"/>
          <w:sz w:val="24"/>
          <w:szCs w:val="24"/>
        </w:rPr>
        <w:t xml:space="preserve">sikunimi kantakse muutmata kujul, kui dokument on </w:t>
      </w:r>
      <w:proofErr w:type="spellStart"/>
      <w:r w:rsidRPr="00F02147" w:rsidR="00962481">
        <w:rPr>
          <w:rFonts w:ascii="Times New Roman" w:hAnsi="Times New Roman"/>
          <w:sz w:val="24"/>
          <w:szCs w:val="24"/>
        </w:rPr>
        <w:t>ladinatäheline</w:t>
      </w:r>
      <w:proofErr w:type="spellEnd"/>
      <w:r w:rsidRPr="00F02147" w:rsidR="00962481">
        <w:rPr>
          <w:rFonts w:ascii="Times New Roman" w:hAnsi="Times New Roman"/>
          <w:sz w:val="24"/>
          <w:szCs w:val="24"/>
        </w:rPr>
        <w:t xml:space="preserve"> ning isikunimi koosneb eesnimest ja perekonnanimest.</w:t>
      </w:r>
      <w:r w:rsidRPr="00F02147" w:rsidR="00EF62AB">
        <w:rPr>
          <w:rFonts w:ascii="Times New Roman" w:hAnsi="Times New Roman"/>
          <w:sz w:val="24"/>
          <w:szCs w:val="24"/>
        </w:rPr>
        <w:t xml:space="preserve"> Oluline on tagada, et isikud oleks eri riikides dokumenteeritud sama isikunimega, et vältida mitme erineva identiteedi tekkimist ja vastuolu identiteedihalduses sätestatud põhimõtetega.</w:t>
      </w:r>
    </w:p>
    <w:p w:rsidR="00652389" w:rsidP="00F02147" w:rsidRDefault="00652389" w14:paraId="4D908689" w14:textId="77777777">
      <w:pPr>
        <w:pStyle w:val="NoSpacing"/>
        <w:jc w:val="both"/>
        <w:rPr>
          <w:rFonts w:ascii="Times New Roman" w:hAnsi="Times New Roman"/>
          <w:sz w:val="24"/>
          <w:szCs w:val="24"/>
        </w:rPr>
      </w:pPr>
    </w:p>
    <w:p w:rsidR="00652389" w:rsidP="00652389" w:rsidRDefault="00652389" w14:paraId="4E5BC0F2" w14:textId="14809266">
      <w:pPr>
        <w:pStyle w:val="NoSpacing"/>
        <w:jc w:val="both"/>
        <w:rPr>
          <w:rFonts w:ascii="Times New Roman" w:hAnsi="Times New Roman"/>
          <w:sz w:val="24"/>
          <w:szCs w:val="24"/>
        </w:rPr>
      </w:pPr>
      <w:r>
        <w:rPr>
          <w:rFonts w:ascii="Times New Roman" w:hAnsi="Times New Roman"/>
          <w:sz w:val="24"/>
          <w:szCs w:val="24"/>
          <w:shd w:val="clear" w:color="auto" w:fill="FFFFFF"/>
        </w:rPr>
        <w:t>Eelnõu § 3</w:t>
      </w:r>
      <w:r w:rsidR="00D32664">
        <w:rPr>
          <w:rFonts w:ascii="Times New Roman" w:hAnsi="Times New Roman"/>
          <w:sz w:val="24"/>
          <w:szCs w:val="24"/>
          <w:shd w:val="clear" w:color="auto" w:fill="FFFFFF"/>
        </w:rPr>
        <w:t>3</w:t>
      </w:r>
      <w:r>
        <w:rPr>
          <w:rFonts w:ascii="Times New Roman" w:hAnsi="Times New Roman"/>
          <w:sz w:val="24"/>
          <w:szCs w:val="24"/>
          <w:shd w:val="clear" w:color="auto" w:fill="FFFFFF"/>
        </w:rPr>
        <w:t xml:space="preserve"> lõige 3 sätestab isiknime osalise kohaldamise</w:t>
      </w:r>
      <w:r w:rsidR="00A03E82">
        <w:rPr>
          <w:rFonts w:ascii="Times New Roman" w:hAnsi="Times New Roman"/>
          <w:sz w:val="24"/>
          <w:szCs w:val="24"/>
          <w:shd w:val="clear" w:color="auto" w:fill="FFFFFF"/>
        </w:rPr>
        <w:t>, nähes ette erisuse põhimõttest, et isikunime kohaldatakse muutmata kujul</w:t>
      </w:r>
      <w:r>
        <w:rPr>
          <w:rFonts w:ascii="Times New Roman" w:hAnsi="Times New Roman"/>
          <w:sz w:val="24"/>
          <w:szCs w:val="24"/>
          <w:shd w:val="clear" w:color="auto" w:fill="FFFFFF"/>
        </w:rPr>
        <w:t xml:space="preserve"> ning </w:t>
      </w:r>
      <w:r w:rsidRPr="00F02147">
        <w:rPr>
          <w:rFonts w:ascii="Times New Roman" w:hAnsi="Times New Roman"/>
          <w:sz w:val="24"/>
          <w:szCs w:val="24"/>
        </w:rPr>
        <w:t xml:space="preserve">kehtestatakse reeglid olukordadeks, kus välisriigi dokumendil olev isikunimi sisaldab enamat eesti isikunimemallist </w:t>
      </w:r>
      <w:proofErr w:type="spellStart"/>
      <w:r w:rsidRPr="00F02147">
        <w:rPr>
          <w:rFonts w:ascii="Times New Roman" w:hAnsi="Times New Roman"/>
          <w:sz w:val="24"/>
          <w:szCs w:val="24"/>
        </w:rPr>
        <w:t>eesnimi+perekonnanimi</w:t>
      </w:r>
      <w:proofErr w:type="spellEnd"/>
      <w:r w:rsidRPr="00F02147">
        <w:rPr>
          <w:rFonts w:ascii="Times New Roman" w:hAnsi="Times New Roman"/>
          <w:sz w:val="24"/>
          <w:szCs w:val="24"/>
        </w:rPr>
        <w:t>. Eri riikides on erinevad tavad isikunime märkimisel</w:t>
      </w:r>
      <w:r w:rsidR="00E4637D">
        <w:rPr>
          <w:rFonts w:ascii="Times New Roman" w:hAnsi="Times New Roman"/>
          <w:sz w:val="24"/>
          <w:szCs w:val="24"/>
        </w:rPr>
        <w:t xml:space="preserve"> isikut tõendavasse dokumenti või perekonnaseisudokumenti</w:t>
      </w:r>
      <w:r w:rsidRPr="00F02147">
        <w:rPr>
          <w:rFonts w:ascii="Times New Roman" w:hAnsi="Times New Roman"/>
          <w:sz w:val="24"/>
          <w:szCs w:val="24"/>
        </w:rPr>
        <w:t>.</w:t>
      </w:r>
    </w:p>
    <w:p w:rsidR="00626733" w:rsidP="00652389" w:rsidRDefault="00626733" w14:paraId="479B8C49" w14:textId="77777777">
      <w:pPr>
        <w:pStyle w:val="NoSpacing"/>
        <w:jc w:val="both"/>
        <w:rPr>
          <w:rFonts w:ascii="Times New Roman" w:hAnsi="Times New Roman"/>
          <w:sz w:val="24"/>
          <w:szCs w:val="24"/>
        </w:rPr>
      </w:pPr>
    </w:p>
    <w:p w:rsidR="00652389" w:rsidP="00652389" w:rsidRDefault="00652389" w14:paraId="3105D86F" w14:textId="237D1751">
      <w:pPr>
        <w:pStyle w:val="NoSpacing"/>
        <w:jc w:val="both"/>
        <w:rPr>
          <w:rFonts w:ascii="Times New Roman" w:hAnsi="Times New Roman"/>
          <w:sz w:val="24"/>
          <w:szCs w:val="24"/>
        </w:rPr>
      </w:pPr>
      <w:r>
        <w:rPr>
          <w:rFonts w:ascii="Times New Roman" w:hAnsi="Times New Roman"/>
          <w:sz w:val="24"/>
          <w:szCs w:val="24"/>
        </w:rPr>
        <w:t>Eelnõu § 3</w:t>
      </w:r>
      <w:r w:rsidR="006C5085">
        <w:rPr>
          <w:rFonts w:ascii="Times New Roman" w:hAnsi="Times New Roman"/>
          <w:sz w:val="24"/>
          <w:szCs w:val="24"/>
        </w:rPr>
        <w:t>3</w:t>
      </w:r>
      <w:r w:rsidR="00A8728E">
        <w:rPr>
          <w:rFonts w:ascii="Times New Roman" w:hAnsi="Times New Roman"/>
          <w:sz w:val="24"/>
          <w:szCs w:val="24"/>
        </w:rPr>
        <w:t xml:space="preserve"> </w:t>
      </w:r>
      <w:r>
        <w:rPr>
          <w:rFonts w:ascii="Times New Roman" w:hAnsi="Times New Roman"/>
          <w:sz w:val="24"/>
          <w:szCs w:val="24"/>
        </w:rPr>
        <w:t xml:space="preserve">lõige </w:t>
      </w:r>
      <w:r w:rsidR="00A8728E">
        <w:rPr>
          <w:rFonts w:ascii="Times New Roman" w:hAnsi="Times New Roman"/>
          <w:sz w:val="24"/>
          <w:szCs w:val="24"/>
        </w:rPr>
        <w:t>3</w:t>
      </w:r>
      <w:r>
        <w:rPr>
          <w:rFonts w:ascii="Times New Roman" w:hAnsi="Times New Roman"/>
          <w:sz w:val="24"/>
          <w:szCs w:val="24"/>
        </w:rPr>
        <w:t xml:space="preserve"> punkt 1 näeb ette, et n</w:t>
      </w:r>
      <w:r w:rsidRPr="00F02147">
        <w:rPr>
          <w:rFonts w:ascii="Times New Roman" w:hAnsi="Times New Roman"/>
          <w:sz w:val="24"/>
          <w:szCs w:val="24"/>
        </w:rPr>
        <w:t xml:space="preserve">imest jäetakse välja tiitlid, kirjavahemärgid, numbrid jm, mis ei ole eesnime ega perekonnanime osa. Näiteks Saksa kodaniku passis on perekonnanimi kujul Dr </w:t>
      </w:r>
      <w:proofErr w:type="spellStart"/>
      <w:r w:rsidRPr="00F02147">
        <w:rPr>
          <w:rFonts w:ascii="Times New Roman" w:hAnsi="Times New Roman"/>
          <w:sz w:val="24"/>
          <w:szCs w:val="24"/>
        </w:rPr>
        <w:t>Kaiser</w:t>
      </w:r>
      <w:proofErr w:type="spellEnd"/>
      <w:r w:rsidRPr="00F02147">
        <w:rPr>
          <w:rFonts w:ascii="Times New Roman" w:hAnsi="Times New Roman"/>
          <w:sz w:val="24"/>
          <w:szCs w:val="24"/>
        </w:rPr>
        <w:t xml:space="preserve">, dokumenti või andmekogusse kantakse </w:t>
      </w:r>
      <w:r w:rsidR="0020659B">
        <w:rPr>
          <w:rFonts w:ascii="Times New Roman" w:hAnsi="Times New Roman"/>
          <w:sz w:val="24"/>
          <w:szCs w:val="24"/>
        </w:rPr>
        <w:t xml:space="preserve">see nimi </w:t>
      </w:r>
      <w:r w:rsidRPr="00F02147">
        <w:rPr>
          <w:rFonts w:ascii="Times New Roman" w:hAnsi="Times New Roman"/>
          <w:sz w:val="24"/>
          <w:szCs w:val="24"/>
        </w:rPr>
        <w:t xml:space="preserve">ilma tiitlita </w:t>
      </w:r>
      <w:proofErr w:type="spellStart"/>
      <w:r w:rsidRPr="00F02147">
        <w:rPr>
          <w:rFonts w:ascii="Times New Roman" w:hAnsi="Times New Roman"/>
          <w:sz w:val="24"/>
          <w:szCs w:val="24"/>
        </w:rPr>
        <w:t>Kaiser</w:t>
      </w:r>
      <w:proofErr w:type="spellEnd"/>
      <w:r w:rsidRPr="00F02147">
        <w:rPr>
          <w:rFonts w:ascii="Times New Roman" w:hAnsi="Times New Roman"/>
          <w:sz w:val="24"/>
          <w:szCs w:val="24"/>
        </w:rPr>
        <w:t>.</w:t>
      </w:r>
    </w:p>
    <w:p w:rsidR="00652389" w:rsidP="00652389" w:rsidRDefault="00652389" w14:paraId="484CEFF8" w14:textId="77777777">
      <w:pPr>
        <w:pStyle w:val="NoSpacing"/>
        <w:jc w:val="both"/>
        <w:rPr>
          <w:rFonts w:ascii="Times New Roman" w:hAnsi="Times New Roman"/>
          <w:sz w:val="24"/>
          <w:szCs w:val="24"/>
        </w:rPr>
      </w:pPr>
    </w:p>
    <w:p w:rsidRPr="00F02147" w:rsidR="00652389" w:rsidP="00652389" w:rsidRDefault="00652389" w14:paraId="4A9EC82C" w14:textId="0D57FD92">
      <w:pPr>
        <w:pStyle w:val="NoSpacing"/>
        <w:jc w:val="both"/>
        <w:rPr>
          <w:rFonts w:ascii="Times New Roman" w:hAnsi="Times New Roman"/>
          <w:sz w:val="24"/>
          <w:szCs w:val="24"/>
        </w:rPr>
      </w:pPr>
      <w:r>
        <w:rPr>
          <w:rFonts w:ascii="Times New Roman" w:hAnsi="Times New Roman"/>
          <w:sz w:val="24"/>
          <w:szCs w:val="24"/>
        </w:rPr>
        <w:t>Eelnõu § 3</w:t>
      </w:r>
      <w:r w:rsidR="006C5085">
        <w:rPr>
          <w:rFonts w:ascii="Times New Roman" w:hAnsi="Times New Roman"/>
          <w:sz w:val="24"/>
          <w:szCs w:val="24"/>
        </w:rPr>
        <w:t>3</w:t>
      </w:r>
      <w:r>
        <w:rPr>
          <w:rFonts w:ascii="Times New Roman" w:hAnsi="Times New Roman"/>
          <w:sz w:val="24"/>
          <w:szCs w:val="24"/>
        </w:rPr>
        <w:t xml:space="preserve"> lõige </w:t>
      </w:r>
      <w:r w:rsidR="00A8728E">
        <w:rPr>
          <w:rFonts w:ascii="Times New Roman" w:hAnsi="Times New Roman"/>
          <w:sz w:val="24"/>
          <w:szCs w:val="24"/>
        </w:rPr>
        <w:t>3</w:t>
      </w:r>
      <w:r>
        <w:rPr>
          <w:rFonts w:ascii="Times New Roman" w:hAnsi="Times New Roman"/>
          <w:sz w:val="24"/>
          <w:szCs w:val="24"/>
        </w:rPr>
        <w:t xml:space="preserve"> punkt 2 näeb ette, et välja </w:t>
      </w:r>
      <w:r w:rsidRPr="00F02147">
        <w:rPr>
          <w:rFonts w:ascii="Times New Roman" w:hAnsi="Times New Roman"/>
          <w:sz w:val="24"/>
          <w:szCs w:val="24"/>
        </w:rPr>
        <w:t xml:space="preserve">jäetakse nimed, mis ei ole </w:t>
      </w:r>
      <w:r>
        <w:rPr>
          <w:rFonts w:ascii="Times New Roman" w:hAnsi="Times New Roman"/>
          <w:sz w:val="24"/>
          <w:szCs w:val="24"/>
        </w:rPr>
        <w:t>dokumendi välja andnud</w:t>
      </w:r>
      <w:r w:rsidRPr="00F02147">
        <w:rPr>
          <w:rFonts w:ascii="Times New Roman" w:hAnsi="Times New Roman"/>
          <w:sz w:val="24"/>
          <w:szCs w:val="24"/>
        </w:rPr>
        <w:t xml:space="preserve"> välisriigi </w:t>
      </w:r>
      <w:r>
        <w:rPr>
          <w:rFonts w:ascii="Times New Roman" w:hAnsi="Times New Roman"/>
          <w:sz w:val="24"/>
          <w:szCs w:val="24"/>
        </w:rPr>
        <w:t xml:space="preserve">reeglite kohaselt </w:t>
      </w:r>
      <w:r w:rsidRPr="00F02147">
        <w:rPr>
          <w:rFonts w:ascii="Times New Roman" w:hAnsi="Times New Roman"/>
          <w:sz w:val="24"/>
          <w:szCs w:val="24"/>
        </w:rPr>
        <w:t xml:space="preserve">isiku ametlikud nime, kuid mida või kasutada. Näiteks Prantsuse kodaniku passis on isiku perekonnanimi </w:t>
      </w:r>
      <w:proofErr w:type="spellStart"/>
      <w:r w:rsidRPr="00F02147">
        <w:rPr>
          <w:rFonts w:ascii="Times New Roman" w:hAnsi="Times New Roman"/>
          <w:sz w:val="24"/>
          <w:szCs w:val="24"/>
        </w:rPr>
        <w:t>Leford</w:t>
      </w:r>
      <w:proofErr w:type="spellEnd"/>
      <w:r w:rsidRPr="00F02147">
        <w:rPr>
          <w:rFonts w:ascii="Times New Roman" w:hAnsi="Times New Roman"/>
          <w:sz w:val="24"/>
          <w:szCs w:val="24"/>
        </w:rPr>
        <w:t xml:space="preserve"> </w:t>
      </w:r>
      <w:proofErr w:type="spellStart"/>
      <w:r w:rsidRPr="00F02147">
        <w:rPr>
          <w:rFonts w:ascii="Times New Roman" w:hAnsi="Times New Roman"/>
          <w:sz w:val="24"/>
          <w:szCs w:val="24"/>
        </w:rPr>
        <w:t>ép</w:t>
      </w:r>
      <w:proofErr w:type="spellEnd"/>
      <w:r w:rsidRPr="00F02147">
        <w:rPr>
          <w:rFonts w:ascii="Times New Roman" w:hAnsi="Times New Roman"/>
          <w:sz w:val="24"/>
          <w:szCs w:val="24"/>
        </w:rPr>
        <w:t xml:space="preserve"> </w:t>
      </w:r>
      <w:proofErr w:type="spellStart"/>
      <w:r w:rsidRPr="00F02147">
        <w:rPr>
          <w:rFonts w:ascii="Times New Roman" w:hAnsi="Times New Roman"/>
          <w:sz w:val="24"/>
          <w:szCs w:val="24"/>
        </w:rPr>
        <w:t>Ollema</w:t>
      </w:r>
      <w:proofErr w:type="spellEnd"/>
      <w:r w:rsidRPr="00F02147">
        <w:rPr>
          <w:rFonts w:ascii="Times New Roman" w:hAnsi="Times New Roman"/>
          <w:sz w:val="24"/>
          <w:szCs w:val="24"/>
        </w:rPr>
        <w:t xml:space="preserve">, kus Ollema on abiellumisel saadud abikaasa nimi, mida Prantsusmaal ei loeta ametlikuks perekonnanimeks, kantakse dokumenti või andmekogusse </w:t>
      </w:r>
      <w:proofErr w:type="spellStart"/>
      <w:r w:rsidRPr="00F02147">
        <w:rPr>
          <w:rFonts w:ascii="Times New Roman" w:hAnsi="Times New Roman"/>
          <w:sz w:val="24"/>
          <w:szCs w:val="24"/>
        </w:rPr>
        <w:t>Leford</w:t>
      </w:r>
      <w:proofErr w:type="spellEnd"/>
      <w:r w:rsidRPr="00F02147">
        <w:rPr>
          <w:rFonts w:ascii="Times New Roman" w:hAnsi="Times New Roman"/>
          <w:sz w:val="24"/>
          <w:szCs w:val="24"/>
        </w:rPr>
        <w:t xml:space="preserve">. Näiteks Rootsi kodaniku passis on isiku perekonnanimi </w:t>
      </w:r>
      <w:proofErr w:type="spellStart"/>
      <w:r w:rsidRPr="00F02147">
        <w:rPr>
          <w:rFonts w:ascii="Times New Roman" w:hAnsi="Times New Roman"/>
          <w:sz w:val="24"/>
          <w:szCs w:val="24"/>
        </w:rPr>
        <w:t>Kjellerberg</w:t>
      </w:r>
      <w:proofErr w:type="spellEnd"/>
      <w:r w:rsidRPr="00F02147">
        <w:rPr>
          <w:rFonts w:ascii="Times New Roman" w:hAnsi="Times New Roman"/>
          <w:sz w:val="24"/>
          <w:szCs w:val="24"/>
        </w:rPr>
        <w:t xml:space="preserve"> ja eesnimi Jonas C:son, kus C:son märgib isanime Carl, dokumenti või andmekogusse kantakse perekonnanimi </w:t>
      </w:r>
      <w:proofErr w:type="spellStart"/>
      <w:r w:rsidRPr="00F02147">
        <w:rPr>
          <w:rFonts w:ascii="Times New Roman" w:hAnsi="Times New Roman"/>
          <w:sz w:val="24"/>
          <w:szCs w:val="24"/>
        </w:rPr>
        <w:t>Kjellerberg</w:t>
      </w:r>
      <w:proofErr w:type="spellEnd"/>
      <w:r w:rsidRPr="00F02147">
        <w:rPr>
          <w:rFonts w:ascii="Times New Roman" w:hAnsi="Times New Roman"/>
          <w:sz w:val="24"/>
          <w:szCs w:val="24"/>
        </w:rPr>
        <w:t xml:space="preserve"> ja eesnimi Jonas.</w:t>
      </w:r>
    </w:p>
    <w:p w:rsidRPr="00F02147" w:rsidR="00652389" w:rsidP="00652389" w:rsidRDefault="00652389" w14:paraId="487219F9" w14:textId="77777777">
      <w:pPr>
        <w:pStyle w:val="NoSpacing"/>
        <w:rPr>
          <w:rFonts w:ascii="Times New Roman" w:hAnsi="Times New Roman"/>
          <w:sz w:val="24"/>
          <w:szCs w:val="24"/>
        </w:rPr>
      </w:pPr>
    </w:p>
    <w:p w:rsidRPr="00F02147" w:rsidR="00652389" w:rsidP="00652389" w:rsidRDefault="00652389" w14:paraId="5C5B4510" w14:textId="77CEAF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 3</w:t>
      </w:r>
      <w:r w:rsidR="006C5085">
        <w:rPr>
          <w:rFonts w:ascii="Times New Roman" w:hAnsi="Times New Roman" w:cs="Times New Roman"/>
          <w:sz w:val="24"/>
          <w:szCs w:val="24"/>
        </w:rPr>
        <w:t>3</w:t>
      </w:r>
      <w:r>
        <w:rPr>
          <w:rFonts w:ascii="Times New Roman" w:hAnsi="Times New Roman" w:cs="Times New Roman"/>
          <w:sz w:val="24"/>
          <w:szCs w:val="24"/>
        </w:rPr>
        <w:t xml:space="preserve"> lõige </w:t>
      </w:r>
      <w:r w:rsidR="00A8728E">
        <w:rPr>
          <w:rFonts w:ascii="Times New Roman" w:hAnsi="Times New Roman" w:cs="Times New Roman"/>
          <w:sz w:val="24"/>
          <w:szCs w:val="24"/>
        </w:rPr>
        <w:t>3</w:t>
      </w:r>
      <w:r>
        <w:rPr>
          <w:rFonts w:ascii="Times New Roman" w:hAnsi="Times New Roman" w:cs="Times New Roman"/>
          <w:sz w:val="24"/>
          <w:szCs w:val="24"/>
        </w:rPr>
        <w:t xml:space="preserve"> punkt 3 näeb ette, et v</w:t>
      </w:r>
      <w:r w:rsidRPr="00F02147">
        <w:rPr>
          <w:rFonts w:ascii="Times New Roman" w:hAnsi="Times New Roman" w:cs="Times New Roman"/>
          <w:sz w:val="24"/>
          <w:szCs w:val="24"/>
        </w:rPr>
        <w:t>älisriigi dokumendil olev nimi, mis ei ole eesnime ega perekonnanime osa ning mis asub eraldi andmeväljal (näit</w:t>
      </w:r>
      <w:r w:rsidR="0020659B">
        <w:rPr>
          <w:rFonts w:ascii="Times New Roman" w:hAnsi="Times New Roman" w:cs="Times New Roman"/>
          <w:sz w:val="24"/>
          <w:szCs w:val="24"/>
        </w:rPr>
        <w:t>eks</w:t>
      </w:r>
      <w:r w:rsidRPr="00F02147">
        <w:rPr>
          <w:rFonts w:ascii="Times New Roman" w:hAnsi="Times New Roman" w:cs="Times New Roman"/>
          <w:sz w:val="24"/>
          <w:szCs w:val="24"/>
        </w:rPr>
        <w:t xml:space="preserve"> </w:t>
      </w:r>
      <w:proofErr w:type="spellStart"/>
      <w:r w:rsidRPr="00F02147">
        <w:rPr>
          <w:rFonts w:ascii="Times New Roman" w:hAnsi="Times New Roman" w:cs="Times New Roman"/>
          <w:sz w:val="24"/>
          <w:szCs w:val="24"/>
        </w:rPr>
        <w:t>kesknimi</w:t>
      </w:r>
      <w:proofErr w:type="spellEnd"/>
      <w:r w:rsidRPr="00F02147">
        <w:rPr>
          <w:rFonts w:ascii="Times New Roman" w:hAnsi="Times New Roman" w:cs="Times New Roman"/>
          <w:sz w:val="24"/>
          <w:szCs w:val="24"/>
        </w:rPr>
        <w:t xml:space="preserve">, vahenimi, lisanimi) märgitakse kas ees- või perekonnanime osaks vastavalt dokumendi väljastanud riigi tavale. Kui ei ole tõendatud vastupidist, loetakse </w:t>
      </w:r>
      <w:proofErr w:type="spellStart"/>
      <w:r w:rsidRPr="00F02147">
        <w:rPr>
          <w:rFonts w:ascii="Times New Roman" w:hAnsi="Times New Roman" w:cs="Times New Roman"/>
          <w:sz w:val="24"/>
          <w:szCs w:val="24"/>
        </w:rPr>
        <w:t>kesknimi</w:t>
      </w:r>
      <w:proofErr w:type="spellEnd"/>
      <w:r w:rsidRPr="00F02147">
        <w:rPr>
          <w:rFonts w:ascii="Times New Roman" w:hAnsi="Times New Roman" w:cs="Times New Roman"/>
          <w:sz w:val="24"/>
          <w:szCs w:val="24"/>
        </w:rPr>
        <w:t xml:space="preserve"> eesnime osaks ning lisatakse eesnime järele.</w:t>
      </w:r>
    </w:p>
    <w:p w:rsidR="00CB2570" w:rsidP="00F02147" w:rsidRDefault="00CB2570" w14:paraId="1EF11695" w14:textId="77777777">
      <w:pPr>
        <w:pStyle w:val="NoSpacing"/>
        <w:jc w:val="both"/>
        <w:rPr>
          <w:rFonts w:ascii="Times New Roman" w:hAnsi="Times New Roman"/>
          <w:sz w:val="24"/>
          <w:szCs w:val="24"/>
        </w:rPr>
      </w:pPr>
    </w:p>
    <w:p w:rsidR="00CB2570" w:rsidP="00CB2570" w:rsidRDefault="00CB2570" w14:paraId="0BB02861" w14:textId="05E5BD2B">
      <w:pPr>
        <w:pStyle w:val="NoSpacing"/>
        <w:jc w:val="both"/>
        <w:rPr>
          <w:rFonts w:ascii="Times New Roman" w:hAnsi="Times New Roman"/>
          <w:sz w:val="24"/>
          <w:szCs w:val="24"/>
          <w:shd w:val="clear" w:color="auto" w:fill="FFFFFF"/>
        </w:rPr>
      </w:pPr>
      <w:r>
        <w:rPr>
          <w:rFonts w:ascii="Times New Roman" w:hAnsi="Times New Roman"/>
          <w:sz w:val="24"/>
          <w:szCs w:val="24"/>
        </w:rPr>
        <w:t>Eelnõu § 3</w:t>
      </w:r>
      <w:r w:rsidR="006C5085">
        <w:rPr>
          <w:rFonts w:ascii="Times New Roman" w:hAnsi="Times New Roman"/>
          <w:sz w:val="24"/>
          <w:szCs w:val="24"/>
        </w:rPr>
        <w:t>3</w:t>
      </w:r>
      <w:r>
        <w:rPr>
          <w:rFonts w:ascii="Times New Roman" w:hAnsi="Times New Roman"/>
          <w:sz w:val="24"/>
          <w:szCs w:val="24"/>
        </w:rPr>
        <w:t xml:space="preserve"> lõikega 4 nähakse ette</w:t>
      </w:r>
      <w:r w:rsidRPr="00F02147">
        <w:rPr>
          <w:rFonts w:ascii="Times New Roman" w:hAnsi="Times New Roman"/>
          <w:sz w:val="24"/>
          <w:szCs w:val="24"/>
        </w:rPr>
        <w:t xml:space="preserve"> reeglid olukordadeks, kui väliriigi dokumendil olev isikunimi ei ole kirjutatud ladina tähtedega. Eesti riigikeel on eesti keel, seda kasutakse a</w:t>
      </w:r>
      <w:r w:rsidRPr="00F02147">
        <w:rPr>
          <w:rFonts w:ascii="Times New Roman" w:hAnsi="Times New Roman"/>
          <w:sz w:val="24"/>
          <w:szCs w:val="24"/>
          <w:shd w:val="clear" w:color="auto" w:fill="FFFFFF"/>
        </w:rPr>
        <w:t xml:space="preserve">metlikus </w:t>
      </w:r>
      <w:r w:rsidR="00320010">
        <w:rPr>
          <w:rFonts w:ascii="Times New Roman" w:hAnsi="Times New Roman"/>
          <w:sz w:val="24"/>
          <w:szCs w:val="24"/>
          <w:shd w:val="clear" w:color="auto" w:fill="FFFFFF"/>
        </w:rPr>
        <w:t>asjaajamises</w:t>
      </w:r>
      <w:r w:rsidRPr="00F02147">
        <w:rPr>
          <w:rFonts w:ascii="Times New Roman" w:hAnsi="Times New Roman"/>
          <w:sz w:val="24"/>
          <w:szCs w:val="24"/>
          <w:shd w:val="clear" w:color="auto" w:fill="FFFFFF"/>
        </w:rPr>
        <w:t xml:space="preserve">, sh </w:t>
      </w:r>
      <w:proofErr w:type="spellStart"/>
      <w:r w:rsidR="00212282">
        <w:rPr>
          <w:rFonts w:ascii="Times New Roman" w:hAnsi="Times New Roman"/>
          <w:sz w:val="24"/>
          <w:szCs w:val="24"/>
          <w:shd w:val="clear" w:color="auto" w:fill="FFFFFF"/>
        </w:rPr>
        <w:t>RR-i</w:t>
      </w:r>
      <w:proofErr w:type="spellEnd"/>
      <w:r w:rsidRPr="00F02147">
        <w:rPr>
          <w:rFonts w:ascii="Times New Roman" w:hAnsi="Times New Roman"/>
          <w:sz w:val="24"/>
          <w:szCs w:val="24"/>
          <w:shd w:val="clear" w:color="auto" w:fill="FFFFFF"/>
        </w:rPr>
        <w:t xml:space="preserve"> ja dokumentidesse andmete kandmisel. Eesti keele märkimiseks kasutatakse eesti-ladina tähestikku. Isiku andmete kandmiseks</w:t>
      </w:r>
      <w:r w:rsidRPr="00F02147" w:rsidDel="0020659B">
        <w:rPr>
          <w:rFonts w:ascii="Times New Roman" w:hAnsi="Times New Roman"/>
          <w:sz w:val="24"/>
          <w:szCs w:val="24"/>
          <w:shd w:val="clear" w:color="auto" w:fill="FFFFFF"/>
        </w:rPr>
        <w:t xml:space="preserve"> </w:t>
      </w:r>
      <w:proofErr w:type="spellStart"/>
      <w:r w:rsidR="0020659B">
        <w:rPr>
          <w:rFonts w:ascii="Times New Roman" w:hAnsi="Times New Roman"/>
          <w:sz w:val="24"/>
          <w:szCs w:val="24"/>
          <w:shd w:val="clear" w:color="auto" w:fill="FFFFFF"/>
        </w:rPr>
        <w:t>RR-i</w:t>
      </w:r>
      <w:proofErr w:type="spellEnd"/>
      <w:r w:rsidRPr="00F02147" w:rsidR="0020659B">
        <w:rPr>
          <w:rFonts w:ascii="Times New Roman" w:hAnsi="Times New Roman"/>
          <w:sz w:val="24"/>
          <w:szCs w:val="24"/>
          <w:shd w:val="clear" w:color="auto" w:fill="FFFFFF"/>
        </w:rPr>
        <w:t xml:space="preserve"> </w:t>
      </w:r>
      <w:r w:rsidRPr="00F02147">
        <w:rPr>
          <w:rFonts w:ascii="Times New Roman" w:hAnsi="Times New Roman"/>
          <w:sz w:val="24"/>
          <w:szCs w:val="24"/>
          <w:shd w:val="clear" w:color="auto" w:fill="FFFFFF"/>
        </w:rPr>
        <w:t xml:space="preserve">saab kasutada ka muu tähestiku tähtedega kirjutatud dokumente, kirjutades vajalikud </w:t>
      </w:r>
      <w:r>
        <w:rPr>
          <w:rFonts w:ascii="Times New Roman" w:hAnsi="Times New Roman"/>
          <w:sz w:val="24"/>
          <w:szCs w:val="24"/>
          <w:shd w:val="clear" w:color="auto" w:fill="FFFFFF"/>
        </w:rPr>
        <w:t>nimed</w:t>
      </w:r>
      <w:r w:rsidRPr="00F02147">
        <w:rPr>
          <w:rFonts w:ascii="Times New Roman" w:hAnsi="Times New Roman"/>
          <w:sz w:val="24"/>
          <w:szCs w:val="24"/>
          <w:shd w:val="clear" w:color="auto" w:fill="FFFFFF"/>
        </w:rPr>
        <w:t xml:space="preserve"> ümber eesti-ladina tähestiku tähtedega.</w:t>
      </w:r>
    </w:p>
    <w:p w:rsidR="00CB2570" w:rsidP="00CB2570" w:rsidRDefault="00CB2570" w14:paraId="0009B8A8" w14:textId="77777777">
      <w:pPr>
        <w:pStyle w:val="NoSpacing"/>
        <w:jc w:val="both"/>
        <w:rPr>
          <w:rFonts w:ascii="Times New Roman" w:hAnsi="Times New Roman"/>
          <w:sz w:val="24"/>
          <w:szCs w:val="24"/>
          <w:shd w:val="clear" w:color="auto" w:fill="FFFFFF"/>
        </w:rPr>
      </w:pPr>
    </w:p>
    <w:p w:rsidR="0054031D" w:rsidP="0054031D" w:rsidRDefault="00CB2570" w14:paraId="5F8A1632" w14:textId="5996C9AD">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Eelnõu § 3</w:t>
      </w:r>
      <w:r w:rsidR="006C5085">
        <w:rPr>
          <w:rFonts w:ascii="Times New Roman" w:hAnsi="Times New Roman"/>
          <w:sz w:val="24"/>
          <w:szCs w:val="24"/>
          <w:shd w:val="clear" w:color="auto" w:fill="FFFFFF"/>
        </w:rPr>
        <w:t>3</w:t>
      </w:r>
      <w:r>
        <w:rPr>
          <w:rFonts w:ascii="Times New Roman" w:hAnsi="Times New Roman"/>
          <w:sz w:val="24"/>
          <w:szCs w:val="24"/>
          <w:shd w:val="clear" w:color="auto" w:fill="FFFFFF"/>
        </w:rPr>
        <w:t xml:space="preserve"> lõikega </w:t>
      </w:r>
      <w:r w:rsidR="00047B55">
        <w:rPr>
          <w:rFonts w:ascii="Times New Roman" w:hAnsi="Times New Roman"/>
          <w:sz w:val="24"/>
          <w:szCs w:val="24"/>
          <w:shd w:val="clear" w:color="auto" w:fill="FFFFFF"/>
        </w:rPr>
        <w:t>5</w:t>
      </w:r>
      <w:r>
        <w:rPr>
          <w:rFonts w:ascii="Times New Roman" w:hAnsi="Times New Roman"/>
          <w:sz w:val="24"/>
          <w:szCs w:val="24"/>
          <w:shd w:val="clear" w:color="auto" w:fill="FFFFFF"/>
        </w:rPr>
        <w:t xml:space="preserve"> antakse valdkonna eest vastutavale ministrile volitusnorm </w:t>
      </w:r>
      <w:r w:rsidR="0033377C">
        <w:rPr>
          <w:rFonts w:ascii="Times New Roman" w:hAnsi="Times New Roman"/>
          <w:sz w:val="24"/>
          <w:szCs w:val="24"/>
          <w:shd w:val="clear" w:color="auto" w:fill="FFFFFF"/>
        </w:rPr>
        <w:t xml:space="preserve">kohaldamise, osalise kohaldamise ja </w:t>
      </w:r>
      <w:r>
        <w:rPr>
          <w:rFonts w:ascii="Times New Roman" w:hAnsi="Times New Roman"/>
          <w:sz w:val="24"/>
          <w:szCs w:val="24"/>
          <w:shd w:val="clear" w:color="auto" w:fill="FFFFFF"/>
        </w:rPr>
        <w:t>ü</w:t>
      </w:r>
      <w:r w:rsidRPr="00F02147">
        <w:rPr>
          <w:rFonts w:ascii="Times New Roman" w:hAnsi="Times New Roman"/>
          <w:sz w:val="24"/>
          <w:szCs w:val="24"/>
          <w:shd w:val="clear" w:color="auto" w:fill="FFFFFF"/>
        </w:rPr>
        <w:t xml:space="preserve">mberkirjutamiseks vajalike </w:t>
      </w:r>
      <w:r w:rsidR="0033377C">
        <w:rPr>
          <w:rFonts w:ascii="Times New Roman" w:hAnsi="Times New Roman"/>
          <w:sz w:val="24"/>
          <w:szCs w:val="24"/>
          <w:shd w:val="clear" w:color="auto" w:fill="FFFFFF"/>
        </w:rPr>
        <w:t xml:space="preserve">täpsemate </w:t>
      </w:r>
      <w:r w:rsidRPr="00F02147">
        <w:rPr>
          <w:rFonts w:ascii="Times New Roman" w:hAnsi="Times New Roman"/>
          <w:sz w:val="24"/>
          <w:szCs w:val="24"/>
          <w:shd w:val="clear" w:color="auto" w:fill="FFFFFF"/>
        </w:rPr>
        <w:t>reeglite kehtestamiseks määrusega</w:t>
      </w:r>
      <w:r w:rsidR="0033377C">
        <w:rPr>
          <w:rFonts w:ascii="Times New Roman" w:hAnsi="Times New Roman"/>
          <w:sz w:val="24"/>
          <w:szCs w:val="24"/>
          <w:shd w:val="clear" w:color="auto" w:fill="FFFFFF"/>
        </w:rPr>
        <w:t>.</w:t>
      </w:r>
    </w:p>
    <w:p w:rsidR="0054031D" w:rsidP="0054031D" w:rsidRDefault="0054031D" w14:paraId="58800798" w14:textId="77777777">
      <w:pPr>
        <w:spacing w:after="0" w:line="240" w:lineRule="auto"/>
        <w:jc w:val="both"/>
        <w:rPr>
          <w:rFonts w:ascii="Times New Roman" w:hAnsi="Times New Roman"/>
          <w:sz w:val="24"/>
          <w:szCs w:val="24"/>
          <w:shd w:val="clear" w:color="auto" w:fill="FFFFFF"/>
        </w:rPr>
      </w:pPr>
    </w:p>
    <w:p w:rsidR="0054031D" w:rsidP="0054031D" w:rsidRDefault="003C4944" w14:paraId="36062259" w14:textId="11ECFD57">
      <w:pPr>
        <w:spacing w:after="0" w:line="240" w:lineRule="auto"/>
        <w:jc w:val="both"/>
        <w:rPr>
          <w:rFonts w:ascii="Times New Roman" w:hAnsi="Times New Roman" w:cs="Times New Roman"/>
          <w:sz w:val="24"/>
          <w:szCs w:val="24"/>
        </w:rPr>
      </w:pPr>
      <w:r>
        <w:rPr>
          <w:rFonts w:ascii="Times New Roman" w:hAnsi="Times New Roman"/>
          <w:sz w:val="24"/>
          <w:szCs w:val="24"/>
          <w:shd w:val="clear" w:color="auto" w:fill="FFFFFF"/>
        </w:rPr>
        <w:t>Eelnõu § 3</w:t>
      </w:r>
      <w:r w:rsidR="00C6749F">
        <w:rPr>
          <w:rFonts w:ascii="Times New Roman" w:hAnsi="Times New Roman"/>
          <w:sz w:val="24"/>
          <w:szCs w:val="24"/>
          <w:shd w:val="clear" w:color="auto" w:fill="FFFFFF"/>
        </w:rPr>
        <w:t>4</w:t>
      </w:r>
      <w:r>
        <w:rPr>
          <w:rFonts w:ascii="Times New Roman" w:hAnsi="Times New Roman"/>
          <w:sz w:val="24"/>
          <w:szCs w:val="24"/>
          <w:shd w:val="clear" w:color="auto" w:fill="FFFFFF"/>
        </w:rPr>
        <w:t xml:space="preserve"> lõikega </w:t>
      </w:r>
      <w:r w:rsidR="00B832AD">
        <w:rPr>
          <w:rFonts w:ascii="Times New Roman" w:hAnsi="Times New Roman"/>
          <w:sz w:val="24"/>
          <w:szCs w:val="24"/>
          <w:shd w:val="clear" w:color="auto" w:fill="FFFFFF"/>
        </w:rPr>
        <w:t>6</w:t>
      </w:r>
      <w:r w:rsidRPr="00F02147" w:rsidR="00CB2570">
        <w:rPr>
          <w:rFonts w:ascii="Times New Roman" w:hAnsi="Times New Roman"/>
          <w:sz w:val="24"/>
          <w:szCs w:val="24"/>
          <w:shd w:val="clear" w:color="auto" w:fill="FFFFFF"/>
        </w:rPr>
        <w:t xml:space="preserve"> antakse volitusnorm </w:t>
      </w:r>
      <w:r w:rsidRPr="00F02147" w:rsidR="00CB2570">
        <w:rPr>
          <w:rFonts w:ascii="Times New Roman" w:hAnsi="Times New Roman"/>
          <w:sz w:val="24"/>
          <w:szCs w:val="24"/>
        </w:rPr>
        <w:t>isikunime keelelise päritolu mõttes lähteriigis ametlikult kehtiva tähetabeli heakskiitmiseks</w:t>
      </w:r>
      <w:r w:rsidR="00CB2570">
        <w:rPr>
          <w:rFonts w:ascii="Times New Roman" w:hAnsi="Times New Roman"/>
          <w:sz w:val="24"/>
          <w:szCs w:val="24"/>
        </w:rPr>
        <w:t xml:space="preserve"> valdkonna eest vastutava ministri käskkirjaga.</w:t>
      </w:r>
      <w:r w:rsidR="0054031D">
        <w:rPr>
          <w:rFonts w:ascii="Times New Roman" w:hAnsi="Times New Roman"/>
          <w:sz w:val="24"/>
          <w:szCs w:val="24"/>
        </w:rPr>
        <w:t xml:space="preserve"> </w:t>
      </w:r>
      <w:r w:rsidRPr="000A4CC3" w:rsidR="0054031D">
        <w:rPr>
          <w:rFonts w:ascii="Times New Roman" w:hAnsi="Times New Roman"/>
          <w:sz w:val="24"/>
          <w:szCs w:val="24"/>
        </w:rPr>
        <w:t xml:space="preserve">Volitusnorm annab võimaluse valdkonna eest vastutaval ministril lisaks kiita heaks isikunime ümberkirjutamisel kohaldatavad isikunime keelelise päritolu mõttes lähteriigis ametlikult kehtivad tähetabelid, mida kohaldatakse inimese taotluse alusel isikunime ümberkirjutamisel. </w:t>
      </w:r>
      <w:proofErr w:type="spellStart"/>
      <w:r w:rsidR="0020659B">
        <w:rPr>
          <w:rFonts w:ascii="Times New Roman" w:hAnsi="Times New Roman"/>
          <w:sz w:val="24"/>
          <w:szCs w:val="24"/>
        </w:rPr>
        <w:t>NS-i</w:t>
      </w:r>
      <w:proofErr w:type="spellEnd"/>
      <w:r w:rsidR="0020659B">
        <w:rPr>
          <w:rFonts w:ascii="Times New Roman" w:hAnsi="Times New Roman"/>
          <w:sz w:val="24"/>
          <w:szCs w:val="24"/>
        </w:rPr>
        <w:t xml:space="preserve"> kohaselt</w:t>
      </w:r>
      <w:r w:rsidRPr="000A4CC3" w:rsidR="0054031D">
        <w:rPr>
          <w:rFonts w:ascii="Times New Roman" w:hAnsi="Times New Roman"/>
          <w:sz w:val="24"/>
          <w:szCs w:val="24"/>
        </w:rPr>
        <w:t xml:space="preserve"> andis Vabariigi Valitsus määrusega volitusnormi valdkonna eest vastutavale ministrile käskkirjaga kinnitamiseks. </w:t>
      </w:r>
      <w:r w:rsidR="0020659B">
        <w:rPr>
          <w:rFonts w:ascii="Times New Roman" w:hAnsi="Times New Roman"/>
          <w:sz w:val="24"/>
          <w:szCs w:val="24"/>
        </w:rPr>
        <w:t xml:space="preserve">Vabariigi Valitsuse taset enam vajalikuks ei peeta. </w:t>
      </w:r>
      <w:r w:rsidRPr="000A4CC3" w:rsidR="0054031D">
        <w:rPr>
          <w:rFonts w:ascii="Times New Roman" w:hAnsi="Times New Roman"/>
          <w:sz w:val="24"/>
          <w:szCs w:val="24"/>
        </w:rPr>
        <w:t xml:space="preserve">Kui ministri määrusega kehtestada eespool nimetatud ühtsed tähetabelid, tagatakse õigusselgus inimestele, kes teavad, milliseid reegleid ja tabeleid on võimalik </w:t>
      </w:r>
      <w:r w:rsidR="0054031D">
        <w:rPr>
          <w:rFonts w:ascii="Times New Roman" w:hAnsi="Times New Roman"/>
          <w:sz w:val="24"/>
          <w:szCs w:val="24"/>
        </w:rPr>
        <w:t>kasutada</w:t>
      </w:r>
      <w:r w:rsidRPr="000A4CC3" w:rsidR="0054031D">
        <w:rPr>
          <w:rFonts w:ascii="Times New Roman" w:hAnsi="Times New Roman"/>
          <w:sz w:val="24"/>
          <w:szCs w:val="24"/>
        </w:rPr>
        <w:t>.</w:t>
      </w:r>
    </w:p>
    <w:p w:rsidR="003C4944" w:rsidP="00CB2570" w:rsidRDefault="003C4944" w14:paraId="448F9D58" w14:textId="77777777">
      <w:pPr>
        <w:pStyle w:val="NoSpacing"/>
        <w:jc w:val="both"/>
        <w:rPr>
          <w:rFonts w:ascii="Times New Roman" w:hAnsi="Times New Roman"/>
          <w:sz w:val="24"/>
          <w:szCs w:val="24"/>
        </w:rPr>
      </w:pPr>
    </w:p>
    <w:p w:rsidRPr="003C4944" w:rsidR="00CB2570" w:rsidP="00CB2570" w:rsidRDefault="003C4944" w14:paraId="3790450B" w14:textId="46A7263C">
      <w:pPr>
        <w:pStyle w:val="NoSpacing"/>
        <w:jc w:val="both"/>
        <w:rPr>
          <w:rFonts w:ascii="Times New Roman" w:hAnsi="Times New Roman"/>
          <w:sz w:val="24"/>
          <w:szCs w:val="24"/>
        </w:rPr>
      </w:pPr>
      <w:r w:rsidRPr="36BA6DC8" w:rsidR="238B85E5">
        <w:rPr>
          <w:rFonts w:ascii="Times New Roman" w:hAnsi="Times New Roman"/>
          <w:sz w:val="24"/>
          <w:szCs w:val="24"/>
        </w:rPr>
        <w:t>Eel</w:t>
      </w:r>
      <w:r w:rsidRPr="36BA6DC8" w:rsidR="4D95B463">
        <w:rPr>
          <w:rFonts w:ascii="Times New Roman" w:hAnsi="Times New Roman"/>
          <w:sz w:val="24"/>
          <w:szCs w:val="24"/>
        </w:rPr>
        <w:t>nõu § 3</w:t>
      </w:r>
      <w:r w:rsidRPr="36BA6DC8" w:rsidR="2779339D">
        <w:rPr>
          <w:rFonts w:ascii="Times New Roman" w:hAnsi="Times New Roman"/>
          <w:sz w:val="24"/>
          <w:szCs w:val="24"/>
        </w:rPr>
        <w:t>3</w:t>
      </w:r>
      <w:r w:rsidRPr="36BA6DC8" w:rsidR="4D95B463">
        <w:rPr>
          <w:rFonts w:ascii="Times New Roman" w:hAnsi="Times New Roman"/>
          <w:sz w:val="24"/>
          <w:szCs w:val="24"/>
        </w:rPr>
        <w:t xml:space="preserve"> lõikega </w:t>
      </w:r>
      <w:r w:rsidRPr="36BA6DC8" w:rsidR="57321BC2">
        <w:rPr>
          <w:rFonts w:ascii="Times New Roman" w:hAnsi="Times New Roman"/>
          <w:sz w:val="24"/>
          <w:szCs w:val="24"/>
        </w:rPr>
        <w:t>7</w:t>
      </w:r>
      <w:r w:rsidRPr="36BA6DC8" w:rsidR="4D95B463">
        <w:rPr>
          <w:rFonts w:ascii="Times New Roman" w:hAnsi="Times New Roman"/>
          <w:sz w:val="24"/>
          <w:szCs w:val="24"/>
        </w:rPr>
        <w:t xml:space="preserve"> </w:t>
      </w:r>
      <w:r w:rsidRPr="36BA6DC8" w:rsidR="589382AF">
        <w:rPr>
          <w:rFonts w:ascii="Times New Roman" w:hAnsi="Times New Roman"/>
          <w:sz w:val="24"/>
          <w:szCs w:val="24"/>
        </w:rPr>
        <w:t>märgitakse</w:t>
      </w:r>
      <w:r w:rsidRPr="36BA6DC8" w:rsidR="4D95B463">
        <w:rPr>
          <w:rFonts w:ascii="Times New Roman" w:hAnsi="Times New Roman"/>
          <w:sz w:val="24"/>
          <w:szCs w:val="24"/>
        </w:rPr>
        <w:t xml:space="preserve"> võimalus küsida </w:t>
      </w:r>
      <w:del w:author="Maarja-Liis Lall - JUSTDIGI" w:date="2026-01-30T08:08:40.28Z" w:id="1235630336">
        <w:r w:rsidRPr="36BA6DC8" w:rsidDel="4D95B463">
          <w:rPr>
            <w:rFonts w:ascii="Times New Roman" w:hAnsi="Times New Roman"/>
            <w:sz w:val="24"/>
            <w:szCs w:val="24"/>
          </w:rPr>
          <w:delText>nimeteaduslikult usaldusasutuselt</w:delText>
        </w:r>
      </w:del>
      <w:ins w:author="Maarja-Liis Lall - JUSTDIGI" w:date="2026-01-30T08:08:40.667Z" w:id="1011549068">
        <w:r w:rsidRPr="36BA6DC8" w:rsidR="55EF9653">
          <w:rPr>
            <w:rFonts w:ascii="Times New Roman" w:hAnsi="Times New Roman"/>
            <w:sz w:val="24"/>
            <w:szCs w:val="24"/>
          </w:rPr>
          <w:t>komi</w:t>
        </w:r>
      </w:ins>
      <w:r w:rsidRPr="36BA6DC8" w:rsidR="4D95B463">
        <w:rPr>
          <w:rFonts w:ascii="Times New Roman" w:hAnsi="Times New Roman"/>
          <w:sz w:val="24"/>
          <w:szCs w:val="24"/>
        </w:rPr>
        <w:t xml:space="preserve"> arvamust i</w:t>
      </w:r>
      <w:r w:rsidRPr="36BA6DC8" w:rsidR="4D95B463">
        <w:rPr>
          <w:rFonts w:ascii="Times New Roman" w:hAnsi="Times New Roman"/>
          <w:sz w:val="24"/>
          <w:szCs w:val="24"/>
        </w:rPr>
        <w:t>sikunimede</w:t>
      </w:r>
      <w:r w:rsidRPr="36BA6DC8" w:rsidR="303346C7">
        <w:rPr>
          <w:rFonts w:ascii="Times New Roman" w:hAnsi="Times New Roman"/>
          <w:sz w:val="24"/>
          <w:szCs w:val="24"/>
        </w:rPr>
        <w:t xml:space="preserve"> kohaldamisel,</w:t>
      </w:r>
      <w:r w:rsidRPr="36BA6DC8" w:rsidR="4D95B463">
        <w:rPr>
          <w:rFonts w:ascii="Times New Roman" w:hAnsi="Times New Roman"/>
          <w:sz w:val="24"/>
          <w:szCs w:val="24"/>
        </w:rPr>
        <w:t xml:space="preserve"> ümberkirjutamise reeglite rakendamisel, tähetabelite kasutamisel</w:t>
      </w:r>
      <w:r w:rsidRPr="36BA6DC8" w:rsidR="303346C7">
        <w:rPr>
          <w:rFonts w:ascii="Times New Roman" w:hAnsi="Times New Roman"/>
          <w:sz w:val="24"/>
          <w:szCs w:val="24"/>
        </w:rPr>
        <w:t>.</w:t>
      </w:r>
    </w:p>
    <w:p w:rsidR="00E33980" w:rsidP="00F02147" w:rsidRDefault="00E33980" w14:paraId="1961366D" w14:textId="77777777">
      <w:pPr>
        <w:pStyle w:val="NoSpacing"/>
        <w:jc w:val="both"/>
        <w:rPr>
          <w:rFonts w:ascii="Times New Roman" w:hAnsi="Times New Roman"/>
          <w:sz w:val="24"/>
          <w:szCs w:val="24"/>
        </w:rPr>
      </w:pPr>
    </w:p>
    <w:p w:rsidR="001D48A3" w:rsidP="00F02147" w:rsidRDefault="001D48A3" w14:paraId="2BC133E5" w14:textId="7DCBF1FD">
      <w:pPr>
        <w:pStyle w:val="NoSpacing"/>
        <w:jc w:val="both"/>
        <w:rPr>
          <w:rFonts w:ascii="Times New Roman" w:hAnsi="Times New Roman"/>
          <w:sz w:val="24"/>
          <w:szCs w:val="24"/>
        </w:rPr>
      </w:pPr>
      <w:r>
        <w:rPr>
          <w:rFonts w:ascii="Times New Roman" w:hAnsi="Times New Roman"/>
          <w:b/>
          <w:bCs/>
          <w:sz w:val="24"/>
          <w:szCs w:val="24"/>
        </w:rPr>
        <w:t>Eelnõu § 3</w:t>
      </w:r>
      <w:r w:rsidR="00DD4CD4">
        <w:rPr>
          <w:rFonts w:ascii="Times New Roman" w:hAnsi="Times New Roman"/>
          <w:b/>
          <w:bCs/>
          <w:sz w:val="24"/>
          <w:szCs w:val="24"/>
        </w:rPr>
        <w:t>4</w:t>
      </w:r>
      <w:r>
        <w:rPr>
          <w:rFonts w:ascii="Times New Roman" w:hAnsi="Times New Roman"/>
          <w:b/>
          <w:bCs/>
          <w:sz w:val="24"/>
          <w:szCs w:val="24"/>
        </w:rPr>
        <w:t xml:space="preserve"> </w:t>
      </w:r>
      <w:r>
        <w:rPr>
          <w:rFonts w:ascii="Times New Roman" w:hAnsi="Times New Roman"/>
          <w:sz w:val="24"/>
          <w:szCs w:val="24"/>
        </w:rPr>
        <w:t xml:space="preserve">reguleeritakse </w:t>
      </w:r>
      <w:proofErr w:type="spellStart"/>
      <w:r w:rsidR="00EB5F6C">
        <w:rPr>
          <w:rFonts w:ascii="Times New Roman" w:hAnsi="Times New Roman"/>
          <w:sz w:val="24"/>
          <w:szCs w:val="24"/>
        </w:rPr>
        <w:t>RR-i</w:t>
      </w:r>
      <w:proofErr w:type="spellEnd"/>
      <w:r>
        <w:rPr>
          <w:rFonts w:ascii="Times New Roman" w:hAnsi="Times New Roman"/>
          <w:sz w:val="24"/>
          <w:szCs w:val="24"/>
        </w:rPr>
        <w:t xml:space="preserve"> kantud isikunime korrastamine.</w:t>
      </w:r>
    </w:p>
    <w:p w:rsidR="0081085F" w:rsidP="00F02147" w:rsidRDefault="0081085F" w14:paraId="5EF56B8E" w14:textId="77777777">
      <w:pPr>
        <w:pStyle w:val="NoSpacing"/>
        <w:jc w:val="both"/>
        <w:rPr>
          <w:rFonts w:ascii="Times New Roman" w:hAnsi="Times New Roman"/>
          <w:sz w:val="24"/>
          <w:szCs w:val="24"/>
        </w:rPr>
      </w:pPr>
    </w:p>
    <w:p w:rsidR="0081085F" w:rsidP="36BA6DC8" w:rsidRDefault="0081085F" w14:paraId="5478BA55" w14:textId="324AAED6">
      <w:pPr>
        <w:pStyle w:val="NormalWeb"/>
        <w:shd w:val="clear" w:color="auto" w:fill="FFFFFF" w:themeFill="background1"/>
        <w:spacing w:before="0" w:beforeAutospacing="off" w:after="0" w:afterAutospacing="off"/>
        <w:jc w:val="both"/>
      </w:pPr>
      <w:r w:rsidR="1A942CE5">
        <w:rPr/>
        <w:t>Eelnõu § 3</w:t>
      </w:r>
      <w:r w:rsidR="29B28E80">
        <w:rPr/>
        <w:t>4</w:t>
      </w:r>
      <w:r w:rsidR="1A942CE5">
        <w:rPr/>
        <w:t xml:space="preserve"> lõige 1 </w:t>
      </w:r>
      <w:r w:rsidR="1CC22330">
        <w:rPr/>
        <w:t>luuakse õiguslik alus</w:t>
      </w:r>
      <w:r w:rsidR="1CC22330">
        <w:rPr/>
        <w:t xml:space="preserve"> </w:t>
      </w:r>
      <w:r w:rsidR="50A26A8F">
        <w:rPr/>
        <w:t>RR-i</w:t>
      </w:r>
      <w:r w:rsidR="1CC22330">
        <w:rPr/>
        <w:t xml:space="preserve"> kantud isikunime korrastamiseks. </w:t>
      </w:r>
      <w:r w:rsidR="1CC22330">
        <w:rPr/>
        <w:t>R</w:t>
      </w:r>
      <w:r w:rsidR="50A26A8F">
        <w:rPr/>
        <w:t>R-i</w:t>
      </w:r>
      <w:r w:rsidR="1CC22330">
        <w:rPr/>
        <w:t xml:space="preserve"> andmesubjekti määratlus on RRS</w:t>
      </w:r>
      <w:r w:rsidR="246FC031">
        <w:rPr/>
        <w:t>-</w:t>
      </w:r>
      <w:r w:rsidR="1CC22330">
        <w:rPr/>
        <w:t xml:space="preserve">i §-s 5, lihtsustatult öeldes on lisaks Eesti kodanikule andmesubjekt ka teatud tingimustele vastav välismaalane. Kuna </w:t>
      </w:r>
      <w:r w:rsidR="7FAA6ED9">
        <w:rPr/>
        <w:t>RR-i</w:t>
      </w:r>
      <w:r w:rsidR="1CC22330">
        <w:rPr/>
        <w:t xml:space="preserve"> kantud andmete õigsust eeldatakse (RRS § 6 lõige 1) ning avaliku ülesande täitmisel lähtutakse </w:t>
      </w:r>
      <w:r w:rsidR="7FAA6ED9">
        <w:rPr/>
        <w:t>RR-i</w:t>
      </w:r>
      <w:r w:rsidR="1CC22330">
        <w:rPr/>
        <w:t xml:space="preserve"> kantud põhiandmetest (RRS § 6 lõige 2), on oluline, et RR andmed on aja- ja asjakohased. Kuna </w:t>
      </w:r>
      <w:r w:rsidR="246FC031">
        <w:rPr/>
        <w:t xml:space="preserve">paljude </w:t>
      </w:r>
      <w:r w:rsidR="1CC22330">
        <w:rPr/>
        <w:t xml:space="preserve">riikide vahel ei toimu elanikkonna andmete vahetamist või on see vähene, on vajalik, et isik ise annab </w:t>
      </w:r>
      <w:r w:rsidR="1CC22330">
        <w:rPr/>
        <w:t>RR</w:t>
      </w:r>
      <w:r w:rsidR="246FC031">
        <w:rPr/>
        <w:t>-</w:t>
      </w:r>
      <w:r w:rsidR="1CC22330">
        <w:rPr/>
        <w:t>i</w:t>
      </w:r>
      <w:r w:rsidR="1CC22330">
        <w:rPr/>
        <w:t xml:space="preserve"> andmeid, kui tema isikunimi on välisriigis muutunud. </w:t>
      </w:r>
      <w:commentRangeStart w:id="2072186085"/>
      <w:r w:rsidR="1CC22330">
        <w:rPr/>
        <w:t xml:space="preserve">Andmete aktuaalsuse tagamiseks sätestatakse 30-päevane tähtaeg, mille jooksul isik peab nime muutumist tõendava dokumendi esitama perekonnaseisutoiminguid tegevale </w:t>
      </w:r>
      <w:r w:rsidR="7D21901C">
        <w:rPr/>
        <w:t>KOV-</w:t>
      </w:r>
      <w:r w:rsidR="246FC031">
        <w:rPr/>
        <w:t>i</w:t>
      </w:r>
      <w:r w:rsidR="7D21901C">
        <w:rPr/>
        <w:t>le</w:t>
      </w:r>
      <w:r w:rsidR="248A1557">
        <w:rPr/>
        <w:t xml:space="preserve"> või Eesti välisesindusele.</w:t>
      </w:r>
      <w:commentRangeEnd w:id="2072186085"/>
      <w:r>
        <w:rPr>
          <w:rStyle w:val="CommentReference"/>
        </w:rPr>
        <w:commentReference w:id="2072186085"/>
      </w:r>
    </w:p>
    <w:p w:rsidRPr="001D48A3" w:rsidR="004B32BE" w:rsidP="00F02147" w:rsidRDefault="004B32BE" w14:paraId="6945B820" w14:textId="77777777">
      <w:pPr>
        <w:pStyle w:val="NoSpacing"/>
        <w:jc w:val="both"/>
        <w:rPr>
          <w:rFonts w:ascii="Times New Roman" w:hAnsi="Times New Roman"/>
          <w:sz w:val="24"/>
          <w:szCs w:val="24"/>
        </w:rPr>
      </w:pPr>
    </w:p>
    <w:p w:rsidRPr="00F02147" w:rsidR="00EF62AB" w:rsidP="00F02147" w:rsidRDefault="00E33980" w14:paraId="4F5597FD" w14:textId="76220ABA">
      <w:pPr>
        <w:pStyle w:val="NoSpacing"/>
        <w:jc w:val="both"/>
        <w:rPr>
          <w:rFonts w:ascii="Times New Roman" w:hAnsi="Times New Roman"/>
          <w:sz w:val="24"/>
          <w:szCs w:val="24"/>
        </w:rPr>
      </w:pPr>
      <w:r>
        <w:rPr>
          <w:rFonts w:ascii="Times New Roman" w:hAnsi="Times New Roman"/>
          <w:sz w:val="24"/>
          <w:szCs w:val="24"/>
        </w:rPr>
        <w:t>Eelnõu § 3</w:t>
      </w:r>
      <w:r w:rsidR="00D4649F">
        <w:rPr>
          <w:rFonts w:ascii="Times New Roman" w:hAnsi="Times New Roman"/>
          <w:sz w:val="24"/>
          <w:szCs w:val="24"/>
        </w:rPr>
        <w:t>4</w:t>
      </w:r>
      <w:r>
        <w:rPr>
          <w:rFonts w:ascii="Times New Roman" w:hAnsi="Times New Roman"/>
          <w:sz w:val="24"/>
          <w:szCs w:val="24"/>
        </w:rPr>
        <w:t xml:space="preserve"> lõige </w:t>
      </w:r>
      <w:r w:rsidR="004B32BE">
        <w:rPr>
          <w:rFonts w:ascii="Times New Roman" w:hAnsi="Times New Roman"/>
          <w:sz w:val="24"/>
          <w:szCs w:val="24"/>
        </w:rPr>
        <w:t>2</w:t>
      </w:r>
      <w:r>
        <w:rPr>
          <w:rFonts w:ascii="Times New Roman" w:hAnsi="Times New Roman"/>
          <w:sz w:val="24"/>
          <w:szCs w:val="24"/>
        </w:rPr>
        <w:t xml:space="preserve"> näeb ette, et i</w:t>
      </w:r>
      <w:r w:rsidRPr="00F02147" w:rsidR="00EF62AB">
        <w:rPr>
          <w:rFonts w:ascii="Times New Roman" w:hAnsi="Times New Roman"/>
          <w:sz w:val="24"/>
          <w:szCs w:val="24"/>
        </w:rPr>
        <w:t>sikunime kandmiseks dokumenti või andmekogusse tuleb esitada asjakohane usaldusväärne dokument. Eraldi nõuded on Eesti kodanike ja Eesti kodakondsuste isikute ning välisriigi kodanike dokumentidele</w:t>
      </w:r>
      <w:r w:rsidRPr="00F02147" w:rsidR="005B37C9">
        <w:rPr>
          <w:rFonts w:ascii="Times New Roman" w:hAnsi="Times New Roman"/>
          <w:sz w:val="24"/>
          <w:szCs w:val="24"/>
        </w:rPr>
        <w:t xml:space="preserve">, samuti sõltub dokumentide nõue </w:t>
      </w:r>
      <w:proofErr w:type="spellStart"/>
      <w:r w:rsidR="003A41AE">
        <w:rPr>
          <w:rFonts w:ascii="Times New Roman" w:hAnsi="Times New Roman"/>
          <w:sz w:val="24"/>
          <w:szCs w:val="24"/>
        </w:rPr>
        <w:t>RR-i</w:t>
      </w:r>
      <w:proofErr w:type="spellEnd"/>
      <w:r w:rsidRPr="00F02147" w:rsidR="005B37C9">
        <w:rPr>
          <w:rFonts w:ascii="Times New Roman" w:hAnsi="Times New Roman"/>
          <w:sz w:val="24"/>
          <w:szCs w:val="24"/>
        </w:rPr>
        <w:t xml:space="preserve"> </w:t>
      </w:r>
      <w:proofErr w:type="spellStart"/>
      <w:r w:rsidRPr="00F02147" w:rsidR="005B37C9">
        <w:rPr>
          <w:rFonts w:ascii="Times New Roman" w:hAnsi="Times New Roman"/>
          <w:sz w:val="24"/>
          <w:szCs w:val="24"/>
        </w:rPr>
        <w:t>andmesubjektsusest</w:t>
      </w:r>
      <w:proofErr w:type="spellEnd"/>
      <w:r w:rsidRPr="00F02147" w:rsidR="005B37C9">
        <w:rPr>
          <w:rFonts w:ascii="Times New Roman" w:hAnsi="Times New Roman"/>
          <w:sz w:val="24"/>
          <w:szCs w:val="24"/>
        </w:rPr>
        <w:t>.</w:t>
      </w:r>
    </w:p>
    <w:p w:rsidRPr="00F02147" w:rsidR="00EF62AB" w:rsidP="00F02147" w:rsidRDefault="00EF62AB" w14:paraId="0863374E" w14:textId="77777777">
      <w:pPr>
        <w:pStyle w:val="NoSpacing"/>
        <w:jc w:val="both"/>
        <w:rPr>
          <w:rFonts w:ascii="Times New Roman" w:hAnsi="Times New Roman"/>
          <w:sz w:val="24"/>
          <w:szCs w:val="24"/>
        </w:rPr>
      </w:pPr>
    </w:p>
    <w:p w:rsidRPr="00F02147" w:rsidR="00EF62AB" w:rsidP="00F02147" w:rsidRDefault="00EF62AB" w14:paraId="2985FF51" w14:textId="6EF7FF2C">
      <w:pPr>
        <w:pStyle w:val="NoSpacing"/>
        <w:jc w:val="both"/>
        <w:rPr>
          <w:rFonts w:ascii="Times New Roman" w:hAnsi="Times New Roman"/>
          <w:sz w:val="24"/>
          <w:szCs w:val="24"/>
        </w:rPr>
      </w:pPr>
      <w:r w:rsidRPr="00F02147">
        <w:rPr>
          <w:rFonts w:ascii="Times New Roman" w:hAnsi="Times New Roman"/>
          <w:sz w:val="24"/>
          <w:szCs w:val="24"/>
        </w:rPr>
        <w:t>Eesti kodaniku ja Eesti kodakondsuseta isiku andmed</w:t>
      </w:r>
      <w:r w:rsidRPr="00F02147" w:rsidR="005B37C9">
        <w:rPr>
          <w:rFonts w:ascii="Times New Roman" w:hAnsi="Times New Roman"/>
          <w:sz w:val="24"/>
          <w:szCs w:val="24"/>
        </w:rPr>
        <w:t>, sh isikunimi,</w:t>
      </w:r>
      <w:r w:rsidRPr="00F02147">
        <w:rPr>
          <w:rFonts w:ascii="Times New Roman" w:hAnsi="Times New Roman"/>
          <w:sz w:val="24"/>
          <w:szCs w:val="24"/>
        </w:rPr>
        <w:t xml:space="preserve"> on </w:t>
      </w:r>
      <w:proofErr w:type="spellStart"/>
      <w:r w:rsidR="003A41AE">
        <w:rPr>
          <w:rFonts w:ascii="Times New Roman" w:hAnsi="Times New Roman"/>
          <w:sz w:val="24"/>
          <w:szCs w:val="24"/>
        </w:rPr>
        <w:t>RR-</w:t>
      </w:r>
      <w:r w:rsidR="0020659B">
        <w:rPr>
          <w:rFonts w:ascii="Times New Roman" w:hAnsi="Times New Roman"/>
          <w:sz w:val="24"/>
          <w:szCs w:val="24"/>
        </w:rPr>
        <w:t>i</w:t>
      </w:r>
      <w:r w:rsidR="003A41AE">
        <w:rPr>
          <w:rFonts w:ascii="Times New Roman" w:hAnsi="Times New Roman"/>
          <w:sz w:val="24"/>
          <w:szCs w:val="24"/>
        </w:rPr>
        <w:t>s</w:t>
      </w:r>
      <w:proofErr w:type="spellEnd"/>
      <w:r w:rsidRPr="00F02147">
        <w:rPr>
          <w:rFonts w:ascii="Times New Roman" w:hAnsi="Times New Roman"/>
          <w:sz w:val="24"/>
          <w:szCs w:val="24"/>
        </w:rPr>
        <w:t xml:space="preserve"> olemas ning välisriigi dokument saab tõendada välisriigis toimunud nimemuutust. Isiku nimi saab välisriigil olla muut</w:t>
      </w:r>
      <w:r w:rsidR="001B330B">
        <w:rPr>
          <w:rFonts w:ascii="Times New Roman" w:hAnsi="Times New Roman"/>
          <w:sz w:val="24"/>
          <w:szCs w:val="24"/>
        </w:rPr>
        <w:t>u</w:t>
      </w:r>
      <w:r w:rsidRPr="00F02147">
        <w:rPr>
          <w:rFonts w:ascii="Times New Roman" w:hAnsi="Times New Roman"/>
          <w:sz w:val="24"/>
          <w:szCs w:val="24"/>
        </w:rPr>
        <w:t>nud perekonnaseisusündmusega, näiteks on abielu sõlmimisel või lahutamisel perekonnanime vahetatud</w:t>
      </w:r>
      <w:r w:rsidRPr="00F02147" w:rsidR="00E877CE">
        <w:rPr>
          <w:rFonts w:ascii="Times New Roman" w:hAnsi="Times New Roman"/>
          <w:sz w:val="24"/>
          <w:szCs w:val="24"/>
        </w:rPr>
        <w:t xml:space="preserve">, põlvnemise tuvastamisel või vaidlustamisel teise vanema perekonnanimi antud. Mõnes riigis (näiteks Suurbritannia) on võimalik ka mittekodanikul isikunime muuta, seega võib uue isikunime kanda </w:t>
      </w:r>
      <w:proofErr w:type="spellStart"/>
      <w:r w:rsidR="003A41AE">
        <w:rPr>
          <w:rFonts w:ascii="Times New Roman" w:hAnsi="Times New Roman"/>
          <w:sz w:val="24"/>
          <w:szCs w:val="24"/>
        </w:rPr>
        <w:t>RR-i</w:t>
      </w:r>
      <w:proofErr w:type="spellEnd"/>
      <w:r w:rsidRPr="00F02147" w:rsidR="00E877CE">
        <w:rPr>
          <w:rFonts w:ascii="Times New Roman" w:hAnsi="Times New Roman"/>
          <w:sz w:val="24"/>
          <w:szCs w:val="24"/>
        </w:rPr>
        <w:t xml:space="preserve"> nimemuutmist tõendava dokumendi alusel. Kui isikunimi on välisriigis muutunud muul alusel (näiteks teise riigi kodakondsuse andmisel), loetakse sobivaks dokumendiks välisriigi isikut tõendav dokument.</w:t>
      </w:r>
    </w:p>
    <w:p w:rsidRPr="00F02147" w:rsidR="005B37C9" w:rsidP="00F02147" w:rsidRDefault="005B37C9" w14:paraId="51E1FF17" w14:textId="77777777">
      <w:pPr>
        <w:pStyle w:val="NoSpacing"/>
        <w:jc w:val="both"/>
        <w:rPr>
          <w:rFonts w:ascii="Times New Roman" w:hAnsi="Times New Roman"/>
          <w:sz w:val="24"/>
          <w:szCs w:val="24"/>
        </w:rPr>
      </w:pPr>
    </w:p>
    <w:p w:rsidR="008A333C" w:rsidP="00F02147" w:rsidRDefault="008A333C" w14:paraId="3DCA1FFE" w14:textId="0AFA9D8A">
      <w:pPr>
        <w:pStyle w:val="NoSpacing"/>
        <w:jc w:val="both"/>
        <w:rPr>
          <w:rFonts w:ascii="Times New Roman" w:hAnsi="Times New Roman"/>
          <w:sz w:val="24"/>
          <w:szCs w:val="24"/>
          <w:shd w:val="clear" w:color="auto" w:fill="FFFFFF"/>
        </w:rPr>
      </w:pPr>
      <w:r>
        <w:rPr>
          <w:rFonts w:ascii="Times New Roman" w:hAnsi="Times New Roman"/>
          <w:sz w:val="24"/>
          <w:szCs w:val="24"/>
        </w:rPr>
        <w:t>Eelnõu § 3</w:t>
      </w:r>
      <w:r w:rsidR="00163734">
        <w:rPr>
          <w:rFonts w:ascii="Times New Roman" w:hAnsi="Times New Roman"/>
          <w:sz w:val="24"/>
          <w:szCs w:val="24"/>
        </w:rPr>
        <w:t>4</w:t>
      </w:r>
      <w:r>
        <w:rPr>
          <w:rFonts w:ascii="Times New Roman" w:hAnsi="Times New Roman"/>
          <w:sz w:val="24"/>
          <w:szCs w:val="24"/>
        </w:rPr>
        <w:t xml:space="preserve"> lõige </w:t>
      </w:r>
      <w:r w:rsidR="00347132">
        <w:rPr>
          <w:rFonts w:ascii="Times New Roman" w:hAnsi="Times New Roman"/>
          <w:sz w:val="24"/>
          <w:szCs w:val="24"/>
        </w:rPr>
        <w:t>3</w:t>
      </w:r>
      <w:r>
        <w:rPr>
          <w:rFonts w:ascii="Times New Roman" w:hAnsi="Times New Roman"/>
          <w:sz w:val="24"/>
          <w:szCs w:val="24"/>
        </w:rPr>
        <w:t xml:space="preserve"> näeb ette </w:t>
      </w:r>
      <w:proofErr w:type="spellStart"/>
      <w:r w:rsidR="003A41AE">
        <w:rPr>
          <w:rFonts w:ascii="Times New Roman" w:hAnsi="Times New Roman"/>
          <w:sz w:val="24"/>
          <w:szCs w:val="24"/>
        </w:rPr>
        <w:t>RR-i</w:t>
      </w:r>
      <w:proofErr w:type="spellEnd"/>
      <w:r>
        <w:rPr>
          <w:rFonts w:ascii="Times New Roman" w:hAnsi="Times New Roman"/>
          <w:sz w:val="24"/>
          <w:szCs w:val="24"/>
        </w:rPr>
        <w:t xml:space="preserve"> andmesubjekti</w:t>
      </w:r>
      <w:r w:rsidR="001B330B">
        <w:rPr>
          <w:rFonts w:ascii="Times New Roman" w:hAnsi="Times New Roman"/>
          <w:sz w:val="24"/>
          <w:szCs w:val="24"/>
        </w:rPr>
        <w:t>ks mitteolevate</w:t>
      </w:r>
      <w:r>
        <w:rPr>
          <w:rFonts w:ascii="Times New Roman" w:hAnsi="Times New Roman"/>
          <w:sz w:val="24"/>
          <w:szCs w:val="24"/>
        </w:rPr>
        <w:t xml:space="preserve"> isikute </w:t>
      </w:r>
      <w:r w:rsidR="001B330B">
        <w:rPr>
          <w:rFonts w:ascii="Times New Roman" w:hAnsi="Times New Roman"/>
          <w:sz w:val="24"/>
          <w:szCs w:val="24"/>
        </w:rPr>
        <w:t>nimemuudatuste</w:t>
      </w:r>
      <w:r>
        <w:rPr>
          <w:rFonts w:ascii="Times New Roman" w:hAnsi="Times New Roman"/>
          <w:sz w:val="24"/>
          <w:szCs w:val="24"/>
        </w:rPr>
        <w:t xml:space="preserve"> kandmise </w:t>
      </w:r>
      <w:proofErr w:type="spellStart"/>
      <w:r w:rsidR="001B330B">
        <w:rPr>
          <w:rFonts w:ascii="Times New Roman" w:hAnsi="Times New Roman"/>
          <w:sz w:val="24"/>
          <w:szCs w:val="24"/>
        </w:rPr>
        <w:t>RR-i</w:t>
      </w:r>
      <w:proofErr w:type="spellEnd"/>
      <w:r w:rsidDel="0020659B">
        <w:rPr>
          <w:rFonts w:ascii="Times New Roman" w:hAnsi="Times New Roman"/>
          <w:sz w:val="24"/>
          <w:szCs w:val="24"/>
        </w:rPr>
        <w:t>.</w:t>
      </w:r>
      <w:r>
        <w:rPr>
          <w:rFonts w:ascii="Times New Roman" w:hAnsi="Times New Roman"/>
          <w:sz w:val="24"/>
          <w:szCs w:val="24"/>
        </w:rPr>
        <w:t xml:space="preserve"> Teatud</w:t>
      </w:r>
      <w:r w:rsidRPr="00F02147">
        <w:rPr>
          <w:rFonts w:ascii="Times New Roman" w:hAnsi="Times New Roman"/>
          <w:sz w:val="24"/>
          <w:szCs w:val="24"/>
        </w:rPr>
        <w:t xml:space="preserve"> juhtudel on isiku andmed </w:t>
      </w:r>
      <w:proofErr w:type="spellStart"/>
      <w:r w:rsidR="003A41AE">
        <w:rPr>
          <w:rFonts w:ascii="Times New Roman" w:hAnsi="Times New Roman"/>
          <w:sz w:val="24"/>
          <w:szCs w:val="24"/>
        </w:rPr>
        <w:t>RR-</w:t>
      </w:r>
      <w:r w:rsidR="0020659B">
        <w:rPr>
          <w:rFonts w:ascii="Times New Roman" w:hAnsi="Times New Roman"/>
          <w:sz w:val="24"/>
          <w:szCs w:val="24"/>
        </w:rPr>
        <w:t>i</w:t>
      </w:r>
      <w:r w:rsidR="003A41AE">
        <w:rPr>
          <w:rFonts w:ascii="Times New Roman" w:hAnsi="Times New Roman"/>
          <w:sz w:val="24"/>
          <w:szCs w:val="24"/>
        </w:rPr>
        <w:t>s</w:t>
      </w:r>
      <w:proofErr w:type="spellEnd"/>
      <w:r w:rsidRPr="00F02147">
        <w:rPr>
          <w:rFonts w:ascii="Times New Roman" w:hAnsi="Times New Roman"/>
          <w:sz w:val="24"/>
          <w:szCs w:val="24"/>
        </w:rPr>
        <w:t xml:space="preserve"> ilma, et isik oleks </w:t>
      </w:r>
      <w:proofErr w:type="spellStart"/>
      <w:r w:rsidR="003A41AE">
        <w:rPr>
          <w:rFonts w:ascii="Times New Roman" w:hAnsi="Times New Roman"/>
          <w:sz w:val="24"/>
          <w:szCs w:val="24"/>
        </w:rPr>
        <w:t>RR-i</w:t>
      </w:r>
      <w:proofErr w:type="spellEnd"/>
      <w:r w:rsidRPr="00F02147">
        <w:rPr>
          <w:rFonts w:ascii="Times New Roman" w:hAnsi="Times New Roman"/>
          <w:sz w:val="24"/>
          <w:szCs w:val="24"/>
        </w:rPr>
        <w:t xml:space="preserve"> andmesubjekt</w:t>
      </w:r>
      <w:r w:rsidR="007B45D4">
        <w:rPr>
          <w:rFonts w:ascii="Times New Roman" w:hAnsi="Times New Roman"/>
          <w:sz w:val="24"/>
          <w:szCs w:val="24"/>
        </w:rPr>
        <w:t xml:space="preserve"> ning nendest andmetest tuleb lähtuda mõne avaliku ülesande täitmisel.</w:t>
      </w:r>
      <w:r w:rsidRPr="00F02147">
        <w:rPr>
          <w:rFonts w:ascii="Times New Roman" w:hAnsi="Times New Roman"/>
          <w:sz w:val="24"/>
          <w:szCs w:val="24"/>
        </w:rPr>
        <w:t xml:space="preserve"> Nii kantakse </w:t>
      </w:r>
      <w:proofErr w:type="spellStart"/>
      <w:r w:rsidR="003A41AE">
        <w:rPr>
          <w:rFonts w:ascii="Times New Roman" w:hAnsi="Times New Roman"/>
          <w:sz w:val="24"/>
          <w:szCs w:val="24"/>
        </w:rPr>
        <w:t>RR-i</w:t>
      </w:r>
      <w:proofErr w:type="spellEnd"/>
      <w:r w:rsidRPr="00F02147">
        <w:rPr>
          <w:rFonts w:ascii="Times New Roman" w:hAnsi="Times New Roman"/>
          <w:sz w:val="24"/>
          <w:szCs w:val="24"/>
        </w:rPr>
        <w:t xml:space="preserve"> e-residentide andmed. </w:t>
      </w:r>
      <w:r w:rsidRPr="00F02147">
        <w:rPr>
          <w:rFonts w:ascii="Times New Roman" w:hAnsi="Times New Roman"/>
          <w:sz w:val="24"/>
          <w:szCs w:val="24"/>
          <w:shd w:val="clear" w:color="auto" w:fill="FFFFFF"/>
        </w:rPr>
        <w:t>E-resident on välismaalane, kellele Eesti riik on loonud isiku kodakondsusjärgse riigi identiteedi alusel digitaalse identiteedi. Seega tõendab e-resident oma isikunime kodakondsusriigi passi või isikutunnistusega, seda ka juhul, kui tema isikunimi on pärast e-residendi staatuse saamist muutunud mistahes alusel. Ka nende isikute andmed, kes osalevad perekonnaseisutoimingus (abielu sõlmimine</w:t>
      </w:r>
      <w:r w:rsidR="00A458F1">
        <w:rPr>
          <w:rFonts w:ascii="Times New Roman" w:hAnsi="Times New Roman"/>
          <w:sz w:val="24"/>
          <w:szCs w:val="24"/>
          <w:shd w:val="clear" w:color="auto" w:fill="FFFFFF"/>
        </w:rPr>
        <w:t xml:space="preserve"> </w:t>
      </w:r>
      <w:r w:rsidRPr="00F02147">
        <w:rPr>
          <w:rFonts w:ascii="Times New Roman" w:hAnsi="Times New Roman"/>
          <w:sz w:val="24"/>
          <w:szCs w:val="24"/>
          <w:shd w:val="clear" w:color="auto" w:fill="FFFFFF"/>
        </w:rPr>
        <w:t xml:space="preserve">või lahutamine, põlvnemise asjad), kantakse </w:t>
      </w:r>
      <w:proofErr w:type="spellStart"/>
      <w:r w:rsidR="003A41AE">
        <w:rPr>
          <w:rFonts w:ascii="Times New Roman" w:hAnsi="Times New Roman"/>
          <w:sz w:val="24"/>
          <w:szCs w:val="24"/>
          <w:shd w:val="clear" w:color="auto" w:fill="FFFFFF"/>
        </w:rPr>
        <w:t>RR-i</w:t>
      </w:r>
      <w:proofErr w:type="spellEnd"/>
      <w:r w:rsidRPr="00F02147">
        <w:rPr>
          <w:rFonts w:ascii="Times New Roman" w:hAnsi="Times New Roman"/>
          <w:sz w:val="24"/>
          <w:szCs w:val="24"/>
          <w:shd w:val="clear" w:color="auto" w:fill="FFFFFF"/>
        </w:rPr>
        <w:t xml:space="preserve"> isikut tõendava dokumendi alusel. Samuti kantakse </w:t>
      </w:r>
      <w:proofErr w:type="spellStart"/>
      <w:r w:rsidR="003A41AE">
        <w:rPr>
          <w:rFonts w:ascii="Times New Roman" w:hAnsi="Times New Roman"/>
          <w:sz w:val="24"/>
          <w:szCs w:val="24"/>
          <w:shd w:val="clear" w:color="auto" w:fill="FFFFFF"/>
        </w:rPr>
        <w:t>RR-i</w:t>
      </w:r>
      <w:proofErr w:type="spellEnd"/>
      <w:r w:rsidRPr="00F02147">
        <w:rPr>
          <w:rFonts w:ascii="Times New Roman" w:hAnsi="Times New Roman"/>
          <w:sz w:val="24"/>
          <w:szCs w:val="24"/>
          <w:shd w:val="clear" w:color="auto" w:fill="FFFFFF"/>
        </w:rPr>
        <w:t xml:space="preserve"> sellise isiku andmed, kellel on põlvnemise või abielu kaudu seos </w:t>
      </w:r>
      <w:proofErr w:type="spellStart"/>
      <w:r w:rsidR="003A41AE">
        <w:rPr>
          <w:rFonts w:ascii="Times New Roman" w:hAnsi="Times New Roman"/>
          <w:sz w:val="24"/>
          <w:szCs w:val="24"/>
          <w:shd w:val="clear" w:color="auto" w:fill="FFFFFF"/>
        </w:rPr>
        <w:t>RR-i</w:t>
      </w:r>
      <w:proofErr w:type="spellEnd"/>
      <w:r w:rsidRPr="00F02147">
        <w:rPr>
          <w:rFonts w:ascii="Times New Roman" w:hAnsi="Times New Roman"/>
          <w:sz w:val="24"/>
          <w:szCs w:val="24"/>
          <w:shd w:val="clear" w:color="auto" w:fill="FFFFFF"/>
        </w:rPr>
        <w:t xml:space="preserve"> andmesubjektiga. Näiteks </w:t>
      </w:r>
      <w:proofErr w:type="spellStart"/>
      <w:r w:rsidR="0020659B">
        <w:rPr>
          <w:rFonts w:ascii="Times New Roman" w:hAnsi="Times New Roman"/>
          <w:sz w:val="24"/>
          <w:szCs w:val="24"/>
          <w:shd w:val="clear" w:color="auto" w:fill="FFFFFF"/>
        </w:rPr>
        <w:t>RR-i</w:t>
      </w:r>
      <w:proofErr w:type="spellEnd"/>
      <w:r w:rsidR="0020659B">
        <w:rPr>
          <w:rFonts w:ascii="Times New Roman" w:hAnsi="Times New Roman"/>
          <w:sz w:val="24"/>
          <w:szCs w:val="24"/>
          <w:shd w:val="clear" w:color="auto" w:fill="FFFFFF"/>
        </w:rPr>
        <w:t xml:space="preserve"> </w:t>
      </w:r>
      <w:r w:rsidRPr="00F02147">
        <w:rPr>
          <w:rFonts w:ascii="Times New Roman" w:hAnsi="Times New Roman"/>
          <w:sz w:val="24"/>
          <w:szCs w:val="24"/>
          <w:shd w:val="clear" w:color="auto" w:fill="FFFFFF"/>
        </w:rPr>
        <w:t xml:space="preserve">kantakse </w:t>
      </w:r>
      <w:proofErr w:type="spellStart"/>
      <w:r w:rsidR="003A41AE">
        <w:rPr>
          <w:rFonts w:ascii="Times New Roman" w:hAnsi="Times New Roman"/>
          <w:sz w:val="24"/>
          <w:szCs w:val="24"/>
          <w:shd w:val="clear" w:color="auto" w:fill="FFFFFF"/>
        </w:rPr>
        <w:t>RR-i</w:t>
      </w:r>
      <w:proofErr w:type="spellEnd"/>
      <w:r w:rsidRPr="00F02147">
        <w:rPr>
          <w:rFonts w:ascii="Times New Roman" w:hAnsi="Times New Roman"/>
          <w:sz w:val="24"/>
          <w:szCs w:val="24"/>
          <w:shd w:val="clear" w:color="auto" w:fill="FFFFFF"/>
        </w:rPr>
        <w:t xml:space="preserve"> andmesubjekti välisriigis sõlmitud abielu dokumendi alusel tema abikaasa andmed</w:t>
      </w:r>
      <w:r>
        <w:rPr>
          <w:rFonts w:ascii="Times New Roman" w:hAnsi="Times New Roman"/>
          <w:sz w:val="24"/>
          <w:szCs w:val="24"/>
          <w:shd w:val="clear" w:color="auto" w:fill="FFFFFF"/>
        </w:rPr>
        <w:t>.</w:t>
      </w:r>
      <w:r w:rsidR="00347132">
        <w:rPr>
          <w:rFonts w:ascii="Times New Roman" w:hAnsi="Times New Roman"/>
          <w:sz w:val="24"/>
          <w:szCs w:val="24"/>
          <w:shd w:val="clear" w:color="auto" w:fill="FFFFFF"/>
        </w:rPr>
        <w:t xml:space="preserve"> </w:t>
      </w:r>
      <w:r w:rsidR="00B6424E">
        <w:rPr>
          <w:rFonts w:ascii="Times New Roman" w:hAnsi="Times New Roman"/>
          <w:sz w:val="24"/>
          <w:szCs w:val="24"/>
          <w:shd w:val="clear" w:color="auto" w:fill="FFFFFF"/>
        </w:rPr>
        <w:t xml:space="preserve">Seetõttu võib avaliku ülesande täitmisel tekkida vajadus korrastada sellise isiku </w:t>
      </w:r>
      <w:proofErr w:type="spellStart"/>
      <w:r w:rsidR="003A41AE">
        <w:rPr>
          <w:rFonts w:ascii="Times New Roman" w:hAnsi="Times New Roman"/>
          <w:sz w:val="24"/>
          <w:szCs w:val="24"/>
          <w:shd w:val="clear" w:color="auto" w:fill="FFFFFF"/>
        </w:rPr>
        <w:t>RR-i</w:t>
      </w:r>
      <w:proofErr w:type="spellEnd"/>
      <w:r w:rsidR="00B6424E">
        <w:rPr>
          <w:rFonts w:ascii="Times New Roman" w:hAnsi="Times New Roman"/>
          <w:sz w:val="24"/>
          <w:szCs w:val="24"/>
          <w:shd w:val="clear" w:color="auto" w:fill="FFFFFF"/>
        </w:rPr>
        <w:t xml:space="preserve"> andmeid, kes ei ole </w:t>
      </w:r>
      <w:proofErr w:type="spellStart"/>
      <w:r w:rsidR="0020659B">
        <w:rPr>
          <w:rFonts w:ascii="Times New Roman" w:hAnsi="Times New Roman"/>
          <w:sz w:val="24"/>
          <w:szCs w:val="24"/>
          <w:shd w:val="clear" w:color="auto" w:fill="FFFFFF"/>
        </w:rPr>
        <w:t>RR-i</w:t>
      </w:r>
      <w:proofErr w:type="spellEnd"/>
      <w:r w:rsidR="0020659B">
        <w:rPr>
          <w:rFonts w:ascii="Times New Roman" w:hAnsi="Times New Roman"/>
          <w:sz w:val="24"/>
          <w:szCs w:val="24"/>
          <w:shd w:val="clear" w:color="auto" w:fill="FFFFFF"/>
        </w:rPr>
        <w:t xml:space="preserve"> </w:t>
      </w:r>
      <w:r w:rsidR="00B6424E">
        <w:rPr>
          <w:rFonts w:ascii="Times New Roman" w:hAnsi="Times New Roman"/>
          <w:sz w:val="24"/>
          <w:szCs w:val="24"/>
          <w:shd w:val="clear" w:color="auto" w:fill="FFFFFF"/>
        </w:rPr>
        <w:t xml:space="preserve">subjekt, kuid kelle andmed on </w:t>
      </w:r>
      <w:proofErr w:type="spellStart"/>
      <w:r w:rsidR="003A41AE">
        <w:rPr>
          <w:rFonts w:ascii="Times New Roman" w:hAnsi="Times New Roman"/>
          <w:sz w:val="24"/>
          <w:szCs w:val="24"/>
          <w:shd w:val="clear" w:color="auto" w:fill="FFFFFF"/>
        </w:rPr>
        <w:t>RR-i</w:t>
      </w:r>
      <w:proofErr w:type="spellEnd"/>
      <w:r w:rsidR="00B6424E">
        <w:rPr>
          <w:rFonts w:ascii="Times New Roman" w:hAnsi="Times New Roman"/>
          <w:sz w:val="24"/>
          <w:szCs w:val="24"/>
          <w:shd w:val="clear" w:color="auto" w:fill="FFFFFF"/>
        </w:rPr>
        <w:t xml:space="preserve"> kantud.</w:t>
      </w:r>
    </w:p>
    <w:p w:rsidR="00163734" w:rsidP="00F02147" w:rsidRDefault="00163734" w14:paraId="76860469" w14:textId="77777777">
      <w:pPr>
        <w:pStyle w:val="NoSpacing"/>
        <w:jc w:val="both"/>
        <w:rPr>
          <w:rFonts w:ascii="Times New Roman" w:hAnsi="Times New Roman"/>
          <w:sz w:val="24"/>
          <w:szCs w:val="24"/>
          <w:shd w:val="clear" w:color="auto" w:fill="FFFFFF"/>
        </w:rPr>
      </w:pPr>
    </w:p>
    <w:bookmarkEnd w:id="21"/>
    <w:p w:rsidRPr="00F02147" w:rsidR="00954D3E" w:rsidP="00514CF2" w:rsidRDefault="00AA1772" w14:paraId="0CF49B82" w14:textId="6E18ACC3">
      <w:pPr>
        <w:pStyle w:val="NormalWeb"/>
        <w:shd w:val="clear" w:color="auto" w:fill="FFFFFF" w:themeFill="background1"/>
        <w:spacing w:before="0" w:beforeAutospacing="0" w:after="0" w:afterAutospacing="0"/>
        <w:jc w:val="both"/>
      </w:pPr>
      <w:r w:rsidRPr="00F02147">
        <w:t xml:space="preserve">Teatud olukordades saab </w:t>
      </w:r>
      <w:proofErr w:type="spellStart"/>
      <w:r w:rsidR="0020659B">
        <w:t>RR-i</w:t>
      </w:r>
      <w:proofErr w:type="spellEnd"/>
      <w:r w:rsidRPr="00F02147" w:rsidR="0020659B">
        <w:t xml:space="preserve"> </w:t>
      </w:r>
      <w:r w:rsidRPr="00F02147">
        <w:t>kantud isikunime korrastada ilma, et kantavad andmed oleksid dokumendil märgitud.</w:t>
      </w:r>
    </w:p>
    <w:p w:rsidRPr="00F02147" w:rsidR="00C264BE" w:rsidP="00514CF2" w:rsidRDefault="00C264BE" w14:paraId="04CF15BC" w14:textId="77777777">
      <w:pPr>
        <w:pStyle w:val="NormalWeb"/>
        <w:shd w:val="clear" w:color="auto" w:fill="FFFFFF" w:themeFill="background1"/>
        <w:spacing w:before="0" w:beforeAutospacing="0" w:after="0" w:afterAutospacing="0"/>
        <w:jc w:val="both"/>
      </w:pPr>
    </w:p>
    <w:p w:rsidRPr="00F02147" w:rsidR="00954D3E" w:rsidP="00514CF2" w:rsidRDefault="004B276B" w14:paraId="3CA4CC05" w14:textId="37451AA1">
      <w:pPr>
        <w:pStyle w:val="NormalWeb"/>
        <w:shd w:val="clear" w:color="auto" w:fill="FFFFFF" w:themeFill="background1"/>
        <w:spacing w:before="0" w:beforeAutospacing="0" w:after="0" w:afterAutospacing="0"/>
        <w:jc w:val="both"/>
      </w:pPr>
      <w:r>
        <w:t xml:space="preserve">Eelnõu § </w:t>
      </w:r>
      <w:r w:rsidR="00A15648">
        <w:t>3</w:t>
      </w:r>
      <w:r w:rsidR="004C0C00">
        <w:t>4</w:t>
      </w:r>
      <w:r>
        <w:t xml:space="preserve"> lõige </w:t>
      </w:r>
      <w:r w:rsidR="00975B25">
        <w:t>4</w:t>
      </w:r>
      <w:r>
        <w:t xml:space="preserve"> järgi kantakse </w:t>
      </w:r>
      <w:proofErr w:type="spellStart"/>
      <w:r w:rsidR="00F53233">
        <w:t>RR-i</w:t>
      </w:r>
      <w:proofErr w:type="spellEnd"/>
      <w:r w:rsidRPr="00F02147" w:rsidR="00BA3BEB">
        <w:t xml:space="preserve"> </w:t>
      </w:r>
      <w:r w:rsidRPr="00F02147" w:rsidR="00AA1772">
        <w:t>Eesti kodanik</w:t>
      </w:r>
      <w:r w:rsidRPr="00F02147" w:rsidR="00BA3BEB">
        <w:t>u ja Eesti kodakondsuseta isiku</w:t>
      </w:r>
      <w:r w:rsidRPr="00F02147" w:rsidR="00AA1772">
        <w:t xml:space="preserve"> kantava perekonnanime asemel abikaasa </w:t>
      </w:r>
      <w:r w:rsidR="00514CF2">
        <w:t xml:space="preserve">või registreeritud elukaaslase </w:t>
      </w:r>
      <w:r w:rsidRPr="00F02147" w:rsidR="00AA1772">
        <w:t xml:space="preserve">perekonnanime, kui abielu </w:t>
      </w:r>
      <w:r w:rsidR="00514CF2">
        <w:t xml:space="preserve">või registreeritud kooselu </w:t>
      </w:r>
      <w:r w:rsidRPr="00F02147" w:rsidR="00AA1772">
        <w:t>sõlmimise välisriigi õiguse kohaselt on isikul õigus kanda abikaasa</w:t>
      </w:r>
      <w:r w:rsidR="00514CF2">
        <w:t xml:space="preserve"> või registreeritud elukaaslase</w:t>
      </w:r>
      <w:r w:rsidRPr="00F02147" w:rsidR="00AA1772">
        <w:t xml:space="preserve"> perekonnanime ilma, et see oleks märgitud abieludokumendile</w:t>
      </w:r>
      <w:r w:rsidR="00E326F7">
        <w:t xml:space="preserve"> või kooselulepingule</w:t>
      </w:r>
      <w:r w:rsidRPr="00F02147" w:rsidR="00BA3BEB">
        <w:t xml:space="preserve">. </w:t>
      </w:r>
      <w:proofErr w:type="spellStart"/>
      <w:r w:rsidR="00F53233">
        <w:t>RR-i</w:t>
      </w:r>
      <w:proofErr w:type="spellEnd"/>
      <w:r w:rsidRPr="00F02147" w:rsidR="00BA3BEB">
        <w:t xml:space="preserve"> tehakse kanne isiku taotlusel, taotlust saab esitada kuni</w:t>
      </w:r>
      <w:r w:rsidRPr="00F02147" w:rsidR="00AA1772">
        <w:t xml:space="preserve"> abielu</w:t>
      </w:r>
      <w:r w:rsidRPr="00F02147" w:rsidDel="0020659B" w:rsidR="00AA1772">
        <w:t xml:space="preserve"> </w:t>
      </w:r>
      <w:r w:rsidR="00E326F7">
        <w:t xml:space="preserve">või kooselulepingu </w:t>
      </w:r>
      <w:r w:rsidRPr="00F02147" w:rsidR="00AA1772">
        <w:t xml:space="preserve">sõlmimise järel </w:t>
      </w:r>
      <w:r w:rsidRPr="00F02147" w:rsidR="00BA3BEB">
        <w:t>järgmise</w:t>
      </w:r>
      <w:r w:rsidRPr="00F02147" w:rsidR="00AA1772">
        <w:t xml:space="preserve"> Eesti isikut tõendava dokumen</w:t>
      </w:r>
      <w:r w:rsidRPr="00F02147" w:rsidR="00BA3BEB">
        <w:t xml:space="preserve">di väljastamiseni. </w:t>
      </w:r>
      <w:r w:rsidR="009A4F47">
        <w:t>S</w:t>
      </w:r>
      <w:r w:rsidRPr="00F02147" w:rsidR="00BA3BEB">
        <w:t>elle tähtaja ületamine ei võta isikult õigust hakata kandma abikaasa</w:t>
      </w:r>
      <w:r w:rsidR="00514CF2">
        <w:t xml:space="preserve"> või registreeritud elukaaslase</w:t>
      </w:r>
      <w:r w:rsidRPr="00F02147" w:rsidR="00BA3BEB">
        <w:t xml:space="preserve"> perekonnanime, kuid selle saab nimemuutmise menetluse kaudu.</w:t>
      </w:r>
      <w:r w:rsidRPr="00F02147" w:rsidR="00954D3E">
        <w:t xml:space="preserve"> Selle sätte alusel on võimalik kanda isiku perekonnanimeks tema abikaasa </w:t>
      </w:r>
      <w:r w:rsidR="00334E4A">
        <w:t xml:space="preserve">või registreeritud elukaaslase </w:t>
      </w:r>
      <w:r w:rsidRPr="00F02147" w:rsidR="00954D3E">
        <w:t>perekonnanimi, st abikaasad</w:t>
      </w:r>
      <w:r w:rsidR="001D5972">
        <w:t xml:space="preserve"> või registreeritud elukaaslased</w:t>
      </w:r>
      <w:r w:rsidR="00C429D5">
        <w:t xml:space="preserve"> </w:t>
      </w:r>
      <w:r w:rsidRPr="00F02147" w:rsidR="00954D3E">
        <w:t>hakkavad kandma sama perekonnanime. Kui isik soovib oma perekonnanimele liita abikaasa</w:t>
      </w:r>
      <w:r w:rsidR="00F166C7">
        <w:t xml:space="preserve"> või registreeritud</w:t>
      </w:r>
      <w:r w:rsidRPr="00F02147" w:rsidR="00954D3E">
        <w:t xml:space="preserve"> perekonnanime, tuleb seda teha läbi nimemuutmise menetluse.</w:t>
      </w:r>
    </w:p>
    <w:p w:rsidRPr="00F02147" w:rsidR="00C264BE" w:rsidP="00514CF2" w:rsidRDefault="00C264BE" w14:paraId="6AED9D2C" w14:textId="77777777">
      <w:pPr>
        <w:pStyle w:val="NormalWeb"/>
        <w:shd w:val="clear" w:color="auto" w:fill="FFFFFF" w:themeFill="background1"/>
        <w:spacing w:before="0" w:beforeAutospacing="0" w:after="0" w:afterAutospacing="0"/>
        <w:jc w:val="both"/>
      </w:pPr>
    </w:p>
    <w:p w:rsidR="00C264BE" w:rsidP="00514CF2" w:rsidRDefault="00954D3E" w14:paraId="47F4288F" w14:textId="5B6612FE">
      <w:pPr>
        <w:pStyle w:val="NormalWeb"/>
        <w:shd w:val="clear" w:color="auto" w:fill="FFFFFF" w:themeFill="background1"/>
        <w:spacing w:before="0" w:beforeAutospacing="0" w:after="0" w:afterAutospacing="0"/>
        <w:jc w:val="both"/>
      </w:pPr>
      <w:r w:rsidRPr="00F02147">
        <w:t xml:space="preserve">Asjaomaste välisriikidena käsitatakse siin </w:t>
      </w:r>
      <w:proofErr w:type="spellStart"/>
      <w:r w:rsidRPr="00F02147">
        <w:t>angloameerika</w:t>
      </w:r>
      <w:proofErr w:type="spellEnd"/>
      <w:r w:rsidRPr="00F02147">
        <w:t xml:space="preserve"> õigusega riike – Ameerika Ühendriigid, Suurbritannia, Uus-Meremaa, Austraalia jt.</w:t>
      </w:r>
      <w:r w:rsidRPr="009A4F47" w:rsidR="009A4F47">
        <w:t xml:space="preserve"> Angloameerika õigusega riikides ei kanta abieludokumendile abikaasade ühist perekonnanime ja väljastatud abieludokumendi alusel on inimestel soovi korral õigus kanda abikaasa perekonnanime. Abieludokument on uue nime saamist tõendav dokument, mistõttu välisriigis sõlmitud abieludokumendi tunnustamisel tuleb Eestis nende riikide puhul lahutamatu osana tunnustada inimese õigust kanda abikaasa nime. </w:t>
      </w:r>
      <w:proofErr w:type="spellStart"/>
      <w:r w:rsidR="00E326F7">
        <w:t>Topelt</w:t>
      </w:r>
      <w:r w:rsidRPr="009A4F47" w:rsidR="009A4F47">
        <w:t>perekonnanimede</w:t>
      </w:r>
      <w:proofErr w:type="spellEnd"/>
      <w:r w:rsidRPr="009A4F47" w:rsidR="009A4F47">
        <w:t xml:space="preserve"> andmise praktika on </w:t>
      </w:r>
      <w:proofErr w:type="spellStart"/>
      <w:r w:rsidRPr="009A4F47" w:rsidR="009A4F47">
        <w:t>angloameerika</w:t>
      </w:r>
      <w:proofErr w:type="spellEnd"/>
      <w:r w:rsidRPr="009A4F47" w:rsidR="009A4F47">
        <w:t xml:space="preserve"> riikides </w:t>
      </w:r>
      <w:r w:rsidR="00E326F7">
        <w:t>erinev</w:t>
      </w:r>
      <w:r w:rsidRPr="009A4F47" w:rsidR="009A4F47">
        <w:t>. Juhul</w:t>
      </w:r>
      <w:r w:rsidR="00E326F7">
        <w:t>,</w:t>
      </w:r>
      <w:r w:rsidRPr="009A4F47" w:rsidR="009A4F47">
        <w:t xml:space="preserve"> kui abielu on sõlmitud </w:t>
      </w:r>
      <w:proofErr w:type="spellStart"/>
      <w:r w:rsidRPr="009A4F47" w:rsidR="009A4F47">
        <w:t>angloameerika</w:t>
      </w:r>
      <w:proofErr w:type="spellEnd"/>
      <w:r w:rsidRPr="009A4F47" w:rsidR="009A4F47">
        <w:t xml:space="preserve"> õigusega rii</w:t>
      </w:r>
      <w:r w:rsidR="00E326F7">
        <w:t>gi</w:t>
      </w:r>
      <w:r w:rsidRPr="009A4F47" w:rsidR="009A4F47">
        <w:t xml:space="preserve">s, ei saa nende riikide praktikat </w:t>
      </w:r>
      <w:proofErr w:type="spellStart"/>
      <w:r w:rsidR="00E326F7">
        <w:t>topel</w:t>
      </w:r>
      <w:r w:rsidRPr="009A4F47" w:rsidR="009A4F47">
        <w:t>perekonnanimede</w:t>
      </w:r>
      <w:proofErr w:type="spellEnd"/>
      <w:r w:rsidRPr="009A4F47" w:rsidR="009A4F47">
        <w:t xml:space="preserve"> andmise kohta Eesti õigusruumi otse üle kanda ja üheselt kohaldada.</w:t>
      </w:r>
    </w:p>
    <w:p w:rsidRPr="00F02147" w:rsidR="00D826E8" w:rsidP="00514CF2" w:rsidRDefault="00D826E8" w14:paraId="165D99D9" w14:textId="5E553AA6">
      <w:pPr>
        <w:pStyle w:val="NormalWeb"/>
        <w:shd w:val="clear" w:color="auto" w:fill="FFFFFF" w:themeFill="background1"/>
        <w:spacing w:before="0" w:beforeAutospacing="0" w:after="0" w:afterAutospacing="0"/>
        <w:jc w:val="both"/>
      </w:pPr>
    </w:p>
    <w:p w:rsidRPr="00F02147" w:rsidR="00BE05F3" w:rsidP="00B2076A" w:rsidRDefault="004B276B" w14:paraId="14886F3F" w14:textId="00A0D009">
      <w:pPr>
        <w:pStyle w:val="NormalWeb"/>
        <w:shd w:val="clear" w:color="auto" w:fill="FFFFFF" w:themeFill="background1"/>
        <w:spacing w:before="0" w:beforeAutospacing="0" w:after="0" w:afterAutospacing="0"/>
        <w:jc w:val="both"/>
      </w:pPr>
      <w:r>
        <w:t xml:space="preserve">Eelnõu § </w:t>
      </w:r>
      <w:r w:rsidR="003C1B82">
        <w:t>3</w:t>
      </w:r>
      <w:r w:rsidR="009D173F">
        <w:t>4</w:t>
      </w:r>
      <w:r w:rsidR="00802A40">
        <w:t xml:space="preserve"> </w:t>
      </w:r>
      <w:r>
        <w:t>lõige</w:t>
      </w:r>
      <w:r w:rsidR="003C1B82">
        <w:t xml:space="preserve"> </w:t>
      </w:r>
      <w:r w:rsidR="00802A40">
        <w:t>5</w:t>
      </w:r>
      <w:r>
        <w:t xml:space="preserve"> järgi kantakse </w:t>
      </w:r>
      <w:proofErr w:type="spellStart"/>
      <w:r w:rsidR="00F53233">
        <w:t>RR-i</w:t>
      </w:r>
      <w:proofErr w:type="spellEnd"/>
      <w:r w:rsidRPr="00F02147" w:rsidR="00D4512E">
        <w:t xml:space="preserve"> Eesti kodaniku ja Eesti kodakondsuseta isiku taotluse alusel isikunime õige kirjapildi, kui see erineb välisriigi dokumendil olevast isikunime kirjapildist dokumendi keelest tulenevalt. Sellised olukorrad võivad tekkida, kui välisriigis sündinud laps saab vanema</w:t>
      </w:r>
      <w:r w:rsidRPr="00F02147" w:rsidR="00DF6A1B">
        <w:t xml:space="preserve"> perekonna</w:t>
      </w:r>
      <w:r w:rsidRPr="00F02147" w:rsidR="00D4512E">
        <w:t xml:space="preserve">nime </w:t>
      </w:r>
      <w:r w:rsidRPr="00F02147" w:rsidR="00DF6A1B">
        <w:t xml:space="preserve">või abielu sõlmimisel üks abikaasadest teise abikaasa perekonnanime </w:t>
      </w:r>
      <w:r w:rsidRPr="00F02147" w:rsidR="00D4512E">
        <w:t xml:space="preserve">moonutatud kujul (näiteks Lõhmus asemel </w:t>
      </w:r>
      <w:proofErr w:type="spellStart"/>
      <w:r w:rsidRPr="00F02147" w:rsidR="00D4512E">
        <w:t>Lohmus</w:t>
      </w:r>
      <w:proofErr w:type="spellEnd"/>
      <w:r w:rsidR="00E326F7">
        <w:t xml:space="preserve">, kui selles välisriigis </w:t>
      </w:r>
      <w:proofErr w:type="spellStart"/>
      <w:r w:rsidR="00E326F7">
        <w:t>kasutatatav</w:t>
      </w:r>
      <w:proofErr w:type="spellEnd"/>
      <w:r w:rsidR="00E326F7">
        <w:t xml:space="preserve"> tähestikus täht õ puudub)</w:t>
      </w:r>
      <w:r w:rsidRPr="00F02147" w:rsidR="00DF6A1B">
        <w:t xml:space="preserve">. Säte ei rakendu, kui lapse sünnitunnistusel oleva eesnime kirjapilt võiks Eestis olla teistsugune (näiteks </w:t>
      </w:r>
      <w:proofErr w:type="spellStart"/>
      <w:r w:rsidRPr="00F02147" w:rsidR="00DF6A1B">
        <w:t>Tonu</w:t>
      </w:r>
      <w:proofErr w:type="spellEnd"/>
      <w:r w:rsidRPr="00F02147" w:rsidR="00DF6A1B">
        <w:t xml:space="preserve"> asemel Tõnu, </w:t>
      </w:r>
      <w:proofErr w:type="spellStart"/>
      <w:r w:rsidRPr="00F02147" w:rsidR="00DF6A1B">
        <w:t>Roberts</w:t>
      </w:r>
      <w:proofErr w:type="spellEnd"/>
      <w:r w:rsidRPr="00F02147" w:rsidR="00DF6A1B">
        <w:t xml:space="preserve"> asemel Robert</w:t>
      </w:r>
      <w:r w:rsidRPr="00F02147" w:rsidR="00877916">
        <w:t xml:space="preserve">). Korrastamisel võetakse aluseks </w:t>
      </w:r>
      <w:proofErr w:type="spellStart"/>
      <w:r w:rsidR="00F53233">
        <w:t>RR-i</w:t>
      </w:r>
      <w:proofErr w:type="spellEnd"/>
      <w:r w:rsidRPr="00F02147" w:rsidR="00877916">
        <w:t xml:space="preserve"> varem kantud andmed ning nime korrastatakse nendele vastavaks.</w:t>
      </w:r>
    </w:p>
    <w:p w:rsidRPr="00F02147" w:rsidR="002B233A" w:rsidP="00F02147" w:rsidRDefault="002B233A" w14:paraId="7BA74E84" w14:textId="77777777">
      <w:pPr>
        <w:pStyle w:val="NoSpacing"/>
        <w:rPr>
          <w:rFonts w:ascii="Times New Roman" w:hAnsi="Times New Roman"/>
          <w:sz w:val="24"/>
          <w:szCs w:val="24"/>
        </w:rPr>
      </w:pPr>
    </w:p>
    <w:p w:rsidRPr="00BD522C" w:rsidR="00534FB4" w:rsidP="00F02147" w:rsidRDefault="006826D2" w14:paraId="62DAF1C7" w14:textId="711B5206">
      <w:pPr>
        <w:pStyle w:val="NoSpacing"/>
        <w:jc w:val="both"/>
        <w:rPr>
          <w:rFonts w:ascii="Times New Roman" w:hAnsi="Times New Roman"/>
          <w:b/>
          <w:sz w:val="24"/>
          <w:szCs w:val="24"/>
        </w:rPr>
      </w:pPr>
      <w:bookmarkStart w:name="_Hlk178599528" w:id="22"/>
      <w:r w:rsidRPr="00BD522C">
        <w:rPr>
          <w:rFonts w:ascii="Times New Roman" w:hAnsi="Times New Roman"/>
          <w:b/>
          <w:sz w:val="24"/>
          <w:szCs w:val="24"/>
        </w:rPr>
        <w:t>Eelnõu 6. peatükis on reguleeritud isikunimekomisjoni ja nimeteadusliku usaldusasutust puudutavad küsimused.</w:t>
      </w:r>
    </w:p>
    <w:p w:rsidRPr="00F02147" w:rsidR="006826D2" w:rsidP="00F02147" w:rsidRDefault="006826D2" w14:paraId="1E30BE82" w14:textId="77777777">
      <w:pPr>
        <w:pStyle w:val="NoSpacing"/>
        <w:jc w:val="both"/>
        <w:rPr>
          <w:rFonts w:ascii="Times New Roman" w:hAnsi="Times New Roman"/>
          <w:sz w:val="24"/>
          <w:szCs w:val="24"/>
        </w:rPr>
      </w:pPr>
    </w:p>
    <w:bookmarkEnd w:id="22"/>
    <w:p w:rsidRPr="00F02147" w:rsidR="00242B22" w:rsidP="005E03C1" w:rsidRDefault="00242B22" w14:paraId="65F4F977" w14:textId="000B1F47">
      <w:pPr>
        <w:pStyle w:val="NoSpacing"/>
        <w:jc w:val="both"/>
        <w:rPr>
          <w:rFonts w:ascii="Times New Roman" w:hAnsi="Times New Roman"/>
          <w:sz w:val="24"/>
          <w:szCs w:val="24"/>
        </w:rPr>
      </w:pPr>
      <w:commentRangeStart w:id="656709810"/>
      <w:r w:rsidRPr="36BA6DC8" w:rsidR="75942A21">
        <w:rPr>
          <w:rFonts w:ascii="Times New Roman" w:hAnsi="Times New Roman"/>
          <w:b w:val="1"/>
          <w:bCs w:val="1"/>
          <w:sz w:val="24"/>
          <w:szCs w:val="24"/>
        </w:rPr>
        <w:t>Eelnõu §</w:t>
      </w:r>
      <w:commentRangeStart w:id="975164494"/>
      <w:ins w:author="Maarja-Liis Lall - JUSTDIGI" w:date="2026-01-30T08:13:51.8Z" w:id="564566760">
        <w:r w:rsidRPr="36BA6DC8" w:rsidR="0E32367E">
          <w:rPr>
            <w:rFonts w:ascii="Times New Roman" w:hAnsi="Times New Roman"/>
            <w:b w:val="1"/>
            <w:bCs w:val="1"/>
            <w:sz w:val="24"/>
            <w:szCs w:val="24"/>
          </w:rPr>
          <w:t>-</w:t>
        </w:r>
      </w:ins>
      <w:commentRangeEnd w:id="975164494"/>
      <w:r>
        <w:rPr>
          <w:rStyle w:val="CommentReference"/>
        </w:rPr>
        <w:commentReference w:id="975164494"/>
      </w:r>
      <w:r w:rsidRPr="36BA6DC8" w:rsidR="75942A21">
        <w:rPr>
          <w:rFonts w:ascii="Times New Roman" w:hAnsi="Times New Roman"/>
          <w:b w:val="1"/>
          <w:bCs w:val="1"/>
          <w:sz w:val="24"/>
          <w:szCs w:val="24"/>
        </w:rPr>
        <w:t>s</w:t>
      </w:r>
      <w:r w:rsidRPr="36BA6DC8" w:rsidR="76F9EE6B">
        <w:rPr>
          <w:rFonts w:ascii="Times New Roman" w:hAnsi="Times New Roman"/>
          <w:b w:val="1"/>
          <w:bCs w:val="1"/>
          <w:sz w:val="24"/>
          <w:szCs w:val="24"/>
        </w:rPr>
        <w:t xml:space="preserve"> </w:t>
      </w:r>
      <w:r w:rsidRPr="36BA6DC8" w:rsidR="75942A21">
        <w:rPr>
          <w:rFonts w:ascii="Times New Roman" w:hAnsi="Times New Roman"/>
          <w:b w:val="1"/>
          <w:bCs w:val="1"/>
          <w:sz w:val="24"/>
          <w:szCs w:val="24"/>
        </w:rPr>
        <w:t>3</w:t>
      </w:r>
      <w:r w:rsidRPr="36BA6DC8" w:rsidR="3B09B9DE">
        <w:rPr>
          <w:rFonts w:ascii="Times New Roman" w:hAnsi="Times New Roman"/>
          <w:b w:val="1"/>
          <w:bCs w:val="1"/>
          <w:sz w:val="24"/>
          <w:szCs w:val="24"/>
        </w:rPr>
        <w:t>5</w:t>
      </w:r>
      <w:commentRangeEnd w:id="656709810"/>
      <w:r>
        <w:rPr>
          <w:rStyle w:val="CommentReference"/>
        </w:rPr>
        <w:commentReference w:id="656709810"/>
      </w:r>
      <w:r w:rsidRPr="36BA6DC8" w:rsidR="75942A21">
        <w:rPr>
          <w:rFonts w:ascii="Times New Roman" w:hAnsi="Times New Roman"/>
          <w:b w:val="1"/>
          <w:bCs w:val="1"/>
          <w:sz w:val="24"/>
          <w:szCs w:val="24"/>
        </w:rPr>
        <w:t xml:space="preserve"> </w:t>
      </w:r>
      <w:r w:rsidRPr="36BA6DC8" w:rsidR="75942A21">
        <w:rPr>
          <w:rFonts w:ascii="Times New Roman" w:hAnsi="Times New Roman"/>
          <w:sz w:val="24"/>
          <w:szCs w:val="24"/>
        </w:rPr>
        <w:t>on</w:t>
      </w:r>
      <w:r w:rsidRPr="36BA6DC8" w:rsidR="75942A21">
        <w:rPr>
          <w:rFonts w:ascii="Times New Roman" w:hAnsi="Times New Roman"/>
          <w:b w:val="1"/>
          <w:bCs w:val="1"/>
          <w:sz w:val="24"/>
          <w:szCs w:val="24"/>
        </w:rPr>
        <w:t xml:space="preserve"> </w:t>
      </w:r>
      <w:r w:rsidRPr="36BA6DC8" w:rsidR="75942A21">
        <w:rPr>
          <w:rFonts w:ascii="Times New Roman" w:hAnsi="Times New Roman"/>
          <w:sz w:val="24"/>
          <w:szCs w:val="24"/>
        </w:rPr>
        <w:t xml:space="preserve">reguleeritud isikunimekomisjoni pädevus ja töökorraldus. Komisjoni moodustab valdkonna eest vastutav minister käskkirjaga. Isikunimekomisjon </w:t>
      </w:r>
      <w:bookmarkStart w:name="_Hlk215334558" w:id="23"/>
      <w:r w:rsidRPr="36BA6DC8" w:rsidR="2882E3C4">
        <w:rPr>
          <w:rFonts w:ascii="Times New Roman" w:hAnsi="Times New Roman"/>
          <w:sz w:val="24"/>
          <w:szCs w:val="24"/>
        </w:rPr>
        <w:t>annab arvamusi isikunime muutmise otsustamisel</w:t>
      </w:r>
      <w:r w:rsidRPr="36BA6DC8" w:rsidR="2882E3C4">
        <w:rPr>
          <w:rFonts w:ascii="Times New Roman" w:hAnsi="Times New Roman"/>
          <w:sz w:val="24"/>
          <w:szCs w:val="24"/>
        </w:rPr>
        <w:t xml:space="preserve"> ja muudes nimetoimingutes</w:t>
      </w:r>
      <w:bookmarkEnd w:id="23"/>
      <w:r w:rsidRPr="36BA6DC8" w:rsidR="2882E3C4">
        <w:rPr>
          <w:rFonts w:ascii="Times New Roman" w:hAnsi="Times New Roman"/>
          <w:sz w:val="24"/>
          <w:szCs w:val="24"/>
        </w:rPr>
        <w:t xml:space="preserve">, </w:t>
      </w:r>
      <w:r w:rsidRPr="36BA6DC8" w:rsidR="2882E3C4">
        <w:rPr>
          <w:rFonts w:ascii="Times New Roman" w:hAnsi="Times New Roman"/>
          <w:sz w:val="24"/>
          <w:szCs w:val="24"/>
        </w:rPr>
        <w:t>nimetoimingute vaidlustamise korral</w:t>
      </w:r>
      <w:r w:rsidRPr="36BA6DC8" w:rsidR="2882E3C4">
        <w:rPr>
          <w:rFonts w:ascii="Times New Roman" w:hAnsi="Times New Roman"/>
          <w:sz w:val="24"/>
          <w:szCs w:val="24"/>
        </w:rPr>
        <w:t xml:space="preserve">, </w:t>
      </w:r>
      <w:r w:rsidRPr="36BA6DC8" w:rsidR="2882E3C4">
        <w:rPr>
          <w:rFonts w:ascii="Times New Roman" w:hAnsi="Times New Roman"/>
          <w:sz w:val="24"/>
          <w:szCs w:val="24"/>
        </w:rPr>
        <w:t>teeb</w:t>
      </w:r>
      <w:r w:rsidRPr="36BA6DC8" w:rsidR="2882E3C4">
        <w:rPr>
          <w:rFonts w:ascii="Times New Roman" w:hAnsi="Times New Roman"/>
          <w:sz w:val="24"/>
          <w:szCs w:val="24"/>
        </w:rPr>
        <w:t xml:space="preserve"> </w:t>
      </w:r>
      <w:r w:rsidRPr="36BA6DC8" w:rsidR="2882E3C4">
        <w:rPr>
          <w:rFonts w:ascii="Times New Roman" w:hAnsi="Times New Roman"/>
          <w:sz w:val="24"/>
          <w:szCs w:val="24"/>
        </w:rPr>
        <w:t>ettepanekuid nimetoiminguid reguleerivate õigusaktide muutmiseks</w:t>
      </w:r>
      <w:r w:rsidRPr="36BA6DC8" w:rsidR="2882E3C4">
        <w:rPr>
          <w:rFonts w:ascii="Times New Roman" w:hAnsi="Times New Roman"/>
          <w:sz w:val="24"/>
          <w:szCs w:val="24"/>
        </w:rPr>
        <w:t xml:space="preserve"> ja </w:t>
      </w:r>
      <w:r w:rsidRPr="36BA6DC8" w:rsidR="2882E3C4">
        <w:rPr>
          <w:rFonts w:ascii="Times New Roman" w:hAnsi="Times New Roman"/>
          <w:sz w:val="24"/>
          <w:szCs w:val="24"/>
        </w:rPr>
        <w:t>täidab teisi talle põhimäärusega pandud ülesandeid.</w:t>
      </w:r>
    </w:p>
    <w:p w:rsidRPr="00F02147" w:rsidR="009A15B8" w:rsidP="00F02147" w:rsidRDefault="009A15B8" w14:paraId="365812B4" w14:textId="02134053">
      <w:pPr>
        <w:pStyle w:val="NoSpacing"/>
        <w:jc w:val="both"/>
        <w:rPr>
          <w:rFonts w:ascii="Times New Roman" w:hAnsi="Times New Roman"/>
          <w:sz w:val="24"/>
          <w:szCs w:val="24"/>
        </w:rPr>
      </w:pPr>
    </w:p>
    <w:p w:rsidR="00242B22" w:rsidP="00F02147" w:rsidRDefault="004F5869" w14:paraId="2BE87C55" w14:textId="02426A2B">
      <w:pPr>
        <w:pStyle w:val="BodyText"/>
        <w:spacing w:after="0" w:line="240" w:lineRule="auto"/>
        <w:jc w:val="both"/>
        <w:rPr>
          <w:rFonts w:ascii="Times New Roman" w:hAnsi="Times New Roman" w:cs="Times New Roman"/>
          <w:color w:val="auto"/>
          <w:sz w:val="24"/>
          <w:szCs w:val="24"/>
        </w:rPr>
      </w:pPr>
      <w:commentRangeStart w:id="616770605"/>
      <w:r w:rsidRPr="36BA6DC8" w:rsidR="11765BF3">
        <w:rPr>
          <w:rFonts w:ascii="Times New Roman" w:hAnsi="Times New Roman" w:cs="Times New Roman"/>
          <w:b w:val="1"/>
          <w:bCs w:val="1"/>
          <w:color w:val="auto"/>
          <w:sz w:val="24"/>
          <w:szCs w:val="24"/>
        </w:rPr>
        <w:t>Eelnõu § 3</w:t>
      </w:r>
      <w:r w:rsidRPr="36BA6DC8" w:rsidR="07B430E2">
        <w:rPr>
          <w:rFonts w:ascii="Times New Roman" w:hAnsi="Times New Roman" w:cs="Times New Roman"/>
          <w:b w:val="1"/>
          <w:bCs w:val="1"/>
          <w:color w:val="auto"/>
          <w:sz w:val="24"/>
          <w:szCs w:val="24"/>
        </w:rPr>
        <w:t>6</w:t>
      </w:r>
      <w:r w:rsidRPr="36BA6DC8" w:rsidR="11765BF3">
        <w:rPr>
          <w:rFonts w:ascii="Times New Roman" w:hAnsi="Times New Roman" w:cs="Times New Roman"/>
          <w:color w:val="auto"/>
          <w:sz w:val="24"/>
          <w:szCs w:val="24"/>
        </w:rPr>
        <w:t xml:space="preserve"> </w:t>
      </w:r>
      <w:commentRangeEnd w:id="616770605"/>
      <w:r>
        <w:rPr>
          <w:rStyle w:val="CommentReference"/>
        </w:rPr>
        <w:commentReference w:id="616770605"/>
      </w:r>
      <w:r w:rsidRPr="36BA6DC8" w:rsidR="11765BF3">
        <w:rPr>
          <w:rFonts w:ascii="Times New Roman" w:hAnsi="Times New Roman" w:cs="Times New Roman"/>
          <w:color w:val="auto"/>
          <w:sz w:val="24"/>
          <w:szCs w:val="24"/>
        </w:rPr>
        <w:t xml:space="preserve">annab aluse nimeteadusliku usaldusasutuse tegevuseks. </w:t>
      </w:r>
      <w:r w:rsidRPr="36BA6DC8" w:rsidR="75942A21">
        <w:rPr>
          <w:rFonts w:ascii="Times New Roman" w:hAnsi="Times New Roman" w:cs="Times New Roman"/>
          <w:color w:val="auto"/>
          <w:sz w:val="24"/>
          <w:szCs w:val="24"/>
        </w:rPr>
        <w:t>Nimeteaduslik usaldusasutus on asutus, kelle määrab Vabariigi Valitsus ja kelle põhiülesanne on anda isikunime</w:t>
      </w:r>
      <w:r w:rsidRPr="36BA6DC8" w:rsidR="6F951C34">
        <w:rPr>
          <w:rFonts w:ascii="Times New Roman" w:hAnsi="Times New Roman" w:cs="Times New Roman"/>
          <w:color w:val="auto"/>
          <w:sz w:val="24"/>
          <w:szCs w:val="24"/>
        </w:rPr>
        <w:t xml:space="preserve">de kohta arvamusi ja </w:t>
      </w:r>
      <w:r w:rsidRPr="36BA6DC8" w:rsidR="75942A21">
        <w:rPr>
          <w:rFonts w:ascii="Times New Roman" w:hAnsi="Times New Roman" w:cs="Times New Roman"/>
          <w:color w:val="auto"/>
          <w:sz w:val="24"/>
          <w:szCs w:val="24"/>
        </w:rPr>
        <w:t>eksperdihinnanguid</w:t>
      </w:r>
      <w:r w:rsidRPr="36BA6DC8" w:rsidR="586E993F">
        <w:rPr>
          <w:rFonts w:ascii="Times New Roman" w:hAnsi="Times New Roman" w:cs="Times New Roman"/>
          <w:color w:val="auto"/>
          <w:sz w:val="24"/>
          <w:szCs w:val="24"/>
        </w:rPr>
        <w:t xml:space="preserve">, nõustab nimetoiminguid tegevaid asutusi, annab nende taotlusel arvamusi ja hindab isikunimede vastavust </w:t>
      </w:r>
      <w:r w:rsidRPr="36BA6DC8" w:rsidR="7C70462D">
        <w:rPr>
          <w:rFonts w:ascii="Times New Roman" w:hAnsi="Times New Roman" w:cs="Times New Roman"/>
          <w:color w:val="auto"/>
          <w:sz w:val="24"/>
          <w:szCs w:val="24"/>
        </w:rPr>
        <w:t xml:space="preserve">eelnõuga sätestatud </w:t>
      </w:r>
      <w:r w:rsidRPr="36BA6DC8" w:rsidR="586E993F">
        <w:rPr>
          <w:rFonts w:ascii="Times New Roman" w:hAnsi="Times New Roman" w:cs="Times New Roman"/>
          <w:color w:val="auto"/>
          <w:sz w:val="24"/>
          <w:szCs w:val="24"/>
        </w:rPr>
        <w:t xml:space="preserve">nõuetele ja </w:t>
      </w:r>
      <w:r w:rsidRPr="36BA6DC8" w:rsidR="7160201D">
        <w:rPr>
          <w:rFonts w:ascii="Times New Roman" w:hAnsi="Times New Roman" w:cs="Times New Roman"/>
          <w:color w:val="auto"/>
          <w:sz w:val="24"/>
          <w:szCs w:val="24"/>
        </w:rPr>
        <w:t>e</w:t>
      </w:r>
      <w:r w:rsidRPr="36BA6DC8" w:rsidR="586E993F">
        <w:rPr>
          <w:rFonts w:ascii="Times New Roman" w:hAnsi="Times New Roman" w:cs="Times New Roman"/>
          <w:color w:val="auto"/>
          <w:sz w:val="24"/>
          <w:szCs w:val="24"/>
        </w:rPr>
        <w:t>esti nimetraditsioonile</w:t>
      </w:r>
      <w:r w:rsidRPr="36BA6DC8" w:rsidR="75942A21">
        <w:rPr>
          <w:rFonts w:ascii="Times New Roman" w:hAnsi="Times New Roman" w:cs="Times New Roman"/>
          <w:color w:val="auto"/>
          <w:sz w:val="24"/>
          <w:szCs w:val="24"/>
        </w:rPr>
        <w:t xml:space="preserve"> Seni on seda ülesannet täitnud </w:t>
      </w:r>
      <w:r w:rsidRPr="36BA6DC8" w:rsidR="75942A21">
        <w:rPr>
          <w:rFonts w:ascii="Times New Roman" w:hAnsi="Times New Roman" w:cs="Times New Roman"/>
          <w:color w:val="auto"/>
          <w:sz w:val="24"/>
          <w:szCs w:val="24"/>
        </w:rPr>
        <w:t>EKI</w:t>
      </w:r>
      <w:r w:rsidRPr="36BA6DC8" w:rsidR="5871A6C2">
        <w:rPr>
          <w:rFonts w:ascii="Times New Roman" w:hAnsi="Times New Roman" w:cs="Times New Roman"/>
          <w:color w:val="auto"/>
          <w:sz w:val="24"/>
          <w:szCs w:val="24"/>
        </w:rPr>
        <w:t>.</w:t>
      </w:r>
      <w:r w:rsidRPr="36BA6DC8" w:rsidR="75942A21">
        <w:rPr>
          <w:rFonts w:ascii="Times New Roman" w:hAnsi="Times New Roman" w:cs="Times New Roman"/>
          <w:color w:val="auto"/>
          <w:sz w:val="24"/>
          <w:szCs w:val="24"/>
        </w:rPr>
        <w:t xml:space="preserve"> Siseministeeriumi arvates või</w:t>
      </w:r>
      <w:r w:rsidRPr="36BA6DC8" w:rsidR="6F951C34">
        <w:rPr>
          <w:rFonts w:ascii="Times New Roman" w:hAnsi="Times New Roman" w:cs="Times New Roman"/>
          <w:color w:val="auto"/>
          <w:sz w:val="24"/>
          <w:szCs w:val="24"/>
        </w:rPr>
        <w:t>b</w:t>
      </w:r>
      <w:r w:rsidRPr="36BA6DC8" w:rsidR="75942A21">
        <w:rPr>
          <w:rFonts w:ascii="Times New Roman" w:hAnsi="Times New Roman" w:cs="Times New Roman"/>
          <w:color w:val="auto"/>
          <w:sz w:val="24"/>
          <w:szCs w:val="24"/>
        </w:rPr>
        <w:t xml:space="preserve"> nimeteadusliku usaldusasutuse rolli täita ka edaspidi EKI.</w:t>
      </w:r>
    </w:p>
    <w:p w:rsidR="002B4454" w:rsidP="00F02147" w:rsidRDefault="002B4454" w14:paraId="4A38CB33" w14:textId="77777777">
      <w:pPr>
        <w:pStyle w:val="BodyText"/>
        <w:spacing w:after="0" w:line="240" w:lineRule="auto"/>
        <w:jc w:val="both"/>
        <w:rPr>
          <w:rFonts w:ascii="Times New Roman" w:hAnsi="Times New Roman" w:cs="Times New Roman"/>
          <w:color w:val="auto"/>
          <w:sz w:val="24"/>
          <w:szCs w:val="24"/>
        </w:rPr>
      </w:pPr>
    </w:p>
    <w:p w:rsidRPr="00C429D5" w:rsidR="002B4454" w:rsidP="00F02147" w:rsidRDefault="002B4454" w14:paraId="46531FB5" w14:textId="79D947C5">
      <w:pPr>
        <w:pStyle w:val="BodyText"/>
        <w:spacing w:after="0" w:line="240" w:lineRule="auto"/>
        <w:jc w:val="both"/>
        <w:rPr>
          <w:rFonts w:ascii="Times New Roman" w:hAnsi="Times New Roman" w:cs="Times New Roman"/>
          <w:b/>
          <w:bCs/>
          <w:color w:val="auto"/>
          <w:sz w:val="24"/>
          <w:szCs w:val="24"/>
        </w:rPr>
      </w:pPr>
      <w:r w:rsidRPr="00C429D5">
        <w:rPr>
          <w:rFonts w:ascii="Times New Roman" w:hAnsi="Times New Roman" w:cs="Times New Roman"/>
          <w:b/>
          <w:bCs/>
          <w:color w:val="auto"/>
          <w:sz w:val="24"/>
          <w:szCs w:val="24"/>
        </w:rPr>
        <w:t xml:space="preserve">Eelnõu 7. peatükis on reguleeritud järelevalve ja vaidlustamine. </w:t>
      </w:r>
    </w:p>
    <w:p w:rsidR="002B4454" w:rsidP="00F02147" w:rsidRDefault="002B4454" w14:paraId="0D6DF208" w14:textId="77777777">
      <w:pPr>
        <w:pStyle w:val="BodyText"/>
        <w:spacing w:after="0" w:line="240" w:lineRule="auto"/>
        <w:jc w:val="both"/>
        <w:rPr>
          <w:rFonts w:ascii="Times New Roman" w:hAnsi="Times New Roman" w:cs="Times New Roman"/>
          <w:color w:val="auto"/>
          <w:sz w:val="24"/>
          <w:szCs w:val="24"/>
        </w:rPr>
      </w:pPr>
    </w:p>
    <w:p w:rsidRPr="00F61641" w:rsidR="002B4454" w:rsidP="002B4454" w:rsidRDefault="002B4454" w14:paraId="16395F69" w14:textId="3ADC0867">
      <w:pPr>
        <w:spacing w:after="0" w:line="240" w:lineRule="auto"/>
        <w:jc w:val="both"/>
        <w:rPr>
          <w:rFonts w:ascii="Times New Roman" w:hAnsi="Times New Roman" w:cs="Times New Roman"/>
          <w:sz w:val="24"/>
          <w:szCs w:val="24"/>
        </w:rPr>
      </w:pPr>
      <w:r w:rsidRPr="36BA6DC8" w:rsidR="449A0A32">
        <w:rPr>
          <w:rFonts w:ascii="Times New Roman" w:hAnsi="Times New Roman" w:cs="Times New Roman"/>
          <w:b w:val="1"/>
          <w:bCs w:val="1"/>
          <w:sz w:val="24"/>
          <w:szCs w:val="24"/>
        </w:rPr>
        <w:t>Eelnõu §</w:t>
      </w:r>
      <w:ins w:author="Maarja-Liis Lall - JUSTDIGI" w:date="2026-01-30T08:14:01.303Z" w:id="1830374855">
        <w:r w:rsidRPr="36BA6DC8" w:rsidR="4F700A5E">
          <w:rPr>
            <w:rFonts w:ascii="Times New Roman" w:hAnsi="Times New Roman" w:cs="Times New Roman"/>
            <w:b w:val="1"/>
            <w:bCs w:val="1"/>
            <w:sz w:val="24"/>
            <w:szCs w:val="24"/>
          </w:rPr>
          <w:t>-</w:t>
        </w:r>
      </w:ins>
      <w:r w:rsidRPr="36BA6DC8" w:rsidR="449A0A32">
        <w:rPr>
          <w:rFonts w:ascii="Times New Roman" w:hAnsi="Times New Roman" w:cs="Times New Roman"/>
          <w:b w:val="1"/>
          <w:bCs w:val="1"/>
          <w:sz w:val="24"/>
          <w:szCs w:val="24"/>
        </w:rPr>
        <w:t>s</w:t>
      </w:r>
      <w:r w:rsidRPr="36BA6DC8" w:rsidR="76F9EE6B">
        <w:rPr>
          <w:rFonts w:ascii="Times New Roman" w:hAnsi="Times New Roman" w:cs="Times New Roman"/>
          <w:b w:val="1"/>
          <w:bCs w:val="1"/>
          <w:sz w:val="24"/>
          <w:szCs w:val="24"/>
        </w:rPr>
        <w:t xml:space="preserve"> </w:t>
      </w:r>
      <w:r w:rsidRPr="36BA6DC8" w:rsidR="626EFF8B">
        <w:rPr>
          <w:rFonts w:ascii="Times New Roman" w:hAnsi="Times New Roman" w:cs="Times New Roman"/>
          <w:b w:val="1"/>
          <w:bCs w:val="1"/>
          <w:sz w:val="24"/>
          <w:szCs w:val="24"/>
        </w:rPr>
        <w:t>3</w:t>
      </w:r>
      <w:r w:rsidRPr="36BA6DC8" w:rsidR="58457193">
        <w:rPr>
          <w:rFonts w:ascii="Times New Roman" w:hAnsi="Times New Roman" w:cs="Times New Roman"/>
          <w:b w:val="1"/>
          <w:bCs w:val="1"/>
          <w:sz w:val="24"/>
          <w:szCs w:val="24"/>
        </w:rPr>
        <w:t>7</w:t>
      </w:r>
      <w:r w:rsidRPr="36BA6DC8" w:rsidR="449A0A32">
        <w:rPr>
          <w:rFonts w:ascii="Times New Roman" w:hAnsi="Times New Roman" w:cs="Times New Roman"/>
          <w:b w:val="1"/>
          <w:bCs w:val="1"/>
          <w:sz w:val="24"/>
          <w:szCs w:val="24"/>
        </w:rPr>
        <w:t xml:space="preserve"> </w:t>
      </w:r>
      <w:r w:rsidRPr="36BA6DC8" w:rsidR="449A0A32">
        <w:rPr>
          <w:rFonts w:ascii="Times New Roman" w:hAnsi="Times New Roman" w:cs="Times New Roman"/>
          <w:sz w:val="24"/>
          <w:szCs w:val="24"/>
        </w:rPr>
        <w:t xml:space="preserve">on reguleeritud haldusjärelevalve korraldamine nimetoimingute üle ja sätestatud, et haldusjärelevalvet teeb Siseministeerium, kes kontrollib, kas nimetoimingute tegemisel on järgitud käesolevat seadus ja selle alusel antud õigusakte. Lisaks sellele kontrollib Siseministeerium tegevuse otstarbekust. Otstarbekuse kontrollimine lisati haldusjärelevalve sättesse, sest nimetoiminguid tehakse </w:t>
      </w:r>
      <w:r w:rsidRPr="36BA6DC8" w:rsidR="38D1C82C">
        <w:rPr>
          <w:rFonts w:ascii="Times New Roman" w:hAnsi="Times New Roman" w:cs="Times New Roman"/>
          <w:sz w:val="24"/>
          <w:szCs w:val="24"/>
        </w:rPr>
        <w:t>RR-</w:t>
      </w:r>
      <w:r w:rsidRPr="36BA6DC8" w:rsidR="246FC031">
        <w:rPr>
          <w:rFonts w:ascii="Times New Roman" w:hAnsi="Times New Roman" w:cs="Times New Roman"/>
          <w:sz w:val="24"/>
          <w:szCs w:val="24"/>
        </w:rPr>
        <w:t>i</w:t>
      </w:r>
      <w:r w:rsidRPr="36BA6DC8" w:rsidR="38D1C82C">
        <w:rPr>
          <w:rFonts w:ascii="Times New Roman" w:hAnsi="Times New Roman" w:cs="Times New Roman"/>
          <w:sz w:val="24"/>
          <w:szCs w:val="24"/>
        </w:rPr>
        <w:t>s</w:t>
      </w:r>
      <w:r w:rsidRPr="36BA6DC8" w:rsidR="449A0A32">
        <w:rPr>
          <w:rFonts w:ascii="Times New Roman" w:hAnsi="Times New Roman" w:cs="Times New Roman"/>
          <w:sz w:val="24"/>
          <w:szCs w:val="24"/>
        </w:rPr>
        <w:t xml:space="preserve">, ning võib tekkida vajadus anda siduvaid suuniseid ka õiguspäraste tegevuste muutmiseks, kui seda nõuab näiteks </w:t>
      </w:r>
      <w:r w:rsidRPr="36BA6DC8" w:rsidR="38D1C82C">
        <w:rPr>
          <w:rFonts w:ascii="Times New Roman" w:hAnsi="Times New Roman" w:cs="Times New Roman"/>
          <w:sz w:val="24"/>
          <w:szCs w:val="24"/>
        </w:rPr>
        <w:t>RR-i</w:t>
      </w:r>
      <w:r w:rsidRPr="36BA6DC8" w:rsidR="449A0A32">
        <w:rPr>
          <w:rFonts w:ascii="Times New Roman" w:hAnsi="Times New Roman" w:cs="Times New Roman"/>
          <w:sz w:val="24"/>
          <w:szCs w:val="24"/>
        </w:rPr>
        <w:t xml:space="preserve"> tarkvara mõistlik kasutamine, see tähendab näiteks kui see on vajalik </w:t>
      </w:r>
      <w:r w:rsidRPr="36BA6DC8" w:rsidR="38D1C82C">
        <w:rPr>
          <w:rFonts w:ascii="Times New Roman" w:hAnsi="Times New Roman" w:cs="Times New Roman"/>
          <w:sz w:val="24"/>
          <w:szCs w:val="24"/>
        </w:rPr>
        <w:t>RR-i</w:t>
      </w:r>
      <w:r w:rsidRPr="36BA6DC8" w:rsidR="449A0A32">
        <w:rPr>
          <w:rFonts w:ascii="Times New Roman" w:hAnsi="Times New Roman" w:cs="Times New Roman"/>
          <w:sz w:val="24"/>
          <w:szCs w:val="24"/>
        </w:rPr>
        <w:t xml:space="preserve"> toimimise huvides. Otstarbekuse kontrollimine on olemas ka RRS-i ja PKTS-i järelevalve sättes.</w:t>
      </w:r>
      <w:r w:rsidRPr="36BA6DC8" w:rsidR="449A0A32">
        <w:rPr>
          <w:rFonts w:ascii="Times New Roman" w:hAnsi="Times New Roman" w:cs="Times New Roman"/>
          <w:sz w:val="24"/>
          <w:szCs w:val="24"/>
        </w:rPr>
        <w:t xml:space="preserve"> Haldusjärelevalve läbiviimisel lähtutakse </w:t>
      </w:r>
      <w:r w:rsidRPr="36BA6DC8" w:rsidR="2DB98B8C">
        <w:rPr>
          <w:rFonts w:ascii="Times New Roman" w:hAnsi="Times New Roman" w:cs="Times New Roman"/>
          <w:sz w:val="24"/>
          <w:szCs w:val="24"/>
        </w:rPr>
        <w:t>V</w:t>
      </w:r>
      <w:r w:rsidRPr="36BA6DC8" w:rsidR="449A0A32">
        <w:rPr>
          <w:rFonts w:ascii="Times New Roman" w:hAnsi="Times New Roman" w:cs="Times New Roman"/>
          <w:sz w:val="24"/>
          <w:szCs w:val="24"/>
        </w:rPr>
        <w:t xml:space="preserve">abariigi </w:t>
      </w:r>
      <w:r w:rsidRPr="36BA6DC8" w:rsidR="2DB98B8C">
        <w:rPr>
          <w:rFonts w:ascii="Times New Roman" w:hAnsi="Times New Roman" w:cs="Times New Roman"/>
          <w:sz w:val="24"/>
          <w:szCs w:val="24"/>
        </w:rPr>
        <w:t>V</w:t>
      </w:r>
      <w:r w:rsidRPr="36BA6DC8" w:rsidR="449A0A32">
        <w:rPr>
          <w:rFonts w:ascii="Times New Roman" w:hAnsi="Times New Roman" w:cs="Times New Roman"/>
          <w:sz w:val="24"/>
          <w:szCs w:val="24"/>
        </w:rPr>
        <w:t xml:space="preserve">alitsuse seaduse haldusjärelevalve </w:t>
      </w:r>
      <w:r w:rsidRPr="36BA6DC8" w:rsidR="449A0A32">
        <w:rPr>
          <w:rFonts w:ascii="Times New Roman" w:hAnsi="Times New Roman" w:cs="Times New Roman"/>
          <w:sz w:val="24"/>
          <w:szCs w:val="24"/>
        </w:rPr>
        <w:t>sätetest.</w:t>
      </w:r>
    </w:p>
    <w:p w:rsidRPr="00F61641" w:rsidR="002B4454" w:rsidP="002B4454" w:rsidRDefault="002B4454" w14:paraId="320DF40C" w14:textId="77777777">
      <w:pPr>
        <w:pStyle w:val="NoSpacing"/>
        <w:jc w:val="both"/>
        <w:rPr>
          <w:rFonts w:ascii="Times New Roman" w:hAnsi="Times New Roman"/>
          <w:bCs/>
          <w:sz w:val="24"/>
          <w:szCs w:val="24"/>
        </w:rPr>
      </w:pPr>
    </w:p>
    <w:p w:rsidR="002B4454" w:rsidP="00B678ED" w:rsidRDefault="002B4454" w14:paraId="6661B048" w14:textId="48DD8DF6">
      <w:pPr>
        <w:pStyle w:val="Default"/>
        <w:spacing w:after="0" w:line="240" w:lineRule="auto"/>
        <w:jc w:val="both"/>
        <w:rPr>
          <w:rFonts w:ascii="Times New Roman" w:hAnsi="Times New Roman" w:cs="Times New Roman"/>
          <w:color w:val="auto"/>
          <w:sz w:val="24"/>
          <w:szCs w:val="24"/>
        </w:rPr>
      </w:pPr>
      <w:r w:rsidRPr="00624954">
        <w:rPr>
          <w:rFonts w:ascii="Times New Roman" w:hAnsi="Times New Roman" w:cs="Times New Roman"/>
          <w:b/>
          <w:color w:val="auto"/>
          <w:sz w:val="24"/>
          <w:szCs w:val="24"/>
        </w:rPr>
        <w:t xml:space="preserve">Eelnõu § </w:t>
      </w:r>
      <w:r w:rsidR="0082651A">
        <w:rPr>
          <w:rFonts w:ascii="Times New Roman" w:hAnsi="Times New Roman" w:cs="Times New Roman"/>
          <w:b/>
          <w:color w:val="auto"/>
          <w:sz w:val="24"/>
          <w:szCs w:val="24"/>
        </w:rPr>
        <w:t>3</w:t>
      </w:r>
      <w:r w:rsidR="006232B1">
        <w:rPr>
          <w:rFonts w:ascii="Times New Roman" w:hAnsi="Times New Roman" w:cs="Times New Roman"/>
          <w:b/>
          <w:color w:val="auto"/>
          <w:sz w:val="24"/>
          <w:szCs w:val="24"/>
        </w:rPr>
        <w:t>8</w:t>
      </w:r>
      <w:r w:rsidRPr="00F02147">
        <w:rPr>
          <w:rFonts w:ascii="Times New Roman" w:hAnsi="Times New Roman" w:cs="Times New Roman"/>
          <w:color w:val="auto"/>
          <w:sz w:val="24"/>
          <w:szCs w:val="24"/>
        </w:rPr>
        <w:t xml:space="preserve"> sätestab nimetoimingut vaidlustamis alusel – vaide esitamise Siseministeeriumile ja kaebuse esitamise halduskohtule. Vaidemenetluse läbiviimisel juhindutakse HMS-</w:t>
      </w:r>
      <w:r w:rsidR="0020659B">
        <w:rPr>
          <w:rFonts w:ascii="Times New Roman" w:hAnsi="Times New Roman" w:cs="Times New Roman"/>
          <w:color w:val="auto"/>
          <w:sz w:val="24"/>
          <w:szCs w:val="24"/>
        </w:rPr>
        <w:t>i</w:t>
      </w:r>
      <w:r w:rsidRPr="00F02147">
        <w:rPr>
          <w:rFonts w:ascii="Times New Roman" w:hAnsi="Times New Roman" w:cs="Times New Roman"/>
          <w:color w:val="auto"/>
          <w:sz w:val="24"/>
          <w:szCs w:val="24"/>
        </w:rPr>
        <w:t>st, kuid on teatud erandid. Nimetoiminguid teevad</w:t>
      </w:r>
      <w:r w:rsidR="0076616F">
        <w:rPr>
          <w:rFonts w:ascii="Times New Roman" w:hAnsi="Times New Roman" w:cs="Times New Roman"/>
          <w:color w:val="auto"/>
          <w:sz w:val="24"/>
          <w:szCs w:val="24"/>
        </w:rPr>
        <w:t xml:space="preserve"> maakonnakeskuse kohalikud omavalitsused (edaspidi ka</w:t>
      </w:r>
      <w:r w:rsidRPr="00F02147">
        <w:rPr>
          <w:rFonts w:ascii="Times New Roman" w:hAnsi="Times New Roman" w:cs="Times New Roman"/>
          <w:color w:val="auto"/>
          <w:sz w:val="24"/>
          <w:szCs w:val="24"/>
        </w:rPr>
        <w:t xml:space="preserve"> </w:t>
      </w:r>
      <w:r w:rsidRPr="00BD522C" w:rsidR="003F5BD4">
        <w:rPr>
          <w:rFonts w:ascii="Times New Roman" w:hAnsi="Times New Roman" w:cs="Times New Roman"/>
          <w:i/>
          <w:color w:val="auto"/>
          <w:sz w:val="24"/>
          <w:szCs w:val="24"/>
        </w:rPr>
        <w:t>MK KOV</w:t>
      </w:r>
      <w:r w:rsidR="0076616F">
        <w:rPr>
          <w:rFonts w:ascii="Times New Roman" w:hAnsi="Times New Roman" w:cs="Times New Roman"/>
          <w:color w:val="auto"/>
          <w:sz w:val="24"/>
          <w:szCs w:val="24"/>
        </w:rPr>
        <w:t>)</w:t>
      </w:r>
      <w:r w:rsidRPr="00F02147">
        <w:rPr>
          <w:rFonts w:ascii="Times New Roman" w:hAnsi="Times New Roman" w:cs="Times New Roman"/>
          <w:color w:val="auto"/>
          <w:sz w:val="24"/>
          <w:szCs w:val="24"/>
        </w:rPr>
        <w:t xml:space="preserve">, ka Politsei- ja Piirivalveamet. </w:t>
      </w:r>
      <w:proofErr w:type="spellStart"/>
      <w:r w:rsidRPr="00F02147">
        <w:rPr>
          <w:rFonts w:ascii="Times New Roman" w:hAnsi="Times New Roman" w:cs="Times New Roman"/>
          <w:color w:val="auto"/>
          <w:sz w:val="24"/>
          <w:szCs w:val="24"/>
        </w:rPr>
        <w:t>Üldnormi</w:t>
      </w:r>
      <w:proofErr w:type="spellEnd"/>
      <w:r w:rsidRPr="00F02147">
        <w:rPr>
          <w:rFonts w:ascii="Times New Roman" w:hAnsi="Times New Roman" w:cs="Times New Roman"/>
          <w:color w:val="auto"/>
          <w:sz w:val="24"/>
          <w:szCs w:val="24"/>
        </w:rPr>
        <w:t xml:space="preserve"> kohaselt </w:t>
      </w:r>
      <w:r w:rsidRPr="00F02147">
        <w:rPr>
          <w:rFonts w:ascii="Times New Roman" w:hAnsi="Times New Roman" w:cs="Times New Roman"/>
          <w:color w:val="auto"/>
          <w:sz w:val="24"/>
          <w:szCs w:val="24"/>
          <w:shd w:val="clear" w:color="auto" w:fill="FFFFFF"/>
        </w:rPr>
        <w:t xml:space="preserve">esitatakse vaie haldusakti andnud või toimingu sooritanud haldusorgani kaudu haldusorganile, kes teostab haldusakti andnud või toimingu sooritanud haldusorgani üle teenistuslikku järelevalve. HMS § 73 lubab teistsugust vaidealluvust ning nii on nimetoimingute vaidlustamisel vaide lahendaja Siseministeerium. Nimetoiminguid teevad </w:t>
      </w:r>
      <w:r w:rsidR="00E61248">
        <w:rPr>
          <w:rFonts w:ascii="Times New Roman" w:hAnsi="Times New Roman" w:cs="Times New Roman"/>
          <w:color w:val="auto"/>
          <w:sz w:val="24"/>
          <w:szCs w:val="24"/>
          <w:shd w:val="clear" w:color="auto" w:fill="FFFFFF"/>
        </w:rPr>
        <w:t xml:space="preserve">MK </w:t>
      </w:r>
      <w:proofErr w:type="spellStart"/>
      <w:r w:rsidR="00E61248">
        <w:rPr>
          <w:rFonts w:ascii="Times New Roman" w:hAnsi="Times New Roman" w:cs="Times New Roman"/>
          <w:color w:val="auto"/>
          <w:sz w:val="24"/>
          <w:szCs w:val="24"/>
          <w:shd w:val="clear" w:color="auto" w:fill="FFFFFF"/>
        </w:rPr>
        <w:t>KOV-id</w:t>
      </w:r>
      <w:proofErr w:type="spellEnd"/>
      <w:r w:rsidRPr="00F02147">
        <w:rPr>
          <w:rFonts w:ascii="Times New Roman" w:hAnsi="Times New Roman" w:cs="Times New Roman"/>
          <w:color w:val="auto"/>
          <w:sz w:val="24"/>
          <w:szCs w:val="24"/>
          <w:shd w:val="clear" w:color="auto" w:fill="FFFFFF"/>
        </w:rPr>
        <w:t xml:space="preserve"> riikliku ülesande (perekonnaseisutoimingud, nimemuutmine) täitmise käigus, vajalik on tagada ühtne praktika ja seaduse ühetaoline tõlgendamine, seetõttu on erandlik vaidealluvus vajalik ja põhjendatud. Erandlik on ka vaide lahendamisse tähtaeg – kui </w:t>
      </w:r>
      <w:proofErr w:type="spellStart"/>
      <w:r w:rsidRPr="00F02147">
        <w:rPr>
          <w:rFonts w:ascii="Times New Roman" w:hAnsi="Times New Roman" w:cs="Times New Roman"/>
          <w:color w:val="auto"/>
          <w:sz w:val="24"/>
          <w:szCs w:val="24"/>
          <w:shd w:val="clear" w:color="auto" w:fill="FFFFFF"/>
        </w:rPr>
        <w:t>üldnorm</w:t>
      </w:r>
      <w:proofErr w:type="spellEnd"/>
      <w:r w:rsidRPr="00F02147">
        <w:rPr>
          <w:rFonts w:ascii="Times New Roman" w:hAnsi="Times New Roman" w:cs="Times New Roman"/>
          <w:color w:val="auto"/>
          <w:sz w:val="24"/>
          <w:szCs w:val="24"/>
          <w:shd w:val="clear" w:color="auto" w:fill="FFFFFF"/>
        </w:rPr>
        <w:t xml:space="preserve"> on 10 päeva, siis Siseministeeriumil on vaide lahendamiseks aega 30 päeva. </w:t>
      </w:r>
      <w:r>
        <w:rPr>
          <w:rFonts w:ascii="Times New Roman" w:hAnsi="Times New Roman" w:cs="Times New Roman"/>
          <w:color w:val="auto"/>
          <w:sz w:val="24"/>
          <w:szCs w:val="24"/>
          <w:shd w:val="clear" w:color="auto" w:fill="FFFFFF"/>
        </w:rPr>
        <w:t>P</w:t>
      </w:r>
      <w:r w:rsidRPr="00F02147">
        <w:rPr>
          <w:rFonts w:ascii="Times New Roman" w:hAnsi="Times New Roman" w:cs="Times New Roman"/>
          <w:color w:val="auto"/>
          <w:sz w:val="24"/>
          <w:szCs w:val="24"/>
          <w:shd w:val="clear" w:color="auto" w:fill="FFFFFF"/>
        </w:rPr>
        <w:t>ikem periood võib olla vajalik, et välja selgitada alluvussuhteta asutustelt vajalik teave, taotleda nimeteadusliku usaldusasutuse arvamus jmt.</w:t>
      </w:r>
    </w:p>
    <w:p w:rsidRPr="00EB3EB9" w:rsidR="00713298" w:rsidP="00EB3EB9" w:rsidRDefault="00713298" w14:paraId="06F2CA64" w14:textId="77777777">
      <w:pPr>
        <w:pStyle w:val="BodyText"/>
        <w:spacing w:after="0" w:line="240" w:lineRule="auto"/>
        <w:jc w:val="both"/>
        <w:rPr>
          <w:rFonts w:ascii="Times New Roman" w:hAnsi="Times New Roman" w:cs="Times New Roman"/>
          <w:color w:val="auto"/>
          <w:sz w:val="24"/>
          <w:szCs w:val="24"/>
        </w:rPr>
      </w:pPr>
    </w:p>
    <w:p w:rsidRPr="00C429D5" w:rsidR="00713298" w:rsidP="00F61641" w:rsidRDefault="00713298" w14:paraId="28D3153C" w14:textId="099D6270">
      <w:pPr>
        <w:pStyle w:val="Default"/>
        <w:spacing w:after="0" w:line="240" w:lineRule="auto"/>
        <w:jc w:val="both"/>
        <w:rPr>
          <w:rFonts w:ascii="Times New Roman" w:hAnsi="Times New Roman" w:cs="Times New Roman"/>
          <w:b/>
          <w:bCs/>
          <w:color w:val="auto"/>
          <w:sz w:val="24"/>
          <w:szCs w:val="24"/>
        </w:rPr>
      </w:pPr>
      <w:r w:rsidRPr="00C429D5">
        <w:rPr>
          <w:rFonts w:ascii="Times New Roman" w:hAnsi="Times New Roman" w:cs="Times New Roman"/>
          <w:b/>
          <w:bCs/>
          <w:color w:val="auto"/>
          <w:sz w:val="24"/>
          <w:szCs w:val="24"/>
        </w:rPr>
        <w:t>Eelnõu 8. peatükis</w:t>
      </w:r>
      <w:r w:rsidR="00C939BA">
        <w:rPr>
          <w:rFonts w:ascii="Times New Roman" w:hAnsi="Times New Roman" w:cs="Times New Roman"/>
          <w:b/>
          <w:bCs/>
          <w:color w:val="auto"/>
          <w:sz w:val="24"/>
          <w:szCs w:val="24"/>
        </w:rPr>
        <w:t xml:space="preserve"> </w:t>
      </w:r>
      <w:r w:rsidRPr="00C429D5">
        <w:rPr>
          <w:rFonts w:ascii="Times New Roman" w:hAnsi="Times New Roman" w:cs="Times New Roman"/>
          <w:b/>
          <w:bCs/>
          <w:color w:val="auto"/>
          <w:sz w:val="24"/>
          <w:szCs w:val="24"/>
        </w:rPr>
        <w:t xml:space="preserve">on sätestatud </w:t>
      </w:r>
      <w:r w:rsidR="003B1DC7">
        <w:rPr>
          <w:rFonts w:ascii="Times New Roman" w:hAnsi="Times New Roman" w:cs="Times New Roman"/>
          <w:b/>
          <w:bCs/>
          <w:color w:val="auto"/>
          <w:sz w:val="24"/>
          <w:szCs w:val="24"/>
        </w:rPr>
        <w:t>eelnõu</w:t>
      </w:r>
      <w:r w:rsidRPr="00C429D5">
        <w:rPr>
          <w:rFonts w:ascii="Times New Roman" w:hAnsi="Times New Roman" w:cs="Times New Roman"/>
          <w:b/>
          <w:bCs/>
          <w:color w:val="auto"/>
          <w:sz w:val="24"/>
          <w:szCs w:val="24"/>
        </w:rPr>
        <w:t xml:space="preserve"> rakendussätted ja seaduste muutmine.</w:t>
      </w:r>
    </w:p>
    <w:p w:rsidRPr="00F61641" w:rsidR="00F61641" w:rsidP="00C429D5" w:rsidRDefault="00F61641" w14:paraId="2E79A2EE" w14:textId="77777777">
      <w:pPr>
        <w:pStyle w:val="NoSpacing"/>
        <w:jc w:val="both"/>
        <w:rPr>
          <w:rFonts w:ascii="Times New Roman" w:hAnsi="Times New Roman"/>
          <w:sz w:val="24"/>
          <w:szCs w:val="24"/>
        </w:rPr>
      </w:pPr>
    </w:p>
    <w:p w:rsidRPr="00EB3EB9" w:rsidR="00565F98" w:rsidP="00C429D5" w:rsidRDefault="00713298" w14:paraId="28711B07" w14:textId="6A99677E">
      <w:pPr>
        <w:pStyle w:val="NoSpacing"/>
        <w:jc w:val="both"/>
        <w:rPr>
          <w:rFonts w:ascii="Times New Roman" w:hAnsi="Times New Roman"/>
          <w:sz w:val="24"/>
          <w:szCs w:val="24"/>
        </w:rPr>
      </w:pPr>
      <w:r w:rsidRPr="36BA6DC8" w:rsidR="06B14100">
        <w:rPr>
          <w:rFonts w:ascii="Times New Roman" w:hAnsi="Times New Roman"/>
          <w:b w:val="1"/>
          <w:bCs w:val="1"/>
          <w:sz w:val="24"/>
          <w:szCs w:val="24"/>
        </w:rPr>
        <w:t xml:space="preserve">Eelnõu § </w:t>
      </w:r>
      <w:r w:rsidRPr="36BA6DC8" w:rsidR="29397074">
        <w:rPr>
          <w:rFonts w:ascii="Times New Roman" w:hAnsi="Times New Roman"/>
          <w:b w:val="1"/>
          <w:bCs w:val="1"/>
          <w:sz w:val="24"/>
          <w:szCs w:val="24"/>
        </w:rPr>
        <w:t>39</w:t>
      </w:r>
      <w:r w:rsidRPr="36BA6DC8" w:rsidR="06B14100">
        <w:rPr>
          <w:rFonts w:ascii="Times New Roman" w:hAnsi="Times New Roman"/>
          <w:sz w:val="24"/>
          <w:szCs w:val="24"/>
        </w:rPr>
        <w:t xml:space="preserve"> näeb ette, </w:t>
      </w:r>
      <w:r w:rsidRPr="36BA6DC8" w:rsidR="29397074">
        <w:rPr>
          <w:rFonts w:ascii="Times New Roman" w:hAnsi="Times New Roman"/>
          <w:sz w:val="24"/>
          <w:szCs w:val="24"/>
        </w:rPr>
        <w:t>et</w:t>
      </w:r>
      <w:bookmarkStart w:name="_Hlk212366000" w:id="24"/>
      <w:r w:rsidRPr="36BA6DC8" w:rsidR="29397074">
        <w:rPr>
          <w:rFonts w:ascii="Times New Roman" w:hAnsi="Times New Roman"/>
          <w:sz w:val="24"/>
          <w:szCs w:val="24"/>
        </w:rPr>
        <w:t xml:space="preserve"> </w:t>
      </w:r>
      <w:commentRangeStart w:id="267949933"/>
      <w:r w:rsidRPr="36BA6DC8" w:rsidR="29397074">
        <w:rPr>
          <w:rFonts w:ascii="Times New Roman" w:hAnsi="Times New Roman"/>
          <w:sz w:val="24"/>
          <w:szCs w:val="24"/>
        </w:rPr>
        <w:t>e</w:t>
      </w:r>
      <w:r w:rsidRPr="36BA6DC8" w:rsidR="29397074">
        <w:rPr>
          <w:rFonts w:ascii="Times New Roman" w:hAnsi="Times New Roman"/>
          <w:sz w:val="24"/>
          <w:szCs w:val="24"/>
        </w:rPr>
        <w:t>nne 2005. aasta 31. märtsi</w:t>
      </w:r>
      <w:commentRangeEnd w:id="267949933"/>
      <w:r>
        <w:rPr>
          <w:rStyle w:val="CommentReference"/>
        </w:rPr>
        <w:commentReference w:id="267949933"/>
      </w:r>
      <w:r w:rsidRPr="36BA6DC8" w:rsidR="29397074">
        <w:rPr>
          <w:rFonts w:ascii="Times New Roman" w:hAnsi="Times New Roman"/>
          <w:sz w:val="24"/>
          <w:szCs w:val="24"/>
        </w:rPr>
        <w:t xml:space="preserve"> eesnime või perekonnanime muutnud isikute suhtes rakendatakse käesoleva seaduse §-s 29 sätestatud piirangut väljaarvatud juhul, kui perekonnanime muudeti § 20 alusel</w:t>
      </w:r>
      <w:bookmarkEnd w:id="24"/>
      <w:r w:rsidRPr="36BA6DC8" w:rsidR="29397074">
        <w:rPr>
          <w:rFonts w:ascii="Times New Roman" w:hAnsi="Times New Roman"/>
          <w:sz w:val="24"/>
          <w:szCs w:val="24"/>
        </w:rPr>
        <w:t>.</w:t>
      </w:r>
    </w:p>
    <w:p w:rsidRPr="00EB3EB9" w:rsidR="00EB3EB9" w:rsidP="00C429D5" w:rsidRDefault="00EB3EB9" w14:paraId="43CB5262" w14:textId="77777777">
      <w:pPr>
        <w:pStyle w:val="NoSpacing"/>
        <w:rPr>
          <w:rFonts w:ascii="Times New Roman" w:hAnsi="Times New Roman"/>
          <w:sz w:val="24"/>
          <w:szCs w:val="24"/>
        </w:rPr>
      </w:pPr>
    </w:p>
    <w:p w:rsidR="00622D29" w:rsidP="00622D29" w:rsidRDefault="00EB3EB9" w14:paraId="57AF5872" w14:textId="1AA1C94B">
      <w:pPr>
        <w:pStyle w:val="Default"/>
        <w:spacing w:line="240" w:lineRule="auto"/>
        <w:jc w:val="both"/>
        <w:rPr>
          <w:rFonts w:ascii="Times New Roman" w:hAnsi="Times New Roman" w:cs="Times New Roman"/>
          <w:color w:val="auto"/>
          <w:sz w:val="24"/>
          <w:szCs w:val="24"/>
        </w:rPr>
      </w:pPr>
      <w:r w:rsidRPr="00EB3EB9">
        <w:rPr>
          <w:rFonts w:ascii="Times New Roman" w:hAnsi="Times New Roman" w:cs="Times New Roman"/>
          <w:b/>
          <w:bCs/>
          <w:color w:val="auto"/>
          <w:sz w:val="24"/>
          <w:szCs w:val="24"/>
        </w:rPr>
        <w:t xml:space="preserve">Eelnõu §-ga </w:t>
      </w:r>
      <w:r w:rsidR="008A556C">
        <w:rPr>
          <w:rFonts w:ascii="Times New Roman" w:hAnsi="Times New Roman" w:cs="Times New Roman"/>
          <w:b/>
          <w:bCs/>
          <w:color w:val="auto"/>
          <w:sz w:val="24"/>
          <w:szCs w:val="24"/>
        </w:rPr>
        <w:t>4</w:t>
      </w:r>
      <w:r w:rsidR="00565F98">
        <w:rPr>
          <w:rFonts w:ascii="Times New Roman" w:hAnsi="Times New Roman" w:cs="Times New Roman"/>
          <w:b/>
          <w:bCs/>
          <w:color w:val="auto"/>
          <w:sz w:val="24"/>
          <w:szCs w:val="24"/>
        </w:rPr>
        <w:t>0</w:t>
      </w:r>
      <w:r w:rsidRPr="00EB3EB9">
        <w:rPr>
          <w:rFonts w:ascii="Times New Roman" w:hAnsi="Times New Roman" w:cs="Times New Roman"/>
          <w:b/>
          <w:bCs/>
          <w:color w:val="auto"/>
          <w:sz w:val="24"/>
          <w:szCs w:val="24"/>
        </w:rPr>
        <w:t xml:space="preserve"> </w:t>
      </w:r>
      <w:r w:rsidRPr="00EB3EB9">
        <w:rPr>
          <w:rFonts w:ascii="Times New Roman" w:hAnsi="Times New Roman" w:cs="Times New Roman"/>
          <w:color w:val="auto"/>
          <w:sz w:val="24"/>
          <w:szCs w:val="24"/>
        </w:rPr>
        <w:t xml:space="preserve">sätestatakse, et enne </w:t>
      </w:r>
      <w:r w:rsidR="003B1DC7">
        <w:rPr>
          <w:rFonts w:ascii="Times New Roman" w:hAnsi="Times New Roman" w:cs="Times New Roman"/>
          <w:color w:val="auto"/>
          <w:sz w:val="24"/>
          <w:szCs w:val="24"/>
        </w:rPr>
        <w:t>eelnõu</w:t>
      </w:r>
      <w:r w:rsidRPr="00EB3EB9">
        <w:rPr>
          <w:rFonts w:ascii="Times New Roman" w:hAnsi="Times New Roman" w:cs="Times New Roman"/>
          <w:color w:val="auto"/>
          <w:sz w:val="24"/>
          <w:szCs w:val="24"/>
        </w:rPr>
        <w:t xml:space="preserve"> jõustumist esitatud nime muutmise taotluste puhul lähtutakse käesolevast seadusest. Eelnõu § </w:t>
      </w:r>
      <w:r w:rsidR="00E056EC">
        <w:rPr>
          <w:rFonts w:ascii="Times New Roman" w:hAnsi="Times New Roman" w:cs="Times New Roman"/>
          <w:color w:val="auto"/>
          <w:sz w:val="24"/>
          <w:szCs w:val="24"/>
        </w:rPr>
        <w:t>41</w:t>
      </w:r>
      <w:r w:rsidRPr="00EB3EB9">
        <w:rPr>
          <w:rFonts w:ascii="Times New Roman" w:hAnsi="Times New Roman" w:cs="Times New Roman"/>
          <w:color w:val="auto"/>
          <w:sz w:val="24"/>
          <w:szCs w:val="24"/>
        </w:rPr>
        <w:t xml:space="preserve"> lõige 2 lubab teha sellest põhimõttest erandi</w:t>
      </w:r>
      <w:r w:rsidRPr="00EB3EB9">
        <w:rPr>
          <w:rFonts w:ascii="Times New Roman" w:hAnsi="Times New Roman" w:cs="Times New Roman"/>
          <w:sz w:val="24"/>
          <w:szCs w:val="24"/>
        </w:rPr>
        <w:t xml:space="preserve"> -</w:t>
      </w:r>
      <w:r w:rsidRPr="00EB3EB9">
        <w:rPr>
          <w:rFonts w:ascii="Times New Roman" w:hAnsi="Times New Roman" w:cs="Times New Roman"/>
          <w:color w:val="auto"/>
          <w:sz w:val="24"/>
          <w:szCs w:val="24"/>
        </w:rPr>
        <w:t xml:space="preserve">taotlust võib menetleda taotluse esitamise ajal </w:t>
      </w:r>
      <w:proofErr w:type="spellStart"/>
      <w:r w:rsidRPr="00EB3EB9">
        <w:rPr>
          <w:rFonts w:ascii="Times New Roman" w:hAnsi="Times New Roman" w:cs="Times New Roman"/>
          <w:color w:val="auto"/>
          <w:sz w:val="24"/>
          <w:szCs w:val="24"/>
        </w:rPr>
        <w:t>NS-i</w:t>
      </w:r>
      <w:proofErr w:type="spellEnd"/>
      <w:r w:rsidRPr="00EB3EB9">
        <w:rPr>
          <w:rFonts w:ascii="Times New Roman" w:hAnsi="Times New Roman" w:cs="Times New Roman"/>
          <w:color w:val="auto"/>
          <w:sz w:val="24"/>
          <w:szCs w:val="24"/>
        </w:rPr>
        <w:t xml:space="preserve"> alusel, kui see oli isiku jaoks soodsam ja isik ise taotleb, et otsus tehtaks </w:t>
      </w:r>
      <w:proofErr w:type="spellStart"/>
      <w:r w:rsidRPr="00EB3EB9">
        <w:rPr>
          <w:rFonts w:ascii="Times New Roman" w:hAnsi="Times New Roman" w:cs="Times New Roman"/>
          <w:color w:val="auto"/>
          <w:sz w:val="24"/>
          <w:szCs w:val="24"/>
        </w:rPr>
        <w:t>NS-i</w:t>
      </w:r>
      <w:proofErr w:type="spellEnd"/>
      <w:r w:rsidRPr="00EB3EB9">
        <w:rPr>
          <w:rFonts w:ascii="Times New Roman" w:hAnsi="Times New Roman" w:cs="Times New Roman"/>
          <w:color w:val="auto"/>
          <w:sz w:val="24"/>
          <w:szCs w:val="24"/>
        </w:rPr>
        <w:t xml:space="preserve"> alusel. Antud soodsam lahendus ei kehti </w:t>
      </w:r>
      <w:r w:rsidR="003B1DC7">
        <w:rPr>
          <w:rFonts w:ascii="Times New Roman" w:hAnsi="Times New Roman" w:cs="Times New Roman"/>
          <w:color w:val="auto"/>
          <w:sz w:val="24"/>
          <w:szCs w:val="24"/>
        </w:rPr>
        <w:t>eelnõu</w:t>
      </w:r>
      <w:r w:rsidRPr="00EB3EB9">
        <w:rPr>
          <w:rFonts w:ascii="Times New Roman" w:hAnsi="Times New Roman" w:cs="Times New Roman"/>
          <w:color w:val="auto"/>
          <w:sz w:val="24"/>
          <w:szCs w:val="24"/>
        </w:rPr>
        <w:t xml:space="preserve"> § 1</w:t>
      </w:r>
      <w:r w:rsidR="00A50733">
        <w:rPr>
          <w:rFonts w:ascii="Times New Roman" w:hAnsi="Times New Roman" w:cs="Times New Roman"/>
          <w:color w:val="auto"/>
          <w:sz w:val="24"/>
          <w:szCs w:val="24"/>
        </w:rPr>
        <w:t>8</w:t>
      </w:r>
      <w:r w:rsidRPr="00EB3EB9">
        <w:rPr>
          <w:rFonts w:ascii="Times New Roman" w:hAnsi="Times New Roman" w:cs="Times New Roman"/>
          <w:color w:val="auto"/>
          <w:sz w:val="24"/>
          <w:szCs w:val="24"/>
        </w:rPr>
        <w:t xml:space="preserve"> lõikes 2 </w:t>
      </w:r>
      <w:r w:rsidR="00F20492">
        <w:rPr>
          <w:rFonts w:ascii="Times New Roman" w:hAnsi="Times New Roman" w:cs="Times New Roman"/>
          <w:color w:val="auto"/>
          <w:sz w:val="24"/>
          <w:szCs w:val="24"/>
        </w:rPr>
        <w:t>ja lõikes 3</w:t>
      </w:r>
      <w:r w:rsidRPr="00EB3EB9">
        <w:rPr>
          <w:rFonts w:ascii="Times New Roman" w:hAnsi="Times New Roman" w:cs="Times New Roman"/>
          <w:color w:val="auto"/>
          <w:sz w:val="24"/>
          <w:szCs w:val="24"/>
        </w:rPr>
        <w:t xml:space="preserve"> nimetatud isikute isikunime muutmise korral. Seadusandja tahe on siin piirata avalikkuse huvides rasketes ja varavastastes kuritegudes süüdimõistetud inimeste, kelle karistus ei ole kustunud, isikunime muutmise õigust, et nad ei saaks oma identiteeti varjata. Muudatus on vajalik, et välistada enne eelnõu jõustumist viimasel hetkel tekkivaid süüdimõistetud isikute, kelle karistusandmed ei ole kustutatud, taotlusi, et soodsamat regulatsiooni ära kasutada</w:t>
      </w:r>
      <w:r w:rsidR="00622D29">
        <w:rPr>
          <w:rFonts w:ascii="Times New Roman" w:hAnsi="Times New Roman" w:cs="Times New Roman"/>
          <w:color w:val="auto"/>
          <w:sz w:val="24"/>
          <w:szCs w:val="24"/>
        </w:rPr>
        <w:t>.</w:t>
      </w:r>
    </w:p>
    <w:p w:rsidRPr="00E71949" w:rsidR="00E71949" w:rsidP="00622D29" w:rsidRDefault="00504760" w14:paraId="6F0FAC2F" w14:textId="2470D6DD">
      <w:pPr>
        <w:pStyle w:val="Default"/>
        <w:spacing w:line="240" w:lineRule="auto"/>
        <w:jc w:val="both"/>
        <w:rPr>
          <w:rFonts w:ascii="Times New Roman" w:hAnsi="Times New Roman" w:cs="Times New Roman"/>
          <w:color w:val="auto"/>
          <w:sz w:val="24"/>
          <w:szCs w:val="24"/>
        </w:rPr>
      </w:pPr>
      <w:commentRangeStart w:id="25"/>
      <w:r w:rsidRPr="1C1DE492">
        <w:rPr>
          <w:rFonts w:ascii="Times New Roman" w:hAnsi="Times New Roman" w:cs="Times New Roman"/>
          <w:b/>
          <w:bCs/>
          <w:color w:val="auto"/>
          <w:sz w:val="24"/>
          <w:szCs w:val="24"/>
        </w:rPr>
        <w:t xml:space="preserve">Eelnõu §-ga </w:t>
      </w:r>
      <w:r w:rsidRPr="1C1DE492" w:rsidR="008A556C">
        <w:rPr>
          <w:rFonts w:ascii="Times New Roman" w:hAnsi="Times New Roman" w:cs="Times New Roman"/>
          <w:b/>
          <w:bCs/>
          <w:color w:val="auto"/>
          <w:sz w:val="24"/>
          <w:szCs w:val="24"/>
        </w:rPr>
        <w:t>4</w:t>
      </w:r>
      <w:r w:rsidRPr="1C1DE492" w:rsidR="00DE0DA7">
        <w:rPr>
          <w:rFonts w:ascii="Times New Roman" w:hAnsi="Times New Roman" w:cs="Times New Roman"/>
          <w:b/>
          <w:bCs/>
          <w:color w:val="auto"/>
          <w:sz w:val="24"/>
          <w:szCs w:val="24"/>
        </w:rPr>
        <w:t>1</w:t>
      </w:r>
      <w:r w:rsidRPr="1C1DE492">
        <w:rPr>
          <w:rFonts w:ascii="Times New Roman" w:hAnsi="Times New Roman" w:cs="Times New Roman"/>
          <w:color w:val="auto"/>
          <w:sz w:val="24"/>
          <w:szCs w:val="24"/>
        </w:rPr>
        <w:t xml:space="preserve"> </w:t>
      </w:r>
      <w:r w:rsidRPr="1C1DE492" w:rsidR="00E71949">
        <w:rPr>
          <w:rFonts w:ascii="Times New Roman" w:hAnsi="Times New Roman" w:cs="Times New Roman"/>
          <w:color w:val="auto"/>
          <w:sz w:val="24"/>
          <w:szCs w:val="24"/>
        </w:rPr>
        <w:t xml:space="preserve">muudetakse karistusregistri seaduse § 20 lõige 1 punktis 20 </w:t>
      </w:r>
      <w:r w:rsidRPr="1C1DE492">
        <w:rPr>
          <w:rFonts w:ascii="Times New Roman" w:hAnsi="Times New Roman" w:cs="Times New Roman"/>
          <w:color w:val="auto"/>
          <w:sz w:val="24"/>
          <w:szCs w:val="24"/>
        </w:rPr>
        <w:t xml:space="preserve">ja </w:t>
      </w:r>
      <w:r w:rsidRPr="1C1DE492" w:rsidR="00E71949">
        <w:rPr>
          <w:rFonts w:ascii="Times New Roman" w:hAnsi="Times New Roman" w:cs="Times New Roman"/>
          <w:color w:val="auto"/>
          <w:sz w:val="24"/>
          <w:szCs w:val="24"/>
        </w:rPr>
        <w:t xml:space="preserve">§ 23 lõikes 2 olevat viidet, et viia muudatus kooskõlla eelnõuga. </w:t>
      </w:r>
      <w:commentRangeEnd w:id="25"/>
      <w:r w:rsidRPr="00E71949">
        <w:rPr>
          <w:rStyle w:val="CommentReference"/>
          <w:rFonts w:ascii="Times New Roman" w:hAnsi="Times New Roman" w:cs="Times New Roman"/>
          <w:color w:val="auto"/>
          <w:sz w:val="24"/>
          <w:szCs w:val="24"/>
        </w:rPr>
        <w:commentReference w:id="25"/>
      </w:r>
    </w:p>
    <w:p w:rsidR="00622D29" w:rsidP="00622D29" w:rsidRDefault="00504760" w14:paraId="6B7BA2C0" w14:textId="5378F9C6">
      <w:pPr>
        <w:pStyle w:val="Default"/>
        <w:spacing w:line="240" w:lineRule="auto"/>
        <w:jc w:val="both"/>
        <w:rPr>
          <w:rFonts w:ascii="Times New Roman" w:hAnsi="Times New Roman" w:cs="Times New Roman"/>
          <w:color w:val="auto"/>
          <w:sz w:val="24"/>
          <w:szCs w:val="24"/>
        </w:rPr>
      </w:pPr>
      <w:r>
        <w:rPr>
          <w:rFonts w:ascii="Times New Roman" w:hAnsi="Times New Roman" w:cs="Times New Roman"/>
          <w:b/>
          <w:bCs/>
          <w:color w:val="auto"/>
          <w:sz w:val="24"/>
          <w:szCs w:val="24"/>
        </w:rPr>
        <w:t xml:space="preserve">Eelnõu §-ga </w:t>
      </w:r>
      <w:r w:rsidR="008A556C">
        <w:rPr>
          <w:rFonts w:ascii="Times New Roman" w:hAnsi="Times New Roman" w:cs="Times New Roman"/>
          <w:b/>
          <w:bCs/>
          <w:color w:val="auto"/>
          <w:sz w:val="24"/>
          <w:szCs w:val="24"/>
        </w:rPr>
        <w:t>4</w:t>
      </w:r>
      <w:r w:rsidR="00E71949">
        <w:rPr>
          <w:rFonts w:ascii="Times New Roman" w:hAnsi="Times New Roman" w:cs="Times New Roman"/>
          <w:b/>
          <w:bCs/>
          <w:color w:val="auto"/>
          <w:sz w:val="24"/>
          <w:szCs w:val="24"/>
        </w:rPr>
        <w:t>2</w:t>
      </w:r>
      <w:r>
        <w:rPr>
          <w:rFonts w:ascii="Times New Roman" w:hAnsi="Times New Roman" w:cs="Times New Roman"/>
          <w:b/>
          <w:bCs/>
          <w:color w:val="auto"/>
          <w:sz w:val="24"/>
          <w:szCs w:val="24"/>
        </w:rPr>
        <w:t xml:space="preserve"> ja </w:t>
      </w:r>
      <w:r w:rsidR="008A556C">
        <w:rPr>
          <w:rFonts w:ascii="Times New Roman" w:hAnsi="Times New Roman" w:cs="Times New Roman"/>
          <w:b/>
          <w:bCs/>
          <w:color w:val="auto"/>
          <w:sz w:val="24"/>
          <w:szCs w:val="24"/>
        </w:rPr>
        <w:t>4</w:t>
      </w:r>
      <w:r w:rsidR="00E71949">
        <w:rPr>
          <w:rFonts w:ascii="Times New Roman" w:hAnsi="Times New Roman" w:cs="Times New Roman"/>
          <w:b/>
          <w:bCs/>
          <w:color w:val="auto"/>
          <w:sz w:val="24"/>
          <w:szCs w:val="24"/>
        </w:rPr>
        <w:t>3</w:t>
      </w:r>
      <w:r>
        <w:rPr>
          <w:rFonts w:ascii="Times New Roman" w:hAnsi="Times New Roman" w:cs="Times New Roman"/>
          <w:color w:val="auto"/>
          <w:sz w:val="24"/>
          <w:szCs w:val="24"/>
        </w:rPr>
        <w:t xml:space="preserve"> asendatakse </w:t>
      </w:r>
      <w:r w:rsidR="003E5935">
        <w:rPr>
          <w:rFonts w:ascii="Times New Roman" w:hAnsi="Times New Roman" w:cs="Times New Roman"/>
          <w:color w:val="auto"/>
          <w:sz w:val="24"/>
          <w:szCs w:val="24"/>
        </w:rPr>
        <w:t xml:space="preserve">kooseluseaduses ja keeleseaduses </w:t>
      </w:r>
      <w:r>
        <w:rPr>
          <w:rFonts w:ascii="Times New Roman" w:hAnsi="Times New Roman" w:cs="Times New Roman"/>
          <w:color w:val="auto"/>
          <w:sz w:val="24"/>
          <w:szCs w:val="24"/>
        </w:rPr>
        <w:t>seaduse nimi „nimeseadus“ uue nimega „isikunimeseadus“. Muudatus on vajalik, et seadused oleksid kooskõlas, kuivõrd nimeseadus tunnistatakse kehtetuks ning selle asemele tuleb uus seadus pealkirjaga „Isikunimeseadus“.</w:t>
      </w:r>
    </w:p>
    <w:p w:rsidR="00622D29" w:rsidP="00622D29" w:rsidRDefault="00504760" w14:paraId="226672C9" w14:textId="69E06C99">
      <w:pPr>
        <w:pStyle w:val="Default"/>
        <w:spacing w:line="240" w:lineRule="auto"/>
        <w:jc w:val="both"/>
        <w:rPr>
          <w:rFonts w:ascii="Times New Roman" w:hAnsi="Times New Roman" w:cs="Times New Roman"/>
          <w:color w:val="auto"/>
          <w:sz w:val="24"/>
          <w:szCs w:val="24"/>
        </w:rPr>
      </w:pPr>
      <w:r>
        <w:rPr>
          <w:rFonts w:ascii="Times New Roman" w:hAnsi="Times New Roman" w:cs="Times New Roman"/>
          <w:b/>
          <w:bCs/>
          <w:color w:val="auto"/>
          <w:sz w:val="24"/>
          <w:szCs w:val="24"/>
        </w:rPr>
        <w:t>Eelnõu §-ga 4</w:t>
      </w:r>
      <w:r w:rsidR="00E71949">
        <w:rPr>
          <w:rFonts w:ascii="Times New Roman" w:hAnsi="Times New Roman" w:cs="Times New Roman"/>
          <w:b/>
          <w:bCs/>
          <w:color w:val="auto"/>
          <w:sz w:val="24"/>
          <w:szCs w:val="24"/>
        </w:rPr>
        <w:t>4</w:t>
      </w:r>
      <w:r>
        <w:rPr>
          <w:rFonts w:ascii="Times New Roman" w:hAnsi="Times New Roman" w:cs="Times New Roman"/>
          <w:b/>
          <w:bCs/>
          <w:color w:val="auto"/>
          <w:sz w:val="24"/>
          <w:szCs w:val="24"/>
        </w:rPr>
        <w:t xml:space="preserve"> </w:t>
      </w:r>
      <w:r>
        <w:rPr>
          <w:rFonts w:ascii="Times New Roman" w:hAnsi="Times New Roman" w:cs="Times New Roman"/>
          <w:color w:val="auto"/>
          <w:sz w:val="24"/>
          <w:szCs w:val="24"/>
        </w:rPr>
        <w:t xml:space="preserve">tunnistatakse kehtetuks </w:t>
      </w:r>
      <w:r w:rsidR="0052564F">
        <w:rPr>
          <w:rFonts w:ascii="Times New Roman" w:hAnsi="Times New Roman" w:cs="Times New Roman"/>
          <w:color w:val="auto"/>
          <w:sz w:val="24"/>
          <w:szCs w:val="24"/>
        </w:rPr>
        <w:t>NS</w:t>
      </w:r>
      <w:r>
        <w:rPr>
          <w:rFonts w:ascii="Times New Roman" w:hAnsi="Times New Roman" w:cs="Times New Roman"/>
          <w:color w:val="auto"/>
          <w:sz w:val="24"/>
          <w:szCs w:val="24"/>
        </w:rPr>
        <w:t xml:space="preserve"> ja selle alusel antud rakendusaktid.</w:t>
      </w:r>
    </w:p>
    <w:p w:rsidRPr="00622D29" w:rsidR="00622D29" w:rsidP="00622D29" w:rsidRDefault="00504760" w14:paraId="18AC9747" w14:textId="08AB1179">
      <w:pPr>
        <w:pStyle w:val="Default"/>
        <w:spacing w:line="240" w:lineRule="auto"/>
        <w:jc w:val="both"/>
        <w:rPr>
          <w:rFonts w:ascii="Times New Roman" w:hAnsi="Times New Roman" w:cs="Times New Roman"/>
          <w:sz w:val="24"/>
          <w:szCs w:val="24"/>
        </w:rPr>
      </w:pPr>
      <w:r>
        <w:rPr>
          <w:rFonts w:ascii="Times New Roman" w:hAnsi="Times New Roman" w:cs="Times New Roman"/>
          <w:b/>
          <w:bCs/>
          <w:color w:val="auto"/>
          <w:sz w:val="24"/>
          <w:szCs w:val="24"/>
        </w:rPr>
        <w:t>Eelnõu §</w:t>
      </w:r>
      <w:r w:rsidR="00E71949">
        <w:rPr>
          <w:rFonts w:ascii="Times New Roman" w:hAnsi="Times New Roman" w:cs="Times New Roman"/>
          <w:b/>
          <w:bCs/>
          <w:color w:val="auto"/>
          <w:sz w:val="24"/>
          <w:szCs w:val="24"/>
        </w:rPr>
        <w:t>-ga</w:t>
      </w:r>
      <w:r>
        <w:rPr>
          <w:rFonts w:ascii="Times New Roman" w:hAnsi="Times New Roman" w:cs="Times New Roman"/>
          <w:b/>
          <w:bCs/>
          <w:color w:val="auto"/>
          <w:sz w:val="24"/>
          <w:szCs w:val="24"/>
        </w:rPr>
        <w:t xml:space="preserve"> 4</w:t>
      </w:r>
      <w:r w:rsidR="00E71949">
        <w:rPr>
          <w:rFonts w:ascii="Times New Roman" w:hAnsi="Times New Roman" w:cs="Times New Roman"/>
          <w:b/>
          <w:bCs/>
          <w:color w:val="auto"/>
          <w:sz w:val="24"/>
          <w:szCs w:val="24"/>
        </w:rPr>
        <w:t>5</w:t>
      </w:r>
      <w:r>
        <w:rPr>
          <w:rFonts w:ascii="Times New Roman" w:hAnsi="Times New Roman" w:cs="Times New Roman"/>
          <w:b/>
          <w:bCs/>
          <w:color w:val="auto"/>
          <w:sz w:val="24"/>
          <w:szCs w:val="24"/>
        </w:rPr>
        <w:t xml:space="preserve"> </w:t>
      </w:r>
      <w:r>
        <w:rPr>
          <w:rFonts w:ascii="Times New Roman" w:hAnsi="Times New Roman" w:cs="Times New Roman"/>
          <w:color w:val="auto"/>
          <w:sz w:val="24"/>
          <w:szCs w:val="24"/>
        </w:rPr>
        <w:t xml:space="preserve">muudetakse </w:t>
      </w:r>
      <w:r w:rsidR="0052564F">
        <w:rPr>
          <w:rFonts w:ascii="Times New Roman" w:hAnsi="Times New Roman" w:cs="Times New Roman"/>
          <w:color w:val="auto"/>
          <w:sz w:val="24"/>
          <w:szCs w:val="24"/>
        </w:rPr>
        <w:t>PKTS-i</w:t>
      </w:r>
      <w:r>
        <w:rPr>
          <w:rFonts w:ascii="Times New Roman" w:hAnsi="Times New Roman" w:cs="Times New Roman"/>
          <w:color w:val="auto"/>
          <w:sz w:val="24"/>
          <w:szCs w:val="24"/>
        </w:rPr>
        <w:t xml:space="preserve">. Esimese muudatusena asendatakse seaduse nimi „nimeseadus“ uue nimega „isikunimeseadus“. Lisaks muudetakse ka </w:t>
      </w:r>
      <w:r w:rsidR="0052564F">
        <w:rPr>
          <w:rFonts w:ascii="Times New Roman" w:hAnsi="Times New Roman" w:cs="Times New Roman"/>
          <w:color w:val="auto"/>
          <w:sz w:val="24"/>
          <w:szCs w:val="24"/>
        </w:rPr>
        <w:t>PKTS-i</w:t>
      </w:r>
      <w:r w:rsidRPr="00622D29">
        <w:rPr>
          <w:rFonts w:ascii="Times New Roman" w:hAnsi="Times New Roman" w:cs="Times New Roman"/>
          <w:color w:val="auto"/>
          <w:sz w:val="24"/>
          <w:szCs w:val="24"/>
        </w:rPr>
        <w:t xml:space="preserve"> § </w:t>
      </w:r>
      <w:r w:rsidRPr="00622D29">
        <w:rPr>
          <w:rFonts w:ascii="Times New Roman" w:hAnsi="Times New Roman" w:cs="Times New Roman"/>
          <w:sz w:val="24"/>
          <w:szCs w:val="24"/>
        </w:rPr>
        <w:t>49</w:t>
      </w:r>
      <w:r w:rsidRPr="00622D29">
        <w:rPr>
          <w:rFonts w:ascii="Times New Roman" w:hAnsi="Times New Roman" w:cs="Times New Roman"/>
          <w:sz w:val="24"/>
          <w:szCs w:val="24"/>
          <w:vertAlign w:val="superscript"/>
        </w:rPr>
        <w:t xml:space="preserve">1 </w:t>
      </w:r>
      <w:r w:rsidRPr="00622D29">
        <w:rPr>
          <w:rFonts w:ascii="Times New Roman" w:hAnsi="Times New Roman" w:cs="Times New Roman"/>
          <w:sz w:val="24"/>
          <w:szCs w:val="24"/>
        </w:rPr>
        <w:t xml:space="preserve">lõike 2 punktis 2 olevat viidet ning viiakse see kooskõlla </w:t>
      </w:r>
      <w:r w:rsidR="00A50733">
        <w:rPr>
          <w:rFonts w:ascii="Times New Roman" w:hAnsi="Times New Roman" w:cs="Times New Roman"/>
          <w:sz w:val="24"/>
          <w:szCs w:val="24"/>
        </w:rPr>
        <w:t>eelnõuga</w:t>
      </w:r>
      <w:r w:rsidRPr="00622D29" w:rsidR="003E5935">
        <w:rPr>
          <w:rFonts w:ascii="Times New Roman" w:hAnsi="Times New Roman" w:cs="Times New Roman"/>
          <w:sz w:val="24"/>
          <w:szCs w:val="24"/>
        </w:rPr>
        <w:t>.</w:t>
      </w:r>
    </w:p>
    <w:p w:rsidRPr="00622D29" w:rsidR="003E5935" w:rsidP="00622D29" w:rsidRDefault="003E5935" w14:paraId="50ADFA30" w14:textId="25C9FA91">
      <w:pPr>
        <w:pStyle w:val="NoSpacing"/>
        <w:jc w:val="both"/>
        <w:rPr>
          <w:rFonts w:ascii="Times New Roman" w:hAnsi="Times New Roman"/>
          <w:sz w:val="24"/>
          <w:szCs w:val="24"/>
        </w:rPr>
      </w:pPr>
      <w:r w:rsidRPr="00622D29">
        <w:rPr>
          <w:rFonts w:ascii="Times New Roman" w:hAnsi="Times New Roman"/>
          <w:b/>
          <w:bCs/>
          <w:sz w:val="24"/>
          <w:szCs w:val="24"/>
        </w:rPr>
        <w:t xml:space="preserve">Eelnõu § </w:t>
      </w:r>
      <w:r w:rsidR="00B37FFC">
        <w:rPr>
          <w:rFonts w:ascii="Times New Roman" w:hAnsi="Times New Roman"/>
          <w:b/>
          <w:bCs/>
          <w:sz w:val="24"/>
          <w:szCs w:val="24"/>
        </w:rPr>
        <w:t>4</w:t>
      </w:r>
      <w:r w:rsidR="00E71949">
        <w:rPr>
          <w:rFonts w:ascii="Times New Roman" w:hAnsi="Times New Roman"/>
          <w:b/>
          <w:bCs/>
          <w:sz w:val="24"/>
          <w:szCs w:val="24"/>
        </w:rPr>
        <w:t>6</w:t>
      </w:r>
      <w:r w:rsidRPr="00622D29">
        <w:rPr>
          <w:rFonts w:ascii="Times New Roman" w:hAnsi="Times New Roman"/>
          <w:b/>
          <w:bCs/>
          <w:sz w:val="24"/>
          <w:szCs w:val="24"/>
        </w:rPr>
        <w:t xml:space="preserve"> </w:t>
      </w:r>
      <w:r w:rsidRPr="00622D29">
        <w:rPr>
          <w:rFonts w:ascii="Times New Roman" w:hAnsi="Times New Roman"/>
          <w:sz w:val="24"/>
          <w:szCs w:val="24"/>
        </w:rPr>
        <w:t>asendatakse rahvastikuregistri seaduses seaduse nimi „nimeseadus“ uue nimega „isikunimeseadus“.</w:t>
      </w:r>
    </w:p>
    <w:p w:rsidRPr="00622D29" w:rsidR="00622D29" w:rsidP="00622D29" w:rsidRDefault="00622D29" w14:paraId="6B6F22BA" w14:textId="77777777">
      <w:pPr>
        <w:pStyle w:val="NoSpacing"/>
        <w:jc w:val="both"/>
        <w:rPr>
          <w:rFonts w:ascii="Times New Roman" w:hAnsi="Times New Roman"/>
          <w:sz w:val="24"/>
          <w:szCs w:val="24"/>
        </w:rPr>
      </w:pPr>
    </w:p>
    <w:p w:rsidRPr="00622D29" w:rsidR="00622D29" w:rsidP="00622D29" w:rsidRDefault="003E5935" w14:paraId="79380E1F" w14:textId="57AA4897">
      <w:pPr>
        <w:pStyle w:val="NoSpacing"/>
        <w:jc w:val="both"/>
        <w:rPr>
          <w:rFonts w:ascii="Times New Roman" w:hAnsi="Times New Roman"/>
          <w:sz w:val="24"/>
          <w:szCs w:val="24"/>
        </w:rPr>
      </w:pPr>
      <w:r w:rsidRPr="001954BF">
        <w:rPr>
          <w:rFonts w:ascii="Times New Roman" w:hAnsi="Times New Roman"/>
          <w:b/>
          <w:sz w:val="24"/>
          <w:szCs w:val="24"/>
        </w:rPr>
        <w:t xml:space="preserve">Eelnõu §-ga </w:t>
      </w:r>
      <w:r w:rsidRPr="001954BF" w:rsidR="00B37FFC">
        <w:rPr>
          <w:rFonts w:ascii="Times New Roman" w:hAnsi="Times New Roman"/>
          <w:b/>
          <w:bCs/>
          <w:sz w:val="24"/>
          <w:szCs w:val="24"/>
        </w:rPr>
        <w:t>4</w:t>
      </w:r>
      <w:r w:rsidR="00E71949">
        <w:rPr>
          <w:rFonts w:ascii="Times New Roman" w:hAnsi="Times New Roman"/>
          <w:b/>
          <w:bCs/>
          <w:sz w:val="24"/>
          <w:szCs w:val="24"/>
        </w:rPr>
        <w:t>7</w:t>
      </w:r>
      <w:r w:rsidRPr="001954BF">
        <w:rPr>
          <w:rFonts w:ascii="Times New Roman" w:hAnsi="Times New Roman"/>
          <w:b/>
          <w:sz w:val="24"/>
          <w:szCs w:val="24"/>
        </w:rPr>
        <w:t xml:space="preserve"> </w:t>
      </w:r>
      <w:r w:rsidRPr="001954BF">
        <w:rPr>
          <w:rFonts w:ascii="Times New Roman" w:hAnsi="Times New Roman"/>
          <w:sz w:val="24"/>
          <w:szCs w:val="24"/>
        </w:rPr>
        <w:t>muudetakse riigilõivuseadust.</w:t>
      </w:r>
      <w:r w:rsidRPr="00622D29">
        <w:rPr>
          <w:rFonts w:ascii="Times New Roman" w:hAnsi="Times New Roman"/>
          <w:sz w:val="24"/>
          <w:szCs w:val="24"/>
        </w:rPr>
        <w:t xml:space="preserve"> </w:t>
      </w:r>
      <w:r w:rsidR="0052564F">
        <w:rPr>
          <w:rFonts w:ascii="Times New Roman" w:hAnsi="Times New Roman"/>
          <w:sz w:val="24"/>
          <w:szCs w:val="24"/>
        </w:rPr>
        <w:t>Riigilõivuseaduses</w:t>
      </w:r>
      <w:r w:rsidR="000C684E">
        <w:rPr>
          <w:rFonts w:ascii="Times New Roman" w:hAnsi="Times New Roman"/>
          <w:sz w:val="24"/>
          <w:szCs w:val="24"/>
        </w:rPr>
        <w:t xml:space="preserve"> asendatakse läbivalt seaduse nimi</w:t>
      </w:r>
      <w:r w:rsidR="0052564F">
        <w:rPr>
          <w:rFonts w:ascii="Times New Roman" w:hAnsi="Times New Roman"/>
          <w:sz w:val="24"/>
          <w:szCs w:val="24"/>
        </w:rPr>
        <w:t>.</w:t>
      </w:r>
      <w:r w:rsidR="000C684E">
        <w:rPr>
          <w:rFonts w:ascii="Times New Roman" w:hAnsi="Times New Roman"/>
          <w:sz w:val="24"/>
          <w:szCs w:val="24"/>
        </w:rPr>
        <w:t xml:space="preserve"> Muudatus on vajalik, et seadused oleksid kooskõlas, kuivõrd </w:t>
      </w:r>
      <w:r w:rsidR="0052564F">
        <w:rPr>
          <w:rFonts w:ascii="Times New Roman" w:hAnsi="Times New Roman"/>
          <w:sz w:val="24"/>
          <w:szCs w:val="24"/>
        </w:rPr>
        <w:t>NS</w:t>
      </w:r>
      <w:r w:rsidR="000C684E">
        <w:rPr>
          <w:rFonts w:ascii="Times New Roman" w:hAnsi="Times New Roman"/>
          <w:sz w:val="24"/>
          <w:szCs w:val="24"/>
        </w:rPr>
        <w:t xml:space="preserve"> tunnistatakse kehtetuks ning selle asemele tuleb uus seadus pealkirjaga „Isikunimeseadus“. Eelnõuga tunnistatakse kehtetuks riigilõivuseaduse § 48, mis reguleerib </w:t>
      </w:r>
      <w:proofErr w:type="spellStart"/>
      <w:r w:rsidR="000C684E">
        <w:rPr>
          <w:rFonts w:ascii="Times New Roman" w:hAnsi="Times New Roman"/>
          <w:sz w:val="24"/>
          <w:szCs w:val="24"/>
        </w:rPr>
        <w:t>n</w:t>
      </w:r>
      <w:r w:rsidRPr="000C684E" w:rsidR="000C684E">
        <w:rPr>
          <w:rFonts w:ascii="Times New Roman" w:hAnsi="Times New Roman"/>
          <w:sz w:val="24"/>
          <w:szCs w:val="24"/>
        </w:rPr>
        <w:t>imemuutmistoimingu</w:t>
      </w:r>
      <w:proofErr w:type="spellEnd"/>
      <w:r w:rsidRPr="000C684E" w:rsidR="000C684E">
        <w:rPr>
          <w:rFonts w:ascii="Times New Roman" w:hAnsi="Times New Roman"/>
          <w:sz w:val="24"/>
          <w:szCs w:val="24"/>
        </w:rPr>
        <w:t xml:space="preserve"> eest riigilõivu tasumisest vabasta</w:t>
      </w:r>
      <w:r w:rsidR="000C684E">
        <w:rPr>
          <w:rFonts w:ascii="Times New Roman" w:hAnsi="Times New Roman"/>
          <w:sz w:val="24"/>
          <w:szCs w:val="24"/>
        </w:rPr>
        <w:t xml:space="preserve">mist. Kuna eelnõuga ei nähta ette riigilõivu vabasid menetlusi, ei ole asjakohane jätta vastav säte alles riigilõivuseadusesse. Samuti tunnistatakse kehtetuks riigilõivuseaduse § 262, kuna sätteid ühtlustatakse ning </w:t>
      </w:r>
      <w:r w:rsidR="004F4748">
        <w:rPr>
          <w:rFonts w:ascii="Times New Roman" w:hAnsi="Times New Roman"/>
          <w:sz w:val="24"/>
          <w:szCs w:val="24"/>
        </w:rPr>
        <w:t>riigilõivu küsimise aluseks on edaspidi riigilõivuseaduse § 341.</w:t>
      </w:r>
    </w:p>
    <w:p w:rsidR="004F4748" w:rsidP="00622D29" w:rsidRDefault="004F4748" w14:paraId="226BA506" w14:textId="77777777">
      <w:pPr>
        <w:pStyle w:val="NoSpacing"/>
        <w:jc w:val="both"/>
        <w:rPr>
          <w:rFonts w:ascii="Times New Roman" w:hAnsi="Times New Roman"/>
          <w:sz w:val="24"/>
          <w:szCs w:val="24"/>
        </w:rPr>
      </w:pPr>
    </w:p>
    <w:p w:rsidRPr="00622D29" w:rsidR="004F4748" w:rsidP="00622D29" w:rsidRDefault="004F4748" w14:paraId="0196AAE8" w14:textId="3AAFA4F1">
      <w:pPr>
        <w:pStyle w:val="NoSpacing"/>
        <w:jc w:val="both"/>
        <w:rPr>
          <w:rFonts w:ascii="Times New Roman" w:hAnsi="Times New Roman"/>
          <w:sz w:val="24"/>
          <w:szCs w:val="24"/>
        </w:rPr>
      </w:pPr>
      <w:commentRangeStart w:id="1788079190"/>
      <w:r w:rsidRPr="36BA6DC8" w:rsidR="34F1DFBA">
        <w:rPr>
          <w:rFonts w:ascii="Times New Roman" w:hAnsi="Times New Roman"/>
          <w:sz w:val="24"/>
          <w:szCs w:val="24"/>
        </w:rPr>
        <w:t>Riigilõivuseaduse</w:t>
      </w:r>
      <w:commentRangeEnd w:id="1788079190"/>
      <w:r>
        <w:rPr>
          <w:rStyle w:val="CommentReference"/>
        </w:rPr>
        <w:commentReference w:id="1788079190"/>
      </w:r>
      <w:r w:rsidRPr="36BA6DC8" w:rsidR="34F1DFBA">
        <w:rPr>
          <w:rFonts w:ascii="Times New Roman" w:hAnsi="Times New Roman"/>
          <w:sz w:val="24"/>
          <w:szCs w:val="24"/>
        </w:rPr>
        <w:t xml:space="preserve"> § 341 muudetakse ja sõnastatakse ümber, samuti kehtestatakse uue eelnõu jõustumisega ka uus riigilõivumäär – eesnime muutmise avalduse läbivaatamise eest tasutakse riigilõivu 200 eurot ning ka perekonnanime muutmise avalduse läbivaatamise eest tasutakse riigilõivu 200 eurot. Kui taotletakse uue ees- ja perekonnanime muutmist koos tuleb tasuda riigilõivu summas 400 eurot.</w:t>
      </w:r>
      <w:r w:rsidRPr="36BA6DC8" w:rsidR="64B14AF9">
        <w:rPr>
          <w:rFonts w:ascii="Times New Roman" w:hAnsi="Times New Roman"/>
          <w:sz w:val="24"/>
          <w:szCs w:val="24"/>
        </w:rPr>
        <w:t xml:space="preserve"> </w:t>
      </w:r>
      <w:r w:rsidRPr="36BA6DC8" w:rsidR="64B14AF9">
        <w:rPr>
          <w:rFonts w:ascii="Times New Roman" w:hAnsi="Times New Roman"/>
          <w:sz w:val="24"/>
          <w:szCs w:val="24"/>
        </w:rPr>
        <w:t xml:space="preserve">Eesnime muutmisel ja perekonnanime muutmisel tuleb hinnata muutmise põhjuseid ning soovitud nime vastavust </w:t>
      </w:r>
      <w:r w:rsidRPr="36BA6DC8" w:rsidR="64B14AF9">
        <w:rPr>
          <w:rFonts w:ascii="Times New Roman" w:hAnsi="Times New Roman"/>
          <w:sz w:val="24"/>
          <w:szCs w:val="24"/>
        </w:rPr>
        <w:t>eelnõus sätestatud</w:t>
      </w:r>
      <w:r w:rsidRPr="36BA6DC8" w:rsidR="64B14AF9">
        <w:rPr>
          <w:rFonts w:ascii="Times New Roman" w:hAnsi="Times New Roman"/>
          <w:sz w:val="24"/>
          <w:szCs w:val="24"/>
        </w:rPr>
        <w:t xml:space="preserve"> nõuetele, kui avaldusel on koos mõlema nime muutmine, toimub mõlema nime kohta hindamine. </w:t>
      </w:r>
      <w:r w:rsidRPr="36BA6DC8" w:rsidR="7A5A97EB">
        <w:rPr>
          <w:rFonts w:ascii="Times New Roman" w:hAnsi="Times New Roman"/>
          <w:sz w:val="24"/>
          <w:szCs w:val="24"/>
        </w:rPr>
        <w:t>E</w:t>
      </w:r>
      <w:r w:rsidRPr="36BA6DC8" w:rsidR="7A5A97EB">
        <w:rPr>
          <w:rFonts w:ascii="Times New Roman" w:hAnsi="Times New Roman"/>
          <w:sz w:val="24"/>
          <w:szCs w:val="24"/>
        </w:rPr>
        <w:t>elnõuga tõstetakse riigilõivumääri, sest need ei ole vastavuses riigi kuludega</w:t>
      </w:r>
      <w:r w:rsidRPr="36BA6DC8" w:rsidR="7A5A97EB">
        <w:rPr>
          <w:rFonts w:ascii="Times New Roman" w:hAnsi="Times New Roman"/>
          <w:sz w:val="24"/>
          <w:szCs w:val="24"/>
        </w:rPr>
        <w:t xml:space="preserve">. </w:t>
      </w:r>
      <w:r w:rsidRPr="36BA6DC8" w:rsidR="64B14AF9">
        <w:rPr>
          <w:rFonts w:ascii="Times New Roman" w:hAnsi="Times New Roman"/>
          <w:sz w:val="24"/>
          <w:szCs w:val="24"/>
        </w:rPr>
        <w:t>Riigilõivu muutmine on vajalik arvestades üldist hinnatõusu ning ametikoha keskmist maksumust.</w:t>
      </w:r>
    </w:p>
    <w:p w:rsidRPr="00622D29" w:rsidR="00622D29" w:rsidP="00622D29" w:rsidRDefault="00622D29" w14:paraId="03DB0003" w14:textId="77777777">
      <w:pPr>
        <w:pStyle w:val="NoSpacing"/>
        <w:jc w:val="both"/>
        <w:rPr>
          <w:rFonts w:ascii="Times New Roman" w:hAnsi="Times New Roman"/>
          <w:sz w:val="24"/>
          <w:szCs w:val="24"/>
        </w:rPr>
      </w:pPr>
    </w:p>
    <w:p w:rsidRPr="00622D29" w:rsidR="00622D29" w:rsidP="00622D29" w:rsidRDefault="003E5935" w14:paraId="52EBBBD9" w14:textId="72772C01">
      <w:pPr>
        <w:pStyle w:val="NoSpacing"/>
        <w:jc w:val="both"/>
        <w:rPr>
          <w:rFonts w:ascii="Times New Roman" w:hAnsi="Times New Roman"/>
          <w:sz w:val="24"/>
          <w:szCs w:val="24"/>
        </w:rPr>
      </w:pPr>
      <w:r w:rsidRPr="00BD141E">
        <w:rPr>
          <w:rFonts w:ascii="Times New Roman" w:hAnsi="Times New Roman"/>
          <w:b/>
          <w:bCs/>
          <w:sz w:val="24"/>
          <w:szCs w:val="24"/>
        </w:rPr>
        <w:t xml:space="preserve">Eelnõu §-ga </w:t>
      </w:r>
      <w:r w:rsidRPr="00BD141E" w:rsidR="00B37FFC">
        <w:rPr>
          <w:rFonts w:ascii="Times New Roman" w:hAnsi="Times New Roman"/>
          <w:b/>
          <w:bCs/>
          <w:sz w:val="24"/>
          <w:szCs w:val="24"/>
        </w:rPr>
        <w:t>4</w:t>
      </w:r>
      <w:r w:rsidR="00E71949">
        <w:rPr>
          <w:rFonts w:ascii="Times New Roman" w:hAnsi="Times New Roman"/>
          <w:b/>
          <w:bCs/>
          <w:sz w:val="24"/>
          <w:szCs w:val="24"/>
        </w:rPr>
        <w:t xml:space="preserve">8 </w:t>
      </w:r>
      <w:r w:rsidRPr="00BD141E">
        <w:rPr>
          <w:rFonts w:ascii="Times New Roman" w:hAnsi="Times New Roman"/>
          <w:sz w:val="24"/>
          <w:szCs w:val="24"/>
        </w:rPr>
        <w:t xml:space="preserve">nähakse ette et </w:t>
      </w:r>
      <w:r w:rsidR="003B1DC7">
        <w:rPr>
          <w:rFonts w:ascii="Times New Roman" w:hAnsi="Times New Roman"/>
          <w:sz w:val="24"/>
          <w:szCs w:val="24"/>
        </w:rPr>
        <w:t>eelnõu</w:t>
      </w:r>
      <w:r w:rsidRPr="00BD141E">
        <w:rPr>
          <w:rFonts w:ascii="Times New Roman" w:hAnsi="Times New Roman"/>
          <w:sz w:val="24"/>
          <w:szCs w:val="24"/>
        </w:rPr>
        <w:t xml:space="preserve"> jõustub </w:t>
      </w:r>
      <w:r w:rsidRPr="00BD141E" w:rsidR="00E159C3">
        <w:rPr>
          <w:rFonts w:ascii="Times New Roman" w:hAnsi="Times New Roman"/>
          <w:sz w:val="24"/>
          <w:szCs w:val="24"/>
        </w:rPr>
        <w:t>202</w:t>
      </w:r>
      <w:r w:rsidR="00E159C3">
        <w:rPr>
          <w:rFonts w:ascii="Times New Roman" w:hAnsi="Times New Roman"/>
          <w:sz w:val="24"/>
          <w:szCs w:val="24"/>
        </w:rPr>
        <w:t>7</w:t>
      </w:r>
      <w:r w:rsidRPr="00BD141E">
        <w:rPr>
          <w:rFonts w:ascii="Times New Roman" w:hAnsi="Times New Roman"/>
          <w:sz w:val="24"/>
          <w:szCs w:val="24"/>
        </w:rPr>
        <w:t>. aasta 1. </w:t>
      </w:r>
      <w:r w:rsidR="00E159C3">
        <w:rPr>
          <w:rFonts w:ascii="Times New Roman" w:hAnsi="Times New Roman"/>
          <w:sz w:val="24"/>
          <w:szCs w:val="24"/>
        </w:rPr>
        <w:t>detsembril</w:t>
      </w:r>
      <w:r w:rsidRPr="00BD141E">
        <w:rPr>
          <w:rFonts w:ascii="Times New Roman" w:hAnsi="Times New Roman"/>
          <w:sz w:val="24"/>
          <w:szCs w:val="24"/>
        </w:rPr>
        <w:t>. See on</w:t>
      </w:r>
      <w:r w:rsidRPr="00622D29">
        <w:rPr>
          <w:rFonts w:ascii="Times New Roman" w:hAnsi="Times New Roman"/>
          <w:sz w:val="24"/>
          <w:szCs w:val="24"/>
        </w:rPr>
        <w:t xml:space="preserve"> piisav aeg, et valmistuda seaduse rakendamiseks, muuta selleks vajalikke tööprotsesse ja </w:t>
      </w:r>
      <w:proofErr w:type="spellStart"/>
      <w:r w:rsidR="0052564F">
        <w:rPr>
          <w:rFonts w:ascii="Times New Roman" w:hAnsi="Times New Roman"/>
          <w:sz w:val="24"/>
          <w:szCs w:val="24"/>
        </w:rPr>
        <w:t>RR-i</w:t>
      </w:r>
      <w:proofErr w:type="spellEnd"/>
      <w:r w:rsidRPr="00622D29" w:rsidR="0052564F">
        <w:rPr>
          <w:rFonts w:ascii="Times New Roman" w:hAnsi="Times New Roman"/>
          <w:sz w:val="24"/>
          <w:szCs w:val="24"/>
        </w:rPr>
        <w:t xml:space="preserve"> </w:t>
      </w:r>
      <w:r w:rsidRPr="00622D29">
        <w:rPr>
          <w:rFonts w:ascii="Times New Roman" w:hAnsi="Times New Roman"/>
          <w:sz w:val="24"/>
          <w:szCs w:val="24"/>
        </w:rPr>
        <w:t>menetlustarkvara.</w:t>
      </w:r>
    </w:p>
    <w:p w:rsidRPr="00622D29" w:rsidR="00622D29" w:rsidP="00622D29" w:rsidRDefault="00622D29" w14:paraId="050362D1" w14:textId="77777777">
      <w:pPr>
        <w:pStyle w:val="NoSpacing"/>
        <w:jc w:val="both"/>
        <w:rPr>
          <w:rFonts w:ascii="Times New Roman" w:hAnsi="Times New Roman"/>
          <w:sz w:val="24"/>
          <w:szCs w:val="24"/>
        </w:rPr>
      </w:pPr>
    </w:p>
    <w:p w:rsidRPr="00622D29" w:rsidR="00622D29" w:rsidP="00622D29" w:rsidRDefault="003E5935" w14:paraId="10C4E931" w14:textId="47E217C9">
      <w:pPr>
        <w:pStyle w:val="NoSpacing"/>
        <w:jc w:val="both"/>
        <w:rPr>
          <w:rFonts w:ascii="Times New Roman" w:hAnsi="Times New Roman"/>
          <w:b/>
          <w:bCs/>
          <w:sz w:val="24"/>
          <w:szCs w:val="24"/>
        </w:rPr>
      </w:pPr>
      <w:r w:rsidRPr="00622D29">
        <w:rPr>
          <w:rFonts w:ascii="Times New Roman" w:hAnsi="Times New Roman"/>
          <w:b/>
          <w:bCs/>
          <w:sz w:val="24"/>
          <w:szCs w:val="24"/>
        </w:rPr>
        <w:t xml:space="preserve">4. </w:t>
      </w:r>
      <w:r w:rsidRPr="00622D29" w:rsidR="00EB3EB9">
        <w:rPr>
          <w:rFonts w:ascii="Times New Roman" w:hAnsi="Times New Roman"/>
          <w:b/>
          <w:bCs/>
          <w:sz w:val="24"/>
          <w:szCs w:val="24"/>
        </w:rPr>
        <w:t>Eelnõu terminoloogia</w:t>
      </w:r>
    </w:p>
    <w:p w:rsidRPr="00622D29" w:rsidR="00622D29" w:rsidP="00622D29" w:rsidRDefault="00622D29" w14:paraId="2660827A" w14:textId="77777777">
      <w:pPr>
        <w:pStyle w:val="NoSpacing"/>
        <w:jc w:val="both"/>
        <w:rPr>
          <w:rFonts w:ascii="Times New Roman" w:hAnsi="Times New Roman"/>
          <w:b/>
          <w:bCs/>
          <w:sz w:val="24"/>
          <w:szCs w:val="24"/>
        </w:rPr>
      </w:pPr>
    </w:p>
    <w:p w:rsidR="00622D29" w:rsidP="00622D29" w:rsidRDefault="00622D29" w14:paraId="7AAF5707" w14:textId="6FA23116">
      <w:pPr>
        <w:pStyle w:val="NoSpacing"/>
        <w:jc w:val="both"/>
        <w:rPr>
          <w:rFonts w:ascii="Times New Roman" w:hAnsi="Times New Roman"/>
          <w:sz w:val="24"/>
          <w:szCs w:val="24"/>
        </w:rPr>
      </w:pPr>
      <w:r>
        <w:rPr>
          <w:rFonts w:ascii="Times New Roman" w:hAnsi="Times New Roman"/>
          <w:sz w:val="24"/>
          <w:szCs w:val="24"/>
        </w:rPr>
        <w:t xml:space="preserve">Eelnõus on kasutatud järgmisi uusi termineid: </w:t>
      </w:r>
    </w:p>
    <w:p w:rsidR="00622D29" w:rsidP="00622D29" w:rsidRDefault="00622D29" w14:paraId="1BE5B36F" w14:textId="77777777">
      <w:pPr>
        <w:pStyle w:val="NoSpacing"/>
        <w:jc w:val="both"/>
        <w:rPr>
          <w:rFonts w:ascii="Times New Roman" w:hAnsi="Times New Roman"/>
          <w:sz w:val="24"/>
          <w:szCs w:val="24"/>
        </w:rPr>
      </w:pPr>
    </w:p>
    <w:p w:rsidR="00622D29" w:rsidP="00622D29" w:rsidRDefault="00622D29" w14:paraId="0E6FBAD6" w14:textId="5BE360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i/>
          <w:iCs/>
          <w:sz w:val="24"/>
          <w:szCs w:val="24"/>
        </w:rPr>
        <w:t>I</w:t>
      </w:r>
      <w:r w:rsidRPr="00622D29">
        <w:rPr>
          <w:rFonts w:ascii="Times New Roman" w:hAnsi="Times New Roman" w:cs="Times New Roman"/>
          <w:i/>
          <w:iCs/>
          <w:sz w:val="24"/>
          <w:szCs w:val="24"/>
        </w:rPr>
        <w:t>sikunimi</w:t>
      </w:r>
      <w:r>
        <w:rPr>
          <w:rFonts w:ascii="Times New Roman" w:hAnsi="Times New Roman" w:cs="Times New Roman"/>
          <w:i/>
          <w:iCs/>
          <w:sz w:val="24"/>
          <w:szCs w:val="24"/>
        </w:rPr>
        <w:t xml:space="preserve"> </w:t>
      </w:r>
      <w:r>
        <w:rPr>
          <w:rFonts w:ascii="Times New Roman" w:hAnsi="Times New Roman" w:cs="Times New Roman"/>
          <w:sz w:val="24"/>
          <w:szCs w:val="24"/>
        </w:rPr>
        <w:t>on i</w:t>
      </w:r>
      <w:r w:rsidRPr="00622D29">
        <w:rPr>
          <w:rFonts w:ascii="Times New Roman" w:hAnsi="Times New Roman" w:cs="Times New Roman"/>
          <w:sz w:val="24"/>
          <w:szCs w:val="24"/>
        </w:rPr>
        <w:t>siku eesnimest ja perekonnanimest koosnev nimi, mis on kantud dokumenti või andmekogusse.</w:t>
      </w:r>
    </w:p>
    <w:p w:rsidR="00622D29" w:rsidP="00BD35F6" w:rsidRDefault="00BD35F6" w14:paraId="1D8681C3" w14:textId="7FCE4909">
      <w:pPr>
        <w:spacing w:after="0" w:line="240" w:lineRule="auto"/>
        <w:jc w:val="both"/>
        <w:rPr>
          <w:rFonts w:ascii="Times New Roman" w:hAnsi="Times New Roman"/>
          <w:sz w:val="24"/>
          <w:szCs w:val="24"/>
        </w:rPr>
      </w:pPr>
      <w:r>
        <w:rPr>
          <w:rFonts w:ascii="Times New Roman" w:hAnsi="Times New Roman" w:cs="Times New Roman"/>
          <w:sz w:val="24"/>
          <w:szCs w:val="24"/>
        </w:rPr>
        <w:t xml:space="preserve">2. </w:t>
      </w:r>
      <w:r>
        <w:rPr>
          <w:rFonts w:ascii="Times New Roman" w:hAnsi="Times New Roman" w:cs="Times New Roman"/>
          <w:i/>
          <w:iCs/>
          <w:sz w:val="24"/>
          <w:szCs w:val="24"/>
        </w:rPr>
        <w:t>Nimetoiming</w:t>
      </w:r>
      <w:r w:rsidRPr="00F02147" w:rsidR="00622D29">
        <w:rPr>
          <w:rFonts w:ascii="Times New Roman" w:hAnsi="Times New Roman"/>
          <w:sz w:val="24"/>
          <w:szCs w:val="24"/>
        </w:rPr>
        <w:t xml:space="preserve"> on õiguslikul alusel isikunime kandmine dokumenti või andmekogusse.</w:t>
      </w:r>
    </w:p>
    <w:p w:rsidRPr="00A23742" w:rsidR="00A23742" w:rsidP="00BD35F6" w:rsidRDefault="00A23742" w14:paraId="62BE9E9A" w14:textId="1ECF1A1F">
      <w:pPr>
        <w:spacing w:after="0" w:line="240" w:lineRule="auto"/>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i/>
          <w:iCs/>
          <w:sz w:val="24"/>
          <w:szCs w:val="24"/>
        </w:rPr>
        <w:t xml:space="preserve">Isikunime andmine </w:t>
      </w:r>
      <w:r>
        <w:rPr>
          <w:rFonts w:ascii="Times New Roman" w:hAnsi="Times New Roman"/>
          <w:sz w:val="24"/>
          <w:szCs w:val="24"/>
        </w:rPr>
        <w:t>on</w:t>
      </w:r>
      <w:r w:rsidR="00BA7419">
        <w:rPr>
          <w:rFonts w:ascii="Times New Roman" w:hAnsi="Times New Roman"/>
          <w:sz w:val="24"/>
          <w:szCs w:val="24"/>
        </w:rPr>
        <w:t xml:space="preserve"> </w:t>
      </w:r>
      <w:r w:rsidRPr="00624954" w:rsidR="00BA7419">
        <w:rPr>
          <w:rFonts w:ascii="Times New Roman" w:hAnsi="Times New Roman" w:cs="Times New Roman"/>
          <w:sz w:val="24"/>
          <w:szCs w:val="24"/>
        </w:rPr>
        <w:t>isikunime andmine lapsele isikunime panemine sünni registreerimisel, isaduse omaksvõtul, tuvastamisel või vaidlustamisel ning lapsendamisel või lapsendamise kehtetuks tunnistamisel</w:t>
      </w:r>
      <w:r w:rsidR="00BA7419">
        <w:rPr>
          <w:rFonts w:ascii="Times New Roman" w:hAnsi="Times New Roman" w:cs="Times New Roman"/>
          <w:sz w:val="24"/>
          <w:szCs w:val="24"/>
        </w:rPr>
        <w:t xml:space="preserve">. </w:t>
      </w:r>
    </w:p>
    <w:p w:rsidRPr="00BA7419" w:rsidR="00A23742" w:rsidP="00BA7419" w:rsidRDefault="00A23742" w14:paraId="06BB2577" w14:textId="26DE60C7">
      <w:pPr>
        <w:pStyle w:val="NoSpacing"/>
        <w:jc w:val="both"/>
        <w:rPr>
          <w:rFonts w:ascii="Times New Roman" w:hAnsi="Times New Roman"/>
          <w:sz w:val="24"/>
          <w:szCs w:val="24"/>
        </w:rPr>
      </w:pPr>
      <w:r w:rsidRPr="001954BF">
        <w:rPr>
          <w:rFonts w:ascii="Times New Roman" w:hAnsi="Times New Roman"/>
          <w:sz w:val="24"/>
          <w:szCs w:val="24"/>
        </w:rPr>
        <w:t>4.</w:t>
      </w:r>
      <w:r>
        <w:rPr>
          <w:rFonts w:ascii="Times New Roman" w:hAnsi="Times New Roman"/>
          <w:i/>
          <w:iCs/>
          <w:sz w:val="24"/>
          <w:szCs w:val="24"/>
        </w:rPr>
        <w:t xml:space="preserve"> Isikunime vahetamine </w:t>
      </w:r>
      <w:r w:rsidRPr="00624954" w:rsidR="00BA7419">
        <w:rPr>
          <w:rFonts w:ascii="Times New Roman" w:hAnsi="Times New Roman"/>
          <w:sz w:val="24"/>
          <w:szCs w:val="24"/>
        </w:rPr>
        <w:t>on</w:t>
      </w:r>
      <w:r w:rsidR="00BA7419">
        <w:rPr>
          <w:rFonts w:ascii="Times New Roman" w:hAnsi="Times New Roman"/>
          <w:sz w:val="24"/>
          <w:szCs w:val="24"/>
        </w:rPr>
        <w:t xml:space="preserve"> </w:t>
      </w:r>
      <w:r w:rsidRPr="00624954" w:rsidR="00BA7419">
        <w:rPr>
          <w:rFonts w:ascii="Times New Roman" w:hAnsi="Times New Roman"/>
          <w:sz w:val="24"/>
          <w:szCs w:val="24"/>
        </w:rPr>
        <w:t>abikaasa perekonnanime võtmine või sellest loobumine abielu sõlmimisel, lahutamisel või kehtetuks tunnistamisel;</w:t>
      </w:r>
      <w:r w:rsidR="00BA7419">
        <w:rPr>
          <w:rFonts w:ascii="Times New Roman" w:hAnsi="Times New Roman"/>
          <w:sz w:val="24"/>
          <w:szCs w:val="24"/>
        </w:rPr>
        <w:t xml:space="preserve"> </w:t>
      </w:r>
      <w:r w:rsidRPr="00624954" w:rsidR="00BA7419">
        <w:rPr>
          <w:rFonts w:ascii="Times New Roman" w:hAnsi="Times New Roman"/>
          <w:sz w:val="24"/>
          <w:szCs w:val="24"/>
        </w:rPr>
        <w:t>registreeritud elukaaslase perekonnanime võtmine või sellest loobumine kooselulepingu sõlmimisel, lõpetamisel ja kehtetuks tunnistamisel;</w:t>
      </w:r>
      <w:r w:rsidR="00BA7419">
        <w:rPr>
          <w:rFonts w:ascii="Times New Roman" w:hAnsi="Times New Roman"/>
          <w:sz w:val="24"/>
          <w:szCs w:val="24"/>
        </w:rPr>
        <w:t xml:space="preserve"> uue eesnime ja</w:t>
      </w:r>
      <w:r w:rsidRPr="00624954" w:rsidR="00BA7419">
        <w:rPr>
          <w:rFonts w:ascii="Times New Roman" w:hAnsi="Times New Roman"/>
          <w:sz w:val="24"/>
          <w:szCs w:val="24"/>
        </w:rPr>
        <w:t xml:space="preserve"> soole vastava lõpuga perekonnanime võtmine sooandmete muutmisel.</w:t>
      </w:r>
    </w:p>
    <w:p w:rsidRPr="00BA7419" w:rsidR="00A23742" w:rsidP="00BD35F6" w:rsidRDefault="00A23742" w14:paraId="6408E97D" w14:textId="2662CF82">
      <w:pPr>
        <w:spacing w:after="0" w:line="240" w:lineRule="auto"/>
        <w:jc w:val="both"/>
        <w:rPr>
          <w:rFonts w:ascii="Times New Roman" w:hAnsi="Times New Roman"/>
          <w:sz w:val="24"/>
          <w:szCs w:val="24"/>
        </w:rPr>
      </w:pPr>
      <w:r w:rsidRPr="001954BF">
        <w:rPr>
          <w:rFonts w:ascii="Times New Roman" w:hAnsi="Times New Roman"/>
          <w:sz w:val="24"/>
          <w:szCs w:val="24"/>
        </w:rPr>
        <w:t>5.</w:t>
      </w:r>
      <w:r>
        <w:rPr>
          <w:rFonts w:ascii="Times New Roman" w:hAnsi="Times New Roman"/>
          <w:i/>
          <w:iCs/>
          <w:sz w:val="24"/>
          <w:szCs w:val="24"/>
        </w:rPr>
        <w:t xml:space="preserve"> Isikunime muutmine </w:t>
      </w:r>
      <w:r w:rsidR="00BA7419">
        <w:rPr>
          <w:rFonts w:ascii="Times New Roman" w:hAnsi="Times New Roman"/>
          <w:sz w:val="24"/>
          <w:szCs w:val="24"/>
        </w:rPr>
        <w:t xml:space="preserve">on </w:t>
      </w:r>
      <w:r w:rsidRPr="00BA7419" w:rsidR="00BA7419">
        <w:rPr>
          <w:rFonts w:ascii="Times New Roman" w:hAnsi="Times New Roman" w:cs="Times New Roman"/>
          <w:sz w:val="24"/>
          <w:szCs w:val="24"/>
        </w:rPr>
        <w:t>isiku soovil isikunime asendamine uue isikunimega</w:t>
      </w:r>
      <w:r w:rsidRPr="003F5F34" w:rsidR="00BA7419">
        <w:rPr>
          <w:rFonts w:ascii="Times New Roman" w:hAnsi="Times New Roman" w:cs="Times New Roman"/>
          <w:b/>
          <w:bCs/>
          <w:sz w:val="24"/>
          <w:szCs w:val="24"/>
        </w:rPr>
        <w:t>.</w:t>
      </w:r>
      <w:r w:rsidR="00BA7419">
        <w:rPr>
          <w:rFonts w:ascii="Times New Roman" w:hAnsi="Times New Roman"/>
          <w:sz w:val="24"/>
          <w:szCs w:val="24"/>
        </w:rPr>
        <w:t xml:space="preserve"> Isikunime muutmisel loobub i</w:t>
      </w:r>
      <w:r w:rsidRPr="00986C0E" w:rsidR="00BA7419">
        <w:rPr>
          <w:rFonts w:ascii="Times New Roman" w:hAnsi="Times New Roman" w:cs="Times New Roman"/>
          <w:sz w:val="24"/>
          <w:szCs w:val="24"/>
        </w:rPr>
        <w:t>sik kantavast isikunimest ning valib muu eesnime või perekonnanime või mõlemad</w:t>
      </w:r>
      <w:r w:rsidR="00BA7419">
        <w:rPr>
          <w:rFonts w:ascii="Times New Roman" w:hAnsi="Times New Roman" w:cs="Times New Roman"/>
          <w:sz w:val="24"/>
          <w:szCs w:val="24"/>
        </w:rPr>
        <w:t xml:space="preserve">. </w:t>
      </w:r>
    </w:p>
    <w:p w:rsidRPr="00BA7419" w:rsidR="00A23742" w:rsidP="00BD35F6" w:rsidRDefault="00A23742" w14:paraId="734A9A40" w14:textId="083FB1D8">
      <w:pPr>
        <w:spacing w:after="0" w:line="240" w:lineRule="auto"/>
        <w:jc w:val="both"/>
        <w:rPr>
          <w:rFonts w:ascii="Times New Roman" w:hAnsi="Times New Roman"/>
          <w:sz w:val="24"/>
          <w:szCs w:val="24"/>
        </w:rPr>
      </w:pPr>
      <w:r w:rsidRPr="001954BF">
        <w:rPr>
          <w:rFonts w:ascii="Times New Roman" w:hAnsi="Times New Roman"/>
          <w:sz w:val="24"/>
          <w:szCs w:val="24"/>
        </w:rPr>
        <w:t>6.</w:t>
      </w:r>
      <w:r>
        <w:rPr>
          <w:rFonts w:ascii="Times New Roman" w:hAnsi="Times New Roman"/>
          <w:i/>
          <w:iCs/>
          <w:sz w:val="24"/>
          <w:szCs w:val="24"/>
        </w:rPr>
        <w:t xml:space="preserve"> Isikunime kohaldamine </w:t>
      </w:r>
      <w:r w:rsidRPr="007574DD" w:rsidR="00BA7419">
        <w:rPr>
          <w:rFonts w:ascii="Times New Roman" w:hAnsi="Times New Roman"/>
          <w:sz w:val="24"/>
          <w:szCs w:val="24"/>
          <w:shd w:val="clear" w:color="auto" w:fill="FFFFFF"/>
        </w:rPr>
        <w:t>tähendab tegevust, mille käigus isikunimi kantakse dokumenti või andmekogusse välisriigi dokumendi alusel olukorras, kus isikunime on selleks vaja teatud viisil töödelda</w:t>
      </w:r>
      <w:r w:rsidR="00BA7419">
        <w:rPr>
          <w:rFonts w:ascii="Times New Roman" w:hAnsi="Times New Roman"/>
          <w:sz w:val="24"/>
          <w:szCs w:val="24"/>
          <w:shd w:val="clear" w:color="auto" w:fill="FFFFFF"/>
        </w:rPr>
        <w:t>.</w:t>
      </w:r>
    </w:p>
    <w:p w:rsidRPr="00C429D5" w:rsidR="00F0099E" w:rsidP="00622D29" w:rsidRDefault="00F0099E" w14:paraId="76AA1C58" w14:textId="77777777">
      <w:pPr>
        <w:pStyle w:val="NoSpacing"/>
        <w:jc w:val="both"/>
        <w:rPr>
          <w:rFonts w:ascii="Times New Roman" w:hAnsi="Times New Roman"/>
          <w:sz w:val="24"/>
          <w:szCs w:val="24"/>
        </w:rPr>
      </w:pPr>
    </w:p>
    <w:p w:rsidRPr="00C429D5" w:rsidR="00F0099E" w:rsidP="00622D29" w:rsidRDefault="00F0099E" w14:paraId="6638C8D9" w14:textId="77777777">
      <w:pPr>
        <w:pStyle w:val="NoSpacing"/>
        <w:jc w:val="both"/>
        <w:rPr>
          <w:rFonts w:ascii="Times New Roman" w:hAnsi="Times New Roman"/>
          <w:b/>
          <w:bCs/>
          <w:sz w:val="24"/>
          <w:szCs w:val="24"/>
        </w:rPr>
      </w:pPr>
      <w:r w:rsidRPr="00C429D5">
        <w:rPr>
          <w:rFonts w:ascii="Times New Roman" w:hAnsi="Times New Roman"/>
          <w:b/>
          <w:bCs/>
          <w:sz w:val="24"/>
          <w:szCs w:val="24"/>
        </w:rPr>
        <w:t>5. Eelnõu vastavus Euroopa Liidu õigusele</w:t>
      </w:r>
    </w:p>
    <w:p w:rsidRPr="00C429D5" w:rsidR="00F0099E" w:rsidP="00622D29" w:rsidRDefault="00F0099E" w14:paraId="2B7E2338" w14:textId="77777777">
      <w:pPr>
        <w:pStyle w:val="NoSpacing"/>
        <w:jc w:val="both"/>
        <w:rPr>
          <w:rFonts w:ascii="Times New Roman" w:hAnsi="Times New Roman"/>
          <w:sz w:val="24"/>
          <w:szCs w:val="24"/>
        </w:rPr>
      </w:pPr>
    </w:p>
    <w:p w:rsidRPr="00C429D5" w:rsidR="00F0099E" w:rsidP="00622D29" w:rsidRDefault="00F0099E" w14:paraId="2119F4E3" w14:textId="77777777">
      <w:pPr>
        <w:pStyle w:val="NoSpacing"/>
        <w:jc w:val="both"/>
        <w:rPr>
          <w:rFonts w:ascii="Times New Roman" w:hAnsi="Times New Roman"/>
          <w:sz w:val="24"/>
          <w:szCs w:val="24"/>
        </w:rPr>
      </w:pPr>
      <w:commentRangeStart w:id="298573624"/>
      <w:r w:rsidRPr="36BA6DC8" w:rsidR="5CB8388B">
        <w:rPr>
          <w:rFonts w:ascii="Times New Roman" w:hAnsi="Times New Roman"/>
          <w:sz w:val="24"/>
          <w:szCs w:val="24"/>
        </w:rPr>
        <w:t>Eelnõu ei ole töötatud välja Euroopa Liidu õiguse rakendamiseks.</w:t>
      </w:r>
      <w:commentRangeEnd w:id="298573624"/>
      <w:r>
        <w:rPr>
          <w:rStyle w:val="CommentReference"/>
        </w:rPr>
        <w:commentReference w:id="298573624"/>
      </w:r>
      <w:r w:rsidRPr="36BA6DC8" w:rsidR="5CB8388B">
        <w:rPr>
          <w:rFonts w:ascii="Times New Roman" w:hAnsi="Times New Roman"/>
          <w:sz w:val="24"/>
          <w:szCs w:val="24"/>
        </w:rPr>
        <w:t xml:space="preserve"> Eelnõu on kooskõlas isikuandmete kaitse </w:t>
      </w:r>
      <w:r w:rsidRPr="36BA6DC8" w:rsidR="5CB8388B">
        <w:rPr>
          <w:rFonts w:ascii="Times New Roman" w:hAnsi="Times New Roman"/>
          <w:sz w:val="24"/>
          <w:szCs w:val="24"/>
        </w:rPr>
        <w:t>üldmäärusega</w:t>
      </w:r>
      <w:r w:rsidRPr="36BA6DC8" w:rsidR="5CB8388B">
        <w:rPr>
          <w:rFonts w:ascii="Times New Roman" w:hAnsi="Times New Roman"/>
          <w:sz w:val="24"/>
          <w:szCs w:val="24"/>
        </w:rPr>
        <w:t>.</w:t>
      </w:r>
    </w:p>
    <w:p w:rsidRPr="00622D29" w:rsidR="00F0099E" w:rsidP="00F02147" w:rsidRDefault="00F0099E" w14:paraId="7BD45E43" w14:textId="77777777">
      <w:pPr>
        <w:pStyle w:val="NoSpacing"/>
        <w:jc w:val="both"/>
        <w:rPr>
          <w:rFonts w:ascii="Times New Roman" w:hAnsi="Times New Roman"/>
          <w:sz w:val="24"/>
          <w:szCs w:val="24"/>
        </w:rPr>
      </w:pPr>
    </w:p>
    <w:p w:rsidRPr="00622D29" w:rsidR="00F0099E" w:rsidP="00F02147" w:rsidRDefault="00F0099E" w14:paraId="1D311A37" w14:textId="5945303D">
      <w:pPr>
        <w:pStyle w:val="NoSpacing"/>
        <w:jc w:val="both"/>
        <w:rPr>
          <w:rFonts w:ascii="Times New Roman" w:hAnsi="Times New Roman"/>
          <w:b/>
          <w:bCs/>
          <w:sz w:val="24"/>
          <w:szCs w:val="24"/>
        </w:rPr>
      </w:pPr>
      <w:commentRangeStart w:id="26"/>
      <w:r w:rsidRPr="00622D29">
        <w:rPr>
          <w:rFonts w:ascii="Times New Roman" w:hAnsi="Times New Roman"/>
          <w:b/>
          <w:bCs/>
          <w:sz w:val="24"/>
          <w:szCs w:val="24"/>
        </w:rPr>
        <w:t>6. Seaduse mõjud</w:t>
      </w:r>
      <w:commentRangeEnd w:id="26"/>
      <w:r w:rsidRPr="00622D29" w:rsidR="000727BA">
        <w:rPr>
          <w:rStyle w:val="CommentReference"/>
          <w:rFonts w:ascii="Times New Roman" w:hAnsi="Times New Roman"/>
          <w:b/>
          <w:bCs/>
          <w:sz w:val="24"/>
          <w:szCs w:val="24"/>
        </w:rPr>
        <w:commentReference w:id="26"/>
      </w:r>
    </w:p>
    <w:p w:rsidRPr="00622D29" w:rsidR="00F0099E" w:rsidP="00F02147" w:rsidRDefault="00F0099E" w14:paraId="0A72D3CE" w14:textId="77777777">
      <w:pPr>
        <w:pStyle w:val="NoSpacing"/>
        <w:jc w:val="both"/>
        <w:rPr>
          <w:rFonts w:ascii="Times New Roman" w:hAnsi="Times New Roman"/>
          <w:b/>
          <w:bCs/>
          <w:sz w:val="24"/>
          <w:szCs w:val="24"/>
        </w:rPr>
      </w:pPr>
    </w:p>
    <w:p w:rsidRPr="00D75559" w:rsidR="002E00FA" w:rsidP="00E84E8C" w:rsidRDefault="007B05C3" w14:paraId="55FD3500" w14:textId="17784606">
      <w:pPr>
        <w:spacing w:after="0" w:line="240" w:lineRule="auto"/>
        <w:jc w:val="both"/>
        <w:rPr>
          <w:rFonts w:ascii="Times New Roman" w:hAnsi="Times New Roman"/>
          <w:sz w:val="24"/>
          <w:szCs w:val="24"/>
        </w:rPr>
      </w:pPr>
      <w:bookmarkStart w:name="lg156" w:id="27"/>
      <w:bookmarkStart w:name="lg160" w:id="28"/>
      <w:bookmarkEnd w:id="27"/>
      <w:bookmarkEnd w:id="28"/>
      <w:r>
        <w:rPr>
          <w:rFonts w:ascii="Times New Roman" w:hAnsi="Times New Roman"/>
          <w:sz w:val="24"/>
          <w:szCs w:val="24"/>
        </w:rPr>
        <w:t>6.</w:t>
      </w:r>
      <w:r w:rsidRPr="00D75559" w:rsidR="00E84E8C">
        <w:rPr>
          <w:rFonts w:ascii="Times New Roman" w:hAnsi="Times New Roman"/>
          <w:sz w:val="24"/>
          <w:szCs w:val="24"/>
        </w:rPr>
        <w:t xml:space="preserve">1. </w:t>
      </w:r>
      <w:proofErr w:type="spellStart"/>
      <w:r w:rsidRPr="00D75559" w:rsidR="002E00FA">
        <w:rPr>
          <w:rFonts w:ascii="Times New Roman" w:hAnsi="Times New Roman"/>
          <w:sz w:val="24"/>
          <w:szCs w:val="24"/>
        </w:rPr>
        <w:t>NS-is</w:t>
      </w:r>
      <w:proofErr w:type="spellEnd"/>
      <w:r w:rsidRPr="00D75559" w:rsidR="002E00FA">
        <w:rPr>
          <w:rFonts w:ascii="Times New Roman" w:hAnsi="Times New Roman"/>
          <w:sz w:val="24"/>
          <w:szCs w:val="24"/>
        </w:rPr>
        <w:t xml:space="preserve"> sätestatud terminite täpsustamine ja sätete loogiline järjestamine</w:t>
      </w:r>
    </w:p>
    <w:p w:rsidRPr="00F02147" w:rsidR="001B6085" w:rsidP="00F02147" w:rsidRDefault="001B6085" w14:paraId="63A94861" w14:textId="77777777">
      <w:pPr>
        <w:spacing w:after="0" w:line="240" w:lineRule="auto"/>
        <w:jc w:val="both"/>
        <w:rPr>
          <w:rFonts w:ascii="Times New Roman" w:hAnsi="Times New Roman" w:cs="Times New Roman"/>
          <w:sz w:val="24"/>
          <w:szCs w:val="24"/>
          <w:u w:val="single"/>
        </w:rPr>
      </w:pPr>
    </w:p>
    <w:p w:rsidRPr="00F02147" w:rsidR="002E00FA" w:rsidP="00F02147" w:rsidRDefault="002E00FA" w14:paraId="6DE71D29" w14:textId="60E016F3">
      <w:pPr>
        <w:spacing w:after="0" w:line="240" w:lineRule="auto"/>
        <w:jc w:val="both"/>
        <w:rPr>
          <w:rFonts w:ascii="Times New Roman" w:hAnsi="Times New Roman" w:cs="Times New Roman"/>
          <w:sz w:val="24"/>
          <w:szCs w:val="24"/>
        </w:rPr>
      </w:pPr>
      <w:r w:rsidRPr="00D75559">
        <w:rPr>
          <w:rFonts w:ascii="Times New Roman" w:hAnsi="Times New Roman" w:cs="Times New Roman"/>
          <w:sz w:val="24"/>
          <w:szCs w:val="24"/>
        </w:rPr>
        <w:t>Valdkond</w:t>
      </w:r>
      <w:r w:rsidRPr="00F02147">
        <w:rPr>
          <w:rFonts w:ascii="Times New Roman" w:hAnsi="Times New Roman" w:cs="Times New Roman"/>
          <w:sz w:val="24"/>
          <w:szCs w:val="24"/>
        </w:rPr>
        <w:t xml:space="preserve">: mõju riigiasutuste ja </w:t>
      </w:r>
      <w:r w:rsidR="00194D08">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korraldusele</w:t>
      </w:r>
    </w:p>
    <w:p w:rsidRPr="00F02147" w:rsidR="001B6085" w:rsidP="00F02147" w:rsidRDefault="001B6085" w14:paraId="12BF4F8C" w14:textId="77777777">
      <w:pPr>
        <w:spacing w:after="0" w:line="240" w:lineRule="auto"/>
        <w:jc w:val="both"/>
        <w:rPr>
          <w:rFonts w:ascii="Times New Roman" w:hAnsi="Times New Roman" w:cs="Times New Roman"/>
          <w:sz w:val="24"/>
          <w:szCs w:val="24"/>
          <w:u w:val="single"/>
        </w:rPr>
      </w:pPr>
    </w:p>
    <w:p w:rsidRPr="00F02147" w:rsidR="002E00FA" w:rsidP="00F02147" w:rsidRDefault="002E00FA" w14:paraId="565697C4" w14:textId="77777777">
      <w:pPr>
        <w:spacing w:after="0" w:line="240" w:lineRule="auto"/>
        <w:jc w:val="both"/>
        <w:rPr>
          <w:rFonts w:ascii="Times New Roman" w:hAnsi="Times New Roman" w:cs="Times New Roman"/>
          <w:sz w:val="24"/>
          <w:szCs w:val="24"/>
        </w:rPr>
      </w:pPr>
      <w:r w:rsidRPr="00D75559">
        <w:rPr>
          <w:rFonts w:ascii="Times New Roman" w:hAnsi="Times New Roman" w:cs="Times New Roman"/>
          <w:sz w:val="24"/>
          <w:szCs w:val="24"/>
        </w:rPr>
        <w:t>Mõju sihtrühm</w:t>
      </w:r>
      <w:r w:rsidRPr="00F02147">
        <w:rPr>
          <w:rFonts w:ascii="Times New Roman" w:hAnsi="Times New Roman" w:cs="Times New Roman"/>
          <w:sz w:val="24"/>
          <w:szCs w:val="24"/>
        </w:rPr>
        <w:t>: perekonnaseisuasutused</w:t>
      </w:r>
    </w:p>
    <w:p w:rsidRPr="00F02147" w:rsidR="001B6085" w:rsidP="00F02147" w:rsidRDefault="001B6085" w14:paraId="443D948E" w14:textId="77777777">
      <w:pPr>
        <w:spacing w:after="0" w:line="240" w:lineRule="auto"/>
        <w:jc w:val="both"/>
        <w:rPr>
          <w:rFonts w:ascii="Times New Roman" w:hAnsi="Times New Roman" w:cs="Times New Roman"/>
          <w:sz w:val="24"/>
          <w:szCs w:val="24"/>
        </w:rPr>
      </w:pPr>
    </w:p>
    <w:p w:rsidRPr="00F02147" w:rsidR="001B6085" w:rsidP="00F02147" w:rsidRDefault="002E00FA" w14:paraId="437501AA" w14:textId="1FE1EEBF">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 xml:space="preserve">Sihtrühma suurus on keskmine, kuna uue seaduse rakendamisega seotud sidusrühma kuuluvad teoreetiliselt kõik </w:t>
      </w:r>
      <w:r w:rsidRPr="00F02147" w:rsidR="00244DBF">
        <w:rPr>
          <w:rFonts w:ascii="Times New Roman" w:hAnsi="Times New Roman" w:cs="Times New Roman"/>
          <w:sz w:val="24"/>
          <w:szCs w:val="24"/>
        </w:rPr>
        <w:t>nimetoiminguga</w:t>
      </w:r>
      <w:r w:rsidRPr="00F02147">
        <w:rPr>
          <w:rFonts w:ascii="Times New Roman" w:hAnsi="Times New Roman" w:cs="Times New Roman"/>
          <w:sz w:val="24"/>
          <w:szCs w:val="24"/>
        </w:rPr>
        <w:t xml:space="preserve"> kokkupuutuvad asutused, nagu Siseministeerium, valla- ja linnavalitsused, PPA, Eesti välisesindused ja muud haldusorganid ning vaimulikud, notarid ja kohtud – seega vähem kui 50% Eesti asutustest. Praktikas on </w:t>
      </w:r>
      <w:r w:rsidR="003B1DC7">
        <w:rPr>
          <w:rFonts w:ascii="Times New Roman" w:hAnsi="Times New Roman" w:cs="Times New Roman"/>
          <w:sz w:val="24"/>
          <w:szCs w:val="24"/>
        </w:rPr>
        <w:t>eelnõu</w:t>
      </w:r>
      <w:r w:rsidRPr="00F02147">
        <w:rPr>
          <w:rFonts w:ascii="Times New Roman" w:hAnsi="Times New Roman" w:cs="Times New Roman"/>
          <w:sz w:val="24"/>
          <w:szCs w:val="24"/>
        </w:rPr>
        <w:t xml:space="preserve"> </w:t>
      </w:r>
      <w:proofErr w:type="spellStart"/>
      <w:r w:rsidRPr="00F02147">
        <w:rPr>
          <w:rFonts w:ascii="Times New Roman" w:hAnsi="Times New Roman" w:cs="Times New Roman"/>
          <w:sz w:val="24"/>
          <w:szCs w:val="24"/>
        </w:rPr>
        <w:t>rakendajaid</w:t>
      </w:r>
      <w:proofErr w:type="spellEnd"/>
      <w:r w:rsidRPr="00F02147">
        <w:rPr>
          <w:rFonts w:ascii="Times New Roman" w:hAnsi="Times New Roman" w:cs="Times New Roman"/>
          <w:sz w:val="24"/>
          <w:szCs w:val="24"/>
        </w:rPr>
        <w:t xml:space="preserve"> vähem. Kõik </w:t>
      </w:r>
      <w:proofErr w:type="spellStart"/>
      <w:r w:rsidR="007E4BD8">
        <w:rPr>
          <w:rFonts w:ascii="Times New Roman" w:hAnsi="Times New Roman" w:cs="Times New Roman"/>
          <w:sz w:val="24"/>
          <w:szCs w:val="24"/>
        </w:rPr>
        <w:t>RR-is</w:t>
      </w:r>
      <w:proofErr w:type="spellEnd"/>
      <w:r w:rsidRPr="00F02147">
        <w:rPr>
          <w:rFonts w:ascii="Times New Roman" w:hAnsi="Times New Roman" w:cs="Times New Roman"/>
          <w:sz w:val="24"/>
          <w:szCs w:val="24"/>
        </w:rPr>
        <w:t xml:space="preserve"> oleva isikunime kasutajad ei ole nime andmisest, </w:t>
      </w:r>
      <w:r w:rsidR="007F7D84">
        <w:rPr>
          <w:rFonts w:ascii="Times New Roman" w:hAnsi="Times New Roman" w:cs="Times New Roman"/>
          <w:sz w:val="24"/>
          <w:szCs w:val="24"/>
        </w:rPr>
        <w:t>vahetamisest muutmisest</w:t>
      </w:r>
      <w:r w:rsidRPr="00F02147">
        <w:rPr>
          <w:rFonts w:ascii="Times New Roman" w:hAnsi="Times New Roman" w:cs="Times New Roman"/>
          <w:sz w:val="24"/>
          <w:szCs w:val="24"/>
        </w:rPr>
        <w:t xml:space="preserve"> või kohaldamisest mõjutatud. Nimemuut</w:t>
      </w:r>
      <w:r w:rsidRPr="00F02147" w:rsidR="00244DBF">
        <w:rPr>
          <w:rFonts w:ascii="Times New Roman" w:hAnsi="Times New Roman" w:cs="Times New Roman"/>
          <w:sz w:val="24"/>
          <w:szCs w:val="24"/>
        </w:rPr>
        <w:t>mise õigusega ja sünni registreerimise õigusega perekonnaseisuametnike</w:t>
      </w:r>
      <w:r w:rsidRPr="00F02147">
        <w:rPr>
          <w:rFonts w:ascii="Times New Roman" w:hAnsi="Times New Roman" w:cs="Times New Roman"/>
          <w:sz w:val="24"/>
          <w:szCs w:val="24"/>
        </w:rPr>
        <w:t xml:space="preserve"> osatähtsus on samuti väike. </w:t>
      </w:r>
      <w:r w:rsidR="00194D08">
        <w:rPr>
          <w:rFonts w:ascii="Times New Roman" w:hAnsi="Times New Roman" w:cs="Times New Roman"/>
          <w:sz w:val="24"/>
          <w:szCs w:val="24"/>
        </w:rPr>
        <w:t>KOV</w:t>
      </w:r>
      <w:r w:rsidRPr="00F02147">
        <w:rPr>
          <w:rFonts w:ascii="Times New Roman" w:hAnsi="Times New Roman" w:cs="Times New Roman"/>
          <w:sz w:val="24"/>
          <w:szCs w:val="24"/>
        </w:rPr>
        <w:t xml:space="preserve"> üksusi on Eestis 7</w:t>
      </w:r>
      <w:r w:rsidR="00D75559">
        <w:rPr>
          <w:rFonts w:ascii="Times New Roman" w:hAnsi="Times New Roman" w:cs="Times New Roman"/>
          <w:sz w:val="24"/>
          <w:szCs w:val="24"/>
        </w:rPr>
        <w:t>8</w:t>
      </w:r>
      <w:r w:rsidRPr="00F02147">
        <w:rPr>
          <w:rFonts w:ascii="Times New Roman" w:hAnsi="Times New Roman" w:cs="Times New Roman"/>
          <w:sz w:val="24"/>
          <w:szCs w:val="24"/>
        </w:rPr>
        <w:t>, neist 16 MK </w:t>
      </w:r>
      <w:proofErr w:type="spellStart"/>
      <w:r w:rsidRPr="00F02147">
        <w:rPr>
          <w:rFonts w:ascii="Times New Roman" w:hAnsi="Times New Roman" w:cs="Times New Roman"/>
          <w:sz w:val="24"/>
          <w:szCs w:val="24"/>
        </w:rPr>
        <w:t>KOV</w:t>
      </w:r>
      <w:r w:rsidRPr="00F02147">
        <w:rPr>
          <w:rFonts w:ascii="Times New Roman" w:hAnsi="Times New Roman" w:cs="Times New Roman"/>
          <w:sz w:val="24"/>
          <w:szCs w:val="24"/>
        </w:rPr>
        <w:noBreakHyphen/>
        <w:t>i</w:t>
      </w:r>
      <w:proofErr w:type="spellEnd"/>
      <w:r w:rsidRPr="00F02147">
        <w:rPr>
          <w:rFonts w:ascii="Times New Roman" w:hAnsi="Times New Roman" w:cs="Times New Roman"/>
          <w:sz w:val="24"/>
          <w:szCs w:val="24"/>
        </w:rPr>
        <w:t>, isikunime muutmisega tegelevad neli MK </w:t>
      </w:r>
      <w:proofErr w:type="spellStart"/>
      <w:r w:rsidRPr="00F02147">
        <w:rPr>
          <w:rFonts w:ascii="Times New Roman" w:hAnsi="Times New Roman" w:cs="Times New Roman"/>
          <w:sz w:val="24"/>
          <w:szCs w:val="24"/>
        </w:rPr>
        <w:t>KOV</w:t>
      </w:r>
      <w:r w:rsidRPr="00F02147">
        <w:rPr>
          <w:rFonts w:ascii="Times New Roman" w:hAnsi="Times New Roman" w:cs="Times New Roman"/>
          <w:sz w:val="24"/>
          <w:szCs w:val="24"/>
        </w:rPr>
        <w:noBreakHyphen/>
        <w:t>i</w:t>
      </w:r>
      <w:proofErr w:type="spellEnd"/>
      <w:r w:rsidRPr="00F02147">
        <w:rPr>
          <w:rFonts w:ascii="Times New Roman" w:hAnsi="Times New Roman" w:cs="Times New Roman"/>
          <w:sz w:val="24"/>
          <w:szCs w:val="24"/>
        </w:rPr>
        <w:t>.</w:t>
      </w:r>
    </w:p>
    <w:p w:rsidRPr="00F02147" w:rsidR="002E00FA" w:rsidP="00F02147" w:rsidRDefault="002E00FA" w14:paraId="53092D5E" w14:textId="2AE5FC9D">
      <w:pPr>
        <w:spacing w:after="0" w:line="240" w:lineRule="auto"/>
        <w:jc w:val="both"/>
        <w:rPr>
          <w:rFonts w:ascii="Times New Roman" w:hAnsi="Times New Roman" w:cs="Times New Roman"/>
          <w:sz w:val="24"/>
          <w:szCs w:val="24"/>
        </w:rPr>
      </w:pPr>
    </w:p>
    <w:p w:rsidRPr="00F02147" w:rsidR="002E00FA" w:rsidP="00F02147" w:rsidRDefault="00C921E3" w14:paraId="221E4FF5" w14:textId="4481F9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Mõju kirjeldus ja olulisus</w:t>
      </w:r>
      <w:r w:rsidR="00E26FD2">
        <w:rPr>
          <w:rFonts w:ascii="Times New Roman" w:hAnsi="Times New Roman" w:cs="Times New Roman"/>
          <w:sz w:val="24"/>
          <w:szCs w:val="24"/>
        </w:rPr>
        <w:t>.</w:t>
      </w:r>
      <w:r>
        <w:rPr>
          <w:rFonts w:ascii="Times New Roman" w:hAnsi="Times New Roman" w:cs="Times New Roman"/>
          <w:sz w:val="24"/>
          <w:szCs w:val="24"/>
        </w:rPr>
        <w:t xml:space="preserve"> </w:t>
      </w:r>
      <w:r w:rsidRPr="00F02147" w:rsidR="002E00FA">
        <w:rPr>
          <w:rFonts w:ascii="Times New Roman" w:hAnsi="Times New Roman" w:cs="Times New Roman"/>
          <w:sz w:val="24"/>
          <w:szCs w:val="24"/>
        </w:rPr>
        <w:t xml:space="preserve">Mõju avaldumise sagedus ametnikele on keskmine, sest ametnikud puutuvad </w:t>
      </w:r>
      <w:r w:rsidRPr="00F02147" w:rsidR="00244DBF">
        <w:rPr>
          <w:rFonts w:ascii="Times New Roman" w:hAnsi="Times New Roman" w:cs="Times New Roman"/>
          <w:sz w:val="24"/>
          <w:szCs w:val="24"/>
        </w:rPr>
        <w:t xml:space="preserve">seaduse rakendamise ja selle </w:t>
      </w:r>
      <w:r w:rsidRPr="00F02147" w:rsidR="002E00FA">
        <w:rPr>
          <w:rFonts w:ascii="Times New Roman" w:hAnsi="Times New Roman" w:cs="Times New Roman"/>
          <w:sz w:val="24"/>
          <w:szCs w:val="24"/>
        </w:rPr>
        <w:t>mõjuga kokku regulaarselt</w:t>
      </w:r>
      <w:r w:rsidRPr="00F02147" w:rsidR="00244DBF">
        <w:rPr>
          <w:rFonts w:ascii="Times New Roman" w:hAnsi="Times New Roman" w:cs="Times New Roman"/>
          <w:sz w:val="24"/>
          <w:szCs w:val="24"/>
        </w:rPr>
        <w:t xml:space="preserve">. </w:t>
      </w:r>
      <w:r w:rsidRPr="00F02147" w:rsidR="002E00FA">
        <w:rPr>
          <w:rFonts w:ascii="Times New Roman" w:hAnsi="Times New Roman" w:cs="Times New Roman"/>
          <w:sz w:val="24"/>
          <w:szCs w:val="24"/>
        </w:rPr>
        <w:t xml:space="preserve">Mõju ulatus asutustele on keskmine, kuna </w:t>
      </w:r>
      <w:r>
        <w:rPr>
          <w:rFonts w:ascii="Times New Roman" w:hAnsi="Times New Roman" w:cs="Times New Roman"/>
          <w:sz w:val="24"/>
          <w:szCs w:val="24"/>
        </w:rPr>
        <w:t>e</w:t>
      </w:r>
      <w:r w:rsidR="00C92A8B">
        <w:rPr>
          <w:rFonts w:ascii="Times New Roman" w:hAnsi="Times New Roman" w:cs="Times New Roman"/>
          <w:sz w:val="24"/>
          <w:szCs w:val="24"/>
        </w:rPr>
        <w:t>elnõuga</w:t>
      </w:r>
      <w:r w:rsidRPr="00F02147" w:rsidR="002E00FA">
        <w:rPr>
          <w:rFonts w:ascii="Times New Roman" w:hAnsi="Times New Roman" w:cs="Times New Roman"/>
          <w:sz w:val="24"/>
          <w:szCs w:val="24"/>
        </w:rPr>
        <w:t xml:space="preserve"> </w:t>
      </w:r>
      <w:r>
        <w:rPr>
          <w:rFonts w:ascii="Times New Roman" w:hAnsi="Times New Roman" w:cs="Times New Roman"/>
          <w:sz w:val="24"/>
          <w:szCs w:val="24"/>
        </w:rPr>
        <w:t xml:space="preserve">sätestatakse nime muutmiseks täiendavad alused ja piirangud eelkõige isikunime muutmise menetluses, kuid paljud teised olulised põhimõtted, mis olid toodud </w:t>
      </w:r>
      <w:proofErr w:type="spellStart"/>
      <w:r>
        <w:rPr>
          <w:rFonts w:ascii="Times New Roman" w:hAnsi="Times New Roman" w:cs="Times New Roman"/>
          <w:sz w:val="24"/>
          <w:szCs w:val="24"/>
        </w:rPr>
        <w:t>NS-is</w:t>
      </w:r>
      <w:proofErr w:type="spellEnd"/>
      <w:r>
        <w:rPr>
          <w:rFonts w:ascii="Times New Roman" w:hAnsi="Times New Roman" w:cs="Times New Roman"/>
          <w:sz w:val="24"/>
          <w:szCs w:val="24"/>
        </w:rPr>
        <w:t xml:space="preserve"> on jäänud saamaks. Seega ei kaasne ametnikel eeldatavasti kohanemisraskusi.</w:t>
      </w:r>
      <w:r w:rsidRPr="00F02147" w:rsidR="002E00FA">
        <w:rPr>
          <w:rFonts w:ascii="Times New Roman" w:hAnsi="Times New Roman" w:cs="Times New Roman"/>
          <w:sz w:val="24"/>
          <w:szCs w:val="24"/>
        </w:rPr>
        <w:t xml:space="preserve"> </w:t>
      </w:r>
      <w:commentRangeStart w:id="29"/>
      <w:r w:rsidRPr="00F02147" w:rsidR="002E00FA">
        <w:rPr>
          <w:rFonts w:ascii="Times New Roman" w:hAnsi="Times New Roman" w:cs="Times New Roman"/>
          <w:sz w:val="24"/>
          <w:szCs w:val="24"/>
        </w:rPr>
        <w:t xml:space="preserve">Pigem on </w:t>
      </w:r>
      <w:r w:rsidR="000B155A">
        <w:rPr>
          <w:rFonts w:ascii="Times New Roman" w:hAnsi="Times New Roman" w:cs="Times New Roman"/>
          <w:sz w:val="24"/>
          <w:szCs w:val="24"/>
        </w:rPr>
        <w:t>selge seaduse</w:t>
      </w:r>
      <w:r w:rsidRPr="00F02147" w:rsidR="002E00FA">
        <w:rPr>
          <w:rFonts w:ascii="Times New Roman" w:hAnsi="Times New Roman" w:cs="Times New Roman"/>
          <w:sz w:val="24"/>
          <w:szCs w:val="24"/>
        </w:rPr>
        <w:t xml:space="preserve"> tulemusel ametnikel tööülesandeid lihtsam täita</w:t>
      </w:r>
      <w:r w:rsidRPr="00F02147" w:rsidR="00244DBF">
        <w:rPr>
          <w:rFonts w:ascii="Times New Roman" w:hAnsi="Times New Roman" w:cs="Times New Roman"/>
          <w:sz w:val="24"/>
          <w:szCs w:val="24"/>
        </w:rPr>
        <w:t>.</w:t>
      </w:r>
      <w:r w:rsidR="00D81F50">
        <w:rPr>
          <w:rFonts w:ascii="Times New Roman" w:hAnsi="Times New Roman" w:cs="Times New Roman"/>
          <w:sz w:val="24"/>
          <w:szCs w:val="24"/>
        </w:rPr>
        <w:t xml:space="preserve"> </w:t>
      </w:r>
      <w:r w:rsidRPr="00F02147" w:rsidR="002E00FA">
        <w:rPr>
          <w:rFonts w:ascii="Times New Roman" w:hAnsi="Times New Roman" w:cs="Times New Roman"/>
          <w:sz w:val="24"/>
          <w:szCs w:val="24"/>
        </w:rPr>
        <w:t>Muudatusega ei kaasne ebasoovitavat mõju, muudatusel on sihtrühma ametitoimingute tegemise selgusele positiiv</w:t>
      </w:r>
      <w:r w:rsidR="000B155A">
        <w:rPr>
          <w:rFonts w:ascii="Times New Roman" w:hAnsi="Times New Roman" w:cs="Times New Roman"/>
          <w:sz w:val="24"/>
          <w:szCs w:val="24"/>
        </w:rPr>
        <w:t>ne</w:t>
      </w:r>
      <w:r w:rsidRPr="00F02147" w:rsidR="002E00FA">
        <w:rPr>
          <w:rFonts w:ascii="Times New Roman" w:hAnsi="Times New Roman" w:cs="Times New Roman"/>
          <w:sz w:val="24"/>
          <w:szCs w:val="24"/>
        </w:rPr>
        <w:t xml:space="preserve"> mõju. </w:t>
      </w:r>
      <w:commentRangeEnd w:id="29"/>
      <w:r w:rsidRPr="00F02147" w:rsidR="00F91D40">
        <w:rPr>
          <w:rStyle w:val="CommentReference"/>
          <w:rFonts w:ascii="Times New Roman" w:hAnsi="Times New Roman" w:cs="Times New Roman"/>
          <w:sz w:val="24"/>
          <w:szCs w:val="24"/>
        </w:rPr>
        <w:commentReference w:id="29"/>
      </w:r>
      <w:r w:rsidRPr="00F02147" w:rsidR="002E00FA">
        <w:rPr>
          <w:rFonts w:ascii="Times New Roman" w:hAnsi="Times New Roman" w:cs="Times New Roman"/>
          <w:sz w:val="24"/>
          <w:szCs w:val="24"/>
        </w:rPr>
        <w:t>Kokkuvõttes on mõju hindamise kriteeriumide alusel mõju ebaoluline.</w:t>
      </w:r>
    </w:p>
    <w:p w:rsidRPr="00F02147" w:rsidR="001B6085" w:rsidP="00F02147" w:rsidRDefault="001B6085" w14:paraId="188FB8D5" w14:textId="77777777">
      <w:pPr>
        <w:spacing w:after="0" w:line="240" w:lineRule="auto"/>
        <w:jc w:val="both"/>
        <w:rPr>
          <w:rFonts w:ascii="Times New Roman" w:hAnsi="Times New Roman" w:cs="Times New Roman"/>
          <w:sz w:val="24"/>
          <w:szCs w:val="24"/>
        </w:rPr>
      </w:pPr>
    </w:p>
    <w:p w:rsidRPr="00F02147" w:rsidR="002E00FA" w:rsidP="00F02147" w:rsidRDefault="002E00FA" w14:paraId="7FEE378D" w14:textId="77777777">
      <w:pPr>
        <w:spacing w:after="0" w:line="240" w:lineRule="auto"/>
        <w:jc w:val="both"/>
        <w:rPr>
          <w:rFonts w:ascii="Times New Roman" w:hAnsi="Times New Roman" w:cs="Times New Roman"/>
          <w:sz w:val="24"/>
          <w:szCs w:val="24"/>
        </w:rPr>
      </w:pPr>
      <w:r w:rsidRPr="000B155A">
        <w:rPr>
          <w:rFonts w:ascii="Times New Roman" w:hAnsi="Times New Roman" w:cs="Times New Roman"/>
          <w:sz w:val="24"/>
          <w:szCs w:val="24"/>
        </w:rPr>
        <w:t>Valdkond</w:t>
      </w:r>
      <w:r w:rsidRPr="00F02147">
        <w:rPr>
          <w:rFonts w:ascii="Times New Roman" w:hAnsi="Times New Roman" w:cs="Times New Roman"/>
          <w:sz w:val="24"/>
          <w:szCs w:val="24"/>
        </w:rPr>
        <w:t>: sotsiaalsed mõjud</w:t>
      </w:r>
    </w:p>
    <w:p w:rsidRPr="00F02147" w:rsidR="001B6085" w:rsidP="00F02147" w:rsidRDefault="001B6085" w14:paraId="0CCE590A" w14:textId="77777777">
      <w:pPr>
        <w:spacing w:after="0" w:line="240" w:lineRule="auto"/>
        <w:jc w:val="both"/>
        <w:rPr>
          <w:rFonts w:ascii="Times New Roman" w:hAnsi="Times New Roman" w:cs="Times New Roman"/>
          <w:sz w:val="24"/>
          <w:szCs w:val="24"/>
        </w:rPr>
      </w:pPr>
    </w:p>
    <w:p w:rsidRPr="00F02147" w:rsidR="002E00FA" w:rsidP="00F02147" w:rsidRDefault="002E00FA" w14:paraId="70D61C59" w14:textId="77777777">
      <w:pPr>
        <w:spacing w:after="0" w:line="240" w:lineRule="auto"/>
        <w:jc w:val="both"/>
        <w:rPr>
          <w:rFonts w:ascii="Times New Roman" w:hAnsi="Times New Roman" w:cs="Times New Roman"/>
          <w:sz w:val="24"/>
          <w:szCs w:val="24"/>
        </w:rPr>
      </w:pPr>
      <w:r w:rsidRPr="000B155A">
        <w:rPr>
          <w:rFonts w:ascii="Times New Roman" w:hAnsi="Times New Roman" w:cs="Times New Roman"/>
          <w:sz w:val="24"/>
          <w:szCs w:val="24"/>
        </w:rPr>
        <w:t>Mõju sihtrühm</w:t>
      </w:r>
      <w:r w:rsidRPr="00F02147">
        <w:rPr>
          <w:rFonts w:ascii="Times New Roman" w:hAnsi="Times New Roman" w:cs="Times New Roman"/>
          <w:sz w:val="24"/>
          <w:szCs w:val="24"/>
        </w:rPr>
        <w:t>: inimesed, kelle kohta tehakse nimetoiming</w:t>
      </w:r>
    </w:p>
    <w:p w:rsidRPr="00F02147" w:rsidR="001B6085" w:rsidP="00F02147" w:rsidRDefault="001B6085" w14:paraId="36D6FC37" w14:textId="77777777">
      <w:pPr>
        <w:spacing w:after="0" w:line="240" w:lineRule="auto"/>
        <w:jc w:val="both"/>
        <w:rPr>
          <w:rFonts w:ascii="Times New Roman" w:hAnsi="Times New Roman" w:cs="Times New Roman"/>
          <w:sz w:val="24"/>
          <w:szCs w:val="24"/>
        </w:rPr>
      </w:pPr>
    </w:p>
    <w:p w:rsidRPr="00F02147" w:rsidR="002E00FA" w:rsidP="00F02147" w:rsidRDefault="002E00FA" w14:paraId="610A738C" w14:textId="1A877D5C">
      <w:pPr>
        <w:spacing w:after="0" w:line="240" w:lineRule="auto"/>
        <w:jc w:val="both"/>
        <w:rPr>
          <w:rFonts w:ascii="Times New Roman" w:hAnsi="Times New Roman" w:cs="Times New Roman"/>
          <w:sz w:val="24"/>
          <w:szCs w:val="24"/>
        </w:rPr>
      </w:pPr>
      <w:r w:rsidRPr="000B155A">
        <w:rPr>
          <w:rFonts w:ascii="Times New Roman" w:hAnsi="Times New Roman" w:cs="Times New Roman"/>
          <w:sz w:val="24"/>
          <w:szCs w:val="24"/>
        </w:rPr>
        <w:t>Mõju kirjeldus ja olulisus</w:t>
      </w:r>
      <w:r w:rsidR="00AD7817">
        <w:rPr>
          <w:rFonts w:ascii="Times New Roman" w:hAnsi="Times New Roman" w:cs="Times New Roman"/>
          <w:sz w:val="24"/>
          <w:szCs w:val="24"/>
        </w:rPr>
        <w:t>:</w:t>
      </w:r>
      <w:r w:rsidRPr="00F02147">
        <w:rPr>
          <w:rFonts w:ascii="Times New Roman" w:hAnsi="Times New Roman" w:cs="Times New Roman"/>
          <w:sz w:val="24"/>
          <w:szCs w:val="24"/>
        </w:rPr>
        <w:t xml:space="preserve"> Mõju sihtrühm on teoreetiliselt suur, sest nimetoiminguid võidakse teha kõigi Eesti </w:t>
      </w:r>
      <w:proofErr w:type="spellStart"/>
      <w:r w:rsidR="007E4BD8">
        <w:rPr>
          <w:rFonts w:ascii="Times New Roman" w:hAnsi="Times New Roman" w:cs="Times New Roman"/>
          <w:sz w:val="24"/>
          <w:szCs w:val="24"/>
        </w:rPr>
        <w:t>RR-i</w:t>
      </w:r>
      <w:proofErr w:type="spellEnd"/>
      <w:r w:rsidRPr="00F02147">
        <w:rPr>
          <w:rFonts w:ascii="Times New Roman" w:hAnsi="Times New Roman" w:cs="Times New Roman"/>
          <w:sz w:val="24"/>
          <w:szCs w:val="24"/>
        </w:rPr>
        <w:t xml:space="preserve"> </w:t>
      </w:r>
      <w:r w:rsidR="007F7D84">
        <w:rPr>
          <w:rFonts w:ascii="Times New Roman" w:hAnsi="Times New Roman" w:cs="Times New Roman"/>
          <w:sz w:val="24"/>
          <w:szCs w:val="24"/>
        </w:rPr>
        <w:t>andme</w:t>
      </w:r>
      <w:r w:rsidRPr="00F02147">
        <w:rPr>
          <w:rFonts w:ascii="Times New Roman" w:hAnsi="Times New Roman" w:cs="Times New Roman"/>
          <w:sz w:val="24"/>
          <w:szCs w:val="24"/>
        </w:rPr>
        <w:t xml:space="preserve">subjektide ja </w:t>
      </w:r>
      <w:r w:rsidR="007F7D84">
        <w:rPr>
          <w:rFonts w:ascii="Times New Roman" w:hAnsi="Times New Roman" w:cs="Times New Roman"/>
          <w:sz w:val="24"/>
          <w:szCs w:val="24"/>
        </w:rPr>
        <w:t>andme</w:t>
      </w:r>
      <w:r w:rsidRPr="00F02147">
        <w:rPr>
          <w:rFonts w:ascii="Times New Roman" w:hAnsi="Times New Roman" w:cs="Times New Roman"/>
          <w:sz w:val="24"/>
          <w:szCs w:val="24"/>
        </w:rPr>
        <w:t xml:space="preserve">subjektiks saavate inimeste kohta, seetõttu on </w:t>
      </w:r>
      <w:r w:rsidR="00C921E3">
        <w:rPr>
          <w:rFonts w:ascii="Times New Roman" w:hAnsi="Times New Roman" w:cs="Times New Roman"/>
          <w:sz w:val="24"/>
          <w:szCs w:val="24"/>
        </w:rPr>
        <w:t>eelnõust</w:t>
      </w:r>
      <w:r w:rsidRPr="00F02147">
        <w:rPr>
          <w:rFonts w:ascii="Times New Roman" w:hAnsi="Times New Roman" w:cs="Times New Roman"/>
          <w:sz w:val="24"/>
          <w:szCs w:val="24"/>
        </w:rPr>
        <w:t xml:space="preserve"> mõjutatud inimesi palju. Üldiselt ei esine</w:t>
      </w:r>
      <w:r w:rsidRPr="00F02147" w:rsidDel="000B155A">
        <w:rPr>
          <w:rFonts w:ascii="Times New Roman" w:hAnsi="Times New Roman" w:cs="Times New Roman"/>
          <w:sz w:val="24"/>
          <w:szCs w:val="24"/>
        </w:rPr>
        <w:t xml:space="preserve"> </w:t>
      </w:r>
      <w:r w:rsidR="000B155A">
        <w:rPr>
          <w:rFonts w:ascii="Times New Roman" w:hAnsi="Times New Roman" w:cs="Times New Roman"/>
          <w:sz w:val="24"/>
          <w:szCs w:val="24"/>
        </w:rPr>
        <w:t>nime</w:t>
      </w:r>
      <w:r w:rsidRPr="00F02147">
        <w:rPr>
          <w:rFonts w:ascii="Times New Roman" w:hAnsi="Times New Roman" w:cs="Times New Roman"/>
          <w:sz w:val="24"/>
          <w:szCs w:val="24"/>
        </w:rPr>
        <w:t xml:space="preserve">toimingute tegemisel olukordi, kus inimene soovib </w:t>
      </w:r>
      <w:r w:rsidR="000B155A">
        <w:rPr>
          <w:rFonts w:ascii="Times New Roman" w:hAnsi="Times New Roman" w:cs="Times New Roman"/>
          <w:sz w:val="24"/>
          <w:szCs w:val="24"/>
        </w:rPr>
        <w:t xml:space="preserve">või tunneb vajadust </w:t>
      </w:r>
      <w:r w:rsidRPr="00F02147">
        <w:rPr>
          <w:rFonts w:ascii="Times New Roman" w:hAnsi="Times New Roman" w:cs="Times New Roman"/>
          <w:sz w:val="24"/>
          <w:szCs w:val="24"/>
        </w:rPr>
        <w:t>seadusesätteid ja termineid lugeda. Seega võib sihtrühma suurust hinnata keskmiseks või keskmisest väiksemaks. Mõju ulatus on väike</w:t>
      </w:r>
      <w:r w:rsidR="000B155A">
        <w:rPr>
          <w:rFonts w:ascii="Times New Roman" w:hAnsi="Times New Roman" w:cs="Times New Roman"/>
          <w:sz w:val="24"/>
          <w:szCs w:val="24"/>
        </w:rPr>
        <w:t>, ei</w:t>
      </w:r>
      <w:r w:rsidRPr="00F02147">
        <w:rPr>
          <w:rFonts w:ascii="Times New Roman" w:hAnsi="Times New Roman" w:cs="Times New Roman"/>
          <w:sz w:val="24"/>
          <w:szCs w:val="24"/>
        </w:rPr>
        <w:t xml:space="preserve"> ole </w:t>
      </w:r>
      <w:r w:rsidR="000B155A">
        <w:rPr>
          <w:rFonts w:ascii="Times New Roman" w:hAnsi="Times New Roman" w:cs="Times New Roman"/>
          <w:sz w:val="24"/>
          <w:szCs w:val="24"/>
        </w:rPr>
        <w:t xml:space="preserve">ette näha </w:t>
      </w:r>
      <w:r w:rsidRPr="00F02147">
        <w:rPr>
          <w:rFonts w:ascii="Times New Roman" w:hAnsi="Times New Roman" w:cs="Times New Roman"/>
          <w:sz w:val="24"/>
          <w:szCs w:val="24"/>
        </w:rPr>
        <w:t xml:space="preserve">vajadust muudatusega kohanemisele suunatud tegevuseks, sest inimestel ei ole tekkinud püsiteadmisi </w:t>
      </w:r>
      <w:proofErr w:type="spellStart"/>
      <w:r w:rsidRPr="00F02147">
        <w:rPr>
          <w:rFonts w:ascii="Times New Roman" w:hAnsi="Times New Roman" w:cs="Times New Roman"/>
          <w:sz w:val="24"/>
          <w:szCs w:val="24"/>
        </w:rPr>
        <w:t>NS</w:t>
      </w:r>
      <w:r w:rsidRPr="00F02147">
        <w:rPr>
          <w:rFonts w:ascii="Times New Roman" w:hAnsi="Times New Roman" w:cs="Times New Roman"/>
          <w:sz w:val="24"/>
          <w:szCs w:val="24"/>
        </w:rPr>
        <w:noBreakHyphen/>
        <w:t>i</w:t>
      </w:r>
      <w:proofErr w:type="spellEnd"/>
      <w:r w:rsidRPr="00F02147">
        <w:rPr>
          <w:rFonts w:ascii="Times New Roman" w:hAnsi="Times New Roman" w:cs="Times New Roman"/>
          <w:sz w:val="24"/>
          <w:szCs w:val="24"/>
        </w:rPr>
        <w:t xml:space="preserve"> terminite ja loogika kohta ning </w:t>
      </w:r>
      <w:r w:rsidR="000B155A">
        <w:rPr>
          <w:rFonts w:ascii="Times New Roman" w:hAnsi="Times New Roman" w:cs="Times New Roman"/>
          <w:sz w:val="24"/>
          <w:szCs w:val="24"/>
        </w:rPr>
        <w:t xml:space="preserve">üldjuhul </w:t>
      </w:r>
      <w:r w:rsidRPr="00F02147">
        <w:rPr>
          <w:rFonts w:ascii="Times New Roman" w:hAnsi="Times New Roman" w:cs="Times New Roman"/>
          <w:sz w:val="24"/>
          <w:szCs w:val="24"/>
        </w:rPr>
        <w:t xml:space="preserve">lähtutakse ametniku selgitustest, seega ei toimu sihtrühma käitumises suuri </w:t>
      </w:r>
      <w:r w:rsidR="000B155A">
        <w:rPr>
          <w:rFonts w:ascii="Times New Roman" w:hAnsi="Times New Roman" w:cs="Times New Roman"/>
          <w:sz w:val="24"/>
          <w:szCs w:val="24"/>
        </w:rPr>
        <w:t xml:space="preserve">negatiivseid </w:t>
      </w:r>
      <w:r w:rsidRPr="00F02147">
        <w:rPr>
          <w:rFonts w:ascii="Times New Roman" w:hAnsi="Times New Roman" w:cs="Times New Roman"/>
          <w:sz w:val="24"/>
          <w:szCs w:val="24"/>
        </w:rPr>
        <w:t>muudatusi</w:t>
      </w:r>
      <w:commentRangeStart w:id="30"/>
      <w:r w:rsidRPr="00F02147">
        <w:rPr>
          <w:rFonts w:ascii="Times New Roman" w:hAnsi="Times New Roman" w:cs="Times New Roman"/>
          <w:sz w:val="24"/>
          <w:szCs w:val="24"/>
        </w:rPr>
        <w:t xml:space="preserve">. Tegemist on positiivsete ja kergendavate muudatustega, sest vajaduse korral on inimesel </w:t>
      </w:r>
      <w:r w:rsidR="000B155A">
        <w:rPr>
          <w:rFonts w:ascii="Times New Roman" w:hAnsi="Times New Roman" w:cs="Times New Roman"/>
          <w:sz w:val="24"/>
          <w:szCs w:val="24"/>
        </w:rPr>
        <w:t>selge seadus</w:t>
      </w:r>
      <w:r w:rsidRPr="00F02147">
        <w:rPr>
          <w:rFonts w:ascii="Times New Roman" w:hAnsi="Times New Roman" w:cs="Times New Roman"/>
          <w:sz w:val="24"/>
          <w:szCs w:val="24"/>
        </w:rPr>
        <w:t xml:space="preserve">, millest lähtuda. </w:t>
      </w:r>
      <w:commentRangeEnd w:id="30"/>
      <w:r w:rsidRPr="00F02147" w:rsidR="00424F9E">
        <w:rPr>
          <w:rStyle w:val="CommentReference"/>
          <w:rFonts w:ascii="Times New Roman" w:hAnsi="Times New Roman" w:cs="Times New Roman"/>
          <w:sz w:val="24"/>
          <w:szCs w:val="24"/>
        </w:rPr>
        <w:commentReference w:id="30"/>
      </w:r>
      <w:r w:rsidRPr="00F02147">
        <w:rPr>
          <w:rFonts w:ascii="Times New Roman" w:hAnsi="Times New Roman" w:cs="Times New Roman"/>
          <w:sz w:val="24"/>
          <w:szCs w:val="24"/>
        </w:rPr>
        <w:t>Kokkuvõttes on mõju hindamise kriteeriumide alusel mõju ebaoluline.</w:t>
      </w:r>
    </w:p>
    <w:p w:rsidRPr="00F02147" w:rsidR="001B6085" w:rsidP="00F02147" w:rsidRDefault="001B6085" w14:paraId="0148A407" w14:textId="77777777">
      <w:pPr>
        <w:spacing w:after="0" w:line="240" w:lineRule="auto"/>
        <w:jc w:val="both"/>
        <w:rPr>
          <w:rFonts w:ascii="Times New Roman" w:hAnsi="Times New Roman" w:cs="Times New Roman"/>
          <w:sz w:val="24"/>
          <w:szCs w:val="24"/>
        </w:rPr>
      </w:pPr>
    </w:p>
    <w:p w:rsidRPr="005B5FBB" w:rsidR="002E00FA" w:rsidP="00E84E8C" w:rsidRDefault="007B05C3" w14:paraId="68FFAD61" w14:textId="5AE0E48C">
      <w:pPr>
        <w:spacing w:after="0" w:line="240" w:lineRule="auto"/>
        <w:jc w:val="both"/>
        <w:rPr>
          <w:rFonts w:ascii="Times New Roman" w:hAnsi="Times New Roman"/>
          <w:sz w:val="24"/>
          <w:szCs w:val="24"/>
        </w:rPr>
      </w:pPr>
      <w:r>
        <w:rPr>
          <w:rFonts w:ascii="Times New Roman" w:hAnsi="Times New Roman"/>
          <w:sz w:val="24"/>
          <w:szCs w:val="24"/>
        </w:rPr>
        <w:t>6.</w:t>
      </w:r>
      <w:r w:rsidRPr="005B5FBB" w:rsidR="00E84E8C">
        <w:rPr>
          <w:rFonts w:ascii="Times New Roman" w:hAnsi="Times New Roman"/>
          <w:sz w:val="24"/>
          <w:szCs w:val="24"/>
        </w:rPr>
        <w:t xml:space="preserve">2. </w:t>
      </w:r>
      <w:r w:rsidRPr="005B5FBB" w:rsidR="002E00FA">
        <w:rPr>
          <w:rFonts w:ascii="Times New Roman" w:hAnsi="Times New Roman"/>
          <w:sz w:val="24"/>
          <w:szCs w:val="24"/>
        </w:rPr>
        <w:t>Sündi registreeriva perekonnaseisuametniku kohust</w:t>
      </w:r>
      <w:r w:rsidRPr="005B5FBB" w:rsidR="005B5FBB">
        <w:rPr>
          <w:rFonts w:ascii="Times New Roman" w:hAnsi="Times New Roman"/>
          <w:sz w:val="24"/>
          <w:szCs w:val="24"/>
        </w:rPr>
        <w:t>us</w:t>
      </w:r>
      <w:r w:rsidRPr="005B5FBB" w:rsidR="002E00FA">
        <w:rPr>
          <w:rFonts w:ascii="Times New Roman" w:hAnsi="Times New Roman"/>
          <w:sz w:val="24"/>
          <w:szCs w:val="24"/>
        </w:rPr>
        <w:t xml:space="preserve"> teavitada avaldajat, kui lapsele soovitavat isikunime kannab </w:t>
      </w:r>
      <w:proofErr w:type="spellStart"/>
      <w:r w:rsidRPr="005B5FBB" w:rsidR="007E4BD8">
        <w:rPr>
          <w:rFonts w:ascii="Times New Roman" w:hAnsi="Times New Roman"/>
          <w:sz w:val="24"/>
          <w:szCs w:val="24"/>
        </w:rPr>
        <w:t>RR-i</w:t>
      </w:r>
      <w:proofErr w:type="spellEnd"/>
      <w:r w:rsidRPr="005B5FBB" w:rsidR="002E00FA">
        <w:rPr>
          <w:rFonts w:ascii="Times New Roman" w:hAnsi="Times New Roman"/>
          <w:sz w:val="24"/>
          <w:szCs w:val="24"/>
        </w:rPr>
        <w:t xml:space="preserve"> andmetel vähemalt üks elus inimene</w:t>
      </w:r>
    </w:p>
    <w:p w:rsidRPr="00F02147" w:rsidR="001B6085" w:rsidP="00F02147" w:rsidRDefault="001B6085" w14:paraId="2EC37D54" w14:textId="77777777">
      <w:pPr>
        <w:spacing w:after="0" w:line="240" w:lineRule="auto"/>
        <w:jc w:val="both"/>
        <w:rPr>
          <w:rFonts w:ascii="Times New Roman" w:hAnsi="Times New Roman"/>
          <w:sz w:val="24"/>
          <w:szCs w:val="24"/>
          <w:u w:val="single"/>
        </w:rPr>
      </w:pPr>
    </w:p>
    <w:p w:rsidRPr="00F02147" w:rsidR="002E00FA" w:rsidP="00F02147" w:rsidRDefault="002E00FA" w14:paraId="33AB552E" w14:textId="00ACBC8F">
      <w:pPr>
        <w:spacing w:after="0" w:line="240" w:lineRule="auto"/>
        <w:jc w:val="both"/>
        <w:rPr>
          <w:rFonts w:ascii="Times New Roman" w:hAnsi="Times New Roman" w:cs="Times New Roman"/>
          <w:sz w:val="24"/>
          <w:szCs w:val="24"/>
        </w:rPr>
      </w:pPr>
      <w:r w:rsidRPr="005B5FBB">
        <w:rPr>
          <w:rFonts w:ascii="Times New Roman" w:hAnsi="Times New Roman" w:cs="Times New Roman"/>
          <w:sz w:val="24"/>
          <w:szCs w:val="24"/>
        </w:rPr>
        <w:t>Valdkond</w:t>
      </w:r>
      <w:r w:rsidRPr="00F02147">
        <w:rPr>
          <w:rFonts w:ascii="Times New Roman" w:hAnsi="Times New Roman" w:cs="Times New Roman"/>
          <w:sz w:val="24"/>
          <w:szCs w:val="24"/>
        </w:rPr>
        <w:t xml:space="preserve">: mõju riigiasutuste ja </w:t>
      </w:r>
      <w:r w:rsidR="00194D08">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korraldusele</w:t>
      </w:r>
    </w:p>
    <w:p w:rsidRPr="00F02147" w:rsidR="001B6085" w:rsidP="00F02147" w:rsidRDefault="001B6085" w14:paraId="7F0D21AB" w14:textId="77777777">
      <w:pPr>
        <w:spacing w:after="0" w:line="240" w:lineRule="auto"/>
        <w:jc w:val="both"/>
        <w:rPr>
          <w:rFonts w:ascii="Times New Roman" w:hAnsi="Times New Roman" w:cs="Times New Roman"/>
          <w:sz w:val="24"/>
          <w:szCs w:val="24"/>
          <w:u w:val="single"/>
        </w:rPr>
      </w:pPr>
    </w:p>
    <w:p w:rsidRPr="00F02147" w:rsidR="002E00FA" w:rsidP="00F02147" w:rsidRDefault="002E00FA" w14:paraId="4EEF919D" w14:textId="77777777">
      <w:pPr>
        <w:spacing w:after="0" w:line="240" w:lineRule="auto"/>
        <w:jc w:val="both"/>
        <w:rPr>
          <w:rFonts w:ascii="Times New Roman" w:hAnsi="Times New Roman" w:cs="Times New Roman"/>
          <w:sz w:val="24"/>
          <w:szCs w:val="24"/>
        </w:rPr>
      </w:pPr>
      <w:r w:rsidRPr="005B5FBB">
        <w:rPr>
          <w:rFonts w:ascii="Times New Roman" w:hAnsi="Times New Roman" w:cs="Times New Roman"/>
          <w:sz w:val="24"/>
          <w:szCs w:val="24"/>
        </w:rPr>
        <w:t>Mõju sihtrühm</w:t>
      </w:r>
      <w:r w:rsidRPr="00F02147">
        <w:rPr>
          <w:rFonts w:ascii="Times New Roman" w:hAnsi="Times New Roman" w:cs="Times New Roman"/>
          <w:sz w:val="24"/>
          <w:szCs w:val="24"/>
        </w:rPr>
        <w:t>: perekonnaseisuasutused</w:t>
      </w:r>
    </w:p>
    <w:p w:rsidRPr="00F02147" w:rsidR="001B6085" w:rsidP="00F02147" w:rsidRDefault="001B6085" w14:paraId="2060C69A" w14:textId="77777777">
      <w:pPr>
        <w:spacing w:after="0" w:line="240" w:lineRule="auto"/>
        <w:jc w:val="both"/>
        <w:rPr>
          <w:rFonts w:ascii="Times New Roman" w:hAnsi="Times New Roman" w:cs="Times New Roman"/>
          <w:sz w:val="24"/>
          <w:szCs w:val="24"/>
        </w:rPr>
      </w:pPr>
    </w:p>
    <w:p w:rsidRPr="00F02147" w:rsidR="001B6085" w:rsidP="00F02147" w:rsidRDefault="002E00FA" w14:paraId="7BEE4141" w14:textId="332319E2">
      <w:pPr>
        <w:autoSpaceDN w:val="0"/>
        <w:adjustRightInd w:val="0"/>
        <w:spacing w:after="0" w:line="240" w:lineRule="auto"/>
        <w:jc w:val="both"/>
        <w:rPr>
          <w:rFonts w:ascii="Times New Roman" w:hAnsi="Times New Roman" w:cs="Times New Roman"/>
          <w:sz w:val="24"/>
          <w:szCs w:val="24"/>
        </w:rPr>
      </w:pPr>
      <w:r w:rsidRPr="005B5FBB">
        <w:rPr>
          <w:rFonts w:ascii="Times New Roman" w:hAnsi="Times New Roman" w:cs="Times New Roman"/>
          <w:sz w:val="24"/>
          <w:szCs w:val="24"/>
        </w:rPr>
        <w:t>Mõju kirjeldus ja olulisus</w:t>
      </w:r>
      <w:r w:rsidRPr="00F02147">
        <w:rPr>
          <w:rFonts w:ascii="Times New Roman" w:hAnsi="Times New Roman" w:cs="Times New Roman"/>
          <w:sz w:val="24"/>
          <w:szCs w:val="24"/>
        </w:rPr>
        <w:t xml:space="preserve">. Sünde registreerivad </w:t>
      </w:r>
      <w:r w:rsidRPr="00F02147" w:rsidR="00244DBF">
        <w:rPr>
          <w:rFonts w:ascii="Times New Roman" w:hAnsi="Times New Roman" w:cs="Times New Roman"/>
          <w:sz w:val="24"/>
          <w:szCs w:val="24"/>
        </w:rPr>
        <w:t xml:space="preserve">16 MK </w:t>
      </w:r>
      <w:proofErr w:type="spellStart"/>
      <w:r w:rsidRPr="00F02147" w:rsidR="00244DBF">
        <w:rPr>
          <w:rFonts w:ascii="Times New Roman" w:hAnsi="Times New Roman" w:cs="Times New Roman"/>
          <w:sz w:val="24"/>
          <w:szCs w:val="24"/>
        </w:rPr>
        <w:t>KOVi</w:t>
      </w:r>
      <w:proofErr w:type="spellEnd"/>
      <w:r w:rsidRPr="00F02147">
        <w:rPr>
          <w:rFonts w:ascii="Times New Roman" w:hAnsi="Times New Roman" w:cs="Times New Roman"/>
          <w:sz w:val="24"/>
          <w:szCs w:val="24"/>
        </w:rPr>
        <w:t xml:space="preserve">. Kogu Eesti riigi- ja </w:t>
      </w:r>
      <w:r w:rsidR="00194D08">
        <w:rPr>
          <w:rFonts w:ascii="Times New Roman" w:hAnsi="Times New Roman" w:cs="Times New Roman"/>
          <w:sz w:val="24"/>
          <w:szCs w:val="24"/>
        </w:rPr>
        <w:t xml:space="preserve">KOV </w:t>
      </w:r>
      <w:r w:rsidRPr="00F02147">
        <w:rPr>
          <w:rFonts w:ascii="Times New Roman" w:hAnsi="Times New Roman" w:cs="Times New Roman"/>
          <w:sz w:val="24"/>
          <w:szCs w:val="24"/>
        </w:rPr>
        <w:t xml:space="preserve">üksuste asutuste arvuga võrreldes jääb sihtrühma suurus alla 5% ja seetõttu võib muudatusest mõjutatud sihtrühma suurust hinnata väikeseks. </w:t>
      </w:r>
      <w:r w:rsidRPr="00F02147" w:rsidR="00244DBF">
        <w:rPr>
          <w:rFonts w:ascii="Times New Roman" w:hAnsi="Times New Roman" w:cs="Times New Roman"/>
          <w:sz w:val="24"/>
          <w:szCs w:val="24"/>
        </w:rPr>
        <w:t>Sünni registreerimise avaldust saab esitada</w:t>
      </w:r>
      <w:r w:rsidRPr="00F02147" w:rsidR="001D40E6">
        <w:rPr>
          <w:rFonts w:ascii="Times New Roman" w:hAnsi="Times New Roman" w:cs="Times New Roman"/>
          <w:sz w:val="24"/>
          <w:szCs w:val="24"/>
        </w:rPr>
        <w:t xml:space="preserve"> </w:t>
      </w:r>
      <w:r w:rsidR="005B5FBB">
        <w:rPr>
          <w:rFonts w:ascii="Times New Roman" w:hAnsi="Times New Roman" w:cs="Times New Roman"/>
          <w:sz w:val="24"/>
          <w:szCs w:val="24"/>
        </w:rPr>
        <w:t>turvalises veebikeskkonnas</w:t>
      </w:r>
      <w:r w:rsidRPr="00F02147" w:rsidR="001D40E6">
        <w:rPr>
          <w:rFonts w:ascii="Times New Roman" w:hAnsi="Times New Roman" w:cs="Times New Roman"/>
          <w:sz w:val="24"/>
          <w:szCs w:val="24"/>
        </w:rPr>
        <w:t xml:space="preserve"> ning sünd registreeritakse </w:t>
      </w:r>
      <w:r w:rsidRPr="00F02147" w:rsidR="00244DBF">
        <w:rPr>
          <w:rFonts w:ascii="Times New Roman" w:hAnsi="Times New Roman" w:cs="Times New Roman"/>
          <w:sz w:val="24"/>
          <w:szCs w:val="24"/>
        </w:rPr>
        <w:t>automaatmenetlus</w:t>
      </w:r>
      <w:r w:rsidR="005B5FBB">
        <w:rPr>
          <w:rFonts w:ascii="Times New Roman" w:hAnsi="Times New Roman" w:cs="Times New Roman"/>
          <w:sz w:val="24"/>
          <w:szCs w:val="24"/>
        </w:rPr>
        <w:t>ega</w:t>
      </w:r>
      <w:r w:rsidRPr="00F02147" w:rsidR="001D40E6">
        <w:rPr>
          <w:rFonts w:ascii="Times New Roman" w:hAnsi="Times New Roman" w:cs="Times New Roman"/>
          <w:sz w:val="24"/>
          <w:szCs w:val="24"/>
        </w:rPr>
        <w:t xml:space="preserve">, kui soovitud isikunimi vastab nõuetele. </w:t>
      </w:r>
      <w:r w:rsidR="005B5FBB">
        <w:rPr>
          <w:rFonts w:ascii="Times New Roman" w:hAnsi="Times New Roman" w:cs="Times New Roman"/>
          <w:sz w:val="24"/>
          <w:szCs w:val="24"/>
        </w:rPr>
        <w:t>Turvalises veebikeskkonnas avalduse esitamisel</w:t>
      </w:r>
      <w:r w:rsidRPr="00F02147" w:rsidR="001D40E6">
        <w:rPr>
          <w:rFonts w:ascii="Times New Roman" w:hAnsi="Times New Roman" w:cs="Times New Roman"/>
          <w:sz w:val="24"/>
          <w:szCs w:val="24"/>
        </w:rPr>
        <w:t xml:space="preserve"> kontrollitakse </w:t>
      </w:r>
      <w:proofErr w:type="spellStart"/>
      <w:r w:rsidR="007E4BD8">
        <w:rPr>
          <w:rFonts w:ascii="Times New Roman" w:hAnsi="Times New Roman" w:cs="Times New Roman"/>
          <w:sz w:val="24"/>
          <w:szCs w:val="24"/>
        </w:rPr>
        <w:t>RR-i</w:t>
      </w:r>
      <w:proofErr w:type="spellEnd"/>
      <w:r w:rsidRPr="00F02147" w:rsidR="001D40E6">
        <w:rPr>
          <w:rFonts w:ascii="Times New Roman" w:hAnsi="Times New Roman" w:cs="Times New Roman"/>
          <w:sz w:val="24"/>
          <w:szCs w:val="24"/>
        </w:rPr>
        <w:t xml:space="preserve"> andmeid ning juhul, kui lapsele soovitud isikunime kannab vähemalt üks elav isik, antakse sellest menetluse sammuna avalduse esitajale teada. Jätkuvalt saab sünni registreerimise avalduse esitada ka </w:t>
      </w:r>
      <w:r w:rsidR="005B5FBB">
        <w:rPr>
          <w:rFonts w:ascii="Times New Roman" w:hAnsi="Times New Roman" w:cs="Times New Roman"/>
          <w:sz w:val="24"/>
          <w:szCs w:val="24"/>
        </w:rPr>
        <w:t xml:space="preserve">MK </w:t>
      </w:r>
      <w:proofErr w:type="spellStart"/>
      <w:r w:rsidR="005B5FBB">
        <w:rPr>
          <w:rFonts w:ascii="Times New Roman" w:hAnsi="Times New Roman" w:cs="Times New Roman"/>
          <w:sz w:val="24"/>
          <w:szCs w:val="24"/>
        </w:rPr>
        <w:t>KOV-is</w:t>
      </w:r>
      <w:proofErr w:type="spellEnd"/>
      <w:r w:rsidR="005B5FBB">
        <w:rPr>
          <w:rFonts w:ascii="Times New Roman" w:hAnsi="Times New Roman" w:cs="Times New Roman"/>
          <w:sz w:val="24"/>
          <w:szCs w:val="24"/>
        </w:rPr>
        <w:t xml:space="preserve"> kohapeal</w:t>
      </w:r>
      <w:r w:rsidRPr="00F02147" w:rsidR="001D40E6">
        <w:rPr>
          <w:rFonts w:ascii="Times New Roman" w:hAnsi="Times New Roman" w:cs="Times New Roman"/>
          <w:sz w:val="24"/>
          <w:szCs w:val="24"/>
        </w:rPr>
        <w:t xml:space="preserve">, sellisel juhul kontrollib sündi registreeriv perekonnaseisuametnik </w:t>
      </w:r>
      <w:proofErr w:type="spellStart"/>
      <w:r w:rsidR="007E4BD8">
        <w:rPr>
          <w:rFonts w:ascii="Times New Roman" w:hAnsi="Times New Roman" w:cs="Times New Roman"/>
          <w:sz w:val="24"/>
          <w:szCs w:val="24"/>
        </w:rPr>
        <w:t>RR-i</w:t>
      </w:r>
      <w:proofErr w:type="spellEnd"/>
      <w:r w:rsidRPr="00F02147" w:rsidR="001D40E6">
        <w:rPr>
          <w:rFonts w:ascii="Times New Roman" w:hAnsi="Times New Roman" w:cs="Times New Roman"/>
          <w:sz w:val="24"/>
          <w:szCs w:val="24"/>
        </w:rPr>
        <w:t xml:space="preserve"> andmeid ise ja vajadusel teavitab avalduse esitajat</w:t>
      </w:r>
      <w:r w:rsidR="00971718">
        <w:rPr>
          <w:rFonts w:ascii="Times New Roman" w:hAnsi="Times New Roman" w:cs="Times New Roman"/>
          <w:sz w:val="24"/>
          <w:szCs w:val="24"/>
        </w:rPr>
        <w:t xml:space="preserve"> lapsega sama isikunime kandvate isikute arvust ja vanusest sünniaasta täpsusega</w:t>
      </w:r>
      <w:r w:rsidRPr="00F02147" w:rsidR="001D40E6">
        <w:rPr>
          <w:rFonts w:ascii="Times New Roman" w:hAnsi="Times New Roman" w:cs="Times New Roman"/>
          <w:sz w:val="24"/>
          <w:szCs w:val="24"/>
        </w:rPr>
        <w:t>.</w:t>
      </w:r>
      <w:r w:rsidRPr="00F02147">
        <w:rPr>
          <w:rFonts w:ascii="Times New Roman" w:hAnsi="Times New Roman" w:cs="Times New Roman"/>
          <w:sz w:val="24"/>
          <w:szCs w:val="24"/>
        </w:rPr>
        <w:t xml:space="preserve"> Mõju ulatus on </w:t>
      </w:r>
      <w:r w:rsidRPr="00F02147" w:rsidR="001D40E6">
        <w:rPr>
          <w:rFonts w:ascii="Times New Roman" w:hAnsi="Times New Roman" w:cs="Times New Roman"/>
          <w:sz w:val="24"/>
          <w:szCs w:val="24"/>
        </w:rPr>
        <w:t>väike</w:t>
      </w:r>
      <w:r w:rsidRPr="00F02147">
        <w:rPr>
          <w:rFonts w:ascii="Times New Roman" w:hAnsi="Times New Roman" w:cs="Times New Roman"/>
          <w:sz w:val="24"/>
          <w:szCs w:val="24"/>
        </w:rPr>
        <w:t xml:space="preserve">, eelnõu toob perekonnaseisuametnikule kaasa lisakohustuse, </w:t>
      </w:r>
      <w:r w:rsidRPr="00F02147" w:rsidR="001D40E6">
        <w:rPr>
          <w:rFonts w:ascii="Times New Roman" w:hAnsi="Times New Roman" w:cs="Times New Roman"/>
          <w:sz w:val="24"/>
          <w:szCs w:val="24"/>
        </w:rPr>
        <w:t xml:space="preserve">kuid tuleb arvestada, et ligi 80% sünni registreerimise avaldustest esitatakse </w:t>
      </w:r>
      <w:r w:rsidR="005B5FBB">
        <w:rPr>
          <w:rFonts w:ascii="Times New Roman" w:hAnsi="Times New Roman" w:cs="Times New Roman"/>
          <w:sz w:val="24"/>
          <w:szCs w:val="24"/>
        </w:rPr>
        <w:t>turvalises veebikeskkonnas</w:t>
      </w:r>
      <w:r w:rsidRPr="00F02147" w:rsidR="001D40E6">
        <w:rPr>
          <w:rFonts w:ascii="Times New Roman" w:hAnsi="Times New Roman" w:cs="Times New Roman"/>
          <w:sz w:val="24"/>
          <w:szCs w:val="24"/>
        </w:rPr>
        <w:t xml:space="preserve">, kus vajalik kontroll tehakse automaatselt. Kui kontrolli teeb ametnik </w:t>
      </w:r>
      <w:proofErr w:type="spellStart"/>
      <w:r w:rsidR="005B5FBB">
        <w:rPr>
          <w:rFonts w:ascii="Times New Roman" w:hAnsi="Times New Roman" w:cs="Times New Roman"/>
          <w:sz w:val="24"/>
          <w:szCs w:val="24"/>
        </w:rPr>
        <w:t>RR-i</w:t>
      </w:r>
      <w:proofErr w:type="spellEnd"/>
      <w:r w:rsidRPr="00F02147" w:rsidR="005B5FBB">
        <w:rPr>
          <w:rFonts w:ascii="Times New Roman" w:hAnsi="Times New Roman" w:cs="Times New Roman"/>
          <w:sz w:val="24"/>
          <w:szCs w:val="24"/>
        </w:rPr>
        <w:t xml:space="preserve"> </w:t>
      </w:r>
      <w:r w:rsidRPr="00F02147" w:rsidR="001D40E6">
        <w:rPr>
          <w:rFonts w:ascii="Times New Roman" w:hAnsi="Times New Roman" w:cs="Times New Roman"/>
          <w:sz w:val="24"/>
          <w:szCs w:val="24"/>
        </w:rPr>
        <w:t>päringuga, ei</w:t>
      </w:r>
      <w:r w:rsidRPr="00F02147">
        <w:rPr>
          <w:rFonts w:ascii="Times New Roman" w:hAnsi="Times New Roman" w:cs="Times New Roman"/>
          <w:sz w:val="24"/>
          <w:szCs w:val="24"/>
        </w:rPr>
        <w:t xml:space="preserve"> ole </w:t>
      </w:r>
      <w:r w:rsidRPr="00F02147" w:rsidR="001D40E6">
        <w:rPr>
          <w:rFonts w:ascii="Times New Roman" w:hAnsi="Times New Roman" w:cs="Times New Roman"/>
          <w:sz w:val="24"/>
          <w:szCs w:val="24"/>
        </w:rPr>
        <w:t>see</w:t>
      </w:r>
      <w:r w:rsidRPr="00F02147">
        <w:rPr>
          <w:rFonts w:ascii="Times New Roman" w:hAnsi="Times New Roman" w:cs="Times New Roman"/>
          <w:sz w:val="24"/>
          <w:szCs w:val="24"/>
        </w:rPr>
        <w:t xml:space="preserve"> ajakulukas ega keeruline</w:t>
      </w:r>
      <w:r w:rsidRPr="00F02147" w:rsidR="005F161B">
        <w:rPr>
          <w:rFonts w:ascii="Times New Roman" w:hAnsi="Times New Roman" w:cs="Times New Roman"/>
          <w:sz w:val="24"/>
          <w:szCs w:val="24"/>
        </w:rPr>
        <w:t xml:space="preserve">. </w:t>
      </w:r>
      <w:r w:rsidRPr="00F02147">
        <w:rPr>
          <w:rFonts w:ascii="Times New Roman" w:hAnsi="Times New Roman" w:cs="Times New Roman"/>
          <w:sz w:val="24"/>
          <w:szCs w:val="24"/>
        </w:rPr>
        <w:t xml:space="preserve">Ebasoovitava mõju kaasnemise risk on väike, sest ametnikule kaasnev </w:t>
      </w:r>
      <w:r w:rsidR="005B5FBB">
        <w:rPr>
          <w:rFonts w:ascii="Times New Roman" w:hAnsi="Times New Roman" w:cs="Times New Roman"/>
          <w:sz w:val="24"/>
          <w:szCs w:val="24"/>
        </w:rPr>
        <w:t xml:space="preserve">täiendav </w:t>
      </w:r>
      <w:r w:rsidRPr="00F02147">
        <w:rPr>
          <w:rFonts w:ascii="Times New Roman" w:hAnsi="Times New Roman" w:cs="Times New Roman"/>
          <w:sz w:val="24"/>
          <w:szCs w:val="24"/>
        </w:rPr>
        <w:t>kohustus ei muuda kuigivõrd tema töökorraldust. Avalduvat mõju võib seega hinnata ebaoluliseks.</w:t>
      </w:r>
    </w:p>
    <w:p w:rsidRPr="00F02147" w:rsidR="002E00FA" w:rsidP="00F02147" w:rsidRDefault="002E00FA" w14:paraId="57B20DF3" w14:textId="61B08383">
      <w:pPr>
        <w:autoSpaceDN w:val="0"/>
        <w:adjustRightInd w:val="0"/>
        <w:spacing w:after="0" w:line="240" w:lineRule="auto"/>
        <w:jc w:val="both"/>
        <w:rPr>
          <w:rFonts w:ascii="Times New Roman" w:hAnsi="Times New Roman" w:cs="Times New Roman"/>
          <w:sz w:val="24"/>
          <w:szCs w:val="24"/>
        </w:rPr>
      </w:pPr>
    </w:p>
    <w:p w:rsidRPr="00F02147" w:rsidR="002E00FA" w:rsidP="00F02147" w:rsidRDefault="002E00FA" w14:paraId="64CDFBEA" w14:textId="77777777">
      <w:pPr>
        <w:spacing w:after="0" w:line="240" w:lineRule="auto"/>
        <w:jc w:val="both"/>
        <w:rPr>
          <w:rFonts w:ascii="Times New Roman" w:hAnsi="Times New Roman" w:cs="Times New Roman"/>
          <w:sz w:val="24"/>
          <w:szCs w:val="24"/>
        </w:rPr>
      </w:pPr>
      <w:r w:rsidRPr="005B5FBB">
        <w:rPr>
          <w:rFonts w:ascii="Times New Roman" w:hAnsi="Times New Roman" w:cs="Times New Roman"/>
          <w:sz w:val="24"/>
          <w:szCs w:val="24"/>
        </w:rPr>
        <w:t>Valdkond</w:t>
      </w:r>
      <w:r w:rsidRPr="00F02147">
        <w:rPr>
          <w:rFonts w:ascii="Times New Roman" w:hAnsi="Times New Roman" w:cs="Times New Roman"/>
          <w:sz w:val="24"/>
          <w:szCs w:val="24"/>
        </w:rPr>
        <w:t>: sotsiaalsed mõjud</w:t>
      </w:r>
    </w:p>
    <w:p w:rsidRPr="00F02147" w:rsidR="001B6085" w:rsidP="00F02147" w:rsidRDefault="001B6085" w14:paraId="2AF09CDF" w14:textId="77777777">
      <w:pPr>
        <w:spacing w:after="0" w:line="240" w:lineRule="auto"/>
        <w:jc w:val="both"/>
        <w:rPr>
          <w:rFonts w:ascii="Times New Roman" w:hAnsi="Times New Roman" w:cs="Times New Roman"/>
          <w:sz w:val="24"/>
          <w:szCs w:val="24"/>
        </w:rPr>
      </w:pPr>
    </w:p>
    <w:p w:rsidRPr="00F02147" w:rsidR="002E00FA" w:rsidP="00F02147" w:rsidRDefault="002E00FA" w14:paraId="4D463BA4" w14:textId="77777777">
      <w:pPr>
        <w:spacing w:after="0" w:line="240" w:lineRule="auto"/>
        <w:jc w:val="both"/>
        <w:rPr>
          <w:rFonts w:ascii="Times New Roman" w:hAnsi="Times New Roman" w:cs="Times New Roman"/>
          <w:sz w:val="24"/>
          <w:szCs w:val="24"/>
        </w:rPr>
      </w:pPr>
      <w:r w:rsidRPr="005B5FBB">
        <w:rPr>
          <w:rFonts w:ascii="Times New Roman" w:hAnsi="Times New Roman" w:cs="Times New Roman"/>
          <w:sz w:val="24"/>
          <w:szCs w:val="24"/>
        </w:rPr>
        <w:t>Mõju sihtrühm</w:t>
      </w:r>
      <w:r w:rsidRPr="00F02147">
        <w:rPr>
          <w:rFonts w:ascii="Times New Roman" w:hAnsi="Times New Roman" w:cs="Times New Roman"/>
          <w:sz w:val="24"/>
          <w:szCs w:val="24"/>
        </w:rPr>
        <w:t>: inimesed, kes tulevad sündi registreerima</w:t>
      </w:r>
    </w:p>
    <w:p w:rsidRPr="00F02147" w:rsidR="00503A7C" w:rsidP="00F02147" w:rsidRDefault="00503A7C" w14:paraId="4E112F40" w14:textId="77777777">
      <w:pPr>
        <w:spacing w:after="0" w:line="240" w:lineRule="auto"/>
        <w:jc w:val="both"/>
        <w:rPr>
          <w:rFonts w:ascii="Times New Roman" w:hAnsi="Times New Roman" w:cs="Times New Roman"/>
          <w:sz w:val="24"/>
          <w:szCs w:val="24"/>
        </w:rPr>
      </w:pPr>
    </w:p>
    <w:p w:rsidRPr="00F02147" w:rsidR="00503A7C" w:rsidP="00F02147" w:rsidRDefault="002E00FA" w14:paraId="6443CF41" w14:textId="1E4FD9E6">
      <w:pPr>
        <w:spacing w:after="0" w:line="240" w:lineRule="auto"/>
        <w:jc w:val="both"/>
        <w:rPr>
          <w:rFonts w:ascii="Times New Roman" w:hAnsi="Times New Roman" w:cs="Times New Roman"/>
          <w:sz w:val="24"/>
          <w:szCs w:val="24"/>
        </w:rPr>
      </w:pPr>
      <w:r w:rsidRPr="005B5FBB">
        <w:rPr>
          <w:rFonts w:ascii="Times New Roman" w:hAnsi="Times New Roman" w:cs="Times New Roman"/>
          <w:sz w:val="24"/>
          <w:szCs w:val="24"/>
        </w:rPr>
        <w:t>Mõju kirjeldus ja olulisus</w:t>
      </w:r>
      <w:r w:rsidR="005B5FBB">
        <w:rPr>
          <w:rFonts w:ascii="Times New Roman" w:hAnsi="Times New Roman" w:cs="Times New Roman"/>
          <w:sz w:val="24"/>
          <w:szCs w:val="24"/>
        </w:rPr>
        <w:t>.</w:t>
      </w:r>
      <w:r w:rsidRPr="00F02147">
        <w:rPr>
          <w:rFonts w:ascii="Times New Roman" w:hAnsi="Times New Roman" w:cs="Times New Roman"/>
          <w:sz w:val="24"/>
          <w:szCs w:val="24"/>
        </w:rPr>
        <w:t xml:space="preserve"> Teoreetiliselt on mõju sihtrühm keskmine, sest inimesi, kes võivad tulla lapse sündi registreerima on </w:t>
      </w:r>
      <w:r w:rsidR="005B5FBB">
        <w:rPr>
          <w:rFonts w:ascii="Times New Roman" w:hAnsi="Times New Roman" w:cs="Times New Roman"/>
          <w:sz w:val="24"/>
          <w:szCs w:val="24"/>
        </w:rPr>
        <w:t xml:space="preserve">umbes </w:t>
      </w:r>
      <w:r w:rsidRPr="00F02147">
        <w:rPr>
          <w:rFonts w:ascii="Times New Roman" w:hAnsi="Times New Roman" w:cs="Times New Roman"/>
          <w:sz w:val="24"/>
          <w:szCs w:val="24"/>
        </w:rPr>
        <w:t xml:space="preserve">5–50% Eesti elanikkonnast. </w:t>
      </w:r>
      <w:bookmarkStart w:name="_Hlk215479103" w:id="31"/>
      <w:r w:rsidRPr="00F02147">
        <w:rPr>
          <w:rFonts w:ascii="Times New Roman" w:hAnsi="Times New Roman" w:cs="Times New Roman"/>
          <w:sz w:val="24"/>
          <w:szCs w:val="24"/>
        </w:rPr>
        <w:t>20</w:t>
      </w:r>
      <w:r w:rsidR="002531BE">
        <w:rPr>
          <w:rFonts w:ascii="Times New Roman" w:hAnsi="Times New Roman" w:cs="Times New Roman"/>
          <w:sz w:val="24"/>
          <w:szCs w:val="24"/>
        </w:rPr>
        <w:t>22</w:t>
      </w:r>
      <w:r w:rsidRPr="00F02147">
        <w:rPr>
          <w:rFonts w:ascii="Times New Roman" w:hAnsi="Times New Roman" w:cs="Times New Roman"/>
          <w:sz w:val="24"/>
          <w:szCs w:val="24"/>
        </w:rPr>
        <w:t xml:space="preserve">. a registreeriti Eestis </w:t>
      </w:r>
      <w:r w:rsidR="002531BE">
        <w:rPr>
          <w:rFonts w:ascii="Times New Roman" w:hAnsi="Times New Roman" w:cs="Times New Roman"/>
          <w:sz w:val="24"/>
          <w:szCs w:val="24"/>
        </w:rPr>
        <w:t>11 588</w:t>
      </w:r>
      <w:r w:rsidRPr="00F02147">
        <w:rPr>
          <w:rFonts w:ascii="Times New Roman" w:hAnsi="Times New Roman" w:cs="Times New Roman"/>
          <w:sz w:val="24"/>
          <w:szCs w:val="24"/>
        </w:rPr>
        <w:t> sündi</w:t>
      </w:r>
      <w:r w:rsidR="002531BE">
        <w:rPr>
          <w:rFonts w:ascii="Times New Roman" w:hAnsi="Times New Roman" w:cs="Times New Roman"/>
          <w:sz w:val="24"/>
          <w:szCs w:val="24"/>
        </w:rPr>
        <w:t>,</w:t>
      </w:r>
      <w:r w:rsidRPr="00F02147">
        <w:rPr>
          <w:rFonts w:ascii="Times New Roman" w:hAnsi="Times New Roman" w:cs="Times New Roman"/>
          <w:sz w:val="24"/>
          <w:szCs w:val="24"/>
        </w:rPr>
        <w:t xml:space="preserve"> </w:t>
      </w:r>
      <w:bookmarkEnd w:id="31"/>
      <w:r w:rsidRPr="00F02147">
        <w:rPr>
          <w:rFonts w:ascii="Times New Roman" w:hAnsi="Times New Roman" w:cs="Times New Roman"/>
          <w:sz w:val="24"/>
          <w:szCs w:val="24"/>
        </w:rPr>
        <w:t>20</w:t>
      </w:r>
      <w:r w:rsidR="002531BE">
        <w:rPr>
          <w:rFonts w:ascii="Times New Roman" w:hAnsi="Times New Roman" w:cs="Times New Roman"/>
          <w:sz w:val="24"/>
          <w:szCs w:val="24"/>
        </w:rPr>
        <w:t>23</w:t>
      </w:r>
      <w:r w:rsidRPr="00F02147">
        <w:rPr>
          <w:rFonts w:ascii="Times New Roman" w:hAnsi="Times New Roman" w:cs="Times New Roman"/>
          <w:sz w:val="24"/>
          <w:szCs w:val="24"/>
        </w:rPr>
        <w:t xml:space="preserve">. a </w:t>
      </w:r>
      <w:r w:rsidR="002531BE">
        <w:rPr>
          <w:rFonts w:ascii="Times New Roman" w:hAnsi="Times New Roman" w:cs="Times New Roman"/>
          <w:sz w:val="24"/>
          <w:szCs w:val="24"/>
        </w:rPr>
        <w:t>10 722</w:t>
      </w:r>
      <w:r w:rsidRPr="00F02147">
        <w:rPr>
          <w:rFonts w:ascii="Times New Roman" w:hAnsi="Times New Roman" w:cs="Times New Roman"/>
          <w:sz w:val="24"/>
          <w:szCs w:val="24"/>
        </w:rPr>
        <w:t xml:space="preserve"> sündi ja </w:t>
      </w:r>
      <w:r w:rsidRPr="00F02147" w:rsidR="002531BE">
        <w:rPr>
          <w:rFonts w:ascii="Times New Roman" w:hAnsi="Times New Roman" w:cs="Times New Roman"/>
          <w:sz w:val="24"/>
          <w:szCs w:val="24"/>
        </w:rPr>
        <w:t>20</w:t>
      </w:r>
      <w:r w:rsidR="002531BE">
        <w:rPr>
          <w:rFonts w:ascii="Times New Roman" w:hAnsi="Times New Roman" w:cs="Times New Roman"/>
          <w:sz w:val="24"/>
          <w:szCs w:val="24"/>
        </w:rPr>
        <w:t>24</w:t>
      </w:r>
      <w:r w:rsidRPr="00F02147">
        <w:rPr>
          <w:rFonts w:ascii="Times New Roman" w:hAnsi="Times New Roman" w:cs="Times New Roman"/>
          <w:sz w:val="24"/>
          <w:szCs w:val="24"/>
        </w:rPr>
        <w:t xml:space="preserve">. a </w:t>
      </w:r>
      <w:r w:rsidR="002531BE">
        <w:rPr>
          <w:rFonts w:ascii="Times New Roman" w:hAnsi="Times New Roman" w:cs="Times New Roman"/>
          <w:sz w:val="24"/>
          <w:szCs w:val="24"/>
        </w:rPr>
        <w:t>9643</w:t>
      </w:r>
      <w:r w:rsidRPr="00F02147">
        <w:rPr>
          <w:rFonts w:ascii="Times New Roman" w:hAnsi="Times New Roman" w:cs="Times New Roman"/>
          <w:sz w:val="24"/>
          <w:szCs w:val="24"/>
        </w:rPr>
        <w:t xml:space="preserve"> sündi</w:t>
      </w:r>
      <w:r w:rsidR="002531BE">
        <w:rPr>
          <w:rFonts w:ascii="Times New Roman" w:hAnsi="Times New Roman" w:cs="Times New Roman"/>
          <w:sz w:val="24"/>
          <w:szCs w:val="24"/>
        </w:rPr>
        <w:t xml:space="preserve">. </w:t>
      </w:r>
      <w:r w:rsidRPr="00F02147">
        <w:rPr>
          <w:rFonts w:ascii="Times New Roman" w:hAnsi="Times New Roman" w:cs="Times New Roman"/>
          <w:sz w:val="24"/>
          <w:szCs w:val="24"/>
        </w:rPr>
        <w:t xml:space="preserve">Seega aastas mõjutab see muudatus </w:t>
      </w:r>
      <w:r w:rsidR="00D83E59">
        <w:rPr>
          <w:rFonts w:ascii="Times New Roman" w:hAnsi="Times New Roman" w:cs="Times New Roman"/>
          <w:sz w:val="24"/>
          <w:szCs w:val="24"/>
        </w:rPr>
        <w:t>orienteeruvalt 2</w:t>
      </w:r>
      <w:r w:rsidRPr="00F02147">
        <w:rPr>
          <w:rFonts w:ascii="Times New Roman" w:hAnsi="Times New Roman" w:cs="Times New Roman"/>
          <w:sz w:val="24"/>
          <w:szCs w:val="24"/>
        </w:rPr>
        <w:t xml:space="preserve">0 000 lapsevanemat otseselt ning elu jooksul võib see muudatus mõju omada suuremale osale Eesti elanikkonnast, kes lapsevanemaks saavad. Eelnõu näeb ette, et perekonnaseisuametnik teavitab vanemaid sellest, et lapsele soovitavat isikunime kannab </w:t>
      </w:r>
      <w:proofErr w:type="spellStart"/>
      <w:r w:rsidR="007E4BD8">
        <w:rPr>
          <w:rFonts w:ascii="Times New Roman" w:hAnsi="Times New Roman" w:cs="Times New Roman"/>
          <w:sz w:val="24"/>
          <w:szCs w:val="24"/>
        </w:rPr>
        <w:t>RR-i</w:t>
      </w:r>
      <w:proofErr w:type="spellEnd"/>
      <w:r w:rsidR="00D83E59">
        <w:rPr>
          <w:rFonts w:ascii="Times New Roman" w:hAnsi="Times New Roman" w:cs="Times New Roman"/>
          <w:sz w:val="24"/>
          <w:szCs w:val="24"/>
        </w:rPr>
        <w:t xml:space="preserve"> </w:t>
      </w:r>
      <w:r w:rsidRPr="00F02147">
        <w:rPr>
          <w:rFonts w:ascii="Times New Roman" w:hAnsi="Times New Roman" w:cs="Times New Roman"/>
          <w:sz w:val="24"/>
          <w:szCs w:val="24"/>
        </w:rPr>
        <w:t xml:space="preserve">andmetel vähemalt üks inimene. See ei ole lapsele nimevalikul piirav asjaolu, vaid informatiivne teave, millest lapse vanemad </w:t>
      </w:r>
      <w:r w:rsidR="005B5FBB">
        <w:rPr>
          <w:rFonts w:ascii="Times New Roman" w:hAnsi="Times New Roman" w:cs="Times New Roman"/>
          <w:sz w:val="24"/>
          <w:szCs w:val="24"/>
        </w:rPr>
        <w:t>on üldjuhul</w:t>
      </w:r>
      <w:r w:rsidRPr="00F02147">
        <w:rPr>
          <w:rFonts w:ascii="Times New Roman" w:hAnsi="Times New Roman" w:cs="Times New Roman"/>
          <w:sz w:val="24"/>
          <w:szCs w:val="24"/>
        </w:rPr>
        <w:t xml:space="preserve"> huvitatud. Kui </w:t>
      </w:r>
      <w:r w:rsidR="005B5FBB">
        <w:rPr>
          <w:rFonts w:ascii="Times New Roman" w:hAnsi="Times New Roman" w:cs="Times New Roman"/>
          <w:sz w:val="24"/>
          <w:szCs w:val="24"/>
        </w:rPr>
        <w:t>vanematele sobib</w:t>
      </w:r>
      <w:r w:rsidRPr="00F02147">
        <w:rPr>
          <w:rFonts w:ascii="Times New Roman" w:hAnsi="Times New Roman" w:cs="Times New Roman"/>
          <w:sz w:val="24"/>
          <w:szCs w:val="24"/>
        </w:rPr>
        <w:t xml:space="preserve">, et lapsele soovitavat isikunime kannab </w:t>
      </w:r>
      <w:proofErr w:type="spellStart"/>
      <w:r w:rsidR="007E4BD8">
        <w:rPr>
          <w:rFonts w:ascii="Times New Roman" w:hAnsi="Times New Roman" w:cs="Times New Roman"/>
          <w:sz w:val="24"/>
          <w:szCs w:val="24"/>
        </w:rPr>
        <w:t>RR-i</w:t>
      </w:r>
      <w:proofErr w:type="spellEnd"/>
      <w:r w:rsidRPr="00F02147">
        <w:rPr>
          <w:rFonts w:ascii="Times New Roman" w:hAnsi="Times New Roman" w:cs="Times New Roman"/>
          <w:sz w:val="24"/>
          <w:szCs w:val="24"/>
        </w:rPr>
        <w:t xml:space="preserve"> andmetel juba vähemalt üks elav inimene, antakse lapsele vanemate soovitud isikunimi. Kuna sihtrühma käitumises erilisi muutusi ei toimu ega ole tarvidust muutustega kohanemisele suunatud tegevuseks, on mõju ulatus väike. Mõju sagedus sihtrühmale on väike, sest üldjuhul tullakse sündi registreerima harva</w:t>
      </w:r>
      <w:r w:rsidR="005B5FBB">
        <w:rPr>
          <w:rFonts w:ascii="Times New Roman" w:hAnsi="Times New Roman" w:cs="Times New Roman"/>
          <w:sz w:val="24"/>
          <w:szCs w:val="24"/>
        </w:rPr>
        <w:t>, üldjuhul mõned korrad elu jooksul</w:t>
      </w:r>
      <w:r w:rsidRPr="00F02147">
        <w:rPr>
          <w:rFonts w:ascii="Times New Roman" w:hAnsi="Times New Roman" w:cs="Times New Roman"/>
          <w:sz w:val="24"/>
          <w:szCs w:val="24"/>
        </w:rPr>
        <w:t>. Ebasoovitava mõju kaasnemise risk on väike, sest inimese jaoks on tegemist positiivse mõjuga, kuna ta saab lisateavet, mis aitab tal paremini valida lapsele isikunime. Avalduvat mõju võib seega hinnata ebaoluliseks.</w:t>
      </w:r>
    </w:p>
    <w:p w:rsidRPr="00F02147" w:rsidR="002E00FA" w:rsidP="00F02147" w:rsidRDefault="002E00FA" w14:paraId="1A6AD12E" w14:textId="781FDCFA">
      <w:pPr>
        <w:spacing w:after="0" w:line="240" w:lineRule="auto"/>
        <w:jc w:val="both"/>
        <w:rPr>
          <w:rFonts w:ascii="Times New Roman" w:hAnsi="Times New Roman" w:cs="Times New Roman"/>
          <w:sz w:val="24"/>
          <w:szCs w:val="24"/>
        </w:rPr>
      </w:pPr>
    </w:p>
    <w:p w:rsidRPr="005B5FBB" w:rsidR="002E00FA" w:rsidP="00E84E8C" w:rsidRDefault="007B05C3" w14:paraId="203AAD9D" w14:textId="0FE3D71F">
      <w:pPr>
        <w:spacing w:after="0" w:line="240" w:lineRule="auto"/>
        <w:jc w:val="both"/>
        <w:rPr>
          <w:rFonts w:ascii="Times New Roman" w:hAnsi="Times New Roman"/>
          <w:sz w:val="24"/>
          <w:szCs w:val="24"/>
        </w:rPr>
      </w:pPr>
      <w:commentRangeStart w:id="32"/>
      <w:r>
        <w:rPr>
          <w:rFonts w:ascii="Times New Roman" w:hAnsi="Times New Roman"/>
          <w:sz w:val="24"/>
          <w:szCs w:val="24"/>
        </w:rPr>
        <w:t>6.</w:t>
      </w:r>
      <w:r w:rsidRPr="005B5FBB" w:rsidR="00E84E8C">
        <w:rPr>
          <w:rFonts w:ascii="Times New Roman" w:hAnsi="Times New Roman"/>
          <w:sz w:val="24"/>
          <w:szCs w:val="24"/>
        </w:rPr>
        <w:t xml:space="preserve">3. </w:t>
      </w:r>
      <w:r w:rsidRPr="005B5FBB" w:rsidR="002E00FA">
        <w:rPr>
          <w:rFonts w:ascii="Times New Roman" w:hAnsi="Times New Roman"/>
          <w:sz w:val="24"/>
          <w:szCs w:val="24"/>
        </w:rPr>
        <w:t>Eesnime muutmise regulatsiooni lihtsustamine</w:t>
      </w:r>
      <w:commentRangeEnd w:id="32"/>
      <w:r w:rsidRPr="005B5FBB" w:rsidR="00F13566">
        <w:rPr>
          <w:rStyle w:val="CommentReference"/>
          <w:rFonts w:ascii="Times New Roman" w:hAnsi="Times New Roman"/>
          <w:sz w:val="24"/>
          <w:szCs w:val="24"/>
        </w:rPr>
        <w:commentReference w:id="32"/>
      </w:r>
    </w:p>
    <w:p w:rsidRPr="005B5FBB" w:rsidR="00503A7C" w:rsidP="00F02147" w:rsidRDefault="00503A7C" w14:paraId="1E551F9F" w14:textId="77777777">
      <w:pPr>
        <w:spacing w:after="0" w:line="240" w:lineRule="auto"/>
        <w:jc w:val="both"/>
        <w:rPr>
          <w:rFonts w:ascii="Times New Roman" w:hAnsi="Times New Roman"/>
          <w:sz w:val="24"/>
          <w:szCs w:val="24"/>
        </w:rPr>
      </w:pPr>
    </w:p>
    <w:p w:rsidRPr="00F02147" w:rsidR="002E00FA" w:rsidP="00F02147" w:rsidRDefault="002E00FA" w14:paraId="06231CCE" w14:textId="21803E01">
      <w:pPr>
        <w:spacing w:after="0" w:line="240" w:lineRule="auto"/>
        <w:jc w:val="both"/>
        <w:rPr>
          <w:rFonts w:ascii="Times New Roman" w:hAnsi="Times New Roman" w:cs="Times New Roman"/>
          <w:sz w:val="24"/>
          <w:szCs w:val="24"/>
        </w:rPr>
      </w:pPr>
      <w:r w:rsidRPr="005B5FBB">
        <w:rPr>
          <w:rFonts w:ascii="Times New Roman" w:hAnsi="Times New Roman" w:cs="Times New Roman"/>
          <w:sz w:val="24"/>
          <w:szCs w:val="24"/>
        </w:rPr>
        <w:t>Valdkond</w:t>
      </w:r>
      <w:r w:rsidRPr="00F02147">
        <w:rPr>
          <w:rFonts w:ascii="Times New Roman" w:hAnsi="Times New Roman" w:cs="Times New Roman"/>
          <w:sz w:val="24"/>
          <w:szCs w:val="24"/>
        </w:rPr>
        <w:t xml:space="preserve">: mõju riigiasutuste ja </w:t>
      </w:r>
      <w:r w:rsidR="00194D08">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korraldusele</w:t>
      </w:r>
    </w:p>
    <w:p w:rsidRPr="00F02147" w:rsidR="00503A7C" w:rsidP="00F02147" w:rsidRDefault="00503A7C" w14:paraId="7FA44A57" w14:textId="77777777">
      <w:pPr>
        <w:spacing w:after="0" w:line="240" w:lineRule="auto"/>
        <w:jc w:val="both"/>
        <w:rPr>
          <w:rFonts w:ascii="Times New Roman" w:hAnsi="Times New Roman" w:cs="Times New Roman"/>
          <w:sz w:val="24"/>
          <w:szCs w:val="24"/>
        </w:rPr>
      </w:pPr>
    </w:p>
    <w:p w:rsidRPr="00F02147" w:rsidR="002E00FA" w:rsidP="00F02147" w:rsidRDefault="002E00FA" w14:paraId="0C14CA3B" w14:textId="77777777">
      <w:pPr>
        <w:spacing w:after="0" w:line="240" w:lineRule="auto"/>
        <w:jc w:val="both"/>
        <w:rPr>
          <w:rFonts w:ascii="Times New Roman" w:hAnsi="Times New Roman" w:cs="Times New Roman"/>
          <w:sz w:val="24"/>
          <w:szCs w:val="24"/>
        </w:rPr>
      </w:pPr>
      <w:r w:rsidRPr="005B5FBB">
        <w:rPr>
          <w:rFonts w:ascii="Times New Roman" w:hAnsi="Times New Roman" w:cs="Times New Roman"/>
          <w:sz w:val="24"/>
          <w:szCs w:val="24"/>
        </w:rPr>
        <w:t>Mõju sihtrühm</w:t>
      </w:r>
      <w:r w:rsidRPr="00F02147">
        <w:rPr>
          <w:rFonts w:ascii="Times New Roman" w:hAnsi="Times New Roman" w:cs="Times New Roman"/>
          <w:sz w:val="24"/>
          <w:szCs w:val="24"/>
        </w:rPr>
        <w:t>: perekonnaseisuasutused, kellel on pädevus muuta isikunime</w:t>
      </w:r>
    </w:p>
    <w:p w:rsidRPr="00F02147" w:rsidR="00503A7C" w:rsidP="00F02147" w:rsidRDefault="00503A7C" w14:paraId="0A679682" w14:textId="77777777">
      <w:pPr>
        <w:spacing w:after="0" w:line="240" w:lineRule="auto"/>
        <w:jc w:val="both"/>
        <w:rPr>
          <w:rFonts w:ascii="Times New Roman" w:hAnsi="Times New Roman" w:cs="Times New Roman"/>
          <w:sz w:val="24"/>
          <w:szCs w:val="24"/>
        </w:rPr>
      </w:pPr>
    </w:p>
    <w:p w:rsidRPr="00F02147" w:rsidR="00503A7C" w:rsidP="00F02147" w:rsidRDefault="002E00FA" w14:paraId="3077D212" w14:textId="78671E4C">
      <w:pPr>
        <w:spacing w:after="0" w:line="240" w:lineRule="auto"/>
        <w:jc w:val="both"/>
        <w:rPr>
          <w:rFonts w:ascii="Times New Roman" w:hAnsi="Times New Roman" w:cs="Times New Roman"/>
          <w:sz w:val="24"/>
          <w:szCs w:val="24"/>
        </w:rPr>
      </w:pPr>
      <w:r w:rsidRPr="005B5FBB">
        <w:rPr>
          <w:rFonts w:ascii="Times New Roman" w:hAnsi="Times New Roman" w:cs="Times New Roman"/>
          <w:sz w:val="24"/>
          <w:szCs w:val="24"/>
        </w:rPr>
        <w:t>Mõju kirjeldus ja olulisus.</w:t>
      </w:r>
      <w:r w:rsidRPr="00F02147">
        <w:rPr>
          <w:rFonts w:ascii="Times New Roman" w:hAnsi="Times New Roman" w:cs="Times New Roman"/>
          <w:sz w:val="24"/>
          <w:szCs w:val="24"/>
        </w:rPr>
        <w:t xml:space="preserve"> Inimese eesnime võib tema taotluse alusel muuta neljas MK </w:t>
      </w:r>
      <w:proofErr w:type="spellStart"/>
      <w:r w:rsidRPr="00F02147">
        <w:rPr>
          <w:rFonts w:ascii="Times New Roman" w:hAnsi="Times New Roman" w:cs="Times New Roman"/>
          <w:sz w:val="24"/>
          <w:szCs w:val="24"/>
        </w:rPr>
        <w:t>KOV</w:t>
      </w:r>
      <w:r w:rsidRPr="00F02147">
        <w:rPr>
          <w:rFonts w:ascii="Times New Roman" w:hAnsi="Times New Roman" w:cs="Times New Roman"/>
          <w:sz w:val="24"/>
          <w:szCs w:val="24"/>
        </w:rPr>
        <w:noBreakHyphen/>
        <w:t>is</w:t>
      </w:r>
      <w:proofErr w:type="spellEnd"/>
      <w:r w:rsidR="00971718">
        <w:rPr>
          <w:rFonts w:ascii="Times New Roman" w:hAnsi="Times New Roman" w:cs="Times New Roman"/>
          <w:sz w:val="24"/>
          <w:szCs w:val="24"/>
        </w:rPr>
        <w:t>, milleks on Jõhvi vald, Pärnu linn, Tallinna linn ja Tartu linn</w:t>
      </w:r>
      <w:r w:rsidRPr="00F02147">
        <w:rPr>
          <w:rFonts w:ascii="Times New Roman" w:hAnsi="Times New Roman" w:cs="Times New Roman"/>
          <w:sz w:val="24"/>
          <w:szCs w:val="24"/>
        </w:rPr>
        <w:t xml:space="preserve">. Kogu Eesti riigi- ja </w:t>
      </w:r>
      <w:r w:rsidR="00194D08">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arvuga võrreldes jääb sihtrühma suurus alla 5% ning seetõttu võib muudatusest mõjutatud sihtrühma suurust hinnata väikeseks. Nime muutmise õigusega ametnikke </w:t>
      </w:r>
      <w:r w:rsidRPr="00D664A6">
        <w:rPr>
          <w:rFonts w:ascii="Times New Roman" w:hAnsi="Times New Roman" w:cs="Times New Roman"/>
          <w:sz w:val="24"/>
          <w:szCs w:val="24"/>
        </w:rPr>
        <w:t>on 202</w:t>
      </w:r>
      <w:r w:rsidRPr="005B5FBB" w:rsidR="00D664A6">
        <w:rPr>
          <w:rFonts w:ascii="Times New Roman" w:hAnsi="Times New Roman" w:cs="Times New Roman"/>
          <w:sz w:val="24"/>
          <w:szCs w:val="24"/>
        </w:rPr>
        <w:t>5. a novembri</w:t>
      </w:r>
      <w:r w:rsidRPr="00D664A6">
        <w:rPr>
          <w:rFonts w:ascii="Times New Roman" w:hAnsi="Times New Roman" w:cs="Times New Roman"/>
          <w:sz w:val="24"/>
          <w:szCs w:val="24"/>
        </w:rPr>
        <w:t xml:space="preserve"> seisuga 3</w:t>
      </w:r>
      <w:r w:rsidR="008D1A24">
        <w:rPr>
          <w:rFonts w:ascii="Times New Roman" w:hAnsi="Times New Roman" w:cs="Times New Roman"/>
          <w:sz w:val="24"/>
          <w:szCs w:val="24"/>
        </w:rPr>
        <w:t>1</w:t>
      </w:r>
      <w:r w:rsidRPr="00F02147">
        <w:rPr>
          <w:rFonts w:ascii="Times New Roman" w:hAnsi="Times New Roman" w:cs="Times New Roman"/>
          <w:sz w:val="24"/>
          <w:szCs w:val="24"/>
        </w:rPr>
        <w:t>, kellest igapäevaselt nime muutmistega tegeleb u 10</w:t>
      </w:r>
      <w:r w:rsidR="00D664A6">
        <w:rPr>
          <w:rFonts w:ascii="Times New Roman" w:hAnsi="Times New Roman" w:cs="Times New Roman"/>
          <w:sz w:val="24"/>
          <w:szCs w:val="24"/>
        </w:rPr>
        <w:t xml:space="preserve"> </w:t>
      </w:r>
      <w:r w:rsidRPr="00F02147">
        <w:rPr>
          <w:rFonts w:ascii="Times New Roman" w:hAnsi="Times New Roman" w:cs="Times New Roman"/>
          <w:sz w:val="24"/>
          <w:szCs w:val="24"/>
        </w:rPr>
        <w:t xml:space="preserve">ametnikku. </w:t>
      </w:r>
      <w:r w:rsidR="001A1AA7">
        <w:rPr>
          <w:rFonts w:ascii="Times New Roman" w:hAnsi="Times New Roman" w:cs="Times New Roman"/>
          <w:sz w:val="24"/>
          <w:szCs w:val="24"/>
        </w:rPr>
        <w:t>Eelnõu</w:t>
      </w:r>
      <w:r w:rsidRPr="00F02147">
        <w:rPr>
          <w:rFonts w:ascii="Times New Roman" w:hAnsi="Times New Roman" w:cs="Times New Roman"/>
          <w:sz w:val="24"/>
          <w:szCs w:val="24"/>
        </w:rPr>
        <w:t xml:space="preserve"> mõju seisneb peamiselt selles, et </w:t>
      </w:r>
      <w:commentRangeStart w:id="33"/>
      <w:r w:rsidRPr="00F02147">
        <w:rPr>
          <w:rFonts w:ascii="Times New Roman" w:hAnsi="Times New Roman" w:cs="Times New Roman"/>
          <w:sz w:val="24"/>
          <w:szCs w:val="24"/>
        </w:rPr>
        <w:t>eesnime muutmise regulatsioon muudetakse lihtsamaks ja selgemaks</w:t>
      </w:r>
      <w:commentRangeEnd w:id="33"/>
      <w:r w:rsidRPr="00F02147" w:rsidR="00A40849">
        <w:rPr>
          <w:rStyle w:val="CommentReference"/>
          <w:rFonts w:ascii="Times New Roman" w:hAnsi="Times New Roman" w:cs="Times New Roman"/>
          <w:sz w:val="24"/>
          <w:szCs w:val="24"/>
        </w:rPr>
        <w:commentReference w:id="33"/>
      </w:r>
      <w:r w:rsidRPr="00F02147" w:rsidR="005F161B">
        <w:rPr>
          <w:rFonts w:ascii="Times New Roman" w:hAnsi="Times New Roman" w:cs="Times New Roman"/>
          <w:sz w:val="24"/>
          <w:szCs w:val="24"/>
        </w:rPr>
        <w:t xml:space="preserve"> – </w:t>
      </w:r>
      <w:commentRangeStart w:id="34"/>
      <w:r w:rsidRPr="00F02147" w:rsidR="005F161B">
        <w:rPr>
          <w:rFonts w:ascii="Times New Roman" w:hAnsi="Times New Roman" w:cs="Times New Roman"/>
          <w:sz w:val="24"/>
          <w:szCs w:val="24"/>
        </w:rPr>
        <w:t>anda saa</w:t>
      </w:r>
      <w:r w:rsidRPr="00F02147" w:rsidR="00ED3A34">
        <w:rPr>
          <w:rFonts w:ascii="Times New Roman" w:hAnsi="Times New Roman" w:cs="Times New Roman"/>
          <w:sz w:val="24"/>
          <w:szCs w:val="24"/>
        </w:rPr>
        <w:t>b</w:t>
      </w:r>
      <w:r w:rsidRPr="00F02147" w:rsidR="005F161B">
        <w:rPr>
          <w:rFonts w:ascii="Times New Roman" w:hAnsi="Times New Roman" w:cs="Times New Roman"/>
          <w:sz w:val="24"/>
          <w:szCs w:val="24"/>
        </w:rPr>
        <w:t xml:space="preserve"> eesnime, mis vastab seaduse nõuetele </w:t>
      </w:r>
      <w:commentRangeEnd w:id="34"/>
      <w:r w:rsidRPr="00F02147" w:rsidR="00402B25">
        <w:rPr>
          <w:rStyle w:val="CommentReference"/>
          <w:rFonts w:ascii="Times New Roman" w:hAnsi="Times New Roman" w:cs="Times New Roman"/>
          <w:sz w:val="24"/>
          <w:szCs w:val="24"/>
        </w:rPr>
        <w:commentReference w:id="34"/>
      </w:r>
      <w:r w:rsidRPr="00F02147" w:rsidR="005F161B">
        <w:rPr>
          <w:rFonts w:ascii="Times New Roman" w:hAnsi="Times New Roman" w:cs="Times New Roman"/>
          <w:sz w:val="24"/>
          <w:szCs w:val="24"/>
        </w:rPr>
        <w:t xml:space="preserve">ning eesnime muutmist peab põhjendama vaid juhul, </w:t>
      </w:r>
      <w:r w:rsidR="001A1AA7">
        <w:rPr>
          <w:rFonts w:ascii="Times New Roman" w:hAnsi="Times New Roman" w:cs="Times New Roman"/>
          <w:sz w:val="24"/>
          <w:szCs w:val="24"/>
        </w:rPr>
        <w:t xml:space="preserve">kui </w:t>
      </w:r>
      <w:r w:rsidRPr="00F02147" w:rsidR="004B37E4">
        <w:rPr>
          <w:rFonts w:ascii="Times New Roman" w:hAnsi="Times New Roman" w:cs="Times New Roman"/>
          <w:sz w:val="24"/>
          <w:szCs w:val="24"/>
        </w:rPr>
        <w:t xml:space="preserve">soovitakse vastassool kasutusel eesnime </w:t>
      </w:r>
      <w:r w:rsidR="004B37E4">
        <w:rPr>
          <w:rFonts w:ascii="Times New Roman" w:hAnsi="Times New Roman" w:cs="Times New Roman"/>
          <w:sz w:val="24"/>
          <w:szCs w:val="24"/>
        </w:rPr>
        <w:t xml:space="preserve">või </w:t>
      </w:r>
      <w:r w:rsidRPr="00F02147" w:rsidR="005F161B">
        <w:rPr>
          <w:rFonts w:ascii="Times New Roman" w:hAnsi="Times New Roman" w:cs="Times New Roman"/>
          <w:sz w:val="24"/>
          <w:szCs w:val="24"/>
        </w:rPr>
        <w:t xml:space="preserve">kui tegemist on korduva </w:t>
      </w:r>
      <w:r w:rsidR="001A1AA7">
        <w:rPr>
          <w:rFonts w:ascii="Times New Roman" w:hAnsi="Times New Roman" w:cs="Times New Roman"/>
          <w:sz w:val="24"/>
          <w:szCs w:val="24"/>
        </w:rPr>
        <w:t>nime</w:t>
      </w:r>
      <w:r w:rsidRPr="00F02147" w:rsidR="005F161B">
        <w:rPr>
          <w:rFonts w:ascii="Times New Roman" w:hAnsi="Times New Roman" w:cs="Times New Roman"/>
          <w:sz w:val="24"/>
          <w:szCs w:val="24"/>
        </w:rPr>
        <w:t xml:space="preserve">muutmisega, </w:t>
      </w:r>
      <w:r w:rsidRPr="00F02147">
        <w:rPr>
          <w:rFonts w:ascii="Times New Roman" w:hAnsi="Times New Roman" w:cs="Times New Roman"/>
          <w:sz w:val="24"/>
          <w:szCs w:val="24"/>
        </w:rPr>
        <w:t>Mõju ulatus on väike, sest neli MK </w:t>
      </w:r>
      <w:proofErr w:type="spellStart"/>
      <w:r w:rsidRPr="00F02147">
        <w:rPr>
          <w:rFonts w:ascii="Times New Roman" w:hAnsi="Times New Roman" w:cs="Times New Roman"/>
          <w:sz w:val="24"/>
          <w:szCs w:val="24"/>
        </w:rPr>
        <w:t>KOV</w:t>
      </w:r>
      <w:r w:rsidRPr="00F02147">
        <w:rPr>
          <w:rFonts w:ascii="Times New Roman" w:hAnsi="Times New Roman" w:cs="Times New Roman"/>
          <w:sz w:val="24"/>
          <w:szCs w:val="24"/>
        </w:rPr>
        <w:noBreakHyphen/>
        <w:t>i</w:t>
      </w:r>
      <w:proofErr w:type="spellEnd"/>
      <w:r w:rsidRPr="00F02147">
        <w:rPr>
          <w:rFonts w:ascii="Times New Roman" w:hAnsi="Times New Roman" w:cs="Times New Roman"/>
          <w:sz w:val="24"/>
          <w:szCs w:val="24"/>
        </w:rPr>
        <w:t xml:space="preserve"> muudavad juba kehtiva seaduse alusel inimeste eesnimesid, regulatsiooni lihtsustamine ei muuda oluliselt perekonnaseisuametnike töökorraldust ega mahtu. </w:t>
      </w:r>
      <w:r w:rsidRPr="00F02147" w:rsidR="005F161B">
        <w:rPr>
          <w:rFonts w:ascii="Times New Roman" w:hAnsi="Times New Roman" w:cs="Times New Roman"/>
          <w:sz w:val="24"/>
          <w:szCs w:val="24"/>
        </w:rPr>
        <w:t xml:space="preserve">Eelnõu kohaselt saab avaldusi esitada turvalises veebikeskkonnas </w:t>
      </w:r>
      <w:proofErr w:type="spellStart"/>
      <w:r w:rsidRPr="00F02147" w:rsidR="005F161B">
        <w:rPr>
          <w:rFonts w:ascii="Times New Roman" w:hAnsi="Times New Roman" w:cs="Times New Roman"/>
          <w:sz w:val="24"/>
          <w:szCs w:val="24"/>
        </w:rPr>
        <w:t>e-avaldusena</w:t>
      </w:r>
      <w:proofErr w:type="spellEnd"/>
      <w:r w:rsidRPr="00F02147" w:rsidR="005F161B">
        <w:rPr>
          <w:rFonts w:ascii="Times New Roman" w:hAnsi="Times New Roman" w:cs="Times New Roman"/>
          <w:sz w:val="24"/>
          <w:szCs w:val="24"/>
        </w:rPr>
        <w:t xml:space="preserve">, mille menetluses kontrollitakse soovitud nime lubatavust </w:t>
      </w:r>
      <w:proofErr w:type="spellStart"/>
      <w:r w:rsidR="007E4BD8">
        <w:rPr>
          <w:rFonts w:ascii="Times New Roman" w:hAnsi="Times New Roman" w:cs="Times New Roman"/>
          <w:sz w:val="24"/>
          <w:szCs w:val="24"/>
        </w:rPr>
        <w:t>RR-i</w:t>
      </w:r>
      <w:proofErr w:type="spellEnd"/>
      <w:r w:rsidRPr="00F02147" w:rsidR="005F161B">
        <w:rPr>
          <w:rFonts w:ascii="Times New Roman" w:hAnsi="Times New Roman" w:cs="Times New Roman"/>
          <w:sz w:val="24"/>
          <w:szCs w:val="24"/>
        </w:rPr>
        <w:t xml:space="preserve"> </w:t>
      </w:r>
      <w:r w:rsidR="00EE4545">
        <w:rPr>
          <w:rFonts w:ascii="Times New Roman" w:hAnsi="Times New Roman" w:cs="Times New Roman"/>
          <w:sz w:val="24"/>
          <w:szCs w:val="24"/>
        </w:rPr>
        <w:t xml:space="preserve">ja karistusregistri </w:t>
      </w:r>
      <w:r w:rsidRPr="00F02147" w:rsidR="005F161B">
        <w:rPr>
          <w:rFonts w:ascii="Times New Roman" w:hAnsi="Times New Roman" w:cs="Times New Roman"/>
          <w:sz w:val="24"/>
          <w:szCs w:val="24"/>
        </w:rPr>
        <w:t>andmetel</w:t>
      </w:r>
      <w:r w:rsidR="00965E28">
        <w:rPr>
          <w:rFonts w:ascii="Times New Roman" w:hAnsi="Times New Roman" w:cs="Times New Roman"/>
          <w:sz w:val="24"/>
          <w:szCs w:val="24"/>
        </w:rPr>
        <w:t xml:space="preserve"> ning juhul, kui soovitav eesnimi vastab seaduses sätestatud nõuetele, tehakse nimemuutmine automaatotsusena</w:t>
      </w:r>
      <w:r w:rsidRPr="00F02147" w:rsidR="005F161B">
        <w:rPr>
          <w:rFonts w:ascii="Times New Roman" w:hAnsi="Times New Roman" w:cs="Times New Roman"/>
          <w:sz w:val="24"/>
          <w:szCs w:val="24"/>
        </w:rPr>
        <w:t>. Jätkuvalt</w:t>
      </w:r>
      <w:r w:rsidRPr="00F02147" w:rsidR="00ED3A34">
        <w:rPr>
          <w:rFonts w:ascii="Times New Roman" w:hAnsi="Times New Roman" w:cs="Times New Roman"/>
          <w:sz w:val="24"/>
          <w:szCs w:val="24"/>
        </w:rPr>
        <w:t xml:space="preserve"> saab nimemuutmise avalduse esitada ka </w:t>
      </w:r>
      <w:r w:rsidR="00EE4545">
        <w:rPr>
          <w:rFonts w:ascii="Times New Roman" w:hAnsi="Times New Roman" w:cs="Times New Roman"/>
          <w:sz w:val="24"/>
          <w:szCs w:val="24"/>
        </w:rPr>
        <w:t xml:space="preserve">MK </w:t>
      </w:r>
      <w:proofErr w:type="spellStart"/>
      <w:r w:rsidR="00EE4545">
        <w:rPr>
          <w:rFonts w:ascii="Times New Roman" w:hAnsi="Times New Roman" w:cs="Times New Roman"/>
          <w:sz w:val="24"/>
          <w:szCs w:val="24"/>
        </w:rPr>
        <w:t>KOV-is</w:t>
      </w:r>
      <w:proofErr w:type="spellEnd"/>
      <w:r w:rsidR="00EE4545">
        <w:rPr>
          <w:rFonts w:ascii="Times New Roman" w:hAnsi="Times New Roman" w:cs="Times New Roman"/>
          <w:sz w:val="24"/>
          <w:szCs w:val="24"/>
        </w:rPr>
        <w:t xml:space="preserve"> kohapeal</w:t>
      </w:r>
      <w:r w:rsidRPr="00F02147" w:rsidR="00ED3A34">
        <w:rPr>
          <w:rFonts w:ascii="Times New Roman" w:hAnsi="Times New Roman" w:cs="Times New Roman"/>
          <w:sz w:val="24"/>
          <w:szCs w:val="24"/>
        </w:rPr>
        <w:t xml:space="preserve">, sellisel juhul kontrollib perekonnaseisuametnik </w:t>
      </w:r>
      <w:proofErr w:type="spellStart"/>
      <w:r w:rsidR="007E4BD8">
        <w:rPr>
          <w:rFonts w:ascii="Times New Roman" w:hAnsi="Times New Roman" w:cs="Times New Roman"/>
          <w:sz w:val="24"/>
          <w:szCs w:val="24"/>
        </w:rPr>
        <w:t>RR-i</w:t>
      </w:r>
      <w:proofErr w:type="spellEnd"/>
      <w:r w:rsidRPr="00F02147" w:rsidR="00ED3A34">
        <w:rPr>
          <w:rFonts w:ascii="Times New Roman" w:hAnsi="Times New Roman" w:cs="Times New Roman"/>
          <w:sz w:val="24"/>
          <w:szCs w:val="24"/>
        </w:rPr>
        <w:t xml:space="preserve"> andmeid ise nime lubatavus</w:t>
      </w:r>
      <w:r w:rsidR="006A3FE1">
        <w:rPr>
          <w:rFonts w:ascii="Times New Roman" w:hAnsi="Times New Roman" w:cs="Times New Roman"/>
          <w:sz w:val="24"/>
          <w:szCs w:val="24"/>
        </w:rPr>
        <w:t>e hindamiseks</w:t>
      </w:r>
      <w:r w:rsidRPr="00F02147" w:rsidR="00ED3A34">
        <w:rPr>
          <w:rFonts w:ascii="Times New Roman" w:hAnsi="Times New Roman" w:cs="Times New Roman"/>
          <w:sz w:val="24"/>
          <w:szCs w:val="24"/>
        </w:rPr>
        <w:t xml:space="preserve"> ja vajadusel teavitab avalduse esitajat</w:t>
      </w:r>
      <w:r w:rsidR="006A3FE1">
        <w:rPr>
          <w:rFonts w:ascii="Times New Roman" w:hAnsi="Times New Roman" w:cs="Times New Roman"/>
          <w:sz w:val="24"/>
          <w:szCs w:val="24"/>
        </w:rPr>
        <w:t xml:space="preserve"> piirangust, tehes ettepaneku muuta nimevalikut</w:t>
      </w:r>
      <w:r w:rsidRPr="00F02147" w:rsidR="00ED3A34">
        <w:rPr>
          <w:rFonts w:ascii="Times New Roman" w:hAnsi="Times New Roman" w:cs="Times New Roman"/>
          <w:sz w:val="24"/>
          <w:szCs w:val="24"/>
        </w:rPr>
        <w:t xml:space="preserve">. </w:t>
      </w:r>
      <w:r w:rsidRPr="00F02147">
        <w:rPr>
          <w:rFonts w:ascii="Times New Roman" w:hAnsi="Times New Roman" w:cs="Times New Roman"/>
          <w:sz w:val="24"/>
          <w:szCs w:val="24"/>
        </w:rPr>
        <w:t>20</w:t>
      </w:r>
      <w:r w:rsidR="00D83E59">
        <w:rPr>
          <w:rFonts w:ascii="Times New Roman" w:hAnsi="Times New Roman" w:cs="Times New Roman"/>
          <w:sz w:val="24"/>
          <w:szCs w:val="24"/>
        </w:rPr>
        <w:t>22</w:t>
      </w:r>
      <w:r w:rsidRPr="00F02147">
        <w:rPr>
          <w:rFonts w:ascii="Times New Roman" w:hAnsi="Times New Roman" w:cs="Times New Roman"/>
          <w:sz w:val="24"/>
          <w:szCs w:val="24"/>
        </w:rPr>
        <w:t xml:space="preserve">. aastal anti uus eesnimi </w:t>
      </w:r>
      <w:r w:rsidR="004B37E4">
        <w:rPr>
          <w:rFonts w:ascii="Times New Roman" w:hAnsi="Times New Roman" w:cs="Times New Roman"/>
          <w:sz w:val="24"/>
          <w:szCs w:val="24"/>
        </w:rPr>
        <w:t>697</w:t>
      </w:r>
      <w:r w:rsidRPr="00F02147" w:rsidR="00D83E59">
        <w:rPr>
          <w:rFonts w:ascii="Times New Roman" w:hAnsi="Times New Roman" w:cs="Times New Roman"/>
          <w:sz w:val="24"/>
          <w:szCs w:val="24"/>
        </w:rPr>
        <w:t> </w:t>
      </w:r>
      <w:r w:rsidRPr="00F02147">
        <w:rPr>
          <w:rFonts w:ascii="Times New Roman" w:hAnsi="Times New Roman" w:cs="Times New Roman"/>
          <w:sz w:val="24"/>
          <w:szCs w:val="24"/>
        </w:rPr>
        <w:t>inimesele</w:t>
      </w:r>
      <w:r w:rsidR="00D83E59">
        <w:rPr>
          <w:rFonts w:ascii="Times New Roman" w:hAnsi="Times New Roman" w:cs="Times New Roman"/>
          <w:sz w:val="24"/>
          <w:szCs w:val="24"/>
        </w:rPr>
        <w:t>,</w:t>
      </w:r>
      <w:r w:rsidRPr="00F02147">
        <w:rPr>
          <w:rFonts w:ascii="Times New Roman" w:hAnsi="Times New Roman" w:cs="Times New Roman"/>
          <w:sz w:val="24"/>
          <w:szCs w:val="24"/>
        </w:rPr>
        <w:t xml:space="preserve"> </w:t>
      </w:r>
      <w:r w:rsidRPr="00F02147" w:rsidR="00D83E59">
        <w:rPr>
          <w:rFonts w:ascii="Times New Roman" w:hAnsi="Times New Roman" w:cs="Times New Roman"/>
          <w:sz w:val="24"/>
          <w:szCs w:val="24"/>
        </w:rPr>
        <w:t>20</w:t>
      </w:r>
      <w:r w:rsidR="00D83E59">
        <w:rPr>
          <w:rFonts w:ascii="Times New Roman" w:hAnsi="Times New Roman" w:cs="Times New Roman"/>
          <w:sz w:val="24"/>
          <w:szCs w:val="24"/>
        </w:rPr>
        <w:t>23</w:t>
      </w:r>
      <w:r w:rsidRPr="00F02147">
        <w:rPr>
          <w:rFonts w:ascii="Times New Roman" w:hAnsi="Times New Roman" w:cs="Times New Roman"/>
          <w:sz w:val="24"/>
          <w:szCs w:val="24"/>
        </w:rPr>
        <w:t xml:space="preserve">. aastal </w:t>
      </w:r>
      <w:r w:rsidR="004B37E4">
        <w:rPr>
          <w:rFonts w:ascii="Times New Roman" w:hAnsi="Times New Roman" w:cs="Times New Roman"/>
          <w:sz w:val="24"/>
          <w:szCs w:val="24"/>
        </w:rPr>
        <w:t>755</w:t>
      </w:r>
      <w:r w:rsidRPr="00F02147" w:rsidR="00D83E59">
        <w:rPr>
          <w:rFonts w:ascii="Times New Roman" w:hAnsi="Times New Roman" w:cs="Times New Roman"/>
          <w:sz w:val="24"/>
          <w:szCs w:val="24"/>
        </w:rPr>
        <w:t> </w:t>
      </w:r>
      <w:r w:rsidRPr="00F02147">
        <w:rPr>
          <w:rFonts w:ascii="Times New Roman" w:hAnsi="Times New Roman" w:cs="Times New Roman"/>
          <w:sz w:val="24"/>
          <w:szCs w:val="24"/>
        </w:rPr>
        <w:t xml:space="preserve">inimesele </w:t>
      </w:r>
      <w:r w:rsidR="00D83E59">
        <w:rPr>
          <w:rFonts w:ascii="Times New Roman" w:hAnsi="Times New Roman" w:cs="Times New Roman"/>
          <w:sz w:val="24"/>
          <w:szCs w:val="24"/>
        </w:rPr>
        <w:t>ja</w:t>
      </w:r>
      <w:r w:rsidRPr="00F02147">
        <w:rPr>
          <w:rFonts w:ascii="Times New Roman" w:hAnsi="Times New Roman" w:cs="Times New Roman"/>
          <w:sz w:val="24"/>
          <w:szCs w:val="24"/>
        </w:rPr>
        <w:t xml:space="preserve"> </w:t>
      </w:r>
      <w:r w:rsidRPr="00F02147" w:rsidR="00D83E59">
        <w:rPr>
          <w:rFonts w:ascii="Times New Roman" w:hAnsi="Times New Roman" w:cs="Times New Roman"/>
          <w:sz w:val="24"/>
          <w:szCs w:val="24"/>
        </w:rPr>
        <w:t>20</w:t>
      </w:r>
      <w:r w:rsidR="00D83E59">
        <w:rPr>
          <w:rFonts w:ascii="Times New Roman" w:hAnsi="Times New Roman" w:cs="Times New Roman"/>
          <w:sz w:val="24"/>
          <w:szCs w:val="24"/>
        </w:rPr>
        <w:t>24</w:t>
      </w:r>
      <w:r w:rsidRPr="00F02147">
        <w:rPr>
          <w:rFonts w:ascii="Times New Roman" w:hAnsi="Times New Roman" w:cs="Times New Roman"/>
          <w:sz w:val="24"/>
          <w:szCs w:val="24"/>
        </w:rPr>
        <w:t xml:space="preserve">. aastal </w:t>
      </w:r>
      <w:r w:rsidR="004B37E4">
        <w:rPr>
          <w:rFonts w:ascii="Times New Roman" w:hAnsi="Times New Roman" w:cs="Times New Roman"/>
          <w:sz w:val="24"/>
          <w:szCs w:val="24"/>
        </w:rPr>
        <w:t>823</w:t>
      </w:r>
      <w:r w:rsidRPr="00F02147" w:rsidR="00D83E59">
        <w:rPr>
          <w:rFonts w:ascii="Times New Roman" w:hAnsi="Times New Roman" w:cs="Times New Roman"/>
          <w:sz w:val="24"/>
          <w:szCs w:val="24"/>
        </w:rPr>
        <w:t> </w:t>
      </w:r>
      <w:r w:rsidRPr="00F02147">
        <w:rPr>
          <w:rFonts w:ascii="Times New Roman" w:hAnsi="Times New Roman" w:cs="Times New Roman"/>
          <w:sz w:val="24"/>
          <w:szCs w:val="24"/>
        </w:rPr>
        <w:t xml:space="preserve">inimesele. Mõju sagedus on </w:t>
      </w:r>
      <w:r w:rsidRPr="00F02147" w:rsidR="00ED3A34">
        <w:rPr>
          <w:rFonts w:ascii="Times New Roman" w:hAnsi="Times New Roman" w:cs="Times New Roman"/>
          <w:sz w:val="24"/>
          <w:szCs w:val="24"/>
        </w:rPr>
        <w:t>väike</w:t>
      </w:r>
      <w:r w:rsidRPr="00F02147">
        <w:rPr>
          <w:rFonts w:ascii="Times New Roman" w:hAnsi="Times New Roman" w:cs="Times New Roman"/>
          <w:sz w:val="24"/>
          <w:szCs w:val="24"/>
        </w:rPr>
        <w:t xml:space="preserve">, sest </w:t>
      </w:r>
      <w:proofErr w:type="spellStart"/>
      <w:r w:rsidRPr="00F02147" w:rsidR="00ED3A34">
        <w:rPr>
          <w:rFonts w:ascii="Times New Roman" w:hAnsi="Times New Roman" w:cs="Times New Roman"/>
          <w:sz w:val="24"/>
          <w:szCs w:val="24"/>
        </w:rPr>
        <w:t>e-avalduste</w:t>
      </w:r>
      <w:proofErr w:type="spellEnd"/>
      <w:r w:rsidRPr="00F02147" w:rsidR="00ED3A34">
        <w:rPr>
          <w:rFonts w:ascii="Times New Roman" w:hAnsi="Times New Roman" w:cs="Times New Roman"/>
          <w:sz w:val="24"/>
          <w:szCs w:val="24"/>
        </w:rPr>
        <w:t xml:space="preserve"> menetlemises on </w:t>
      </w:r>
      <w:r w:rsidR="001954BF">
        <w:rPr>
          <w:rFonts w:ascii="Times New Roman" w:hAnsi="Times New Roman" w:cs="Times New Roman"/>
          <w:sz w:val="24"/>
          <w:szCs w:val="24"/>
        </w:rPr>
        <w:t xml:space="preserve">eelnõuga sätestatud tingimustele vastavuse </w:t>
      </w:r>
      <w:r w:rsidRPr="00F02147" w:rsidR="00ED3A34">
        <w:rPr>
          <w:rFonts w:ascii="Times New Roman" w:hAnsi="Times New Roman" w:cs="Times New Roman"/>
          <w:sz w:val="24"/>
          <w:szCs w:val="24"/>
        </w:rPr>
        <w:t>kontroll automaatne. Seni on valdav enamus uue isikunime andmise avaldusi esitatud digitaalselt allkirjastatult, seega on ootuspärane, et samavõrdne hulk isikuid kasutab tuleviku</w:t>
      </w:r>
      <w:r w:rsidR="00EE4545">
        <w:rPr>
          <w:rFonts w:ascii="Times New Roman" w:hAnsi="Times New Roman" w:cs="Times New Roman"/>
          <w:sz w:val="24"/>
          <w:szCs w:val="24"/>
        </w:rPr>
        <w:t>s</w:t>
      </w:r>
      <w:r w:rsidRPr="00F02147" w:rsidR="00ED3A34">
        <w:rPr>
          <w:rFonts w:ascii="Times New Roman" w:hAnsi="Times New Roman" w:cs="Times New Roman"/>
          <w:sz w:val="24"/>
          <w:szCs w:val="24"/>
        </w:rPr>
        <w:t xml:space="preserve"> </w:t>
      </w:r>
      <w:r w:rsidR="00EE4545">
        <w:rPr>
          <w:rFonts w:ascii="Times New Roman" w:hAnsi="Times New Roman" w:cs="Times New Roman"/>
          <w:sz w:val="24"/>
          <w:szCs w:val="24"/>
        </w:rPr>
        <w:t>turvalises veebikeskkonnas avalduse</w:t>
      </w:r>
      <w:r w:rsidRPr="00F02147" w:rsidR="00ED3A34">
        <w:rPr>
          <w:rFonts w:ascii="Times New Roman" w:hAnsi="Times New Roman" w:cs="Times New Roman"/>
          <w:sz w:val="24"/>
          <w:szCs w:val="24"/>
        </w:rPr>
        <w:t xml:space="preserve"> esitamise võimalust. </w:t>
      </w:r>
      <w:r w:rsidRPr="00F02147">
        <w:rPr>
          <w:rFonts w:ascii="Times New Roman" w:hAnsi="Times New Roman" w:cs="Times New Roman"/>
          <w:sz w:val="24"/>
          <w:szCs w:val="24"/>
        </w:rPr>
        <w:t xml:space="preserve">Mõju on positiivne, sest </w:t>
      </w:r>
      <w:r w:rsidR="00EE4545">
        <w:rPr>
          <w:rFonts w:ascii="Times New Roman" w:hAnsi="Times New Roman" w:cs="Times New Roman"/>
          <w:sz w:val="24"/>
          <w:szCs w:val="24"/>
        </w:rPr>
        <w:t>eelnõu seadusena</w:t>
      </w:r>
      <w:r w:rsidRPr="00F02147" w:rsidR="00EE4545">
        <w:rPr>
          <w:rFonts w:ascii="Times New Roman" w:hAnsi="Times New Roman" w:cs="Times New Roman"/>
          <w:sz w:val="24"/>
          <w:szCs w:val="24"/>
        </w:rPr>
        <w:t xml:space="preserve"> </w:t>
      </w:r>
      <w:r w:rsidRPr="00F02147">
        <w:rPr>
          <w:rFonts w:ascii="Times New Roman" w:hAnsi="Times New Roman" w:cs="Times New Roman"/>
          <w:sz w:val="24"/>
          <w:szCs w:val="24"/>
        </w:rPr>
        <w:t xml:space="preserve">jõustumisega muutuvad eesnime andmise alused selgemaks ja </w:t>
      </w:r>
      <w:commentRangeStart w:id="35"/>
      <w:r w:rsidRPr="00F02147">
        <w:rPr>
          <w:rFonts w:ascii="Times New Roman" w:hAnsi="Times New Roman" w:cs="Times New Roman"/>
          <w:sz w:val="24"/>
          <w:szCs w:val="24"/>
        </w:rPr>
        <w:t>ametnikul on seadusest võimalik kergemini aru saada</w:t>
      </w:r>
      <w:commentRangeEnd w:id="35"/>
      <w:r w:rsidRPr="00F02147" w:rsidR="008C42D2">
        <w:rPr>
          <w:rStyle w:val="CommentReference"/>
          <w:rFonts w:ascii="Times New Roman" w:hAnsi="Times New Roman" w:cs="Times New Roman"/>
          <w:sz w:val="24"/>
          <w:szCs w:val="24"/>
        </w:rPr>
        <w:commentReference w:id="35"/>
      </w:r>
      <w:r w:rsidRPr="00F02147">
        <w:rPr>
          <w:rFonts w:ascii="Times New Roman" w:hAnsi="Times New Roman" w:cs="Times New Roman"/>
          <w:sz w:val="24"/>
          <w:szCs w:val="24"/>
        </w:rPr>
        <w:t>, seetõttu on ebasoovitava mõju kaasnemise risk väike. Avalduvat mõju võib seega hinnata ebaoluliseks.</w:t>
      </w:r>
    </w:p>
    <w:p w:rsidRPr="00F02147" w:rsidR="002E00FA" w:rsidP="00F02147" w:rsidRDefault="002E00FA" w14:paraId="149EE02D" w14:textId="0342150E">
      <w:pPr>
        <w:spacing w:after="0" w:line="240" w:lineRule="auto"/>
        <w:jc w:val="both"/>
        <w:rPr>
          <w:rFonts w:ascii="Times New Roman" w:hAnsi="Times New Roman" w:cs="Times New Roman"/>
          <w:sz w:val="24"/>
          <w:szCs w:val="24"/>
        </w:rPr>
      </w:pPr>
    </w:p>
    <w:p w:rsidRPr="00F02147" w:rsidR="002E00FA" w:rsidP="00F02147" w:rsidRDefault="002E00FA" w14:paraId="2E0ACE4E" w14:textId="77777777">
      <w:pPr>
        <w:spacing w:after="0" w:line="240" w:lineRule="auto"/>
        <w:jc w:val="both"/>
        <w:rPr>
          <w:rFonts w:ascii="Times New Roman" w:hAnsi="Times New Roman" w:cs="Times New Roman"/>
          <w:sz w:val="24"/>
          <w:szCs w:val="24"/>
        </w:rPr>
      </w:pPr>
      <w:r w:rsidRPr="00EE4545">
        <w:rPr>
          <w:rFonts w:ascii="Times New Roman" w:hAnsi="Times New Roman" w:cs="Times New Roman"/>
          <w:sz w:val="24"/>
          <w:szCs w:val="24"/>
        </w:rPr>
        <w:t>Valdkond</w:t>
      </w:r>
      <w:r w:rsidRPr="00F02147">
        <w:rPr>
          <w:rFonts w:ascii="Times New Roman" w:hAnsi="Times New Roman" w:cs="Times New Roman"/>
          <w:sz w:val="24"/>
          <w:szCs w:val="24"/>
        </w:rPr>
        <w:t>: sotsiaalsed mõjud</w:t>
      </w:r>
    </w:p>
    <w:p w:rsidRPr="00F02147" w:rsidR="00503A7C" w:rsidP="00F02147" w:rsidRDefault="00503A7C" w14:paraId="782C3581" w14:textId="77777777">
      <w:pPr>
        <w:spacing w:after="0" w:line="240" w:lineRule="auto"/>
        <w:jc w:val="both"/>
        <w:rPr>
          <w:rFonts w:ascii="Times New Roman" w:hAnsi="Times New Roman" w:cs="Times New Roman"/>
          <w:sz w:val="24"/>
          <w:szCs w:val="24"/>
        </w:rPr>
      </w:pPr>
    </w:p>
    <w:p w:rsidRPr="00F02147" w:rsidR="002E00FA" w:rsidP="00F02147" w:rsidRDefault="002E00FA" w14:paraId="6F994366" w14:textId="64C53310">
      <w:pPr>
        <w:spacing w:after="0" w:line="240" w:lineRule="auto"/>
        <w:jc w:val="both"/>
        <w:rPr>
          <w:rFonts w:ascii="Times New Roman" w:hAnsi="Times New Roman" w:cs="Times New Roman"/>
          <w:sz w:val="24"/>
          <w:szCs w:val="24"/>
        </w:rPr>
      </w:pPr>
      <w:r w:rsidRPr="00EE4545">
        <w:rPr>
          <w:rFonts w:ascii="Times New Roman" w:hAnsi="Times New Roman" w:cs="Times New Roman"/>
          <w:sz w:val="24"/>
          <w:szCs w:val="24"/>
        </w:rPr>
        <w:t>Mõju sihtrühm</w:t>
      </w:r>
      <w:r w:rsidRPr="00F02147">
        <w:rPr>
          <w:rFonts w:ascii="Times New Roman" w:hAnsi="Times New Roman" w:cs="Times New Roman"/>
          <w:sz w:val="24"/>
          <w:szCs w:val="24"/>
        </w:rPr>
        <w:t>: inimesed, kes soovivad endale uut eesnime</w:t>
      </w:r>
    </w:p>
    <w:p w:rsidRPr="00F02147" w:rsidR="00503A7C" w:rsidP="00F02147" w:rsidRDefault="00503A7C" w14:paraId="1F2A3743" w14:textId="77777777">
      <w:pPr>
        <w:spacing w:after="0" w:line="240" w:lineRule="auto"/>
        <w:jc w:val="both"/>
        <w:rPr>
          <w:rFonts w:ascii="Times New Roman" w:hAnsi="Times New Roman" w:cs="Times New Roman"/>
          <w:sz w:val="24"/>
          <w:szCs w:val="24"/>
        </w:rPr>
      </w:pPr>
    </w:p>
    <w:p w:rsidRPr="00F02147" w:rsidR="002E00FA" w:rsidP="00F02147" w:rsidRDefault="002E00FA" w14:paraId="65BBA1AE" w14:textId="5C717F63">
      <w:pPr>
        <w:spacing w:after="0" w:line="240" w:lineRule="auto"/>
        <w:jc w:val="both"/>
        <w:rPr>
          <w:rFonts w:ascii="Times New Roman" w:hAnsi="Times New Roman" w:cs="Times New Roman"/>
          <w:sz w:val="24"/>
          <w:szCs w:val="24"/>
        </w:rPr>
      </w:pPr>
      <w:r w:rsidRPr="00EE4545">
        <w:rPr>
          <w:rFonts w:ascii="Times New Roman" w:hAnsi="Times New Roman" w:cs="Times New Roman"/>
          <w:sz w:val="24"/>
          <w:szCs w:val="24"/>
        </w:rPr>
        <w:t>Mõju kirjeldus ja olulisus</w:t>
      </w:r>
      <w:r w:rsidRPr="00F02147">
        <w:rPr>
          <w:rFonts w:ascii="Times New Roman" w:hAnsi="Times New Roman" w:cs="Times New Roman"/>
          <w:sz w:val="24"/>
          <w:szCs w:val="24"/>
        </w:rPr>
        <w:t xml:space="preserve">. Mõju sihtrühm on teoreetiliselt suur, sest </w:t>
      </w:r>
      <w:r w:rsidRPr="00F02147" w:rsidR="00932B05">
        <w:rPr>
          <w:rFonts w:ascii="Times New Roman" w:hAnsi="Times New Roman" w:cs="Times New Roman"/>
          <w:sz w:val="24"/>
          <w:szCs w:val="24"/>
        </w:rPr>
        <w:t>uut eesnime</w:t>
      </w:r>
      <w:r w:rsidRPr="00F02147">
        <w:rPr>
          <w:rFonts w:ascii="Times New Roman" w:hAnsi="Times New Roman" w:cs="Times New Roman"/>
          <w:sz w:val="24"/>
          <w:szCs w:val="24"/>
        </w:rPr>
        <w:t xml:space="preserve"> või</w:t>
      </w:r>
      <w:r w:rsidRPr="00F02147" w:rsidR="00932B05">
        <w:rPr>
          <w:rFonts w:ascii="Times New Roman" w:hAnsi="Times New Roman" w:cs="Times New Roman"/>
          <w:sz w:val="24"/>
          <w:szCs w:val="24"/>
        </w:rPr>
        <w:t>vad taotleda</w:t>
      </w:r>
      <w:r w:rsidRPr="00F02147">
        <w:rPr>
          <w:rFonts w:ascii="Times New Roman" w:hAnsi="Times New Roman" w:cs="Times New Roman"/>
          <w:sz w:val="24"/>
          <w:szCs w:val="24"/>
        </w:rPr>
        <w:t xml:space="preserve"> kõi</w:t>
      </w:r>
      <w:r w:rsidRPr="00F02147" w:rsidR="00932B05">
        <w:rPr>
          <w:rFonts w:ascii="Times New Roman" w:hAnsi="Times New Roman" w:cs="Times New Roman"/>
          <w:sz w:val="24"/>
          <w:szCs w:val="24"/>
        </w:rPr>
        <w:t>k</w:t>
      </w:r>
      <w:r w:rsidRPr="00F02147">
        <w:rPr>
          <w:rFonts w:ascii="Times New Roman" w:hAnsi="Times New Roman" w:cs="Times New Roman"/>
          <w:sz w:val="24"/>
          <w:szCs w:val="24"/>
        </w:rPr>
        <w:t xml:space="preserve"> Eesti kodanik</w:t>
      </w:r>
      <w:r w:rsidRPr="00F02147" w:rsidR="00932B05">
        <w:rPr>
          <w:rFonts w:ascii="Times New Roman" w:hAnsi="Times New Roman" w:cs="Times New Roman"/>
          <w:sz w:val="24"/>
          <w:szCs w:val="24"/>
        </w:rPr>
        <w:t>ud</w:t>
      </w:r>
      <w:r w:rsidRPr="00F02147">
        <w:rPr>
          <w:rFonts w:ascii="Times New Roman" w:hAnsi="Times New Roman" w:cs="Times New Roman"/>
          <w:sz w:val="24"/>
          <w:szCs w:val="24"/>
        </w:rPr>
        <w:t xml:space="preserve"> ja Eesti määratlemata kodakondsusega isiku</w:t>
      </w:r>
      <w:r w:rsidRPr="00F02147" w:rsidR="00932B05">
        <w:rPr>
          <w:rFonts w:ascii="Times New Roman" w:hAnsi="Times New Roman" w:cs="Times New Roman"/>
          <w:sz w:val="24"/>
          <w:szCs w:val="24"/>
        </w:rPr>
        <w:t>d</w:t>
      </w:r>
      <w:r w:rsidRPr="00F02147">
        <w:rPr>
          <w:rFonts w:ascii="Times New Roman" w:hAnsi="Times New Roman" w:cs="Times New Roman"/>
          <w:sz w:val="24"/>
          <w:szCs w:val="24"/>
        </w:rPr>
        <w:t xml:space="preserve">, seetõttu on seadusest mõjutatud inimesi palju. </w:t>
      </w:r>
      <w:r w:rsidRPr="00F02147" w:rsidR="00B60DE6">
        <w:rPr>
          <w:rFonts w:ascii="Times New Roman" w:hAnsi="Times New Roman" w:cs="Times New Roman"/>
          <w:sz w:val="24"/>
          <w:szCs w:val="24"/>
        </w:rPr>
        <w:t>20</w:t>
      </w:r>
      <w:r w:rsidR="00B60DE6">
        <w:rPr>
          <w:rFonts w:ascii="Times New Roman" w:hAnsi="Times New Roman" w:cs="Times New Roman"/>
          <w:sz w:val="24"/>
          <w:szCs w:val="24"/>
        </w:rPr>
        <w:t>22</w:t>
      </w:r>
      <w:r w:rsidRPr="00F02147" w:rsidR="00B60DE6">
        <w:rPr>
          <w:rFonts w:ascii="Times New Roman" w:hAnsi="Times New Roman" w:cs="Times New Roman"/>
          <w:sz w:val="24"/>
          <w:szCs w:val="24"/>
        </w:rPr>
        <w:t xml:space="preserve">. aastal anti uus eesnimi </w:t>
      </w:r>
      <w:r w:rsidR="00B60DE6">
        <w:rPr>
          <w:rFonts w:ascii="Times New Roman" w:hAnsi="Times New Roman" w:cs="Times New Roman"/>
          <w:sz w:val="24"/>
          <w:szCs w:val="24"/>
        </w:rPr>
        <w:t>697</w:t>
      </w:r>
      <w:r w:rsidRPr="00F02147" w:rsidR="00B60DE6">
        <w:rPr>
          <w:rFonts w:ascii="Times New Roman" w:hAnsi="Times New Roman" w:cs="Times New Roman"/>
          <w:sz w:val="24"/>
          <w:szCs w:val="24"/>
        </w:rPr>
        <w:t> inimesele</w:t>
      </w:r>
      <w:r w:rsidR="00B60DE6">
        <w:rPr>
          <w:rFonts w:ascii="Times New Roman" w:hAnsi="Times New Roman" w:cs="Times New Roman"/>
          <w:sz w:val="24"/>
          <w:szCs w:val="24"/>
        </w:rPr>
        <w:t>,</w:t>
      </w:r>
      <w:r w:rsidRPr="00F02147" w:rsidR="00B60DE6">
        <w:rPr>
          <w:rFonts w:ascii="Times New Roman" w:hAnsi="Times New Roman" w:cs="Times New Roman"/>
          <w:sz w:val="24"/>
          <w:szCs w:val="24"/>
        </w:rPr>
        <w:t xml:space="preserve"> 20</w:t>
      </w:r>
      <w:r w:rsidR="00B60DE6">
        <w:rPr>
          <w:rFonts w:ascii="Times New Roman" w:hAnsi="Times New Roman" w:cs="Times New Roman"/>
          <w:sz w:val="24"/>
          <w:szCs w:val="24"/>
        </w:rPr>
        <w:t>23</w:t>
      </w:r>
      <w:r w:rsidRPr="00F02147" w:rsidR="00B60DE6">
        <w:rPr>
          <w:rFonts w:ascii="Times New Roman" w:hAnsi="Times New Roman" w:cs="Times New Roman"/>
          <w:sz w:val="24"/>
          <w:szCs w:val="24"/>
        </w:rPr>
        <w:t xml:space="preserve">. aastal </w:t>
      </w:r>
      <w:r w:rsidR="00B60DE6">
        <w:rPr>
          <w:rFonts w:ascii="Times New Roman" w:hAnsi="Times New Roman" w:cs="Times New Roman"/>
          <w:sz w:val="24"/>
          <w:szCs w:val="24"/>
        </w:rPr>
        <w:t>755</w:t>
      </w:r>
      <w:r w:rsidRPr="00F02147" w:rsidR="00B60DE6">
        <w:rPr>
          <w:rFonts w:ascii="Times New Roman" w:hAnsi="Times New Roman" w:cs="Times New Roman"/>
          <w:sz w:val="24"/>
          <w:szCs w:val="24"/>
        </w:rPr>
        <w:t> inimesele</w:t>
      </w:r>
      <w:r w:rsidR="00B60DE6">
        <w:rPr>
          <w:rFonts w:ascii="Times New Roman" w:hAnsi="Times New Roman" w:cs="Times New Roman"/>
          <w:sz w:val="24"/>
          <w:szCs w:val="24"/>
        </w:rPr>
        <w:t xml:space="preserve"> ja</w:t>
      </w:r>
      <w:r w:rsidRPr="00F02147" w:rsidR="00B60DE6">
        <w:rPr>
          <w:rFonts w:ascii="Times New Roman" w:hAnsi="Times New Roman" w:cs="Times New Roman"/>
          <w:sz w:val="24"/>
          <w:szCs w:val="24"/>
        </w:rPr>
        <w:t xml:space="preserve"> 20</w:t>
      </w:r>
      <w:r w:rsidR="00B60DE6">
        <w:rPr>
          <w:rFonts w:ascii="Times New Roman" w:hAnsi="Times New Roman" w:cs="Times New Roman"/>
          <w:sz w:val="24"/>
          <w:szCs w:val="24"/>
        </w:rPr>
        <w:t>24</w:t>
      </w:r>
      <w:r w:rsidRPr="00F02147" w:rsidR="00B60DE6">
        <w:rPr>
          <w:rFonts w:ascii="Times New Roman" w:hAnsi="Times New Roman" w:cs="Times New Roman"/>
          <w:sz w:val="24"/>
          <w:szCs w:val="24"/>
        </w:rPr>
        <w:t xml:space="preserve">. aastal </w:t>
      </w:r>
      <w:r w:rsidR="00B60DE6">
        <w:rPr>
          <w:rFonts w:ascii="Times New Roman" w:hAnsi="Times New Roman" w:cs="Times New Roman"/>
          <w:sz w:val="24"/>
          <w:szCs w:val="24"/>
        </w:rPr>
        <w:t>823</w:t>
      </w:r>
      <w:r w:rsidRPr="00F02147" w:rsidR="00B60DE6">
        <w:rPr>
          <w:rFonts w:ascii="Times New Roman" w:hAnsi="Times New Roman" w:cs="Times New Roman"/>
          <w:sz w:val="24"/>
          <w:szCs w:val="24"/>
        </w:rPr>
        <w:t> inimesele.</w:t>
      </w:r>
      <w:r w:rsidR="00B60DE6">
        <w:rPr>
          <w:rFonts w:ascii="Times New Roman" w:hAnsi="Times New Roman" w:cs="Times New Roman"/>
          <w:sz w:val="24"/>
          <w:szCs w:val="24"/>
        </w:rPr>
        <w:t xml:space="preserve"> </w:t>
      </w:r>
      <w:r w:rsidRPr="00F02147">
        <w:rPr>
          <w:rFonts w:ascii="Times New Roman" w:hAnsi="Times New Roman" w:cs="Times New Roman"/>
          <w:sz w:val="24"/>
          <w:szCs w:val="24"/>
        </w:rPr>
        <w:t>Mõju sagedus on väike, sest</w:t>
      </w:r>
      <w:r w:rsidRPr="00F02147" w:rsidR="00932B05">
        <w:rPr>
          <w:rFonts w:ascii="Times New Roman" w:hAnsi="Times New Roman" w:cs="Times New Roman"/>
          <w:sz w:val="24"/>
          <w:szCs w:val="24"/>
        </w:rPr>
        <w:t xml:space="preserve"> enamus</w:t>
      </w:r>
      <w:r w:rsidRPr="00F02147">
        <w:rPr>
          <w:rFonts w:ascii="Times New Roman" w:hAnsi="Times New Roman" w:cs="Times New Roman"/>
          <w:sz w:val="24"/>
          <w:szCs w:val="24"/>
        </w:rPr>
        <w:t xml:space="preserve"> inimes</w:t>
      </w:r>
      <w:r w:rsidRPr="00F02147" w:rsidR="00932B05">
        <w:rPr>
          <w:rFonts w:ascii="Times New Roman" w:hAnsi="Times New Roman" w:cs="Times New Roman"/>
          <w:sz w:val="24"/>
          <w:szCs w:val="24"/>
        </w:rPr>
        <w:t>i</w:t>
      </w:r>
      <w:r w:rsidRPr="00F02147">
        <w:rPr>
          <w:rFonts w:ascii="Times New Roman" w:hAnsi="Times New Roman" w:cs="Times New Roman"/>
          <w:sz w:val="24"/>
          <w:szCs w:val="24"/>
        </w:rPr>
        <w:t xml:space="preserve"> ei </w:t>
      </w:r>
      <w:r w:rsidRPr="00F02147" w:rsidR="00932B05">
        <w:rPr>
          <w:rFonts w:ascii="Times New Roman" w:hAnsi="Times New Roman" w:cs="Times New Roman"/>
          <w:sz w:val="24"/>
          <w:szCs w:val="24"/>
        </w:rPr>
        <w:t>soovi eesnime muuta, samuti ei soovita eesnime üldiselt muuta korduvalt.</w:t>
      </w:r>
      <w:r w:rsidRPr="00F02147">
        <w:rPr>
          <w:rFonts w:ascii="Times New Roman" w:hAnsi="Times New Roman" w:cs="Times New Roman"/>
          <w:sz w:val="24"/>
          <w:szCs w:val="24"/>
        </w:rPr>
        <w:t xml:space="preserve"> Mõju ulatus on väike, sest </w:t>
      </w:r>
      <w:r w:rsidRPr="00F02147" w:rsidR="00932B05">
        <w:rPr>
          <w:rFonts w:ascii="Times New Roman" w:hAnsi="Times New Roman" w:cs="Times New Roman"/>
          <w:sz w:val="24"/>
          <w:szCs w:val="24"/>
        </w:rPr>
        <w:t xml:space="preserve">suurt erinevust </w:t>
      </w:r>
      <w:proofErr w:type="spellStart"/>
      <w:r w:rsidR="00EE4545">
        <w:rPr>
          <w:rFonts w:ascii="Times New Roman" w:hAnsi="Times New Roman" w:cs="Times New Roman"/>
          <w:sz w:val="24"/>
          <w:szCs w:val="24"/>
        </w:rPr>
        <w:t>NS-i</w:t>
      </w:r>
      <w:proofErr w:type="spellEnd"/>
      <w:r w:rsidRPr="00F02147" w:rsidR="00EE4545">
        <w:rPr>
          <w:rFonts w:ascii="Times New Roman" w:hAnsi="Times New Roman" w:cs="Times New Roman"/>
          <w:sz w:val="24"/>
          <w:szCs w:val="24"/>
        </w:rPr>
        <w:t xml:space="preserve"> </w:t>
      </w:r>
      <w:r w:rsidRPr="00F02147" w:rsidR="00932B05">
        <w:rPr>
          <w:rFonts w:ascii="Times New Roman" w:hAnsi="Times New Roman" w:cs="Times New Roman"/>
          <w:sz w:val="24"/>
          <w:szCs w:val="24"/>
        </w:rPr>
        <w:t xml:space="preserve">ja </w:t>
      </w:r>
      <w:r w:rsidR="00EE4545">
        <w:rPr>
          <w:rFonts w:ascii="Times New Roman" w:hAnsi="Times New Roman" w:cs="Times New Roman"/>
          <w:sz w:val="24"/>
          <w:szCs w:val="24"/>
        </w:rPr>
        <w:t>eelnõu</w:t>
      </w:r>
      <w:r w:rsidRPr="00F02147" w:rsidR="00932B05">
        <w:rPr>
          <w:rFonts w:ascii="Times New Roman" w:hAnsi="Times New Roman" w:cs="Times New Roman"/>
          <w:sz w:val="24"/>
          <w:szCs w:val="24"/>
        </w:rPr>
        <w:t xml:space="preserve"> vahel ei ole. </w:t>
      </w:r>
      <w:r w:rsidRPr="00F02147">
        <w:rPr>
          <w:rFonts w:ascii="Times New Roman" w:hAnsi="Times New Roman" w:cs="Times New Roman"/>
          <w:sz w:val="24"/>
          <w:szCs w:val="24"/>
        </w:rPr>
        <w:t>Mõju on positiivne, sest muudatuste jõustumisega muutuvad eesnime andmise alused selgemaks ja inimesel on võimalik kergemini aru saada eesnime taotlemise reeglitest, seetõttu on ebasoovitava mõju kaasnemise risk väike. Avalduvat mõju võib seega hinnata ebaoluliseks.</w:t>
      </w:r>
    </w:p>
    <w:p w:rsidRPr="00F02147" w:rsidR="00503A7C" w:rsidP="00F02147" w:rsidRDefault="00503A7C" w14:paraId="176568D5" w14:textId="77777777">
      <w:pPr>
        <w:spacing w:after="0" w:line="240" w:lineRule="auto"/>
        <w:jc w:val="both"/>
        <w:rPr>
          <w:rFonts w:ascii="Times New Roman" w:hAnsi="Times New Roman" w:cs="Times New Roman"/>
          <w:sz w:val="24"/>
          <w:szCs w:val="24"/>
        </w:rPr>
      </w:pPr>
    </w:p>
    <w:p w:rsidRPr="00EE4545" w:rsidR="002E00FA" w:rsidP="00E84E8C" w:rsidRDefault="007B05C3" w14:paraId="6A367357" w14:textId="30EB31C7">
      <w:pPr>
        <w:spacing w:after="0" w:line="240" w:lineRule="auto"/>
        <w:jc w:val="both"/>
        <w:rPr>
          <w:rFonts w:ascii="Times New Roman" w:hAnsi="Times New Roman"/>
          <w:sz w:val="24"/>
          <w:szCs w:val="24"/>
        </w:rPr>
      </w:pPr>
      <w:r>
        <w:rPr>
          <w:rFonts w:ascii="Times New Roman" w:hAnsi="Times New Roman"/>
          <w:sz w:val="24"/>
          <w:szCs w:val="24"/>
        </w:rPr>
        <w:t>6.</w:t>
      </w:r>
      <w:r w:rsidRPr="00EE4545" w:rsidR="00E84E8C">
        <w:rPr>
          <w:rFonts w:ascii="Times New Roman" w:hAnsi="Times New Roman"/>
          <w:sz w:val="24"/>
          <w:szCs w:val="24"/>
        </w:rPr>
        <w:t xml:space="preserve">4. </w:t>
      </w:r>
      <w:r w:rsidRPr="00EE4545" w:rsidR="002E00FA">
        <w:rPr>
          <w:rFonts w:ascii="Times New Roman" w:hAnsi="Times New Roman"/>
          <w:sz w:val="24"/>
          <w:szCs w:val="24"/>
        </w:rPr>
        <w:t>Perekonnanime muutmise regulatsiooni täiendamine</w:t>
      </w:r>
    </w:p>
    <w:p w:rsidRPr="00F02147" w:rsidR="00503A7C" w:rsidP="00F02147" w:rsidRDefault="00503A7C" w14:paraId="6D352BA3" w14:textId="77777777">
      <w:pPr>
        <w:spacing w:after="0" w:line="240" w:lineRule="auto"/>
        <w:jc w:val="both"/>
        <w:rPr>
          <w:rFonts w:ascii="Times New Roman" w:hAnsi="Times New Roman"/>
          <w:sz w:val="24"/>
          <w:szCs w:val="24"/>
          <w:u w:val="single"/>
        </w:rPr>
      </w:pPr>
    </w:p>
    <w:p w:rsidRPr="00F02147" w:rsidR="00503B10" w:rsidP="00503B10" w:rsidRDefault="00503B10" w14:paraId="21082DA7" w14:textId="470642A1">
      <w:pPr>
        <w:spacing w:after="0" w:line="240" w:lineRule="auto"/>
        <w:jc w:val="both"/>
        <w:rPr>
          <w:rFonts w:ascii="Times New Roman" w:hAnsi="Times New Roman" w:cs="Times New Roman"/>
          <w:sz w:val="24"/>
          <w:szCs w:val="24"/>
        </w:rPr>
      </w:pPr>
      <w:r w:rsidRPr="007B05C3">
        <w:rPr>
          <w:rFonts w:ascii="Times New Roman" w:hAnsi="Times New Roman" w:cs="Times New Roman"/>
          <w:sz w:val="24"/>
          <w:szCs w:val="24"/>
        </w:rPr>
        <w:t>Valdkond</w:t>
      </w:r>
      <w:r w:rsidRPr="00F02147">
        <w:rPr>
          <w:rFonts w:ascii="Times New Roman" w:hAnsi="Times New Roman" w:cs="Times New Roman"/>
          <w:sz w:val="24"/>
          <w:szCs w:val="24"/>
        </w:rPr>
        <w:t xml:space="preserve">: mõju riigiasutuste ja </w:t>
      </w:r>
      <w:r>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töökorraldusele</w:t>
      </w:r>
    </w:p>
    <w:p w:rsidRPr="00F02147" w:rsidR="00503B10" w:rsidP="00503B10" w:rsidRDefault="00503B10" w14:paraId="51CC111F" w14:textId="77777777">
      <w:pPr>
        <w:spacing w:after="0" w:line="240" w:lineRule="auto"/>
        <w:jc w:val="both"/>
        <w:rPr>
          <w:rFonts w:ascii="Times New Roman" w:hAnsi="Times New Roman" w:cs="Times New Roman"/>
          <w:sz w:val="24"/>
          <w:szCs w:val="24"/>
          <w:u w:val="single"/>
        </w:rPr>
      </w:pPr>
    </w:p>
    <w:p w:rsidRPr="00F02147" w:rsidR="00503B10" w:rsidP="00503B10" w:rsidRDefault="00503B10" w14:paraId="1CB9A79C" w14:textId="77777777">
      <w:pPr>
        <w:spacing w:after="0" w:line="240" w:lineRule="auto"/>
        <w:jc w:val="both"/>
        <w:rPr>
          <w:rFonts w:ascii="Times New Roman" w:hAnsi="Times New Roman" w:cs="Times New Roman"/>
          <w:sz w:val="24"/>
          <w:szCs w:val="24"/>
        </w:rPr>
      </w:pPr>
      <w:r w:rsidRPr="007B05C3">
        <w:rPr>
          <w:rFonts w:ascii="Times New Roman" w:hAnsi="Times New Roman" w:cs="Times New Roman"/>
          <w:sz w:val="24"/>
          <w:szCs w:val="24"/>
        </w:rPr>
        <w:t>Mõju sihtrühm</w:t>
      </w:r>
      <w:r w:rsidRPr="00F02147">
        <w:rPr>
          <w:rFonts w:ascii="Times New Roman" w:hAnsi="Times New Roman" w:cs="Times New Roman"/>
          <w:sz w:val="24"/>
          <w:szCs w:val="24"/>
        </w:rPr>
        <w:t>: perekonnaseisuasutused, kellel on pädevus muuta inimese perekonnanime (MK KOV ja Siseministeerium)</w:t>
      </w:r>
    </w:p>
    <w:p w:rsidRPr="00F02147" w:rsidR="00503B10" w:rsidP="00503B10" w:rsidRDefault="00503B10" w14:paraId="195FBAE1" w14:textId="77777777">
      <w:pPr>
        <w:spacing w:after="0" w:line="240" w:lineRule="auto"/>
        <w:jc w:val="both"/>
        <w:rPr>
          <w:rFonts w:ascii="Times New Roman" w:hAnsi="Times New Roman" w:cs="Times New Roman"/>
          <w:sz w:val="24"/>
          <w:szCs w:val="24"/>
        </w:rPr>
      </w:pPr>
    </w:p>
    <w:p w:rsidRPr="00F02147" w:rsidR="00503B10" w:rsidP="00503B10" w:rsidRDefault="00503B10" w14:paraId="08910DDA" w14:textId="77777777">
      <w:pPr>
        <w:spacing w:after="0" w:line="240" w:lineRule="auto"/>
        <w:jc w:val="both"/>
        <w:rPr>
          <w:rFonts w:ascii="Times New Roman" w:hAnsi="Times New Roman" w:cs="Times New Roman"/>
          <w:sz w:val="24"/>
          <w:szCs w:val="24"/>
        </w:rPr>
      </w:pPr>
      <w:r w:rsidRPr="007B05C3">
        <w:rPr>
          <w:rFonts w:ascii="Times New Roman" w:hAnsi="Times New Roman" w:cs="Times New Roman"/>
          <w:sz w:val="24"/>
          <w:szCs w:val="24"/>
        </w:rPr>
        <w:t>Mõju kirjeldus ja olulisus</w:t>
      </w:r>
      <w:r w:rsidRPr="00F02147">
        <w:rPr>
          <w:rFonts w:ascii="Times New Roman" w:hAnsi="Times New Roman" w:cs="Times New Roman"/>
          <w:sz w:val="24"/>
          <w:szCs w:val="24"/>
          <w:u w:val="single"/>
        </w:rPr>
        <w:t>.</w:t>
      </w:r>
      <w:r w:rsidRPr="00F02147">
        <w:rPr>
          <w:rFonts w:ascii="Times New Roman" w:hAnsi="Times New Roman" w:cs="Times New Roman"/>
          <w:sz w:val="24"/>
          <w:szCs w:val="24"/>
        </w:rPr>
        <w:t xml:space="preserve"> Inimese perekonnanime võib tema taotluse alusel muuta neljas MK </w:t>
      </w:r>
      <w:proofErr w:type="spellStart"/>
      <w:r w:rsidRPr="00F02147">
        <w:rPr>
          <w:rFonts w:ascii="Times New Roman" w:hAnsi="Times New Roman" w:cs="Times New Roman"/>
          <w:sz w:val="24"/>
          <w:szCs w:val="24"/>
        </w:rPr>
        <w:t>KOV</w:t>
      </w:r>
      <w:r w:rsidRPr="00F02147">
        <w:rPr>
          <w:rFonts w:ascii="Times New Roman" w:hAnsi="Times New Roman" w:cs="Times New Roman"/>
          <w:sz w:val="24"/>
          <w:szCs w:val="24"/>
        </w:rPr>
        <w:noBreakHyphen/>
        <w:t>is</w:t>
      </w:r>
      <w:proofErr w:type="spellEnd"/>
      <w:r w:rsidRPr="00F02147">
        <w:rPr>
          <w:rFonts w:ascii="Times New Roman" w:hAnsi="Times New Roman" w:cs="Times New Roman"/>
          <w:sz w:val="24"/>
          <w:szCs w:val="24"/>
        </w:rPr>
        <w:t xml:space="preserve">. Osa juhtudel otsustab inimese perekonnanime muutmise Siseministeerium. </w:t>
      </w:r>
      <w:commentRangeStart w:id="36"/>
      <w:r w:rsidRPr="00F02147">
        <w:rPr>
          <w:rFonts w:ascii="Times New Roman" w:hAnsi="Times New Roman" w:cs="Times New Roman"/>
          <w:sz w:val="24"/>
          <w:szCs w:val="24"/>
        </w:rPr>
        <w:t xml:space="preserve">Kuna sihtrühma suurus võrrelduna kogu Eesti riigi- ja </w:t>
      </w:r>
      <w:r>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arvuga jääb alla 5%. </w:t>
      </w:r>
      <w:commentRangeEnd w:id="36"/>
      <w:r w:rsidRPr="00D664A6" w:rsidR="00833F60">
        <w:rPr>
          <w:rStyle w:val="CommentReference"/>
          <w:rFonts w:ascii="Times New Roman" w:hAnsi="Times New Roman" w:cs="Times New Roman"/>
          <w:sz w:val="24"/>
          <w:szCs w:val="24"/>
        </w:rPr>
        <w:commentReference w:id="36"/>
      </w:r>
      <w:r w:rsidRPr="00D664A6">
        <w:rPr>
          <w:rFonts w:ascii="Times New Roman" w:hAnsi="Times New Roman" w:cs="Times New Roman"/>
          <w:sz w:val="24"/>
          <w:szCs w:val="24"/>
        </w:rPr>
        <w:t>202</w:t>
      </w:r>
      <w:r w:rsidRPr="007B05C3">
        <w:rPr>
          <w:rFonts w:ascii="Times New Roman" w:hAnsi="Times New Roman" w:cs="Times New Roman"/>
          <w:sz w:val="24"/>
          <w:szCs w:val="24"/>
        </w:rPr>
        <w:t>5</w:t>
      </w:r>
      <w:r w:rsidRPr="00D664A6">
        <w:rPr>
          <w:rFonts w:ascii="Times New Roman" w:hAnsi="Times New Roman" w:cs="Times New Roman"/>
          <w:sz w:val="24"/>
          <w:szCs w:val="24"/>
        </w:rPr>
        <w:t>. a</w:t>
      </w:r>
      <w:r w:rsidRPr="007B05C3">
        <w:rPr>
          <w:rFonts w:ascii="Times New Roman" w:hAnsi="Times New Roman" w:cs="Times New Roman"/>
          <w:sz w:val="24"/>
          <w:szCs w:val="24"/>
        </w:rPr>
        <w:t xml:space="preserve"> novembri</w:t>
      </w:r>
      <w:r w:rsidRPr="00D664A6">
        <w:rPr>
          <w:rFonts w:ascii="Times New Roman" w:hAnsi="Times New Roman" w:cs="Times New Roman"/>
          <w:sz w:val="24"/>
          <w:szCs w:val="24"/>
        </w:rPr>
        <w:t xml:space="preserve"> seisuga on 3</w:t>
      </w:r>
      <w:r>
        <w:rPr>
          <w:rFonts w:ascii="Times New Roman" w:hAnsi="Times New Roman" w:cs="Times New Roman"/>
          <w:sz w:val="24"/>
          <w:szCs w:val="24"/>
        </w:rPr>
        <w:t>1</w:t>
      </w:r>
      <w:r w:rsidRPr="00D664A6">
        <w:rPr>
          <w:rFonts w:ascii="Times New Roman" w:hAnsi="Times New Roman" w:cs="Times New Roman"/>
          <w:sz w:val="24"/>
          <w:szCs w:val="24"/>
        </w:rPr>
        <w:t xml:space="preserve"> ametnikul </w:t>
      </w:r>
      <w:r w:rsidRPr="00F02147">
        <w:rPr>
          <w:rFonts w:ascii="Times New Roman" w:hAnsi="Times New Roman" w:cs="Times New Roman"/>
          <w:sz w:val="24"/>
          <w:szCs w:val="24"/>
        </w:rPr>
        <w:t>nime muutmise õigus, kuid kellest vaid u 10</w:t>
      </w:r>
      <w:r>
        <w:rPr>
          <w:rFonts w:ascii="Times New Roman" w:hAnsi="Times New Roman" w:cs="Times New Roman"/>
          <w:sz w:val="24"/>
          <w:szCs w:val="24"/>
        </w:rPr>
        <w:t xml:space="preserve"> </w:t>
      </w:r>
      <w:r w:rsidRPr="00F02147">
        <w:rPr>
          <w:rFonts w:ascii="Times New Roman" w:hAnsi="Times New Roman" w:cs="Times New Roman"/>
          <w:sz w:val="24"/>
          <w:szCs w:val="24"/>
        </w:rPr>
        <w:t>tegele</w:t>
      </w:r>
      <w:r>
        <w:rPr>
          <w:rFonts w:ascii="Times New Roman" w:hAnsi="Times New Roman" w:cs="Times New Roman"/>
          <w:sz w:val="24"/>
          <w:szCs w:val="24"/>
        </w:rPr>
        <w:t>b</w:t>
      </w:r>
      <w:r w:rsidRPr="00F02147">
        <w:rPr>
          <w:rFonts w:ascii="Times New Roman" w:hAnsi="Times New Roman" w:cs="Times New Roman"/>
          <w:sz w:val="24"/>
          <w:szCs w:val="24"/>
        </w:rPr>
        <w:t xml:space="preserve"> igapäevaselt nimetoimingutega, võib seetõttu hinnata muudatusest mõjutatud sihtrühma suuruse väikeseks.</w:t>
      </w:r>
    </w:p>
    <w:p w:rsidRPr="00F02147" w:rsidR="00503B10" w:rsidP="00503B10" w:rsidRDefault="00503B10" w14:paraId="3FCD1BF1" w14:textId="77777777">
      <w:pPr>
        <w:spacing w:after="0" w:line="240" w:lineRule="auto"/>
        <w:jc w:val="both"/>
        <w:rPr>
          <w:rFonts w:ascii="Times New Roman" w:hAnsi="Times New Roman" w:cs="Times New Roman"/>
          <w:sz w:val="24"/>
          <w:szCs w:val="24"/>
        </w:rPr>
      </w:pPr>
    </w:p>
    <w:p w:rsidRPr="00F02147" w:rsidR="00503B10" w:rsidP="00503B10" w:rsidRDefault="00503B10" w14:paraId="3AB5CBC9" w14:textId="77777777">
      <w:pPr>
        <w:spacing w:after="0" w:line="240" w:lineRule="auto"/>
        <w:jc w:val="both"/>
        <w:rPr>
          <w:rFonts w:ascii="Times New Roman" w:hAnsi="Times New Roman" w:cs="Times New Roman"/>
          <w:sz w:val="24"/>
          <w:szCs w:val="24"/>
        </w:rPr>
      </w:pPr>
      <w:commentRangeStart w:id="37"/>
      <w:r>
        <w:rPr>
          <w:rFonts w:ascii="Times New Roman" w:hAnsi="Times New Roman" w:cs="Times New Roman"/>
          <w:sz w:val="24"/>
          <w:szCs w:val="24"/>
        </w:rPr>
        <w:t>Eelnõuga</w:t>
      </w:r>
      <w:r w:rsidRPr="00F02147">
        <w:rPr>
          <w:rFonts w:ascii="Times New Roman" w:hAnsi="Times New Roman" w:cs="Times New Roman"/>
          <w:sz w:val="24"/>
          <w:szCs w:val="24"/>
        </w:rPr>
        <w:t xml:space="preserve"> tuuakse selgelt välja, millistel alustel menetletakse uue perekonnanime andmise taotlust MK </w:t>
      </w:r>
      <w:proofErr w:type="spellStart"/>
      <w:r w:rsidRPr="00F02147">
        <w:rPr>
          <w:rFonts w:ascii="Times New Roman" w:hAnsi="Times New Roman" w:cs="Times New Roman"/>
          <w:sz w:val="24"/>
          <w:szCs w:val="24"/>
        </w:rPr>
        <w:t>KOV</w:t>
      </w:r>
      <w:r w:rsidRPr="00F02147">
        <w:rPr>
          <w:rFonts w:ascii="Times New Roman" w:hAnsi="Times New Roman" w:cs="Times New Roman"/>
          <w:sz w:val="24"/>
          <w:szCs w:val="24"/>
        </w:rPr>
        <w:noBreakHyphen/>
        <w:t>is</w:t>
      </w:r>
      <w:proofErr w:type="spellEnd"/>
      <w:r w:rsidRPr="00F02147">
        <w:rPr>
          <w:rFonts w:ascii="Times New Roman" w:hAnsi="Times New Roman" w:cs="Times New Roman"/>
          <w:sz w:val="24"/>
          <w:szCs w:val="24"/>
        </w:rPr>
        <w:t xml:space="preserve"> ning millistel alustel Siseministeeriumis</w:t>
      </w:r>
      <w:commentRangeEnd w:id="37"/>
      <w:r w:rsidRPr="00F02147" w:rsidR="001A08DB">
        <w:rPr>
          <w:rStyle w:val="CommentReference"/>
          <w:rFonts w:ascii="Times New Roman" w:hAnsi="Times New Roman" w:cs="Times New Roman"/>
          <w:sz w:val="24"/>
          <w:szCs w:val="24"/>
        </w:rPr>
        <w:commentReference w:id="37"/>
      </w:r>
      <w:r w:rsidRPr="00F02147">
        <w:rPr>
          <w:rFonts w:ascii="Times New Roman" w:hAnsi="Times New Roman" w:cs="Times New Roman"/>
          <w:sz w:val="24"/>
          <w:szCs w:val="24"/>
        </w:rPr>
        <w:t xml:space="preserve">. Mõju avaldamise ulatus on keskmine, sest perekonnaseisuasutuse otsustuspädevust suurendatakse. Suureneb seaduses sätestatud aluste arv, mille alusel võib MK KOV otsustada uue perekonnanime andmise. Ametnikud lähtuvad </w:t>
      </w:r>
      <w:proofErr w:type="spellStart"/>
      <w:r w:rsidRPr="00F02147">
        <w:rPr>
          <w:rFonts w:ascii="Times New Roman" w:hAnsi="Times New Roman" w:cs="Times New Roman"/>
          <w:sz w:val="24"/>
          <w:szCs w:val="24"/>
        </w:rPr>
        <w:t>NS</w:t>
      </w:r>
      <w:r w:rsidRPr="00F02147">
        <w:rPr>
          <w:rFonts w:ascii="Times New Roman" w:hAnsi="Times New Roman" w:cs="Times New Roman"/>
          <w:sz w:val="24"/>
          <w:szCs w:val="24"/>
        </w:rPr>
        <w:noBreakHyphen/>
        <w:t>is</w:t>
      </w:r>
      <w:proofErr w:type="spellEnd"/>
      <w:r w:rsidRPr="00F02147">
        <w:rPr>
          <w:rFonts w:ascii="Times New Roman" w:hAnsi="Times New Roman" w:cs="Times New Roman"/>
          <w:sz w:val="24"/>
          <w:szCs w:val="24"/>
        </w:rPr>
        <w:t xml:space="preserve"> sätestatust iga päev, seega ei kaasne mõjuga eeldatavalt kohanemisraskusi, kuid ametnikel võib selgitamiskohustuse tõttu pikeneda toimingu tegemiseks kuluv aeg.</w:t>
      </w:r>
    </w:p>
    <w:p w:rsidRPr="00F02147" w:rsidR="00503B10" w:rsidP="00503B10" w:rsidRDefault="00503B10" w14:paraId="6B57B2B0" w14:textId="77777777">
      <w:pPr>
        <w:spacing w:after="0" w:line="240" w:lineRule="auto"/>
        <w:jc w:val="both"/>
        <w:rPr>
          <w:rFonts w:ascii="Times New Roman" w:hAnsi="Times New Roman" w:cs="Times New Roman"/>
          <w:sz w:val="24"/>
          <w:szCs w:val="24"/>
        </w:rPr>
      </w:pPr>
    </w:p>
    <w:p w:rsidR="00503B10" w:rsidP="00503B10" w:rsidRDefault="00503B10" w14:paraId="77A0E241" w14:textId="77777777">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 xml:space="preserve">Perekonnaseisuasutused rakendavad </w:t>
      </w:r>
      <w:r>
        <w:rPr>
          <w:rFonts w:ascii="Times New Roman" w:hAnsi="Times New Roman" w:cs="Times New Roman"/>
          <w:sz w:val="24"/>
          <w:szCs w:val="24"/>
        </w:rPr>
        <w:t>seadust</w:t>
      </w:r>
      <w:r w:rsidRPr="00F02147">
        <w:rPr>
          <w:rFonts w:ascii="Times New Roman" w:hAnsi="Times New Roman" w:cs="Times New Roman"/>
          <w:sz w:val="24"/>
          <w:szCs w:val="24"/>
        </w:rPr>
        <w:t xml:space="preserve"> iga päev, ametnik peab muudatused endale selgeks tegema</w:t>
      </w:r>
      <w:r>
        <w:rPr>
          <w:rFonts w:ascii="Times New Roman" w:hAnsi="Times New Roman" w:cs="Times New Roman"/>
          <w:sz w:val="24"/>
          <w:szCs w:val="24"/>
        </w:rPr>
        <w:t xml:space="preserve"> ning uutest reeglitest oma töös lähtuma</w:t>
      </w:r>
      <w:r w:rsidRPr="00F02147">
        <w:rPr>
          <w:rFonts w:ascii="Times New Roman" w:hAnsi="Times New Roman" w:cs="Times New Roman"/>
          <w:sz w:val="24"/>
          <w:szCs w:val="24"/>
        </w:rPr>
        <w:t xml:space="preserve">. Ebasoovitava mõju kaasnemise riski võib hinnata väikeseks, sest negatiivse iseloomuga mõju on väike, ametnike töös ei too mõju kaasa olulisi negatiivseid muudatusi töökorralduses. Pigem need muudatused lihtsustavad ametnike tööd, sest pärast muudatuste tegemist on uue perekonnanime taotlemise alused selgemad ja </w:t>
      </w:r>
      <w:commentRangeStart w:id="38"/>
      <w:r w:rsidRPr="00F02147">
        <w:rPr>
          <w:rFonts w:ascii="Times New Roman" w:hAnsi="Times New Roman" w:cs="Times New Roman"/>
          <w:sz w:val="24"/>
          <w:szCs w:val="24"/>
        </w:rPr>
        <w:t>lihtsamini eristatavad.</w:t>
      </w:r>
      <w:commentRangeEnd w:id="38"/>
      <w:r w:rsidR="00456047">
        <w:rPr>
          <w:rStyle w:val="CommentReference"/>
          <w:rFonts w:ascii="Times New Roman" w:hAnsi="Times New Roman" w:cs="Times New Roman"/>
          <w:sz w:val="24"/>
          <w:szCs w:val="24"/>
        </w:rPr>
        <w:commentReference w:id="38"/>
      </w:r>
    </w:p>
    <w:p w:rsidR="00C45383" w:rsidP="00503B10" w:rsidRDefault="00C45383" w14:paraId="3308FED3" w14:textId="77777777">
      <w:pPr>
        <w:spacing w:after="0" w:line="240" w:lineRule="auto"/>
        <w:jc w:val="both"/>
        <w:rPr>
          <w:rFonts w:ascii="Times New Roman" w:hAnsi="Times New Roman" w:cs="Times New Roman"/>
          <w:sz w:val="24"/>
          <w:szCs w:val="24"/>
        </w:rPr>
      </w:pPr>
    </w:p>
    <w:p w:rsidRPr="00F02147" w:rsidR="002E00FA" w:rsidP="00F02147" w:rsidRDefault="002E00FA" w14:paraId="45F3B65C" w14:textId="77777777">
      <w:pPr>
        <w:spacing w:after="0" w:line="240" w:lineRule="auto"/>
        <w:jc w:val="both"/>
        <w:rPr>
          <w:rFonts w:ascii="Times New Roman" w:hAnsi="Times New Roman" w:cs="Times New Roman"/>
          <w:sz w:val="24"/>
          <w:szCs w:val="24"/>
        </w:rPr>
      </w:pPr>
      <w:r w:rsidRPr="00EE4545">
        <w:rPr>
          <w:rFonts w:ascii="Times New Roman" w:hAnsi="Times New Roman" w:cs="Times New Roman"/>
          <w:sz w:val="24"/>
          <w:szCs w:val="24"/>
        </w:rPr>
        <w:t>Valdkond</w:t>
      </w:r>
      <w:r w:rsidRPr="00F02147">
        <w:rPr>
          <w:rFonts w:ascii="Times New Roman" w:hAnsi="Times New Roman" w:cs="Times New Roman"/>
          <w:sz w:val="24"/>
          <w:szCs w:val="24"/>
        </w:rPr>
        <w:t>: sotsiaalsed mõjud</w:t>
      </w:r>
    </w:p>
    <w:p w:rsidRPr="00F02147" w:rsidR="00503A7C" w:rsidP="00F02147" w:rsidRDefault="00503A7C" w14:paraId="46F836C9" w14:textId="77777777">
      <w:pPr>
        <w:spacing w:after="0" w:line="240" w:lineRule="auto"/>
        <w:jc w:val="both"/>
        <w:rPr>
          <w:rFonts w:ascii="Times New Roman" w:hAnsi="Times New Roman" w:cs="Times New Roman"/>
          <w:sz w:val="24"/>
          <w:szCs w:val="24"/>
        </w:rPr>
      </w:pPr>
    </w:p>
    <w:p w:rsidRPr="00F02147" w:rsidR="002E00FA" w:rsidP="00F02147" w:rsidRDefault="002E00FA" w14:paraId="31A7B486" w14:textId="77777777">
      <w:pPr>
        <w:spacing w:after="0" w:line="240" w:lineRule="auto"/>
        <w:jc w:val="both"/>
        <w:rPr>
          <w:rFonts w:ascii="Times New Roman" w:hAnsi="Times New Roman" w:cs="Times New Roman"/>
          <w:sz w:val="24"/>
          <w:szCs w:val="24"/>
        </w:rPr>
      </w:pPr>
      <w:r w:rsidRPr="00EE4545">
        <w:rPr>
          <w:rFonts w:ascii="Times New Roman" w:hAnsi="Times New Roman" w:cs="Times New Roman"/>
          <w:sz w:val="24"/>
          <w:szCs w:val="24"/>
        </w:rPr>
        <w:t>Mõju sihtrühm</w:t>
      </w:r>
      <w:r w:rsidRPr="00F02147">
        <w:rPr>
          <w:rFonts w:ascii="Times New Roman" w:hAnsi="Times New Roman" w:cs="Times New Roman"/>
          <w:sz w:val="24"/>
          <w:szCs w:val="24"/>
        </w:rPr>
        <w:t>: inimesed, kes soovivad endale taotleda uut perekonnanime</w:t>
      </w:r>
    </w:p>
    <w:p w:rsidRPr="00F02147" w:rsidR="00503A7C" w:rsidP="00F02147" w:rsidRDefault="00503A7C" w14:paraId="701A22E4" w14:textId="77777777">
      <w:pPr>
        <w:spacing w:after="0" w:line="240" w:lineRule="auto"/>
        <w:jc w:val="both"/>
        <w:rPr>
          <w:rFonts w:ascii="Times New Roman" w:hAnsi="Times New Roman" w:cs="Times New Roman"/>
          <w:sz w:val="24"/>
          <w:szCs w:val="24"/>
        </w:rPr>
      </w:pPr>
    </w:p>
    <w:p w:rsidRPr="00F02147" w:rsidR="00503A7C" w:rsidP="00F02147" w:rsidRDefault="002E00FA" w14:paraId="65D58E8C" w14:textId="32D37411">
      <w:pPr>
        <w:spacing w:after="0" w:line="240" w:lineRule="auto"/>
        <w:jc w:val="both"/>
        <w:rPr>
          <w:rFonts w:ascii="Times New Roman" w:hAnsi="Times New Roman" w:cs="Times New Roman"/>
          <w:sz w:val="24"/>
          <w:szCs w:val="24"/>
        </w:rPr>
      </w:pPr>
      <w:r w:rsidRPr="00EE4545">
        <w:rPr>
          <w:rFonts w:ascii="Times New Roman" w:hAnsi="Times New Roman" w:cs="Times New Roman"/>
          <w:sz w:val="24"/>
          <w:szCs w:val="24"/>
        </w:rPr>
        <w:t>Mõju kirjeldus ja olulisus</w:t>
      </w:r>
      <w:r w:rsidRPr="00F02147">
        <w:rPr>
          <w:rFonts w:ascii="Times New Roman" w:hAnsi="Times New Roman" w:cs="Times New Roman"/>
          <w:sz w:val="24"/>
          <w:szCs w:val="24"/>
        </w:rPr>
        <w:t xml:space="preserve">. Mõju sihtrühm on teoreetiliselt suur, </w:t>
      </w:r>
      <w:r w:rsidRPr="00F02147" w:rsidR="00932B05">
        <w:rPr>
          <w:rFonts w:ascii="Times New Roman" w:hAnsi="Times New Roman" w:cs="Times New Roman"/>
          <w:sz w:val="24"/>
          <w:szCs w:val="24"/>
        </w:rPr>
        <w:t>sest uut perekonnanime võivad taotleda kõik Eesti kodanikud ja Eesti määratlemata kodakondsusega isikud, seetõttu on seadusest mõjutatud inimesi palju.</w:t>
      </w:r>
      <w:r w:rsidRPr="00F02147">
        <w:rPr>
          <w:rFonts w:ascii="Times New Roman" w:hAnsi="Times New Roman" w:cs="Times New Roman"/>
          <w:sz w:val="24"/>
          <w:szCs w:val="24"/>
        </w:rPr>
        <w:t xml:space="preserve"> Arvestades, et </w:t>
      </w:r>
      <w:r w:rsidRPr="00F02147" w:rsidR="00B60DE6">
        <w:rPr>
          <w:rFonts w:ascii="Times New Roman" w:hAnsi="Times New Roman" w:cs="Times New Roman"/>
          <w:sz w:val="24"/>
          <w:szCs w:val="24"/>
        </w:rPr>
        <w:t>20</w:t>
      </w:r>
      <w:r w:rsidR="00B60DE6">
        <w:rPr>
          <w:rFonts w:ascii="Times New Roman" w:hAnsi="Times New Roman" w:cs="Times New Roman"/>
          <w:sz w:val="24"/>
          <w:szCs w:val="24"/>
        </w:rPr>
        <w:t>22</w:t>
      </w:r>
      <w:r w:rsidRPr="00F02147">
        <w:rPr>
          <w:rFonts w:ascii="Times New Roman" w:hAnsi="Times New Roman" w:cs="Times New Roman"/>
          <w:sz w:val="24"/>
          <w:szCs w:val="24"/>
        </w:rPr>
        <w:t xml:space="preserve">. a anti uus perekonnanimi </w:t>
      </w:r>
      <w:r w:rsidR="00B60DE6">
        <w:rPr>
          <w:rFonts w:ascii="Times New Roman" w:hAnsi="Times New Roman" w:cs="Times New Roman"/>
          <w:sz w:val="24"/>
          <w:szCs w:val="24"/>
        </w:rPr>
        <w:t>1647</w:t>
      </w:r>
      <w:r w:rsidRPr="00F02147" w:rsidR="00B60DE6">
        <w:rPr>
          <w:rFonts w:ascii="Times New Roman" w:hAnsi="Times New Roman" w:cs="Times New Roman"/>
          <w:sz w:val="24"/>
          <w:szCs w:val="24"/>
        </w:rPr>
        <w:t> </w:t>
      </w:r>
      <w:r w:rsidRPr="00F02147">
        <w:rPr>
          <w:rFonts w:ascii="Times New Roman" w:hAnsi="Times New Roman" w:cs="Times New Roman"/>
          <w:sz w:val="24"/>
          <w:szCs w:val="24"/>
        </w:rPr>
        <w:t>inimesele</w:t>
      </w:r>
      <w:r w:rsidR="00B60DE6">
        <w:rPr>
          <w:rFonts w:ascii="Times New Roman" w:hAnsi="Times New Roman" w:cs="Times New Roman"/>
          <w:sz w:val="24"/>
          <w:szCs w:val="24"/>
        </w:rPr>
        <w:t>,</w:t>
      </w:r>
      <w:r w:rsidRPr="00F02147">
        <w:rPr>
          <w:rFonts w:ascii="Times New Roman" w:hAnsi="Times New Roman" w:cs="Times New Roman"/>
          <w:sz w:val="24"/>
          <w:szCs w:val="24"/>
        </w:rPr>
        <w:t xml:space="preserve"> 20</w:t>
      </w:r>
      <w:r w:rsidR="00B60DE6">
        <w:rPr>
          <w:rFonts w:ascii="Times New Roman" w:hAnsi="Times New Roman" w:cs="Times New Roman"/>
          <w:sz w:val="24"/>
          <w:szCs w:val="24"/>
        </w:rPr>
        <w:t>23</w:t>
      </w:r>
      <w:r w:rsidRPr="00F02147">
        <w:rPr>
          <w:rFonts w:ascii="Times New Roman" w:hAnsi="Times New Roman" w:cs="Times New Roman"/>
          <w:sz w:val="24"/>
          <w:szCs w:val="24"/>
        </w:rPr>
        <w:t xml:space="preserve">. a </w:t>
      </w:r>
      <w:r w:rsidR="00B60DE6">
        <w:rPr>
          <w:rFonts w:ascii="Times New Roman" w:hAnsi="Times New Roman" w:cs="Times New Roman"/>
          <w:sz w:val="24"/>
          <w:szCs w:val="24"/>
        </w:rPr>
        <w:t>1699</w:t>
      </w:r>
      <w:r w:rsidRPr="00F02147">
        <w:rPr>
          <w:rFonts w:ascii="Times New Roman" w:hAnsi="Times New Roman" w:cs="Times New Roman"/>
          <w:sz w:val="24"/>
          <w:szCs w:val="24"/>
        </w:rPr>
        <w:t> inimesele, 20</w:t>
      </w:r>
      <w:r w:rsidR="00B60DE6">
        <w:rPr>
          <w:rFonts w:ascii="Times New Roman" w:hAnsi="Times New Roman" w:cs="Times New Roman"/>
          <w:sz w:val="24"/>
          <w:szCs w:val="24"/>
        </w:rPr>
        <w:t>24</w:t>
      </w:r>
      <w:r w:rsidRPr="00F02147">
        <w:rPr>
          <w:rFonts w:ascii="Times New Roman" w:hAnsi="Times New Roman" w:cs="Times New Roman"/>
          <w:sz w:val="24"/>
          <w:szCs w:val="24"/>
        </w:rPr>
        <w:t xml:space="preserve">. a </w:t>
      </w:r>
      <w:r w:rsidR="00B60DE6">
        <w:rPr>
          <w:rFonts w:ascii="Times New Roman" w:hAnsi="Times New Roman" w:cs="Times New Roman"/>
          <w:sz w:val="24"/>
          <w:szCs w:val="24"/>
        </w:rPr>
        <w:t xml:space="preserve">1762 </w:t>
      </w:r>
      <w:r w:rsidRPr="00F02147">
        <w:rPr>
          <w:rFonts w:ascii="Times New Roman" w:hAnsi="Times New Roman" w:cs="Times New Roman"/>
          <w:sz w:val="24"/>
          <w:szCs w:val="24"/>
        </w:rPr>
        <w:t xml:space="preserve">inimesele, võib sihtrühma suurust praktikas keskmisest väiksemaks pidada. Mõju seisneb perekonnanime muutmise aluste täiendamises – näiteks saab </w:t>
      </w:r>
      <w:r w:rsidRPr="00F02147" w:rsidR="00932B05">
        <w:rPr>
          <w:rFonts w:ascii="Times New Roman" w:hAnsi="Times New Roman" w:cs="Times New Roman"/>
          <w:sz w:val="24"/>
          <w:szCs w:val="24"/>
        </w:rPr>
        <w:t xml:space="preserve">taotleda </w:t>
      </w:r>
      <w:r w:rsidR="001954BF">
        <w:rPr>
          <w:rFonts w:ascii="Times New Roman" w:hAnsi="Times New Roman" w:cs="Times New Roman"/>
          <w:sz w:val="24"/>
          <w:szCs w:val="24"/>
        </w:rPr>
        <w:t xml:space="preserve">dokumentaalselt tõendatud otsejoones </w:t>
      </w:r>
      <w:proofErr w:type="spellStart"/>
      <w:r w:rsidR="001954BF">
        <w:rPr>
          <w:rFonts w:ascii="Times New Roman" w:hAnsi="Times New Roman" w:cs="Times New Roman"/>
          <w:sz w:val="24"/>
          <w:szCs w:val="24"/>
        </w:rPr>
        <w:t>üleneja</w:t>
      </w:r>
      <w:proofErr w:type="spellEnd"/>
      <w:r w:rsidR="001954BF">
        <w:rPr>
          <w:rFonts w:ascii="Times New Roman" w:hAnsi="Times New Roman" w:cs="Times New Roman"/>
          <w:sz w:val="24"/>
          <w:szCs w:val="24"/>
        </w:rPr>
        <w:t xml:space="preserve"> sugulase perekonnanime</w:t>
      </w:r>
      <w:r w:rsidR="001A203E">
        <w:rPr>
          <w:rFonts w:ascii="Times New Roman" w:hAnsi="Times New Roman" w:cs="Times New Roman"/>
          <w:sz w:val="24"/>
          <w:szCs w:val="24"/>
        </w:rPr>
        <w:t xml:space="preserve"> ilma ülenevate põlvkondade arvu piiramata</w:t>
      </w:r>
      <w:r w:rsidRPr="00F02147" w:rsidR="00BE6B3F">
        <w:rPr>
          <w:rFonts w:ascii="Times New Roman" w:hAnsi="Times New Roman" w:cs="Times New Roman"/>
          <w:sz w:val="24"/>
          <w:szCs w:val="24"/>
        </w:rPr>
        <w:t>, lesena taotleda surnud abikaasa perekonnanime</w:t>
      </w:r>
      <w:r w:rsidRPr="00F02147" w:rsidR="00932B05">
        <w:rPr>
          <w:rFonts w:ascii="Times New Roman" w:hAnsi="Times New Roman" w:cs="Times New Roman"/>
          <w:sz w:val="24"/>
          <w:szCs w:val="24"/>
        </w:rPr>
        <w:t xml:space="preserve"> </w:t>
      </w:r>
      <w:r w:rsidRPr="00F02147">
        <w:rPr>
          <w:rFonts w:ascii="Times New Roman" w:hAnsi="Times New Roman" w:cs="Times New Roman"/>
          <w:sz w:val="24"/>
          <w:szCs w:val="24"/>
        </w:rPr>
        <w:t xml:space="preserve">jne. Mõju ulatus on pigem väike, sihtrühma käitumises esineb küll muudatusi (uue perekonnanime taotlemise aluseid on täiendatud), kuid muudatusega ei kaasne kohanemisraskusi, sest tegemist on positiivse mõjuga muudatusega. Mõju sagedus on väike, sest </w:t>
      </w:r>
      <w:commentRangeStart w:id="39"/>
      <w:r w:rsidRPr="00F02147">
        <w:rPr>
          <w:rFonts w:ascii="Times New Roman" w:hAnsi="Times New Roman" w:cs="Times New Roman"/>
          <w:sz w:val="24"/>
          <w:szCs w:val="24"/>
        </w:rPr>
        <w:t xml:space="preserve">uut perekonnanime </w:t>
      </w:r>
      <w:commentRangeEnd w:id="39"/>
      <w:r w:rsidRPr="00F02147" w:rsidR="005247B8">
        <w:rPr>
          <w:rStyle w:val="CommentReference"/>
          <w:rFonts w:ascii="Times New Roman" w:hAnsi="Times New Roman" w:cs="Times New Roman"/>
          <w:sz w:val="24"/>
          <w:szCs w:val="24"/>
        </w:rPr>
        <w:commentReference w:id="39"/>
      </w:r>
      <w:r w:rsidRPr="00F02147">
        <w:rPr>
          <w:rFonts w:ascii="Times New Roman" w:hAnsi="Times New Roman" w:cs="Times New Roman"/>
          <w:sz w:val="24"/>
          <w:szCs w:val="24"/>
        </w:rPr>
        <w:t xml:space="preserve">soovib muuta ainult teatud hulk selleks õigustatud inimesi. </w:t>
      </w:r>
      <w:r w:rsidRPr="00F02147" w:rsidR="00BE6B3F">
        <w:rPr>
          <w:rFonts w:ascii="Times New Roman" w:hAnsi="Times New Roman" w:cs="Times New Roman"/>
          <w:sz w:val="24"/>
          <w:szCs w:val="24"/>
        </w:rPr>
        <w:t xml:space="preserve">Oluline muudatus on vabalt valitud perekonnanime andmisel – anda saab vaid sellist nime, mida </w:t>
      </w:r>
      <w:proofErr w:type="spellStart"/>
      <w:r w:rsidR="007E4BD8">
        <w:rPr>
          <w:rFonts w:ascii="Times New Roman" w:hAnsi="Times New Roman" w:cs="Times New Roman"/>
          <w:sz w:val="24"/>
          <w:szCs w:val="24"/>
        </w:rPr>
        <w:t>RR-i</w:t>
      </w:r>
      <w:proofErr w:type="spellEnd"/>
      <w:r w:rsidRPr="00F02147" w:rsidR="00BE6B3F">
        <w:rPr>
          <w:rFonts w:ascii="Times New Roman" w:hAnsi="Times New Roman" w:cs="Times New Roman"/>
          <w:sz w:val="24"/>
          <w:szCs w:val="24"/>
        </w:rPr>
        <w:t xml:space="preserve"> andmetel ei kanna </w:t>
      </w:r>
      <w:commentRangeStart w:id="40"/>
      <w:r w:rsidRPr="00F02147" w:rsidR="00BE6B3F">
        <w:rPr>
          <w:rFonts w:ascii="Times New Roman" w:hAnsi="Times New Roman" w:cs="Times New Roman"/>
          <w:sz w:val="24"/>
          <w:szCs w:val="24"/>
        </w:rPr>
        <w:t>üksi</w:t>
      </w:r>
      <w:commentRangeEnd w:id="40"/>
      <w:r w:rsidRPr="00F02147" w:rsidR="00E65487">
        <w:rPr>
          <w:rStyle w:val="CommentReference"/>
          <w:rFonts w:ascii="Times New Roman" w:hAnsi="Times New Roman" w:cs="Times New Roman"/>
          <w:sz w:val="24"/>
          <w:szCs w:val="24"/>
        </w:rPr>
        <w:commentReference w:id="40"/>
      </w:r>
      <w:r w:rsidRPr="00F02147" w:rsidR="00BE6B3F">
        <w:rPr>
          <w:rFonts w:ascii="Times New Roman" w:hAnsi="Times New Roman" w:cs="Times New Roman"/>
          <w:sz w:val="24"/>
          <w:szCs w:val="24"/>
        </w:rPr>
        <w:t xml:space="preserve"> elav isik. </w:t>
      </w:r>
      <w:r w:rsidRPr="00F02147">
        <w:rPr>
          <w:rFonts w:ascii="Times New Roman" w:hAnsi="Times New Roman" w:cs="Times New Roman"/>
          <w:sz w:val="24"/>
          <w:szCs w:val="24"/>
        </w:rPr>
        <w:t xml:space="preserve">Ebasoovitava mõju kaasnemise risk puudub, kuna muudatusel on sihtrühma õigustele positiivne mõju. Inimesele muutub nimemuutmise menetlus </w:t>
      </w:r>
      <w:r w:rsidRPr="00F02147" w:rsidR="00BE6B3F">
        <w:rPr>
          <w:rFonts w:ascii="Times New Roman" w:hAnsi="Times New Roman" w:cs="Times New Roman"/>
          <w:sz w:val="24"/>
          <w:szCs w:val="24"/>
        </w:rPr>
        <w:t>arusaadavamaks</w:t>
      </w:r>
      <w:r w:rsidRPr="00F02147">
        <w:rPr>
          <w:rFonts w:ascii="Times New Roman" w:hAnsi="Times New Roman" w:cs="Times New Roman"/>
          <w:sz w:val="24"/>
          <w:szCs w:val="24"/>
        </w:rPr>
        <w:t>, õiguslikud alused on selgemini esile toodud. Kokkuvõttes on mõju hindamise kriteeriumide alusel mõju ebaoluline.</w:t>
      </w:r>
      <w:r w:rsidR="001954BF">
        <w:rPr>
          <w:rFonts w:ascii="Times New Roman" w:hAnsi="Times New Roman" w:cs="Times New Roman"/>
          <w:sz w:val="24"/>
          <w:szCs w:val="24"/>
        </w:rPr>
        <w:t xml:space="preserve"> </w:t>
      </w:r>
      <w:r w:rsidR="00503B10">
        <w:rPr>
          <w:rFonts w:ascii="Times New Roman" w:hAnsi="Times New Roman" w:cs="Times New Roman"/>
          <w:sz w:val="24"/>
          <w:szCs w:val="24"/>
        </w:rPr>
        <w:t xml:space="preserve">Mõjude punktis 6.7. on eraldi analüüsitud keeldu, mis ei luba võtta uut perekonnanime, mis on rahvastikuregistri andmetel elava isiku perekonnanimi. </w:t>
      </w:r>
    </w:p>
    <w:p w:rsidRPr="00F02147" w:rsidR="00503A7C" w:rsidP="00F02147" w:rsidRDefault="00503A7C" w14:paraId="64DD759E" w14:textId="77777777">
      <w:pPr>
        <w:spacing w:after="0" w:line="240" w:lineRule="auto"/>
        <w:jc w:val="both"/>
        <w:rPr>
          <w:rFonts w:ascii="Times New Roman" w:hAnsi="Times New Roman" w:cs="Times New Roman"/>
          <w:sz w:val="24"/>
          <w:szCs w:val="24"/>
        </w:rPr>
      </w:pPr>
    </w:p>
    <w:p w:rsidRPr="007B05C3" w:rsidR="00503A7C" w:rsidP="005E4995" w:rsidRDefault="007B05C3" w14:paraId="250157FA" w14:textId="389932C6">
      <w:pPr>
        <w:spacing w:after="0" w:line="240" w:lineRule="auto"/>
        <w:jc w:val="both"/>
        <w:rPr>
          <w:rFonts w:ascii="Times New Roman" w:hAnsi="Times New Roman"/>
          <w:sz w:val="24"/>
          <w:szCs w:val="24"/>
        </w:rPr>
      </w:pPr>
      <w:r>
        <w:rPr>
          <w:rFonts w:ascii="Times New Roman" w:hAnsi="Times New Roman"/>
          <w:sz w:val="24"/>
          <w:szCs w:val="24"/>
        </w:rPr>
        <w:t>6.</w:t>
      </w:r>
      <w:r w:rsidRPr="007B05C3" w:rsidR="005E4995">
        <w:rPr>
          <w:rFonts w:ascii="Times New Roman" w:hAnsi="Times New Roman"/>
          <w:sz w:val="24"/>
          <w:szCs w:val="24"/>
        </w:rPr>
        <w:t xml:space="preserve">5. </w:t>
      </w:r>
      <w:r w:rsidRPr="007B05C3" w:rsidR="002E00FA">
        <w:rPr>
          <w:rFonts w:ascii="Times New Roman" w:hAnsi="Times New Roman"/>
          <w:sz w:val="24"/>
          <w:szCs w:val="24"/>
        </w:rPr>
        <w:t>Süüdimõistetud isikute isikunime muutmise piirangud</w:t>
      </w:r>
    </w:p>
    <w:p w:rsidR="00503B10" w:rsidP="005E4995" w:rsidRDefault="00503B10" w14:paraId="14AC8B29" w14:textId="77777777">
      <w:pPr>
        <w:spacing w:after="0" w:line="240" w:lineRule="auto"/>
        <w:jc w:val="both"/>
        <w:rPr>
          <w:rFonts w:ascii="Times New Roman" w:hAnsi="Times New Roman"/>
          <w:sz w:val="24"/>
          <w:szCs w:val="24"/>
        </w:rPr>
      </w:pPr>
    </w:p>
    <w:p w:rsidRPr="00F02147" w:rsidR="00503B10" w:rsidP="00503B10" w:rsidRDefault="00503B10" w14:paraId="3B3AEF28" w14:textId="77777777">
      <w:pPr>
        <w:spacing w:after="0" w:line="240" w:lineRule="auto"/>
        <w:jc w:val="both"/>
        <w:rPr>
          <w:rFonts w:ascii="Times New Roman" w:hAnsi="Times New Roman" w:cs="Times New Roman"/>
          <w:sz w:val="24"/>
          <w:szCs w:val="24"/>
        </w:rPr>
      </w:pPr>
      <w:r w:rsidRPr="003C384E">
        <w:rPr>
          <w:rFonts w:ascii="Times New Roman" w:hAnsi="Times New Roman" w:cs="Times New Roman"/>
          <w:sz w:val="24"/>
          <w:szCs w:val="24"/>
        </w:rPr>
        <w:t>Valdkond</w:t>
      </w:r>
      <w:r w:rsidRPr="00F02147">
        <w:rPr>
          <w:rFonts w:ascii="Times New Roman" w:hAnsi="Times New Roman" w:cs="Times New Roman"/>
          <w:sz w:val="24"/>
          <w:szCs w:val="24"/>
        </w:rPr>
        <w:t xml:space="preserve">: mõju riigiasutuste ja </w:t>
      </w:r>
      <w:r>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korraldusele</w:t>
      </w:r>
    </w:p>
    <w:p w:rsidRPr="00F02147" w:rsidR="00503B10" w:rsidP="00503B10" w:rsidRDefault="00503B10" w14:paraId="5EF598C9" w14:textId="77777777">
      <w:pPr>
        <w:spacing w:after="0" w:line="240" w:lineRule="auto"/>
        <w:jc w:val="both"/>
        <w:rPr>
          <w:rFonts w:ascii="Times New Roman" w:hAnsi="Times New Roman" w:cs="Times New Roman"/>
          <w:sz w:val="24"/>
          <w:szCs w:val="24"/>
        </w:rPr>
      </w:pPr>
    </w:p>
    <w:p w:rsidRPr="00F02147" w:rsidR="00503B10" w:rsidP="00503B10" w:rsidRDefault="00503B10" w14:paraId="0EF34D42" w14:textId="77777777">
      <w:pPr>
        <w:spacing w:after="0" w:line="240" w:lineRule="auto"/>
        <w:jc w:val="both"/>
        <w:rPr>
          <w:rFonts w:ascii="Times New Roman" w:hAnsi="Times New Roman" w:cs="Times New Roman"/>
          <w:sz w:val="24"/>
          <w:szCs w:val="24"/>
        </w:rPr>
      </w:pPr>
      <w:r w:rsidRPr="003C384E">
        <w:rPr>
          <w:rFonts w:ascii="Times New Roman" w:hAnsi="Times New Roman" w:cs="Times New Roman"/>
          <w:sz w:val="24"/>
          <w:szCs w:val="24"/>
        </w:rPr>
        <w:t>Mõju sihtrühm</w:t>
      </w:r>
      <w:r w:rsidRPr="00F02147">
        <w:rPr>
          <w:rFonts w:ascii="Times New Roman" w:hAnsi="Times New Roman" w:cs="Times New Roman"/>
          <w:sz w:val="24"/>
          <w:szCs w:val="24"/>
        </w:rPr>
        <w:t>: perekonnaseisuasutused</w:t>
      </w:r>
    </w:p>
    <w:p w:rsidRPr="00F02147" w:rsidR="00503B10" w:rsidP="00503B10" w:rsidRDefault="00503B10" w14:paraId="26E7A895" w14:textId="77777777">
      <w:pPr>
        <w:spacing w:after="0" w:line="240" w:lineRule="auto"/>
        <w:jc w:val="both"/>
        <w:rPr>
          <w:rFonts w:ascii="Times New Roman" w:hAnsi="Times New Roman" w:cs="Times New Roman"/>
          <w:sz w:val="24"/>
          <w:szCs w:val="24"/>
        </w:rPr>
      </w:pPr>
    </w:p>
    <w:p w:rsidRPr="00503B10" w:rsidR="00503B10" w:rsidP="005E4995" w:rsidRDefault="00503B10" w14:paraId="55185150" w14:textId="3BFC929B">
      <w:pPr>
        <w:spacing w:after="0" w:line="240" w:lineRule="auto"/>
        <w:jc w:val="both"/>
        <w:rPr>
          <w:rFonts w:ascii="Times New Roman" w:hAnsi="Times New Roman" w:cs="Times New Roman"/>
          <w:sz w:val="24"/>
          <w:szCs w:val="24"/>
        </w:rPr>
      </w:pPr>
      <w:r w:rsidRPr="003C384E">
        <w:rPr>
          <w:rFonts w:ascii="Times New Roman" w:hAnsi="Times New Roman" w:cs="Times New Roman"/>
          <w:sz w:val="24"/>
          <w:szCs w:val="24"/>
        </w:rPr>
        <w:t>Mõju kirjeldus ja olulisus. I</w:t>
      </w:r>
      <w:r w:rsidRPr="00F02147">
        <w:rPr>
          <w:rFonts w:ascii="Times New Roman" w:hAnsi="Times New Roman" w:cs="Times New Roman"/>
          <w:sz w:val="24"/>
          <w:szCs w:val="24"/>
        </w:rPr>
        <w:t>nimese isikunime võib tema taotluse alusel muuta neljas MK </w:t>
      </w:r>
      <w:proofErr w:type="spellStart"/>
      <w:r w:rsidRPr="00F02147">
        <w:rPr>
          <w:rFonts w:ascii="Times New Roman" w:hAnsi="Times New Roman" w:cs="Times New Roman"/>
          <w:sz w:val="24"/>
          <w:szCs w:val="24"/>
        </w:rPr>
        <w:t>KOV</w:t>
      </w:r>
      <w:r w:rsidRPr="00F02147">
        <w:rPr>
          <w:rFonts w:ascii="Times New Roman" w:hAnsi="Times New Roman" w:cs="Times New Roman"/>
          <w:sz w:val="24"/>
          <w:szCs w:val="24"/>
        </w:rPr>
        <w:noBreakHyphen/>
        <w:t>is</w:t>
      </w:r>
      <w:proofErr w:type="spellEnd"/>
      <w:r w:rsidRPr="00F02147">
        <w:rPr>
          <w:rFonts w:ascii="Times New Roman" w:hAnsi="Times New Roman" w:cs="Times New Roman"/>
          <w:sz w:val="24"/>
          <w:szCs w:val="24"/>
        </w:rPr>
        <w:t xml:space="preserve"> või Siseministeeriumis. Kogu Eesti riigi- ja </w:t>
      </w:r>
      <w:r>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arvuga võrreldes jääb sihtrühma suurus alla 5% ja seetõttu võib muudatusest mõjutatud sihtrühma suurust hinnata väikeseks. Uue regulatsiooni mõju sihtrühmale seisneb selles, et uue isikunime muutmise taotlust läbivaatav perekonnaseisuametnik peab tegema päringu karistusregistrisse, et kontrollida</w:t>
      </w:r>
      <w:r>
        <w:rPr>
          <w:rFonts w:ascii="Times New Roman" w:hAnsi="Times New Roman" w:cs="Times New Roman"/>
          <w:sz w:val="24"/>
          <w:szCs w:val="24"/>
        </w:rPr>
        <w:t xml:space="preserve">, kas </w:t>
      </w:r>
      <w:r w:rsidRPr="00F02147">
        <w:rPr>
          <w:rFonts w:ascii="Times New Roman" w:hAnsi="Times New Roman" w:cs="Times New Roman"/>
          <w:sz w:val="24"/>
          <w:szCs w:val="24"/>
        </w:rPr>
        <w:t xml:space="preserve">nimemuutmist taotlev inimene </w:t>
      </w:r>
      <w:r>
        <w:rPr>
          <w:rFonts w:ascii="Times New Roman" w:hAnsi="Times New Roman" w:cs="Times New Roman"/>
          <w:sz w:val="24"/>
          <w:szCs w:val="24"/>
        </w:rPr>
        <w:t>on</w:t>
      </w:r>
      <w:r w:rsidRPr="00F02147">
        <w:rPr>
          <w:rFonts w:ascii="Times New Roman" w:hAnsi="Times New Roman" w:cs="Times New Roman"/>
          <w:sz w:val="24"/>
          <w:szCs w:val="24"/>
        </w:rPr>
        <w:t xml:space="preserve"> süüdimõistetud eelnõus loetletud </w:t>
      </w:r>
      <w:proofErr w:type="spellStart"/>
      <w:r w:rsidRPr="00F02147">
        <w:rPr>
          <w:rFonts w:ascii="Times New Roman" w:hAnsi="Times New Roman" w:cs="Times New Roman"/>
          <w:sz w:val="24"/>
          <w:szCs w:val="24"/>
        </w:rPr>
        <w:t>KarS</w:t>
      </w:r>
      <w:r w:rsidRPr="00F02147">
        <w:rPr>
          <w:rFonts w:ascii="Times New Roman" w:hAnsi="Times New Roman" w:cs="Times New Roman"/>
          <w:sz w:val="24"/>
          <w:szCs w:val="24"/>
        </w:rPr>
        <w:noBreakHyphen/>
        <w:t>i</w:t>
      </w:r>
      <w:proofErr w:type="spellEnd"/>
      <w:r w:rsidRPr="00F02147">
        <w:rPr>
          <w:rFonts w:ascii="Times New Roman" w:hAnsi="Times New Roman" w:cs="Times New Roman"/>
          <w:sz w:val="24"/>
          <w:szCs w:val="24"/>
        </w:rPr>
        <w:t xml:space="preserve"> paragrahvis sätestatud süüteo toimepanemise eest. Lisaks peab perekonnaseisuametnik kontrollima, kas karistusandmed on kehtivad või kustutatud. Mõju ulatus on keskmine, sest perekonnaseisuametnik peab uue isikunime andmise menetlemisel kontrollima muude andmete seas ka karistusregistri andmeid, mis eeldab päringu tegemist karistusregistrisse. Mõju avaldamise sagedus on keskmine. 20</w:t>
      </w:r>
      <w:r>
        <w:rPr>
          <w:rFonts w:ascii="Times New Roman" w:hAnsi="Times New Roman" w:cs="Times New Roman"/>
          <w:sz w:val="24"/>
          <w:szCs w:val="24"/>
        </w:rPr>
        <w:t>22</w:t>
      </w:r>
      <w:r w:rsidRPr="00F02147">
        <w:rPr>
          <w:rFonts w:ascii="Times New Roman" w:hAnsi="Times New Roman" w:cs="Times New Roman"/>
          <w:sz w:val="24"/>
          <w:szCs w:val="24"/>
        </w:rPr>
        <w:t xml:space="preserve">. a anti uus </w:t>
      </w:r>
      <w:r>
        <w:rPr>
          <w:rFonts w:ascii="Times New Roman" w:hAnsi="Times New Roman" w:cs="Times New Roman"/>
          <w:sz w:val="24"/>
          <w:szCs w:val="24"/>
        </w:rPr>
        <w:t>eesnimi, perekonnanimi või mõlemad korraga</w:t>
      </w:r>
      <w:r w:rsidRPr="00F02147">
        <w:rPr>
          <w:rFonts w:ascii="Times New Roman" w:hAnsi="Times New Roman" w:cs="Times New Roman"/>
          <w:sz w:val="24"/>
          <w:szCs w:val="24"/>
        </w:rPr>
        <w:t xml:space="preserve"> </w:t>
      </w:r>
      <w:r>
        <w:rPr>
          <w:rFonts w:ascii="Times New Roman" w:hAnsi="Times New Roman" w:cs="Times New Roman"/>
          <w:sz w:val="24"/>
          <w:szCs w:val="24"/>
        </w:rPr>
        <w:t>2122</w:t>
      </w:r>
      <w:r w:rsidRPr="00F02147">
        <w:rPr>
          <w:rFonts w:ascii="Times New Roman" w:hAnsi="Times New Roman" w:cs="Times New Roman"/>
          <w:sz w:val="24"/>
          <w:szCs w:val="24"/>
        </w:rPr>
        <w:t> inimesele</w:t>
      </w:r>
      <w:r>
        <w:rPr>
          <w:rFonts w:ascii="Times New Roman" w:hAnsi="Times New Roman" w:cs="Times New Roman"/>
          <w:sz w:val="24"/>
          <w:szCs w:val="24"/>
        </w:rPr>
        <w:t>,</w:t>
      </w:r>
      <w:r w:rsidRPr="00F02147">
        <w:rPr>
          <w:rFonts w:ascii="Times New Roman" w:hAnsi="Times New Roman" w:cs="Times New Roman"/>
          <w:sz w:val="24"/>
          <w:szCs w:val="24"/>
        </w:rPr>
        <w:t xml:space="preserve"> 20</w:t>
      </w:r>
      <w:r>
        <w:rPr>
          <w:rFonts w:ascii="Times New Roman" w:hAnsi="Times New Roman" w:cs="Times New Roman"/>
          <w:sz w:val="24"/>
          <w:szCs w:val="24"/>
        </w:rPr>
        <w:t>23</w:t>
      </w:r>
      <w:r w:rsidRPr="00F02147">
        <w:rPr>
          <w:rFonts w:ascii="Times New Roman" w:hAnsi="Times New Roman" w:cs="Times New Roman"/>
          <w:sz w:val="24"/>
          <w:szCs w:val="24"/>
        </w:rPr>
        <w:t xml:space="preserve">. a </w:t>
      </w:r>
      <w:r>
        <w:rPr>
          <w:rFonts w:ascii="Times New Roman" w:hAnsi="Times New Roman" w:cs="Times New Roman"/>
          <w:sz w:val="24"/>
          <w:szCs w:val="24"/>
        </w:rPr>
        <w:t>2220</w:t>
      </w:r>
      <w:r w:rsidRPr="00F02147">
        <w:rPr>
          <w:rFonts w:ascii="Times New Roman" w:hAnsi="Times New Roman" w:cs="Times New Roman"/>
          <w:sz w:val="24"/>
          <w:szCs w:val="24"/>
        </w:rPr>
        <w:t xml:space="preserve"> inimesele, </w:t>
      </w:r>
      <w:r>
        <w:rPr>
          <w:rFonts w:ascii="Times New Roman" w:hAnsi="Times New Roman" w:cs="Times New Roman"/>
          <w:sz w:val="24"/>
          <w:szCs w:val="24"/>
        </w:rPr>
        <w:t>2024</w:t>
      </w:r>
      <w:r w:rsidRPr="00F02147">
        <w:rPr>
          <w:rFonts w:ascii="Times New Roman" w:hAnsi="Times New Roman" w:cs="Times New Roman"/>
          <w:sz w:val="24"/>
          <w:szCs w:val="24"/>
        </w:rPr>
        <w:t xml:space="preserve">. a </w:t>
      </w:r>
      <w:r>
        <w:rPr>
          <w:rFonts w:ascii="Times New Roman" w:hAnsi="Times New Roman" w:cs="Times New Roman"/>
          <w:sz w:val="24"/>
          <w:szCs w:val="24"/>
        </w:rPr>
        <w:t>2314</w:t>
      </w:r>
      <w:r w:rsidRPr="00F02147">
        <w:rPr>
          <w:rFonts w:ascii="Times New Roman" w:hAnsi="Times New Roman" w:cs="Times New Roman"/>
          <w:sz w:val="24"/>
          <w:szCs w:val="24"/>
        </w:rPr>
        <w:t xml:space="preserve"> inimesele. Ebasoovitava mõju kaasnemise risk on väike. Muudatusega avalduv mõju seisneb karistusregistrisse päringu tegemises, mis varem ei olnud menetlevale ametnikule kohustuslik. Samas ei ole karistusregistrisse päringu tegemine ei ajakulukas ega keerukas tegevus. </w:t>
      </w:r>
      <w:r w:rsidR="001A203E">
        <w:rPr>
          <w:rFonts w:ascii="Times New Roman" w:hAnsi="Times New Roman" w:cs="Times New Roman"/>
          <w:sz w:val="24"/>
          <w:szCs w:val="24"/>
        </w:rPr>
        <w:t xml:space="preserve">Turvalises veebikeskkonnas avalduse esitamisel tehakse automaatpäring karistusregistrisse. Kui avaldus esitatakse ametnikul MK </w:t>
      </w:r>
      <w:proofErr w:type="spellStart"/>
      <w:r w:rsidR="001A203E">
        <w:rPr>
          <w:rFonts w:ascii="Times New Roman" w:hAnsi="Times New Roman" w:cs="Times New Roman"/>
          <w:sz w:val="24"/>
          <w:szCs w:val="24"/>
        </w:rPr>
        <w:t>KOVis</w:t>
      </w:r>
      <w:proofErr w:type="spellEnd"/>
      <w:r w:rsidR="001A203E">
        <w:rPr>
          <w:rFonts w:ascii="Times New Roman" w:hAnsi="Times New Roman" w:cs="Times New Roman"/>
          <w:sz w:val="24"/>
          <w:szCs w:val="24"/>
        </w:rPr>
        <w:t xml:space="preserve"> kohapeal, tehakse automaatpäring RR menetlustarkvara kaudu, kui ametnik avab avalduse alusel menetlustoimiku. </w:t>
      </w:r>
      <w:r w:rsidRPr="00F02147">
        <w:rPr>
          <w:rFonts w:ascii="Times New Roman" w:hAnsi="Times New Roman" w:cs="Times New Roman"/>
          <w:sz w:val="24"/>
          <w:szCs w:val="24"/>
        </w:rPr>
        <w:t>Kokkuvõttes on mõju hindamise kriteeriumide alusel võimalik mõju hinnata ebaoluliseks.</w:t>
      </w:r>
    </w:p>
    <w:p w:rsidRPr="00F02147" w:rsidR="002E00FA" w:rsidP="00F02147" w:rsidRDefault="002E00FA" w14:paraId="3C068061" w14:textId="5A2CED84">
      <w:pPr>
        <w:spacing w:after="0" w:line="240" w:lineRule="auto"/>
        <w:jc w:val="both"/>
        <w:rPr>
          <w:rFonts w:ascii="Times New Roman" w:hAnsi="Times New Roman"/>
          <w:sz w:val="24"/>
          <w:szCs w:val="24"/>
          <w:u w:val="single"/>
        </w:rPr>
      </w:pPr>
    </w:p>
    <w:p w:rsidRPr="00F02147" w:rsidR="002E00FA" w:rsidP="00F02147" w:rsidRDefault="002E00FA" w14:paraId="6077ECAB" w14:textId="77777777">
      <w:pPr>
        <w:spacing w:after="0" w:line="240" w:lineRule="auto"/>
        <w:jc w:val="both"/>
        <w:rPr>
          <w:rFonts w:ascii="Times New Roman" w:hAnsi="Times New Roman" w:cs="Times New Roman"/>
          <w:sz w:val="24"/>
          <w:szCs w:val="24"/>
        </w:rPr>
      </w:pPr>
      <w:r w:rsidRPr="007B05C3">
        <w:rPr>
          <w:rFonts w:ascii="Times New Roman" w:hAnsi="Times New Roman" w:cs="Times New Roman"/>
          <w:sz w:val="24"/>
          <w:szCs w:val="24"/>
        </w:rPr>
        <w:t>Valdkond</w:t>
      </w:r>
      <w:r w:rsidRPr="00F02147">
        <w:rPr>
          <w:rFonts w:ascii="Times New Roman" w:hAnsi="Times New Roman" w:cs="Times New Roman"/>
          <w:sz w:val="24"/>
          <w:szCs w:val="24"/>
        </w:rPr>
        <w:t>: sotsiaalsed mõjud</w:t>
      </w:r>
    </w:p>
    <w:p w:rsidRPr="00F02147" w:rsidR="00503A7C" w:rsidP="00F02147" w:rsidRDefault="00503A7C" w14:paraId="058D79DE" w14:textId="77777777">
      <w:pPr>
        <w:spacing w:after="0" w:line="240" w:lineRule="auto"/>
        <w:jc w:val="both"/>
        <w:rPr>
          <w:rFonts w:ascii="Times New Roman" w:hAnsi="Times New Roman" w:cs="Times New Roman"/>
          <w:sz w:val="24"/>
          <w:szCs w:val="24"/>
        </w:rPr>
      </w:pPr>
    </w:p>
    <w:p w:rsidRPr="00F02147" w:rsidR="002E00FA" w:rsidP="00F02147" w:rsidRDefault="002E00FA" w14:paraId="73BF3762" w14:textId="77777777">
      <w:pPr>
        <w:spacing w:after="0" w:line="240" w:lineRule="auto"/>
        <w:jc w:val="both"/>
        <w:rPr>
          <w:rFonts w:ascii="Times New Roman" w:hAnsi="Times New Roman" w:cs="Times New Roman"/>
          <w:sz w:val="24"/>
          <w:szCs w:val="24"/>
        </w:rPr>
      </w:pPr>
      <w:r w:rsidRPr="007B05C3">
        <w:rPr>
          <w:rFonts w:ascii="Times New Roman" w:hAnsi="Times New Roman" w:cs="Times New Roman"/>
          <w:sz w:val="24"/>
          <w:szCs w:val="24"/>
        </w:rPr>
        <w:t>Mõju sihtrühm</w:t>
      </w:r>
      <w:r w:rsidRPr="00F02147">
        <w:rPr>
          <w:rFonts w:ascii="Times New Roman" w:hAnsi="Times New Roman" w:cs="Times New Roman"/>
          <w:sz w:val="24"/>
          <w:szCs w:val="24"/>
        </w:rPr>
        <w:t>: süüdimõistetud isikud, kelle andmed karistusregistrist ei ole kustutatud</w:t>
      </w:r>
    </w:p>
    <w:p w:rsidRPr="00F02147" w:rsidR="00503A7C" w:rsidP="00F02147" w:rsidRDefault="00503A7C" w14:paraId="024EDD99" w14:textId="77777777">
      <w:pPr>
        <w:spacing w:after="0" w:line="240" w:lineRule="auto"/>
        <w:jc w:val="both"/>
        <w:rPr>
          <w:rFonts w:ascii="Times New Roman" w:hAnsi="Times New Roman" w:cs="Times New Roman"/>
          <w:sz w:val="24"/>
          <w:szCs w:val="24"/>
        </w:rPr>
      </w:pPr>
    </w:p>
    <w:p w:rsidRPr="00F02147" w:rsidR="002E00FA" w:rsidP="00F02147" w:rsidRDefault="002E00FA" w14:paraId="09BC8D96" w14:textId="79E70D64">
      <w:pPr>
        <w:spacing w:after="0" w:line="240" w:lineRule="auto"/>
        <w:jc w:val="both"/>
        <w:rPr>
          <w:rFonts w:ascii="Times New Roman" w:hAnsi="Times New Roman" w:cs="Times New Roman"/>
          <w:sz w:val="24"/>
          <w:szCs w:val="24"/>
        </w:rPr>
      </w:pPr>
      <w:r w:rsidRPr="007B05C3">
        <w:rPr>
          <w:rFonts w:ascii="Times New Roman" w:hAnsi="Times New Roman" w:cs="Times New Roman"/>
          <w:sz w:val="24"/>
          <w:szCs w:val="24"/>
        </w:rPr>
        <w:t>Mõju kirjeldus ja olulisus</w:t>
      </w:r>
      <w:r w:rsidRPr="00F02147">
        <w:rPr>
          <w:rFonts w:ascii="Times New Roman" w:hAnsi="Times New Roman" w:cs="Times New Roman"/>
          <w:sz w:val="24"/>
          <w:szCs w:val="24"/>
        </w:rPr>
        <w:t>: Eelnõus kavandatava muudatusega sätestatakse isikunime muutmisel piirang, mis näeb ette, et</w:t>
      </w:r>
      <w:r w:rsidRPr="00F02147" w:rsidDel="003C384E">
        <w:rPr>
          <w:rFonts w:ascii="Times New Roman" w:hAnsi="Times New Roman" w:cs="Times New Roman"/>
          <w:sz w:val="24"/>
          <w:szCs w:val="24"/>
        </w:rPr>
        <w:t xml:space="preserve"> </w:t>
      </w:r>
      <w:r w:rsidRPr="00F02147">
        <w:rPr>
          <w:rFonts w:ascii="Times New Roman" w:hAnsi="Times New Roman" w:cs="Times New Roman"/>
          <w:sz w:val="24"/>
          <w:szCs w:val="24"/>
        </w:rPr>
        <w:t>nime ei ole õigust muuta isikul, kes on süüdi mõistetud karistusseadustiku §</w:t>
      </w:r>
      <w:r w:rsidRPr="00F02147">
        <w:rPr>
          <w:rFonts w:ascii="Times New Roman" w:hAnsi="Times New Roman" w:cs="Times New Roman"/>
          <w:sz w:val="24"/>
          <w:szCs w:val="24"/>
        </w:rPr>
        <w:noBreakHyphen/>
        <w:t>des</w:t>
      </w:r>
      <w:r w:rsidRPr="00F02147">
        <w:rPr>
          <w:rFonts w:ascii="Times New Roman" w:hAnsi="Times New Roman" w:cs="Times New Roman"/>
          <w:b/>
          <w:sz w:val="24"/>
          <w:szCs w:val="24"/>
        </w:rPr>
        <w:t> </w:t>
      </w:r>
      <w:r w:rsidRPr="00F02147">
        <w:rPr>
          <w:rFonts w:ascii="Times New Roman" w:hAnsi="Times New Roman" w:cs="Times New Roman"/>
          <w:sz w:val="24"/>
          <w:szCs w:val="24"/>
        </w:rPr>
        <w:t>89–93</w:t>
      </w:r>
      <w:r w:rsidRPr="00F02147">
        <w:rPr>
          <w:rFonts w:ascii="Times New Roman" w:hAnsi="Times New Roman" w:cs="Times New Roman"/>
          <w:sz w:val="24"/>
          <w:szCs w:val="24"/>
          <w:vertAlign w:val="superscript"/>
        </w:rPr>
        <w:t>1</w:t>
      </w:r>
      <w:r w:rsidRPr="00F02147">
        <w:rPr>
          <w:rFonts w:ascii="Times New Roman" w:hAnsi="Times New Roman" w:cs="Times New Roman"/>
          <w:sz w:val="24"/>
          <w:szCs w:val="24"/>
        </w:rPr>
        <w:t>, 95–114, § 133 lõigetes 1 ja 2, §-des 133</w:t>
      </w:r>
      <w:r w:rsidRPr="00F02147">
        <w:rPr>
          <w:rFonts w:ascii="Times New Roman" w:hAnsi="Times New Roman" w:cs="Times New Roman"/>
          <w:sz w:val="24"/>
          <w:szCs w:val="24"/>
          <w:vertAlign w:val="superscript"/>
        </w:rPr>
        <w:t>1</w:t>
      </w:r>
      <w:r w:rsidRPr="00F02147">
        <w:rPr>
          <w:rFonts w:ascii="Times New Roman" w:hAnsi="Times New Roman" w:cs="Times New Roman"/>
          <w:sz w:val="24"/>
          <w:szCs w:val="24"/>
        </w:rPr>
        <w:t>–133</w:t>
      </w:r>
      <w:r w:rsidRPr="00F02147">
        <w:rPr>
          <w:rFonts w:ascii="Times New Roman" w:hAnsi="Times New Roman" w:cs="Times New Roman"/>
          <w:sz w:val="24"/>
          <w:szCs w:val="24"/>
          <w:vertAlign w:val="superscript"/>
        </w:rPr>
        <w:t>3</w:t>
      </w:r>
      <w:r w:rsidRPr="00F02147">
        <w:rPr>
          <w:rFonts w:ascii="Times New Roman" w:hAnsi="Times New Roman" w:cs="Times New Roman"/>
          <w:sz w:val="24"/>
          <w:szCs w:val="24"/>
        </w:rPr>
        <w:t>, § 134 lõikes 2, §</w:t>
      </w:r>
      <w:r w:rsidRPr="00F02147">
        <w:rPr>
          <w:rFonts w:ascii="Times New Roman" w:hAnsi="Times New Roman" w:cs="Times New Roman"/>
          <w:sz w:val="24"/>
          <w:szCs w:val="24"/>
        </w:rPr>
        <w:noBreakHyphen/>
        <w:t>s 135 või 141, § 141</w:t>
      </w:r>
      <w:r w:rsidRPr="00F02147">
        <w:rPr>
          <w:rFonts w:ascii="Times New Roman" w:hAnsi="Times New Roman" w:cs="Times New Roman"/>
          <w:sz w:val="24"/>
          <w:szCs w:val="24"/>
          <w:vertAlign w:val="superscript"/>
        </w:rPr>
        <w:t>1</w:t>
      </w:r>
      <w:r w:rsidRPr="00F02147">
        <w:rPr>
          <w:rFonts w:ascii="Times New Roman" w:hAnsi="Times New Roman" w:cs="Times New Roman"/>
          <w:sz w:val="24"/>
          <w:szCs w:val="24"/>
        </w:rPr>
        <w:t>, § 143 lõigetes 1 ja 2, § 143</w:t>
      </w:r>
      <w:r w:rsidRPr="00F02147">
        <w:rPr>
          <w:rFonts w:ascii="Times New Roman" w:hAnsi="Times New Roman" w:cs="Times New Roman"/>
          <w:sz w:val="24"/>
          <w:szCs w:val="24"/>
          <w:vertAlign w:val="superscript"/>
        </w:rPr>
        <w:t>2</w:t>
      </w:r>
      <w:r w:rsidRPr="00F02147">
        <w:rPr>
          <w:rFonts w:ascii="Times New Roman" w:hAnsi="Times New Roman" w:cs="Times New Roman"/>
          <w:sz w:val="24"/>
          <w:szCs w:val="24"/>
        </w:rPr>
        <w:t>, §</w:t>
      </w:r>
      <w:r w:rsidRPr="00F02147">
        <w:rPr>
          <w:rFonts w:ascii="Times New Roman" w:hAnsi="Times New Roman" w:cs="Times New Roman"/>
          <w:sz w:val="24"/>
          <w:szCs w:val="24"/>
        </w:rPr>
        <w:noBreakHyphen/>
        <w:t>des 144–145</w:t>
      </w:r>
      <w:r w:rsidRPr="00F02147">
        <w:rPr>
          <w:rFonts w:ascii="Times New Roman" w:hAnsi="Times New Roman" w:cs="Times New Roman"/>
          <w:sz w:val="24"/>
          <w:szCs w:val="24"/>
          <w:vertAlign w:val="superscript"/>
        </w:rPr>
        <w:t>1</w:t>
      </w:r>
      <w:r w:rsidRPr="00F02147">
        <w:rPr>
          <w:rFonts w:ascii="Times New Roman" w:hAnsi="Times New Roman" w:cs="Times New Roman"/>
          <w:sz w:val="24"/>
          <w:szCs w:val="24"/>
        </w:rPr>
        <w:t>, 175, 175</w:t>
      </w:r>
      <w:r w:rsidRPr="00F02147">
        <w:rPr>
          <w:rFonts w:ascii="Times New Roman" w:hAnsi="Times New Roman" w:cs="Times New Roman"/>
          <w:sz w:val="24"/>
          <w:szCs w:val="24"/>
          <w:vertAlign w:val="superscript"/>
        </w:rPr>
        <w:t>1</w:t>
      </w:r>
      <w:r w:rsidRPr="00F02147">
        <w:rPr>
          <w:rFonts w:ascii="Times New Roman" w:hAnsi="Times New Roman" w:cs="Times New Roman"/>
          <w:sz w:val="24"/>
          <w:szCs w:val="24"/>
        </w:rPr>
        <w:t>, 178–179, 184, 185, 187, § 209 lõikes 2, §-des 231–237</w:t>
      </w:r>
      <w:r w:rsidRPr="00F02147">
        <w:rPr>
          <w:rFonts w:ascii="Times New Roman" w:hAnsi="Times New Roman" w:cs="Times New Roman"/>
          <w:sz w:val="24"/>
          <w:szCs w:val="24"/>
          <w:vertAlign w:val="superscript"/>
        </w:rPr>
        <w:t>6</w:t>
      </w:r>
      <w:r w:rsidRPr="00F02147">
        <w:rPr>
          <w:rFonts w:ascii="Times New Roman" w:hAnsi="Times New Roman" w:cs="Times New Roman"/>
          <w:sz w:val="24"/>
          <w:szCs w:val="24"/>
        </w:rPr>
        <w:t>, 255, 256, 268, 394, 403–405 sätestatud süüteo toimepanemise eest, kui selle süüteo eest isiku karistusandmed ei ole karistusregistrist kustutatud.</w:t>
      </w:r>
    </w:p>
    <w:p w:rsidRPr="00F02147" w:rsidR="00503A7C" w:rsidP="00F02147" w:rsidRDefault="00503A7C" w14:paraId="2C804251" w14:textId="77777777">
      <w:pPr>
        <w:spacing w:after="0" w:line="240" w:lineRule="auto"/>
        <w:jc w:val="both"/>
        <w:rPr>
          <w:rFonts w:ascii="Times New Roman" w:hAnsi="Times New Roman" w:cs="Times New Roman"/>
          <w:sz w:val="24"/>
          <w:szCs w:val="24"/>
        </w:rPr>
      </w:pPr>
    </w:p>
    <w:p w:rsidRPr="00F02147" w:rsidR="00503A7C" w:rsidP="00F02147" w:rsidRDefault="002E00FA" w14:paraId="434D6336" w14:textId="1486350C">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 xml:space="preserve">Käesoleval juhul on piiratud teatud süütegusid toimepannud inimeste vabadust oma nime muuta ehk on piiratud nende isikute põhiõigust vabale eneseteostusele. </w:t>
      </w:r>
      <w:commentRangeStart w:id="41"/>
      <w:r w:rsidRPr="00F02147">
        <w:rPr>
          <w:rFonts w:ascii="Times New Roman" w:hAnsi="Times New Roman" w:cs="Times New Roman"/>
          <w:sz w:val="24"/>
          <w:szCs w:val="24"/>
        </w:rPr>
        <w:t xml:space="preserve">Sihtrühma suurust võib hinnata väikeseks, sest </w:t>
      </w:r>
      <w:proofErr w:type="spellStart"/>
      <w:r w:rsidRPr="00F02147">
        <w:rPr>
          <w:rFonts w:ascii="Times New Roman" w:hAnsi="Times New Roman" w:cs="Times New Roman"/>
          <w:sz w:val="24"/>
          <w:szCs w:val="24"/>
        </w:rPr>
        <w:t>KarS</w:t>
      </w:r>
      <w:r w:rsidRPr="00F02147">
        <w:rPr>
          <w:rFonts w:ascii="Times New Roman" w:hAnsi="Times New Roman" w:cs="Times New Roman"/>
          <w:sz w:val="24"/>
          <w:szCs w:val="24"/>
        </w:rPr>
        <w:noBreakHyphen/>
        <w:t>i</w:t>
      </w:r>
      <w:proofErr w:type="spellEnd"/>
      <w:r w:rsidRPr="00F02147">
        <w:rPr>
          <w:rFonts w:ascii="Times New Roman" w:hAnsi="Times New Roman" w:cs="Times New Roman"/>
          <w:sz w:val="24"/>
          <w:szCs w:val="24"/>
        </w:rPr>
        <w:t xml:space="preserve"> eespool loetletud paragrahvide alusel süüdimõistetud inimesi on vähem kui 5% elanikest.</w:t>
      </w:r>
      <w:commentRangeEnd w:id="41"/>
      <w:r w:rsidRPr="00F02147" w:rsidR="00635D39">
        <w:rPr>
          <w:rStyle w:val="CommentReference"/>
          <w:rFonts w:ascii="Times New Roman" w:hAnsi="Times New Roman" w:cs="Times New Roman"/>
          <w:sz w:val="24"/>
          <w:szCs w:val="24"/>
        </w:rPr>
        <w:commentReference w:id="41"/>
      </w:r>
      <w:r w:rsidRPr="00F02147">
        <w:rPr>
          <w:rFonts w:ascii="Times New Roman" w:hAnsi="Times New Roman" w:cs="Times New Roman"/>
          <w:sz w:val="24"/>
          <w:szCs w:val="24"/>
        </w:rPr>
        <w:t xml:space="preserve"> Täieliku statistikat selle kohta, kui palju taotlusi esitasid uue isikunime saamiseks inimesed, kes on süüdimõistetud vähemalt ühes </w:t>
      </w:r>
      <w:proofErr w:type="spellStart"/>
      <w:r w:rsidRPr="00F02147">
        <w:rPr>
          <w:rFonts w:ascii="Times New Roman" w:hAnsi="Times New Roman" w:cs="Times New Roman"/>
          <w:sz w:val="24"/>
          <w:szCs w:val="24"/>
        </w:rPr>
        <w:t>KarS</w:t>
      </w:r>
      <w:r w:rsidRPr="00F02147">
        <w:rPr>
          <w:rFonts w:ascii="Times New Roman" w:hAnsi="Times New Roman" w:cs="Times New Roman"/>
          <w:sz w:val="24"/>
          <w:szCs w:val="24"/>
        </w:rPr>
        <w:noBreakHyphen/>
        <w:t>i</w:t>
      </w:r>
      <w:proofErr w:type="spellEnd"/>
      <w:r w:rsidRPr="00F02147">
        <w:rPr>
          <w:rFonts w:ascii="Times New Roman" w:hAnsi="Times New Roman" w:cs="Times New Roman"/>
          <w:sz w:val="24"/>
          <w:szCs w:val="24"/>
        </w:rPr>
        <w:t xml:space="preserve"> eespool loetletud paragrahvidest, ei ole võimalik olnud teha, kuivõrd andmeid uue isikunime taotleja karistuste kohta ei kogutud ega arvestatud uue isikunime andmise menetluses. Mõju ulatus on suur, sest piirangu jõustumisel ei ole nendel inimestel, kes on vastavates </w:t>
      </w:r>
      <w:proofErr w:type="spellStart"/>
      <w:r w:rsidRPr="00F02147">
        <w:rPr>
          <w:rFonts w:ascii="Times New Roman" w:hAnsi="Times New Roman" w:cs="Times New Roman"/>
          <w:sz w:val="24"/>
          <w:szCs w:val="24"/>
        </w:rPr>
        <w:t>KarS</w:t>
      </w:r>
      <w:r w:rsidRPr="00F02147">
        <w:rPr>
          <w:rFonts w:ascii="Times New Roman" w:hAnsi="Times New Roman" w:cs="Times New Roman"/>
          <w:sz w:val="24"/>
          <w:szCs w:val="24"/>
        </w:rPr>
        <w:noBreakHyphen/>
        <w:t>i</w:t>
      </w:r>
      <w:proofErr w:type="spellEnd"/>
      <w:r w:rsidRPr="00F02147">
        <w:rPr>
          <w:rFonts w:ascii="Times New Roman" w:hAnsi="Times New Roman" w:cs="Times New Roman"/>
          <w:sz w:val="24"/>
          <w:szCs w:val="24"/>
        </w:rPr>
        <w:t xml:space="preserve"> paragrahvides süüdi mõistetud ja kelle karistusandmeid ei ole karistusregistrist kustutatud, võimalik uut isikunime nime muutmise korras taotleda. Samas on süüdimõistetud inimestel võimalik võtta endale uus perekonnanimi abiel</w:t>
      </w:r>
      <w:r w:rsidRPr="00F02147" w:rsidR="00BE6B3F">
        <w:rPr>
          <w:rFonts w:ascii="Times New Roman" w:hAnsi="Times New Roman" w:cs="Times New Roman"/>
          <w:sz w:val="24"/>
          <w:szCs w:val="24"/>
        </w:rPr>
        <w:t>u sõlmimisel või</w:t>
      </w:r>
      <w:r w:rsidRPr="00F02147">
        <w:rPr>
          <w:rFonts w:ascii="Times New Roman" w:hAnsi="Times New Roman" w:cs="Times New Roman"/>
          <w:sz w:val="24"/>
          <w:szCs w:val="24"/>
        </w:rPr>
        <w:t xml:space="preserve"> lahutamise</w:t>
      </w:r>
      <w:r w:rsidRPr="00F02147" w:rsidR="00753F46">
        <w:rPr>
          <w:rFonts w:ascii="Times New Roman" w:hAnsi="Times New Roman" w:cs="Times New Roman"/>
          <w:sz w:val="24"/>
          <w:szCs w:val="24"/>
        </w:rPr>
        <w:t>l, kooselulepingu sõlmimisel või selle lõpetamisel.</w:t>
      </w:r>
      <w:r w:rsidRPr="00F02147">
        <w:rPr>
          <w:rFonts w:ascii="Times New Roman" w:hAnsi="Times New Roman" w:cs="Times New Roman"/>
          <w:sz w:val="24"/>
          <w:szCs w:val="24"/>
        </w:rPr>
        <w:t xml:space="preserve"> </w:t>
      </w:r>
      <w:commentRangeStart w:id="42"/>
      <w:r w:rsidRPr="00F02147">
        <w:rPr>
          <w:rFonts w:ascii="Times New Roman" w:hAnsi="Times New Roman" w:cs="Times New Roman"/>
          <w:sz w:val="24"/>
          <w:szCs w:val="24"/>
        </w:rPr>
        <w:t xml:space="preserve">Piirang ei kohaldu juhul, kui </w:t>
      </w:r>
      <w:r w:rsidRPr="00F02147" w:rsidR="00753F46">
        <w:rPr>
          <w:rFonts w:ascii="Times New Roman" w:hAnsi="Times New Roman" w:cs="Times New Roman"/>
          <w:sz w:val="24"/>
          <w:szCs w:val="24"/>
        </w:rPr>
        <w:t>süütegu on toime pandud alaealisena</w:t>
      </w:r>
      <w:commentRangeEnd w:id="42"/>
      <w:r w:rsidRPr="00F02147" w:rsidR="00EA5F3E">
        <w:rPr>
          <w:rStyle w:val="CommentReference"/>
          <w:rFonts w:ascii="Times New Roman" w:hAnsi="Times New Roman" w:cs="Times New Roman"/>
          <w:sz w:val="24"/>
          <w:szCs w:val="24"/>
        </w:rPr>
        <w:commentReference w:id="42"/>
      </w:r>
      <w:r w:rsidRPr="00F02147" w:rsidR="00753F46">
        <w:rPr>
          <w:rFonts w:ascii="Times New Roman" w:hAnsi="Times New Roman" w:cs="Times New Roman"/>
          <w:sz w:val="24"/>
          <w:szCs w:val="24"/>
        </w:rPr>
        <w:t>.</w:t>
      </w:r>
    </w:p>
    <w:p w:rsidRPr="00F02147" w:rsidR="00503A7C" w:rsidP="00F02147" w:rsidRDefault="00503A7C" w14:paraId="35517CD3" w14:textId="77777777">
      <w:pPr>
        <w:spacing w:after="0" w:line="240" w:lineRule="auto"/>
        <w:jc w:val="both"/>
        <w:rPr>
          <w:rFonts w:ascii="Times New Roman" w:hAnsi="Times New Roman" w:cs="Times New Roman"/>
          <w:sz w:val="24"/>
          <w:szCs w:val="24"/>
        </w:rPr>
      </w:pPr>
    </w:p>
    <w:p w:rsidRPr="00F02147" w:rsidR="002E00FA" w:rsidP="00F02147" w:rsidRDefault="002E00FA" w14:paraId="6555F251" w14:textId="3862A8E3">
      <w:pPr>
        <w:autoSpaceDN w:val="0"/>
        <w:adjustRightInd w:val="0"/>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Mõju avaldumise sagedust võib hinnata väikeseks, sest kokkupuude muudatusega kaasneva mõjuga ei ole igapäevane, kuna uue isikunime andmise taotlusi esitab inimene oma elus üldiselt mitte üldse või pigem harva. Muudatusega kaasneb sihtrühmale ebasoovitav mõju, sest see piirab süüdimõistetud inimesi</w:t>
      </w:r>
      <w:r w:rsidR="0014531F">
        <w:rPr>
          <w:rFonts w:ascii="Times New Roman" w:hAnsi="Times New Roman" w:cs="Times New Roman"/>
          <w:sz w:val="24"/>
          <w:szCs w:val="24"/>
        </w:rPr>
        <w:t xml:space="preserve">, </w:t>
      </w:r>
      <w:r w:rsidRPr="00F02147">
        <w:rPr>
          <w:rFonts w:ascii="Times New Roman" w:hAnsi="Times New Roman" w:cs="Times New Roman"/>
          <w:sz w:val="24"/>
          <w:szCs w:val="24"/>
        </w:rPr>
        <w:t>pärast muudatuse jõustumist ei ole neil võimalik uut isikunime taotleda seni, kuni nende karistusandmed ei ole karistusregistrist kustutatud. Ebasoovitava mõju kaasnemise riski võib hinnata suureks, sest tegemist on olulise piiranguga inimese enesemääramise õigusele. Samas ei ole kehtestav piirang absoluutne piirang ja on vajalik, et kaitsta nii avalikkuse kui ka eraisikute huve. Uut isikunime ei või taotleda üksnes need inimesed, kes on seaduses kindlaksmääratud paragrahvides süüdi mõistetud. Piirang ei kohaldu mistahes süüteo toime pannud inimeste suhtes. Raskes kuriteos süüdi mõistetud inimene võib uut isikunime taotleda pärast seda, kui andmed tema karistuse kohta on karistusregistrist kustutatud. Mõju hindamise kriteeriumide alusel on mõju oluline.</w:t>
      </w:r>
    </w:p>
    <w:p w:rsidR="00C22430" w:rsidP="00F02147" w:rsidRDefault="00C22430" w14:paraId="43238657" w14:textId="77777777">
      <w:pPr>
        <w:autoSpaceDN w:val="0"/>
        <w:adjustRightInd w:val="0"/>
        <w:spacing w:after="0" w:line="240" w:lineRule="auto"/>
        <w:jc w:val="both"/>
        <w:rPr>
          <w:rFonts w:ascii="Times New Roman" w:hAnsi="Times New Roman" w:cs="Times New Roman"/>
          <w:sz w:val="24"/>
          <w:szCs w:val="24"/>
        </w:rPr>
      </w:pPr>
    </w:p>
    <w:p w:rsidR="00C22430" w:rsidP="00F02147" w:rsidRDefault="00C22430" w14:paraId="459170BA" w14:textId="561B4E36">
      <w:pPr>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Mõju sihtrühm: süüdimõistetud isikud, kellel on </w:t>
      </w:r>
      <w:r w:rsidR="00874305">
        <w:rPr>
          <w:rFonts w:ascii="Times New Roman" w:hAnsi="Times New Roman" w:cs="Times New Roman"/>
          <w:sz w:val="24"/>
          <w:szCs w:val="24"/>
        </w:rPr>
        <w:t>tähtajatu</w:t>
      </w:r>
      <w:r>
        <w:rPr>
          <w:rFonts w:ascii="Times New Roman" w:hAnsi="Times New Roman" w:cs="Times New Roman"/>
          <w:sz w:val="24"/>
          <w:szCs w:val="24"/>
        </w:rPr>
        <w:t xml:space="preserve"> piirang isikunime muutmiseks</w:t>
      </w:r>
    </w:p>
    <w:p w:rsidR="00C22430" w:rsidP="00F02147" w:rsidRDefault="00C22430" w14:paraId="308A7BC6" w14:textId="77777777">
      <w:pPr>
        <w:autoSpaceDN w:val="0"/>
        <w:adjustRightInd w:val="0"/>
        <w:spacing w:after="0" w:line="240" w:lineRule="auto"/>
        <w:jc w:val="both"/>
        <w:rPr>
          <w:rFonts w:ascii="Times New Roman" w:hAnsi="Times New Roman" w:cs="Times New Roman"/>
          <w:sz w:val="24"/>
          <w:szCs w:val="24"/>
        </w:rPr>
      </w:pPr>
    </w:p>
    <w:p w:rsidRPr="00F02147" w:rsidR="0005222D" w:rsidP="0005222D" w:rsidRDefault="0005222D" w14:paraId="54E36FDE" w14:textId="08503FCE">
      <w:pPr>
        <w:spacing w:after="0" w:line="240" w:lineRule="auto"/>
        <w:jc w:val="both"/>
        <w:rPr>
          <w:rFonts w:ascii="Times New Roman" w:hAnsi="Times New Roman" w:cs="Times New Roman"/>
          <w:sz w:val="24"/>
          <w:szCs w:val="24"/>
        </w:rPr>
      </w:pPr>
      <w:r w:rsidRPr="007B05C3">
        <w:rPr>
          <w:rFonts w:ascii="Times New Roman" w:hAnsi="Times New Roman" w:cs="Times New Roman"/>
          <w:sz w:val="24"/>
          <w:szCs w:val="24"/>
        </w:rPr>
        <w:t>Mõju kirjeldus ja olulisus</w:t>
      </w:r>
      <w:r w:rsidRPr="00F02147">
        <w:rPr>
          <w:rFonts w:ascii="Times New Roman" w:hAnsi="Times New Roman" w:cs="Times New Roman"/>
          <w:sz w:val="24"/>
          <w:szCs w:val="24"/>
        </w:rPr>
        <w:t xml:space="preserve">: Eelnõus kavandatava muudatusega sätestatakse isikunime muutmisel piirang, mis näeb ette, et nime ei ole õigust muuta isikul, kes on süüdi mõistetud </w:t>
      </w:r>
      <w:r>
        <w:rPr>
          <w:rFonts w:ascii="Times New Roman" w:hAnsi="Times New Roman" w:cs="Times New Roman"/>
          <w:sz w:val="24"/>
          <w:szCs w:val="24"/>
        </w:rPr>
        <w:t>alaealise suhtes seksuaalkuriteo</w:t>
      </w:r>
      <w:r w:rsidRPr="00F02147">
        <w:rPr>
          <w:rFonts w:ascii="Times New Roman" w:hAnsi="Times New Roman" w:cs="Times New Roman"/>
          <w:sz w:val="24"/>
          <w:szCs w:val="24"/>
        </w:rPr>
        <w:t xml:space="preserve"> toimepanemise eest</w:t>
      </w:r>
      <w:r>
        <w:rPr>
          <w:rFonts w:ascii="Times New Roman" w:hAnsi="Times New Roman" w:cs="Times New Roman"/>
          <w:sz w:val="24"/>
          <w:szCs w:val="24"/>
        </w:rPr>
        <w:t xml:space="preserve">. Nimetatud piirang on </w:t>
      </w:r>
      <w:r w:rsidR="00874305">
        <w:rPr>
          <w:rFonts w:ascii="Times New Roman" w:hAnsi="Times New Roman" w:cs="Times New Roman"/>
          <w:sz w:val="24"/>
          <w:szCs w:val="24"/>
        </w:rPr>
        <w:t>tähtajatu.</w:t>
      </w:r>
      <w:r>
        <w:rPr>
          <w:rFonts w:ascii="Times New Roman" w:hAnsi="Times New Roman" w:cs="Times New Roman"/>
          <w:sz w:val="24"/>
          <w:szCs w:val="24"/>
        </w:rPr>
        <w:t xml:space="preserve"> </w:t>
      </w:r>
    </w:p>
    <w:p w:rsidRPr="00F02147" w:rsidR="0005222D" w:rsidP="0005222D" w:rsidRDefault="0005222D" w14:paraId="344767AC" w14:textId="77777777">
      <w:pPr>
        <w:spacing w:after="0" w:line="240" w:lineRule="auto"/>
        <w:jc w:val="both"/>
        <w:rPr>
          <w:rFonts w:ascii="Times New Roman" w:hAnsi="Times New Roman" w:cs="Times New Roman"/>
          <w:sz w:val="24"/>
          <w:szCs w:val="24"/>
        </w:rPr>
      </w:pPr>
    </w:p>
    <w:p w:rsidRPr="00F02147" w:rsidR="0005222D" w:rsidP="0005222D" w:rsidRDefault="0005222D" w14:paraId="32610B06" w14:textId="0B7EF9F5">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Käesoleval juhul on piiratud teatud süütegusid toimepannud inimeste vabadust oma nime muuta ehk on piiratud nende isikute põhiõigust vabale eneseteostusele</w:t>
      </w:r>
      <w:commentRangeStart w:id="43"/>
      <w:r w:rsidRPr="00F02147">
        <w:rPr>
          <w:rFonts w:ascii="Times New Roman" w:hAnsi="Times New Roman" w:cs="Times New Roman"/>
          <w:sz w:val="24"/>
          <w:szCs w:val="24"/>
        </w:rPr>
        <w:t xml:space="preserve">. Sihtrühma suurust võib hinnata väikeseks, sest </w:t>
      </w:r>
      <w:r>
        <w:rPr>
          <w:rFonts w:ascii="Times New Roman" w:hAnsi="Times New Roman" w:cs="Times New Roman"/>
          <w:sz w:val="24"/>
          <w:szCs w:val="24"/>
        </w:rPr>
        <w:t>alaealise suhtes seksuaalkuriteos</w:t>
      </w:r>
      <w:r w:rsidRPr="00F02147">
        <w:rPr>
          <w:rFonts w:ascii="Times New Roman" w:hAnsi="Times New Roman" w:cs="Times New Roman"/>
          <w:sz w:val="24"/>
          <w:szCs w:val="24"/>
        </w:rPr>
        <w:t xml:space="preserve"> süüdimõistetud inimesi on vähem kui 5% elanikest. </w:t>
      </w:r>
      <w:commentRangeEnd w:id="43"/>
      <w:r w:rsidRPr="00F02147" w:rsidR="00E86B55">
        <w:rPr>
          <w:rStyle w:val="CommentReference"/>
          <w:rFonts w:ascii="Times New Roman" w:hAnsi="Times New Roman" w:cs="Times New Roman"/>
          <w:sz w:val="24"/>
          <w:szCs w:val="24"/>
        </w:rPr>
        <w:commentReference w:id="43"/>
      </w:r>
      <w:r w:rsidRPr="00F02147">
        <w:rPr>
          <w:rFonts w:ascii="Times New Roman" w:hAnsi="Times New Roman" w:cs="Times New Roman"/>
          <w:sz w:val="24"/>
          <w:szCs w:val="24"/>
        </w:rPr>
        <w:t xml:space="preserve">Täieliku statistikat selle kohta, kui palju taotlusi esitasid uue isikunime saamiseks inimesed, kes on süüdimõistetud </w:t>
      </w:r>
      <w:r>
        <w:rPr>
          <w:rFonts w:ascii="Times New Roman" w:hAnsi="Times New Roman" w:cs="Times New Roman"/>
          <w:sz w:val="24"/>
          <w:szCs w:val="24"/>
        </w:rPr>
        <w:t>alaealise suhtes toimepandud seksuaalkuriteos</w:t>
      </w:r>
      <w:r w:rsidRPr="00F02147">
        <w:rPr>
          <w:rFonts w:ascii="Times New Roman" w:hAnsi="Times New Roman" w:cs="Times New Roman"/>
          <w:sz w:val="24"/>
          <w:szCs w:val="24"/>
        </w:rPr>
        <w:t xml:space="preserve"> ei ole võimalik olnud teha, kuivõrd andmeid uue isikunime taotleja karistuste kohta ei kogutud ega arvestatud uue isikunime andmise menetluses. Mõju ulatus on suur, sest piirangu jõustumisel ei ole nendel inimestel, </w:t>
      </w:r>
      <w:r>
        <w:rPr>
          <w:rFonts w:ascii="Times New Roman" w:hAnsi="Times New Roman" w:cs="Times New Roman"/>
          <w:sz w:val="24"/>
          <w:szCs w:val="24"/>
        </w:rPr>
        <w:t>kes on</w:t>
      </w:r>
      <w:r w:rsidRPr="00F02147">
        <w:rPr>
          <w:rFonts w:ascii="Times New Roman" w:hAnsi="Times New Roman" w:cs="Times New Roman"/>
          <w:sz w:val="24"/>
          <w:szCs w:val="24"/>
        </w:rPr>
        <w:t xml:space="preserve"> süüdi mõistetud </w:t>
      </w:r>
      <w:r>
        <w:rPr>
          <w:rFonts w:ascii="Times New Roman" w:hAnsi="Times New Roman" w:cs="Times New Roman"/>
          <w:sz w:val="24"/>
          <w:szCs w:val="24"/>
        </w:rPr>
        <w:t xml:space="preserve">alaealise suhtes toimepandud seksuaalkuriteos </w:t>
      </w:r>
      <w:r w:rsidRPr="00F02147">
        <w:rPr>
          <w:rFonts w:ascii="Times New Roman" w:hAnsi="Times New Roman" w:cs="Times New Roman"/>
          <w:sz w:val="24"/>
          <w:szCs w:val="24"/>
        </w:rPr>
        <w:t>võimalik uut isikunime nime muutmise korras taotleda</w:t>
      </w:r>
      <w:r>
        <w:rPr>
          <w:rFonts w:ascii="Times New Roman" w:hAnsi="Times New Roman" w:cs="Times New Roman"/>
          <w:sz w:val="24"/>
          <w:szCs w:val="24"/>
        </w:rPr>
        <w:t xml:space="preserve"> </w:t>
      </w:r>
      <w:r w:rsidR="00F919F5">
        <w:rPr>
          <w:rFonts w:ascii="Times New Roman" w:hAnsi="Times New Roman" w:cs="Times New Roman"/>
          <w:sz w:val="24"/>
          <w:szCs w:val="24"/>
        </w:rPr>
        <w:t>tähtajatult</w:t>
      </w:r>
      <w:r w:rsidRPr="00F02147">
        <w:rPr>
          <w:rFonts w:ascii="Times New Roman" w:hAnsi="Times New Roman" w:cs="Times New Roman"/>
          <w:sz w:val="24"/>
          <w:szCs w:val="24"/>
        </w:rPr>
        <w:t xml:space="preserve">. Samas on süüdimõistetud inimestel võimalik võtta endale uus perekonnanimi abielu sõlmimisel või lahutamisel, kooselulepingu sõlmimisel või selle lõpetamisel. </w:t>
      </w:r>
      <w:commentRangeStart w:id="44"/>
      <w:r w:rsidRPr="00F02147">
        <w:rPr>
          <w:rFonts w:ascii="Times New Roman" w:hAnsi="Times New Roman" w:cs="Times New Roman"/>
          <w:sz w:val="24"/>
          <w:szCs w:val="24"/>
        </w:rPr>
        <w:t>Piirang ei kohaldu juhul, kui süütegu on toime pandud alaealisena.</w:t>
      </w:r>
      <w:commentRangeEnd w:id="44"/>
      <w:r w:rsidRPr="00F02147" w:rsidR="003F6518">
        <w:rPr>
          <w:rStyle w:val="CommentReference"/>
          <w:rFonts w:ascii="Times New Roman" w:hAnsi="Times New Roman" w:cs="Times New Roman"/>
          <w:sz w:val="24"/>
          <w:szCs w:val="24"/>
        </w:rPr>
        <w:commentReference w:id="44"/>
      </w:r>
    </w:p>
    <w:p w:rsidRPr="00F02147" w:rsidR="0005222D" w:rsidP="0005222D" w:rsidRDefault="0005222D" w14:paraId="4FF0C157" w14:textId="77777777">
      <w:pPr>
        <w:spacing w:after="0" w:line="240" w:lineRule="auto"/>
        <w:jc w:val="both"/>
        <w:rPr>
          <w:rFonts w:ascii="Times New Roman" w:hAnsi="Times New Roman" w:cs="Times New Roman"/>
          <w:sz w:val="24"/>
          <w:szCs w:val="24"/>
        </w:rPr>
      </w:pPr>
    </w:p>
    <w:p w:rsidR="0005222D" w:rsidP="0005222D" w:rsidRDefault="0005222D" w14:paraId="6236107A" w14:textId="21BE56F6">
      <w:pPr>
        <w:autoSpaceDN w:val="0"/>
        <w:adjustRightInd w:val="0"/>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 xml:space="preserve">Mõju avaldumise sagedust võib hinnata väikeseks, sest kokkupuude muudatusega kaasneva mõjuga ei ole igapäevane, kuna uue isikunime andmise taotlusi esitab inimene oma elus üldiselt mitte üldse või pigem harva. Muudatusega kaasneb sihtrühmale ebasoovitav mõju, sest see piirab </w:t>
      </w:r>
      <w:r>
        <w:rPr>
          <w:rFonts w:ascii="Times New Roman" w:hAnsi="Times New Roman" w:cs="Times New Roman"/>
          <w:sz w:val="24"/>
          <w:szCs w:val="24"/>
        </w:rPr>
        <w:t xml:space="preserve">alaealise suhtes seksuaalkuriteos </w:t>
      </w:r>
      <w:r w:rsidRPr="00F02147">
        <w:rPr>
          <w:rFonts w:ascii="Times New Roman" w:hAnsi="Times New Roman" w:cs="Times New Roman"/>
          <w:sz w:val="24"/>
          <w:szCs w:val="24"/>
        </w:rPr>
        <w:t>süüdimõistetud inimesi</w:t>
      </w:r>
      <w:r>
        <w:rPr>
          <w:rFonts w:ascii="Times New Roman" w:hAnsi="Times New Roman" w:cs="Times New Roman"/>
          <w:sz w:val="24"/>
          <w:szCs w:val="24"/>
        </w:rPr>
        <w:t xml:space="preserve">, </w:t>
      </w:r>
      <w:r w:rsidRPr="00F02147">
        <w:rPr>
          <w:rFonts w:ascii="Times New Roman" w:hAnsi="Times New Roman" w:cs="Times New Roman"/>
          <w:sz w:val="24"/>
          <w:szCs w:val="24"/>
        </w:rPr>
        <w:t>pärast muudatuse jõustumist ei ole neil võimalik uut isikunime taotleda</w:t>
      </w:r>
      <w:r>
        <w:rPr>
          <w:rFonts w:ascii="Times New Roman" w:hAnsi="Times New Roman" w:cs="Times New Roman"/>
          <w:sz w:val="24"/>
          <w:szCs w:val="24"/>
        </w:rPr>
        <w:t xml:space="preserve"> ning se</w:t>
      </w:r>
      <w:r w:rsidR="00A17221">
        <w:rPr>
          <w:rFonts w:ascii="Times New Roman" w:hAnsi="Times New Roman" w:cs="Times New Roman"/>
          <w:sz w:val="24"/>
          <w:szCs w:val="24"/>
        </w:rPr>
        <w:t xml:space="preserve">e piirang on </w:t>
      </w:r>
      <w:r w:rsidR="00874305">
        <w:rPr>
          <w:rFonts w:ascii="Times New Roman" w:hAnsi="Times New Roman" w:cs="Times New Roman"/>
          <w:sz w:val="24"/>
          <w:szCs w:val="24"/>
        </w:rPr>
        <w:t>tähtajatu</w:t>
      </w:r>
      <w:r w:rsidRPr="00F02147">
        <w:rPr>
          <w:rFonts w:ascii="Times New Roman" w:hAnsi="Times New Roman" w:cs="Times New Roman"/>
          <w:sz w:val="24"/>
          <w:szCs w:val="24"/>
        </w:rPr>
        <w:t>. Ebasoovitava mõju kaasnemise riski võib hinnata suureks, sest tegemist on olulise piiranguga inimese enesemääramise õigusele. Samas on kehtestav piirang vajalik, et kaitsta nii avalikkuse kui ka eraisikute</w:t>
      </w:r>
      <w:r>
        <w:rPr>
          <w:rFonts w:ascii="Times New Roman" w:hAnsi="Times New Roman" w:cs="Times New Roman"/>
          <w:sz w:val="24"/>
          <w:szCs w:val="24"/>
        </w:rPr>
        <w:t>, eelkõige alaealiste laste</w:t>
      </w:r>
      <w:r w:rsidRPr="00F02147">
        <w:rPr>
          <w:rFonts w:ascii="Times New Roman" w:hAnsi="Times New Roman" w:cs="Times New Roman"/>
          <w:sz w:val="24"/>
          <w:szCs w:val="24"/>
        </w:rPr>
        <w:t xml:space="preserve"> huve. </w:t>
      </w:r>
      <w:commentRangeStart w:id="45"/>
      <w:r w:rsidRPr="00F02147">
        <w:rPr>
          <w:rFonts w:ascii="Times New Roman" w:hAnsi="Times New Roman" w:cs="Times New Roman"/>
          <w:sz w:val="24"/>
          <w:szCs w:val="24"/>
        </w:rPr>
        <w:t>Uu</w:t>
      </w:r>
      <w:r>
        <w:rPr>
          <w:rFonts w:ascii="Times New Roman" w:hAnsi="Times New Roman" w:cs="Times New Roman"/>
          <w:sz w:val="24"/>
          <w:szCs w:val="24"/>
        </w:rPr>
        <w:t>e</w:t>
      </w:r>
      <w:r w:rsidRPr="00F02147">
        <w:rPr>
          <w:rFonts w:ascii="Times New Roman" w:hAnsi="Times New Roman" w:cs="Times New Roman"/>
          <w:sz w:val="24"/>
          <w:szCs w:val="24"/>
        </w:rPr>
        <w:t xml:space="preserve"> isikunime</w:t>
      </w:r>
      <w:r>
        <w:rPr>
          <w:rFonts w:ascii="Times New Roman" w:hAnsi="Times New Roman" w:cs="Times New Roman"/>
          <w:sz w:val="24"/>
          <w:szCs w:val="24"/>
        </w:rPr>
        <w:t xml:space="preserve"> taotlemise </w:t>
      </w:r>
      <w:r w:rsidR="00F919F5">
        <w:rPr>
          <w:rFonts w:ascii="Times New Roman" w:hAnsi="Times New Roman" w:cs="Times New Roman"/>
          <w:sz w:val="24"/>
          <w:szCs w:val="24"/>
        </w:rPr>
        <w:t>tähtajatu</w:t>
      </w:r>
      <w:r>
        <w:rPr>
          <w:rFonts w:ascii="Times New Roman" w:hAnsi="Times New Roman" w:cs="Times New Roman"/>
          <w:sz w:val="24"/>
          <w:szCs w:val="24"/>
        </w:rPr>
        <w:t xml:space="preserve"> piirang rakendub</w:t>
      </w:r>
      <w:r w:rsidRPr="00F02147">
        <w:rPr>
          <w:rFonts w:ascii="Times New Roman" w:hAnsi="Times New Roman" w:cs="Times New Roman"/>
          <w:sz w:val="24"/>
          <w:szCs w:val="24"/>
        </w:rPr>
        <w:t xml:space="preserve"> üksnes </w:t>
      </w:r>
      <w:r>
        <w:rPr>
          <w:rFonts w:ascii="Times New Roman" w:hAnsi="Times New Roman" w:cs="Times New Roman"/>
          <w:sz w:val="24"/>
          <w:szCs w:val="24"/>
        </w:rPr>
        <w:t xml:space="preserve">nendele inimestele, kes on süüdimõistetud alaealise suhtes seksuaalkuriteo toimepanemises. </w:t>
      </w:r>
      <w:r w:rsidRPr="00F02147">
        <w:rPr>
          <w:rFonts w:ascii="Times New Roman" w:hAnsi="Times New Roman" w:cs="Times New Roman"/>
          <w:sz w:val="24"/>
          <w:szCs w:val="24"/>
        </w:rPr>
        <w:t>Piirang ei kohaldu mistahes süüteo toime pannud inimeste suhtes</w:t>
      </w:r>
      <w:r>
        <w:rPr>
          <w:rFonts w:ascii="Times New Roman" w:hAnsi="Times New Roman" w:cs="Times New Roman"/>
          <w:sz w:val="24"/>
          <w:szCs w:val="24"/>
        </w:rPr>
        <w:t xml:space="preserve"> ega ka nende isikute suhtes, kes on süüdimõistetud mõnes teises, eelnõu § 18 lõikes 2 nimetatud kuriteos</w:t>
      </w:r>
      <w:r w:rsidRPr="00F02147">
        <w:rPr>
          <w:rFonts w:ascii="Times New Roman" w:hAnsi="Times New Roman" w:cs="Times New Roman"/>
          <w:sz w:val="24"/>
          <w:szCs w:val="24"/>
        </w:rPr>
        <w:t xml:space="preserve">. </w:t>
      </w:r>
      <w:commentRangeEnd w:id="45"/>
      <w:r w:rsidRPr="00F02147" w:rsidR="00883020">
        <w:rPr>
          <w:rStyle w:val="CommentReference"/>
          <w:rFonts w:ascii="Times New Roman" w:hAnsi="Times New Roman" w:cs="Times New Roman"/>
          <w:sz w:val="24"/>
          <w:szCs w:val="24"/>
        </w:rPr>
        <w:commentReference w:id="45"/>
      </w:r>
      <w:r w:rsidRPr="00F02147">
        <w:rPr>
          <w:rFonts w:ascii="Times New Roman" w:hAnsi="Times New Roman" w:cs="Times New Roman"/>
          <w:sz w:val="24"/>
          <w:szCs w:val="24"/>
        </w:rPr>
        <w:t>Mõju hindamise kriteeriumide alusel on mõju oluline.</w:t>
      </w:r>
    </w:p>
    <w:p w:rsidRPr="00F02147" w:rsidR="00503A7C" w:rsidP="00F02147" w:rsidRDefault="00503A7C" w14:paraId="78E79E4E" w14:textId="77777777">
      <w:pPr>
        <w:autoSpaceDN w:val="0"/>
        <w:adjustRightInd w:val="0"/>
        <w:spacing w:after="0" w:line="240" w:lineRule="auto"/>
        <w:jc w:val="both"/>
        <w:rPr>
          <w:rFonts w:ascii="Times New Roman" w:hAnsi="Times New Roman" w:cs="Times New Roman"/>
          <w:sz w:val="24"/>
          <w:szCs w:val="24"/>
        </w:rPr>
      </w:pPr>
    </w:p>
    <w:p w:rsidRPr="00F02147" w:rsidR="002E00FA" w:rsidP="00F02147" w:rsidRDefault="002E00FA" w14:paraId="2D3E01A4" w14:textId="77777777">
      <w:pPr>
        <w:spacing w:after="0" w:line="240" w:lineRule="auto"/>
        <w:jc w:val="both"/>
        <w:rPr>
          <w:rFonts w:ascii="Times New Roman" w:hAnsi="Times New Roman" w:cs="Times New Roman"/>
          <w:sz w:val="24"/>
          <w:szCs w:val="24"/>
        </w:rPr>
      </w:pPr>
      <w:r w:rsidRPr="003C384E">
        <w:rPr>
          <w:rFonts w:ascii="Times New Roman" w:hAnsi="Times New Roman" w:cs="Times New Roman"/>
          <w:sz w:val="24"/>
          <w:szCs w:val="24"/>
        </w:rPr>
        <w:t>Valdkond</w:t>
      </w:r>
      <w:r w:rsidRPr="00F02147">
        <w:rPr>
          <w:rFonts w:ascii="Times New Roman" w:hAnsi="Times New Roman" w:cs="Times New Roman"/>
          <w:sz w:val="24"/>
          <w:szCs w:val="24"/>
        </w:rPr>
        <w:t>: laiem sotsiaalne ehk ühiskondlik mõju</w:t>
      </w:r>
    </w:p>
    <w:p w:rsidRPr="00F02147" w:rsidR="00503A7C" w:rsidP="00F02147" w:rsidRDefault="00503A7C" w14:paraId="4A671BC5" w14:textId="77777777">
      <w:pPr>
        <w:spacing w:after="0" w:line="240" w:lineRule="auto"/>
        <w:jc w:val="both"/>
        <w:rPr>
          <w:rFonts w:ascii="Times New Roman" w:hAnsi="Times New Roman" w:cs="Times New Roman"/>
          <w:sz w:val="24"/>
          <w:szCs w:val="24"/>
        </w:rPr>
      </w:pPr>
    </w:p>
    <w:p w:rsidRPr="00F02147" w:rsidR="002E00FA" w:rsidP="00F02147" w:rsidRDefault="002E00FA" w14:paraId="3ED1BFDA" w14:textId="77777777">
      <w:pPr>
        <w:spacing w:after="0" w:line="240" w:lineRule="auto"/>
        <w:jc w:val="both"/>
        <w:rPr>
          <w:rFonts w:ascii="Times New Roman" w:hAnsi="Times New Roman" w:cs="Times New Roman"/>
          <w:sz w:val="24"/>
          <w:szCs w:val="24"/>
          <w:u w:val="single"/>
        </w:rPr>
      </w:pPr>
      <w:r w:rsidRPr="003C384E">
        <w:rPr>
          <w:rFonts w:ascii="Times New Roman" w:hAnsi="Times New Roman" w:cs="Times New Roman"/>
          <w:sz w:val="24"/>
          <w:szCs w:val="24"/>
        </w:rPr>
        <w:t>Mõju sihtrühm</w:t>
      </w:r>
      <w:r w:rsidRPr="00F02147">
        <w:rPr>
          <w:rFonts w:ascii="Times New Roman" w:hAnsi="Times New Roman" w:cs="Times New Roman"/>
          <w:sz w:val="24"/>
          <w:szCs w:val="24"/>
        </w:rPr>
        <w:t>: isikud, keda mõjutab süüdimõistetud isikute, kelle andmed karistusregistrist ei ole kustutatud</w:t>
      </w:r>
      <w:r w:rsidRPr="003C384E">
        <w:rPr>
          <w:rFonts w:ascii="Times New Roman" w:hAnsi="Times New Roman" w:cs="Times New Roman"/>
          <w:sz w:val="24"/>
          <w:szCs w:val="24"/>
        </w:rPr>
        <w:t>, nime muutmise keeld</w:t>
      </w:r>
    </w:p>
    <w:p w:rsidRPr="00F02147" w:rsidR="00503A7C" w:rsidP="00F02147" w:rsidRDefault="00503A7C" w14:paraId="0911FD5E" w14:textId="77777777">
      <w:pPr>
        <w:spacing w:after="0" w:line="240" w:lineRule="auto"/>
        <w:jc w:val="both"/>
        <w:rPr>
          <w:rFonts w:ascii="Times New Roman" w:hAnsi="Times New Roman" w:cs="Times New Roman"/>
          <w:sz w:val="24"/>
          <w:szCs w:val="24"/>
          <w:u w:val="single"/>
        </w:rPr>
      </w:pPr>
    </w:p>
    <w:p w:rsidRPr="00F02147" w:rsidR="002E00FA" w:rsidP="00F02147" w:rsidRDefault="002E00FA" w14:paraId="0FB9EEC8" w14:textId="768685D4">
      <w:pPr>
        <w:spacing w:after="0" w:line="240" w:lineRule="auto"/>
        <w:jc w:val="both"/>
        <w:rPr>
          <w:rFonts w:ascii="Times New Roman" w:hAnsi="Times New Roman" w:cs="Times New Roman"/>
          <w:sz w:val="24"/>
          <w:szCs w:val="24"/>
        </w:rPr>
      </w:pPr>
      <w:r w:rsidRPr="003C384E">
        <w:rPr>
          <w:rFonts w:ascii="Times New Roman" w:hAnsi="Times New Roman" w:cs="Times New Roman"/>
          <w:sz w:val="24"/>
          <w:szCs w:val="24"/>
        </w:rPr>
        <w:t>Mõju kirjeldus ja olulisus</w:t>
      </w:r>
      <w:r w:rsidR="003C384E">
        <w:rPr>
          <w:rFonts w:ascii="Times New Roman" w:hAnsi="Times New Roman" w:cs="Times New Roman"/>
          <w:sz w:val="24"/>
          <w:szCs w:val="24"/>
        </w:rPr>
        <w:t>.</w:t>
      </w:r>
      <w:r w:rsidRPr="00F02147">
        <w:rPr>
          <w:rFonts w:ascii="Times New Roman" w:hAnsi="Times New Roman" w:cs="Times New Roman"/>
          <w:sz w:val="24"/>
          <w:szCs w:val="24"/>
        </w:rPr>
        <w:t xml:space="preserve"> Eelduslikult on </w:t>
      </w:r>
      <w:r w:rsidR="003C384E">
        <w:rPr>
          <w:rFonts w:ascii="Times New Roman" w:hAnsi="Times New Roman" w:cs="Times New Roman"/>
          <w:sz w:val="24"/>
          <w:szCs w:val="24"/>
        </w:rPr>
        <w:t xml:space="preserve">see </w:t>
      </w:r>
      <w:r w:rsidRPr="00F02147">
        <w:rPr>
          <w:rFonts w:ascii="Times New Roman" w:hAnsi="Times New Roman" w:cs="Times New Roman"/>
          <w:sz w:val="24"/>
          <w:szCs w:val="24"/>
        </w:rPr>
        <w:t xml:space="preserve">sihtrühm küll väga suur, kuid tegelik ehk reaalselt selliste isikutega kokku puutuv sihtrühm jääb tõenäoliselt siiski väikeseks. Kuna ühiskondlikku mõju saab muudatuse tulemusena hinnata </w:t>
      </w:r>
      <w:r w:rsidR="003C384E">
        <w:rPr>
          <w:rFonts w:ascii="Times New Roman" w:hAnsi="Times New Roman" w:cs="Times New Roman"/>
          <w:sz w:val="24"/>
          <w:szCs w:val="24"/>
        </w:rPr>
        <w:t xml:space="preserve">pigem </w:t>
      </w:r>
      <w:r w:rsidRPr="00F02147">
        <w:rPr>
          <w:rFonts w:ascii="Times New Roman" w:hAnsi="Times New Roman" w:cs="Times New Roman"/>
          <w:sz w:val="24"/>
          <w:szCs w:val="24"/>
        </w:rPr>
        <w:t>positiivseks, siis kohaneda ega käitumist muuta ei ole sihtrühmal selleks vaja,</w:t>
      </w:r>
      <w:r w:rsidR="003C384E">
        <w:rPr>
          <w:rFonts w:ascii="Times New Roman" w:hAnsi="Times New Roman" w:cs="Times New Roman"/>
          <w:sz w:val="24"/>
          <w:szCs w:val="24"/>
        </w:rPr>
        <w:t>. E</w:t>
      </w:r>
      <w:r w:rsidRPr="00F02147">
        <w:rPr>
          <w:rFonts w:ascii="Times New Roman" w:hAnsi="Times New Roman" w:cs="Times New Roman"/>
          <w:sz w:val="24"/>
          <w:szCs w:val="24"/>
        </w:rPr>
        <w:t xml:space="preserve">basoovitavaid mõjusid </w:t>
      </w:r>
      <w:r w:rsidR="003C384E">
        <w:rPr>
          <w:rFonts w:ascii="Times New Roman" w:hAnsi="Times New Roman" w:cs="Times New Roman"/>
          <w:sz w:val="24"/>
          <w:szCs w:val="24"/>
        </w:rPr>
        <w:t xml:space="preserve">muudatusega </w:t>
      </w:r>
      <w:r w:rsidRPr="00F02147">
        <w:rPr>
          <w:rFonts w:ascii="Times New Roman" w:hAnsi="Times New Roman" w:cs="Times New Roman"/>
          <w:sz w:val="24"/>
          <w:szCs w:val="24"/>
        </w:rPr>
        <w:t xml:space="preserve">ei kaasne ning reaalse mõjuga kokkupuute sagedus </w:t>
      </w:r>
      <w:r w:rsidR="003C384E">
        <w:rPr>
          <w:rFonts w:ascii="Times New Roman" w:hAnsi="Times New Roman" w:cs="Times New Roman"/>
          <w:sz w:val="24"/>
          <w:szCs w:val="24"/>
        </w:rPr>
        <w:t>on eeldatavasti</w:t>
      </w:r>
      <w:r w:rsidRPr="00F02147">
        <w:rPr>
          <w:rFonts w:ascii="Times New Roman" w:hAnsi="Times New Roman" w:cs="Times New Roman"/>
          <w:sz w:val="24"/>
          <w:szCs w:val="24"/>
        </w:rPr>
        <w:t xml:space="preserve"> samuti pigem harv ja juhuslik, mistõttu selle muudatuse mõju </w:t>
      </w:r>
      <w:commentRangeStart w:id="46"/>
      <w:r w:rsidRPr="00F02147">
        <w:rPr>
          <w:rFonts w:ascii="Times New Roman" w:hAnsi="Times New Roman" w:cs="Times New Roman"/>
          <w:sz w:val="24"/>
          <w:szCs w:val="24"/>
        </w:rPr>
        <w:t xml:space="preserve">kõigile inimestele </w:t>
      </w:r>
      <w:commentRangeEnd w:id="46"/>
      <w:r w:rsidRPr="00F02147" w:rsidR="00A62768">
        <w:rPr>
          <w:rStyle w:val="CommentReference"/>
          <w:rFonts w:ascii="Times New Roman" w:hAnsi="Times New Roman" w:cs="Times New Roman"/>
          <w:sz w:val="24"/>
          <w:szCs w:val="24"/>
        </w:rPr>
        <w:commentReference w:id="46"/>
      </w:r>
      <w:r w:rsidRPr="00F02147">
        <w:rPr>
          <w:rFonts w:ascii="Times New Roman" w:hAnsi="Times New Roman" w:cs="Times New Roman"/>
          <w:sz w:val="24"/>
          <w:szCs w:val="24"/>
        </w:rPr>
        <w:t>kvalifitseeruks ebaoluliseks.</w:t>
      </w:r>
    </w:p>
    <w:p w:rsidRPr="00F02147" w:rsidR="002E00FA" w:rsidP="00F02147" w:rsidRDefault="002E00FA" w14:paraId="3654FE1A" w14:textId="5A8B4DE5">
      <w:pPr>
        <w:spacing w:after="0" w:line="240" w:lineRule="auto"/>
        <w:jc w:val="both"/>
        <w:rPr>
          <w:rFonts w:ascii="Times New Roman" w:hAnsi="Times New Roman" w:cs="Times New Roman"/>
          <w:sz w:val="24"/>
          <w:szCs w:val="24"/>
        </w:rPr>
      </w:pPr>
    </w:p>
    <w:p w:rsidRPr="00075047" w:rsidR="002E00FA" w:rsidP="006B38D2" w:rsidRDefault="00075047" w14:paraId="75A4F433" w14:textId="2053D0E2">
      <w:pPr>
        <w:spacing w:after="0" w:line="240" w:lineRule="auto"/>
        <w:jc w:val="both"/>
        <w:rPr>
          <w:rFonts w:ascii="Times New Roman" w:hAnsi="Times New Roman"/>
          <w:sz w:val="24"/>
          <w:szCs w:val="24"/>
        </w:rPr>
      </w:pPr>
      <w:commentRangeStart w:id="47"/>
      <w:r w:rsidRPr="00075047">
        <w:rPr>
          <w:rFonts w:ascii="Times New Roman" w:hAnsi="Times New Roman"/>
          <w:sz w:val="24"/>
          <w:szCs w:val="24"/>
        </w:rPr>
        <w:t>6.</w:t>
      </w:r>
      <w:r w:rsidRPr="00075047" w:rsidR="006B38D2">
        <w:rPr>
          <w:rFonts w:ascii="Times New Roman" w:hAnsi="Times New Roman"/>
          <w:sz w:val="24"/>
          <w:szCs w:val="24"/>
        </w:rPr>
        <w:t xml:space="preserve">6. </w:t>
      </w:r>
      <w:r w:rsidRPr="00075047" w:rsidR="00753F46">
        <w:rPr>
          <w:rFonts w:ascii="Times New Roman" w:hAnsi="Times New Roman"/>
          <w:sz w:val="24"/>
          <w:szCs w:val="24"/>
        </w:rPr>
        <w:t xml:space="preserve">Eesnime </w:t>
      </w:r>
      <w:r w:rsidRPr="00075047" w:rsidR="002E00FA">
        <w:rPr>
          <w:rFonts w:ascii="Times New Roman" w:hAnsi="Times New Roman"/>
          <w:sz w:val="24"/>
          <w:szCs w:val="24"/>
        </w:rPr>
        <w:t>muutmisel piirang</w:t>
      </w:r>
      <w:r w:rsidRPr="00075047" w:rsidR="00753F46">
        <w:rPr>
          <w:rFonts w:ascii="Times New Roman" w:hAnsi="Times New Roman"/>
          <w:sz w:val="24"/>
          <w:szCs w:val="24"/>
        </w:rPr>
        <w:t>, mis ei luba luua</w:t>
      </w:r>
      <w:r w:rsidRPr="00075047" w:rsidR="002E00FA">
        <w:rPr>
          <w:rFonts w:ascii="Times New Roman" w:hAnsi="Times New Roman"/>
          <w:sz w:val="24"/>
          <w:szCs w:val="24"/>
        </w:rPr>
        <w:t xml:space="preserve"> isikunime, mis on </w:t>
      </w:r>
      <w:proofErr w:type="spellStart"/>
      <w:r w:rsidRPr="00075047" w:rsidR="00013BE7">
        <w:rPr>
          <w:rFonts w:ascii="Times New Roman" w:hAnsi="Times New Roman"/>
          <w:sz w:val="24"/>
          <w:szCs w:val="24"/>
        </w:rPr>
        <w:t>RR-i</w:t>
      </w:r>
      <w:proofErr w:type="spellEnd"/>
      <w:r w:rsidRPr="00075047" w:rsidR="002E00FA">
        <w:rPr>
          <w:rFonts w:ascii="Times New Roman" w:hAnsi="Times New Roman"/>
          <w:sz w:val="24"/>
          <w:szCs w:val="24"/>
        </w:rPr>
        <w:t xml:space="preserve"> andmetel juba kasutusel</w:t>
      </w:r>
      <w:commentRangeEnd w:id="47"/>
      <w:r w:rsidRPr="00075047" w:rsidR="0095509D">
        <w:rPr>
          <w:rStyle w:val="CommentReference"/>
          <w:rFonts w:ascii="Times New Roman" w:hAnsi="Times New Roman"/>
          <w:sz w:val="24"/>
          <w:szCs w:val="24"/>
        </w:rPr>
        <w:commentReference w:id="47"/>
      </w:r>
    </w:p>
    <w:p w:rsidR="007415B6" w:rsidP="006B38D2" w:rsidRDefault="007415B6" w14:paraId="54A599AD" w14:textId="77777777">
      <w:pPr>
        <w:spacing w:after="0" w:line="240" w:lineRule="auto"/>
        <w:jc w:val="both"/>
        <w:rPr>
          <w:rFonts w:ascii="Times New Roman" w:hAnsi="Times New Roman"/>
          <w:sz w:val="24"/>
          <w:szCs w:val="24"/>
        </w:rPr>
      </w:pPr>
    </w:p>
    <w:p w:rsidRPr="00F02147" w:rsidR="00503B10" w:rsidP="00503B10" w:rsidRDefault="00503B10" w14:paraId="3BEEE136" w14:textId="77777777">
      <w:pPr>
        <w:spacing w:after="0" w:line="240" w:lineRule="auto"/>
        <w:jc w:val="both"/>
        <w:rPr>
          <w:rFonts w:ascii="Times New Roman" w:hAnsi="Times New Roman" w:cs="Times New Roman"/>
          <w:sz w:val="24"/>
          <w:szCs w:val="24"/>
        </w:rPr>
      </w:pPr>
      <w:r w:rsidRPr="005A47CC">
        <w:rPr>
          <w:rFonts w:ascii="Times New Roman" w:hAnsi="Times New Roman" w:cs="Times New Roman"/>
          <w:sz w:val="24"/>
          <w:szCs w:val="24"/>
        </w:rPr>
        <w:t>Valdkond</w:t>
      </w:r>
      <w:r w:rsidRPr="00F02147">
        <w:rPr>
          <w:rFonts w:ascii="Times New Roman" w:hAnsi="Times New Roman" w:cs="Times New Roman"/>
          <w:sz w:val="24"/>
          <w:szCs w:val="24"/>
        </w:rPr>
        <w:t xml:space="preserve">: mõju riigiasutuste ja </w:t>
      </w:r>
      <w:r>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korraldusele</w:t>
      </w:r>
    </w:p>
    <w:p w:rsidRPr="00F02147" w:rsidR="00503B10" w:rsidP="00503B10" w:rsidRDefault="00503B10" w14:paraId="5642B2CD" w14:textId="77777777">
      <w:pPr>
        <w:spacing w:after="0" w:line="240" w:lineRule="auto"/>
        <w:jc w:val="both"/>
        <w:rPr>
          <w:rFonts w:ascii="Times New Roman" w:hAnsi="Times New Roman" w:cs="Times New Roman"/>
          <w:sz w:val="24"/>
          <w:szCs w:val="24"/>
        </w:rPr>
      </w:pPr>
    </w:p>
    <w:p w:rsidRPr="00F02147" w:rsidR="00503B10" w:rsidP="00503B10" w:rsidRDefault="00503B10" w14:paraId="57D248AC" w14:textId="77777777">
      <w:pPr>
        <w:spacing w:after="0" w:line="240" w:lineRule="auto"/>
        <w:jc w:val="both"/>
        <w:rPr>
          <w:rFonts w:ascii="Times New Roman" w:hAnsi="Times New Roman" w:cs="Times New Roman"/>
          <w:sz w:val="24"/>
          <w:szCs w:val="24"/>
        </w:rPr>
      </w:pPr>
      <w:r w:rsidRPr="005A47CC">
        <w:rPr>
          <w:rFonts w:ascii="Times New Roman" w:hAnsi="Times New Roman" w:cs="Times New Roman"/>
          <w:sz w:val="24"/>
          <w:szCs w:val="24"/>
        </w:rPr>
        <w:t>Mõju sihtrühm</w:t>
      </w:r>
      <w:r w:rsidRPr="00F02147">
        <w:rPr>
          <w:rFonts w:ascii="Times New Roman" w:hAnsi="Times New Roman" w:cs="Times New Roman"/>
          <w:sz w:val="24"/>
          <w:szCs w:val="24"/>
        </w:rPr>
        <w:t xml:space="preserve">: MK </w:t>
      </w:r>
      <w:proofErr w:type="spellStart"/>
      <w:r w:rsidRPr="00F02147">
        <w:rPr>
          <w:rFonts w:ascii="Times New Roman" w:hAnsi="Times New Roman" w:cs="Times New Roman"/>
          <w:sz w:val="24"/>
          <w:szCs w:val="24"/>
        </w:rPr>
        <w:t>KOV</w:t>
      </w:r>
      <w:r w:rsidRPr="00F02147">
        <w:rPr>
          <w:rFonts w:ascii="Times New Roman" w:hAnsi="Times New Roman" w:cs="Times New Roman"/>
          <w:sz w:val="24"/>
          <w:szCs w:val="24"/>
        </w:rPr>
        <w:noBreakHyphen/>
        <w:t>id</w:t>
      </w:r>
      <w:proofErr w:type="spellEnd"/>
      <w:r w:rsidRPr="00F02147">
        <w:rPr>
          <w:rFonts w:ascii="Times New Roman" w:hAnsi="Times New Roman" w:cs="Times New Roman"/>
          <w:sz w:val="24"/>
          <w:szCs w:val="24"/>
        </w:rPr>
        <w:t>, kellel pädevus viia läbi perekonnanime ja isikunime muutmise menetlusi.</w:t>
      </w:r>
    </w:p>
    <w:p w:rsidRPr="00F02147" w:rsidR="00503B10" w:rsidP="00503B10" w:rsidRDefault="00503B10" w14:paraId="393AE565" w14:textId="77777777">
      <w:pPr>
        <w:spacing w:after="0" w:line="240" w:lineRule="auto"/>
        <w:jc w:val="both"/>
        <w:rPr>
          <w:rFonts w:ascii="Times New Roman" w:hAnsi="Times New Roman" w:cs="Times New Roman"/>
          <w:sz w:val="24"/>
          <w:szCs w:val="24"/>
        </w:rPr>
      </w:pPr>
    </w:p>
    <w:p w:rsidRPr="00F02147" w:rsidR="00503B10" w:rsidP="00503B10" w:rsidRDefault="00503B10" w14:paraId="237F37A6" w14:textId="77777777">
      <w:pPr>
        <w:spacing w:after="0" w:line="240" w:lineRule="auto"/>
        <w:jc w:val="both"/>
        <w:rPr>
          <w:rFonts w:ascii="Times New Roman" w:hAnsi="Times New Roman" w:cs="Times New Roman"/>
          <w:sz w:val="24"/>
          <w:szCs w:val="24"/>
        </w:rPr>
      </w:pPr>
      <w:r w:rsidRPr="005A47CC">
        <w:rPr>
          <w:rFonts w:ascii="Times New Roman" w:hAnsi="Times New Roman" w:cs="Times New Roman"/>
          <w:sz w:val="24"/>
          <w:szCs w:val="24"/>
        </w:rPr>
        <w:t>Mõju kirjeldus ja olulisus</w:t>
      </w:r>
      <w:r w:rsidRPr="00F02147">
        <w:rPr>
          <w:rFonts w:ascii="Times New Roman" w:hAnsi="Times New Roman" w:cs="Times New Roman"/>
          <w:sz w:val="24"/>
          <w:szCs w:val="24"/>
        </w:rPr>
        <w:t>. Inimese isikunime võib tema taotluse alusel muuta neljas MK </w:t>
      </w:r>
      <w:proofErr w:type="spellStart"/>
      <w:r w:rsidRPr="00F02147">
        <w:rPr>
          <w:rFonts w:ascii="Times New Roman" w:hAnsi="Times New Roman" w:cs="Times New Roman"/>
          <w:sz w:val="24"/>
          <w:szCs w:val="24"/>
        </w:rPr>
        <w:t>KOV</w:t>
      </w:r>
      <w:r w:rsidRPr="00F02147">
        <w:rPr>
          <w:rFonts w:ascii="Times New Roman" w:hAnsi="Times New Roman" w:cs="Times New Roman"/>
          <w:sz w:val="24"/>
          <w:szCs w:val="24"/>
        </w:rPr>
        <w:noBreakHyphen/>
        <w:t>is</w:t>
      </w:r>
      <w:proofErr w:type="spellEnd"/>
      <w:r w:rsidRPr="00F02147">
        <w:rPr>
          <w:rFonts w:ascii="Times New Roman" w:hAnsi="Times New Roman" w:cs="Times New Roman"/>
          <w:sz w:val="24"/>
          <w:szCs w:val="24"/>
        </w:rPr>
        <w:t xml:space="preserve">. Kogu Eesti riigi- ja </w:t>
      </w:r>
      <w:r>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arvuga võrreldes jääb sihtrühma suurus alla 5% ning seetõttu võib muudatusest mõjutatud sihtrühma suurust hinnata väikeseks. Juhul, kui ametnikule esitatakse uue eesnime andmise taotlus, peab ta välja selgitama, millised piirangud tekkivale isikunimele kohalduvad. Piirangu väljaselgitamiseks tehakse päring (</w:t>
      </w:r>
      <w:proofErr w:type="spellStart"/>
      <w:r w:rsidRPr="00F02147">
        <w:rPr>
          <w:rFonts w:ascii="Times New Roman" w:hAnsi="Times New Roman" w:cs="Times New Roman"/>
          <w:sz w:val="24"/>
          <w:szCs w:val="24"/>
        </w:rPr>
        <w:t>e-avalduse</w:t>
      </w:r>
      <w:proofErr w:type="spellEnd"/>
      <w:r w:rsidRPr="00F02147">
        <w:rPr>
          <w:rFonts w:ascii="Times New Roman" w:hAnsi="Times New Roman" w:cs="Times New Roman"/>
          <w:sz w:val="24"/>
          <w:szCs w:val="24"/>
        </w:rPr>
        <w:t xml:space="preserve"> puhul automaatne, paberavalduse puhul teeb </w:t>
      </w:r>
      <w:r>
        <w:rPr>
          <w:rFonts w:ascii="Times New Roman" w:hAnsi="Times New Roman" w:cs="Times New Roman"/>
          <w:sz w:val="24"/>
          <w:szCs w:val="24"/>
        </w:rPr>
        <w:t xml:space="preserve">päringu </w:t>
      </w:r>
      <w:r w:rsidRPr="00F02147">
        <w:rPr>
          <w:rFonts w:ascii="Times New Roman" w:hAnsi="Times New Roman" w:cs="Times New Roman"/>
          <w:sz w:val="24"/>
          <w:szCs w:val="24"/>
        </w:rPr>
        <w:t xml:space="preserve">ametnik) </w:t>
      </w:r>
      <w:proofErr w:type="spellStart"/>
      <w:r>
        <w:rPr>
          <w:rFonts w:ascii="Times New Roman" w:hAnsi="Times New Roman" w:cs="Times New Roman"/>
          <w:sz w:val="24"/>
          <w:szCs w:val="24"/>
        </w:rPr>
        <w:t>RR-i</w:t>
      </w:r>
      <w:proofErr w:type="spellEnd"/>
      <w:r>
        <w:rPr>
          <w:rFonts w:ascii="Times New Roman" w:hAnsi="Times New Roman" w:cs="Times New Roman"/>
          <w:sz w:val="24"/>
          <w:szCs w:val="24"/>
        </w:rPr>
        <w:t>.</w:t>
      </w:r>
      <w:r w:rsidRPr="00F02147">
        <w:rPr>
          <w:rFonts w:ascii="Times New Roman" w:hAnsi="Times New Roman" w:cs="Times New Roman"/>
          <w:sz w:val="24"/>
          <w:szCs w:val="24"/>
        </w:rPr>
        <w:t xml:space="preserve"> Juhul, kui tekkiv isikunimi on juba kasutuses, peab ametnik selgitama </w:t>
      </w:r>
      <w:r>
        <w:rPr>
          <w:rFonts w:ascii="Times New Roman" w:hAnsi="Times New Roman" w:cs="Times New Roman"/>
          <w:sz w:val="24"/>
          <w:szCs w:val="24"/>
        </w:rPr>
        <w:t xml:space="preserve">inimesele seda </w:t>
      </w:r>
      <w:r w:rsidRPr="00F02147">
        <w:rPr>
          <w:rFonts w:ascii="Times New Roman" w:hAnsi="Times New Roman" w:cs="Times New Roman"/>
          <w:sz w:val="24"/>
          <w:szCs w:val="24"/>
        </w:rPr>
        <w:t xml:space="preserve">piirangut ja pakkuma inimesele võimalust oma taotlust muuta. Mõju ulatust võib seega pidada keskmiseks, kuna uus piirang paneb ametnikule lisakohustusi, mis võib taotluse menetlusaega mõnevõrra pikendada, ent see ei too ametnikule kaasa kohanemisraskusi. </w:t>
      </w:r>
      <w:commentRangeStart w:id="48"/>
      <w:r w:rsidRPr="00F02147">
        <w:rPr>
          <w:rFonts w:ascii="Times New Roman" w:hAnsi="Times New Roman" w:cs="Times New Roman"/>
          <w:sz w:val="24"/>
          <w:szCs w:val="24"/>
        </w:rPr>
        <w:t>Mõju avaldumise võib hinnata keskmiseks</w:t>
      </w:r>
      <w:commentRangeEnd w:id="48"/>
      <w:r w:rsidRPr="00F02147" w:rsidR="00107C2F">
        <w:rPr>
          <w:rStyle w:val="CommentReference"/>
          <w:rFonts w:ascii="Times New Roman" w:hAnsi="Times New Roman" w:cs="Times New Roman"/>
          <w:sz w:val="24"/>
          <w:szCs w:val="24"/>
        </w:rPr>
        <w:commentReference w:id="48"/>
      </w:r>
      <w:r w:rsidRPr="00F02147">
        <w:rPr>
          <w:rFonts w:ascii="Times New Roman" w:hAnsi="Times New Roman" w:cs="Times New Roman"/>
          <w:sz w:val="24"/>
          <w:szCs w:val="24"/>
        </w:rPr>
        <w:t>.</w:t>
      </w:r>
    </w:p>
    <w:p w:rsidRPr="00F02147" w:rsidR="00503B10" w:rsidP="00503B10" w:rsidRDefault="00503B10" w14:paraId="62869A9E" w14:textId="77777777">
      <w:pPr>
        <w:spacing w:after="0" w:line="240" w:lineRule="auto"/>
        <w:jc w:val="both"/>
        <w:rPr>
          <w:rFonts w:ascii="Times New Roman" w:hAnsi="Times New Roman" w:cs="Times New Roman"/>
          <w:sz w:val="24"/>
          <w:szCs w:val="24"/>
        </w:rPr>
      </w:pPr>
    </w:p>
    <w:p w:rsidRPr="00F02147" w:rsidR="00503B10" w:rsidP="00503B10" w:rsidRDefault="00503B10" w14:paraId="60E68BE5" w14:textId="77777777">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 xml:space="preserve">Ebasoovitava mõju kaasnemise riski võib hinnata keskmiseks või pigem väikeseks, sest uue eesnime taotlemise menetluse käigus peab tegema </w:t>
      </w:r>
      <w:proofErr w:type="spellStart"/>
      <w:r>
        <w:rPr>
          <w:rFonts w:ascii="Times New Roman" w:hAnsi="Times New Roman" w:cs="Times New Roman"/>
          <w:sz w:val="24"/>
          <w:szCs w:val="24"/>
        </w:rPr>
        <w:t>RR-i</w:t>
      </w:r>
      <w:proofErr w:type="spellEnd"/>
      <w:r w:rsidRPr="00F02147">
        <w:rPr>
          <w:rFonts w:ascii="Times New Roman" w:hAnsi="Times New Roman" w:cs="Times New Roman"/>
          <w:sz w:val="24"/>
          <w:szCs w:val="24"/>
        </w:rPr>
        <w:t xml:space="preserve"> lisapäringuid, kuid see ei koorma ametnikku ega suurenda ka töökoormust.</w:t>
      </w:r>
    </w:p>
    <w:p w:rsidRPr="00F02147" w:rsidR="00503B10" w:rsidP="00503B10" w:rsidRDefault="00503B10" w14:paraId="0791AAA2" w14:textId="77777777">
      <w:pPr>
        <w:spacing w:after="0" w:line="240" w:lineRule="auto"/>
        <w:jc w:val="both"/>
        <w:rPr>
          <w:rFonts w:ascii="Times New Roman" w:hAnsi="Times New Roman" w:cs="Times New Roman"/>
          <w:sz w:val="24"/>
          <w:szCs w:val="24"/>
        </w:rPr>
      </w:pPr>
    </w:p>
    <w:p w:rsidRPr="00F02147" w:rsidR="00503B10" w:rsidP="00503B10" w:rsidRDefault="00503B10" w14:paraId="7A4BC58A" w14:textId="77777777">
      <w:pPr>
        <w:spacing w:after="0" w:line="240" w:lineRule="auto"/>
        <w:jc w:val="both"/>
        <w:rPr>
          <w:rFonts w:ascii="Times New Roman" w:hAnsi="Times New Roman" w:cs="Times New Roman"/>
          <w:sz w:val="24"/>
          <w:szCs w:val="24"/>
        </w:rPr>
      </w:pPr>
      <w:r w:rsidRPr="005A47CC">
        <w:rPr>
          <w:rFonts w:ascii="Times New Roman" w:hAnsi="Times New Roman" w:cs="Times New Roman"/>
          <w:sz w:val="24"/>
          <w:szCs w:val="24"/>
        </w:rPr>
        <w:t>Valdkond</w:t>
      </w:r>
      <w:r w:rsidRPr="00F02147">
        <w:rPr>
          <w:rFonts w:ascii="Times New Roman" w:hAnsi="Times New Roman" w:cs="Times New Roman"/>
          <w:sz w:val="24"/>
          <w:szCs w:val="24"/>
        </w:rPr>
        <w:t>: mõju riigiasutuste ja kohaliku omavalitsuse üksuste asutuste töökorraldusele</w:t>
      </w:r>
    </w:p>
    <w:p w:rsidRPr="00F02147" w:rsidR="00503B10" w:rsidP="00503B10" w:rsidRDefault="00503B10" w14:paraId="47E64448" w14:textId="77777777">
      <w:pPr>
        <w:spacing w:after="0" w:line="240" w:lineRule="auto"/>
        <w:jc w:val="both"/>
        <w:rPr>
          <w:rFonts w:ascii="Times New Roman" w:hAnsi="Times New Roman" w:cs="Times New Roman"/>
          <w:sz w:val="24"/>
          <w:szCs w:val="24"/>
        </w:rPr>
      </w:pPr>
    </w:p>
    <w:p w:rsidRPr="00F02147" w:rsidR="00503B10" w:rsidP="00503B10" w:rsidRDefault="00503B10" w14:paraId="67D64F74" w14:textId="77777777">
      <w:pPr>
        <w:spacing w:after="0" w:line="240" w:lineRule="auto"/>
        <w:jc w:val="both"/>
        <w:rPr>
          <w:rFonts w:ascii="Times New Roman" w:hAnsi="Times New Roman" w:cs="Times New Roman"/>
          <w:sz w:val="24"/>
          <w:szCs w:val="24"/>
        </w:rPr>
      </w:pPr>
      <w:r w:rsidRPr="005A47CC">
        <w:rPr>
          <w:rFonts w:ascii="Times New Roman" w:hAnsi="Times New Roman" w:cs="Times New Roman"/>
          <w:sz w:val="24"/>
          <w:szCs w:val="24"/>
        </w:rPr>
        <w:t>Mõju sihtrühm</w:t>
      </w:r>
      <w:r w:rsidRPr="00F02147">
        <w:rPr>
          <w:rFonts w:ascii="Times New Roman" w:hAnsi="Times New Roman" w:cs="Times New Roman"/>
          <w:sz w:val="24"/>
          <w:szCs w:val="24"/>
        </w:rPr>
        <w:t>: Siseministeerium</w:t>
      </w:r>
    </w:p>
    <w:p w:rsidRPr="00F02147" w:rsidR="00503B10" w:rsidP="00503B10" w:rsidRDefault="00503B10" w14:paraId="23B2F20E" w14:textId="77777777">
      <w:pPr>
        <w:spacing w:after="0" w:line="240" w:lineRule="auto"/>
        <w:jc w:val="both"/>
        <w:rPr>
          <w:rFonts w:ascii="Times New Roman" w:hAnsi="Times New Roman" w:cs="Times New Roman"/>
          <w:sz w:val="24"/>
          <w:szCs w:val="24"/>
        </w:rPr>
      </w:pPr>
    </w:p>
    <w:p w:rsidRPr="00075047" w:rsidR="00503B10" w:rsidP="00503B10" w:rsidRDefault="00503B10" w14:paraId="5EF415F4" w14:textId="6E907B15">
      <w:pPr>
        <w:spacing w:after="0" w:line="240" w:lineRule="auto"/>
        <w:jc w:val="both"/>
        <w:rPr>
          <w:rFonts w:ascii="Times New Roman" w:hAnsi="Times New Roman"/>
          <w:sz w:val="24"/>
          <w:szCs w:val="24"/>
        </w:rPr>
      </w:pPr>
      <w:r w:rsidRPr="005A47CC">
        <w:rPr>
          <w:rFonts w:ascii="Times New Roman" w:hAnsi="Times New Roman" w:cs="Times New Roman"/>
          <w:sz w:val="24"/>
          <w:szCs w:val="24"/>
        </w:rPr>
        <w:t xml:space="preserve">Mõju kirjeldus ja olulisus. </w:t>
      </w:r>
      <w:r w:rsidRPr="00F02147">
        <w:rPr>
          <w:rFonts w:ascii="Times New Roman" w:hAnsi="Times New Roman" w:cs="Times New Roman"/>
          <w:sz w:val="24"/>
          <w:szCs w:val="24"/>
        </w:rPr>
        <w:t xml:space="preserve">Eesti riigi- ja kohalike omavalitsuste üksuste asutuste arvuga võrreldes jääb sihtrühma suurus alla 5% ja seetõttu võib muudatusest mõjutatud sihtrühma suurust hinnata väikeseks. Siseministeeriumis on mõjutatud vaid rahvastiku toimingute osakonna ja vajaduse korral ka õigusosakonna ametnikud. Mõju ulatus on väike, sest Siseministeerium menetleb uue eesnime andmist vaid juhul, kui korraga taotletakse uut eesnime ja perekonnanime ning perekonnanime muutmine on Siseministeeriumi pädevuses. Kuna ka kehtiva seaduse kohasekt </w:t>
      </w:r>
      <w:proofErr w:type="spellStart"/>
      <w:r w:rsidRPr="00F02147">
        <w:rPr>
          <w:rFonts w:ascii="Times New Roman" w:hAnsi="Times New Roman" w:cs="Times New Roman"/>
          <w:sz w:val="24"/>
          <w:szCs w:val="24"/>
        </w:rPr>
        <w:t>olid</w:t>
      </w:r>
      <w:r>
        <w:rPr>
          <w:rFonts w:ascii="Times New Roman" w:hAnsi="Times New Roman" w:cs="Times New Roman"/>
          <w:sz w:val="24"/>
          <w:szCs w:val="24"/>
        </w:rPr>
        <w:t>NS</w:t>
      </w:r>
      <w:proofErr w:type="spellEnd"/>
      <w:r>
        <w:rPr>
          <w:rFonts w:ascii="Times New Roman" w:hAnsi="Times New Roman" w:cs="Times New Roman"/>
          <w:sz w:val="24"/>
          <w:szCs w:val="24"/>
        </w:rPr>
        <w:t>-i kohaselt on</w:t>
      </w:r>
      <w:r w:rsidRPr="00F02147">
        <w:rPr>
          <w:rFonts w:ascii="Times New Roman" w:hAnsi="Times New Roman" w:cs="Times New Roman"/>
          <w:sz w:val="24"/>
          <w:szCs w:val="24"/>
        </w:rPr>
        <w:t xml:space="preserve"> sellised avaldused Siseministeeriumi menetleda, ei tulene eelnõust olulisi muudatusi. Ebasoovitava mõju riski võib hinnata väikeseks</w:t>
      </w:r>
      <w:r>
        <w:rPr>
          <w:rFonts w:ascii="Times New Roman" w:hAnsi="Times New Roman" w:cs="Times New Roman"/>
          <w:sz w:val="24"/>
          <w:szCs w:val="24"/>
        </w:rPr>
        <w:t xml:space="preserve">, </w:t>
      </w:r>
      <w:r w:rsidRPr="00F02147">
        <w:rPr>
          <w:rFonts w:ascii="Times New Roman" w:hAnsi="Times New Roman" w:cs="Times New Roman"/>
          <w:sz w:val="24"/>
          <w:szCs w:val="24"/>
        </w:rPr>
        <w:t xml:space="preserve">kuigi muudatusega kaasneb asutusele lisakoormus, on </w:t>
      </w:r>
      <w:r>
        <w:rPr>
          <w:rFonts w:ascii="Times New Roman" w:hAnsi="Times New Roman" w:cs="Times New Roman"/>
          <w:sz w:val="24"/>
          <w:szCs w:val="24"/>
        </w:rPr>
        <w:t xml:space="preserve">see lisanduv </w:t>
      </w:r>
      <w:r w:rsidRPr="00F02147">
        <w:rPr>
          <w:rFonts w:ascii="Times New Roman" w:hAnsi="Times New Roman" w:cs="Times New Roman"/>
          <w:sz w:val="24"/>
          <w:szCs w:val="24"/>
        </w:rPr>
        <w:t>koormus väike</w:t>
      </w:r>
      <w:r>
        <w:rPr>
          <w:rFonts w:ascii="Times New Roman" w:hAnsi="Times New Roman" w:cs="Times New Roman"/>
          <w:sz w:val="24"/>
          <w:szCs w:val="24"/>
        </w:rPr>
        <w:t>.</w:t>
      </w:r>
    </w:p>
    <w:p w:rsidRPr="00F02147" w:rsidR="00C429D5" w:rsidP="00C429D5" w:rsidRDefault="00C429D5" w14:paraId="3296A7A2" w14:textId="77777777">
      <w:pPr>
        <w:pStyle w:val="ListParagraph"/>
        <w:spacing w:after="0" w:line="240" w:lineRule="auto"/>
        <w:ind w:left="360"/>
        <w:jc w:val="both"/>
        <w:rPr>
          <w:rFonts w:ascii="Times New Roman" w:hAnsi="Times New Roman"/>
          <w:sz w:val="24"/>
          <w:szCs w:val="24"/>
          <w:u w:val="single"/>
        </w:rPr>
      </w:pPr>
    </w:p>
    <w:p w:rsidRPr="00F02147" w:rsidR="002E00FA" w:rsidP="00F02147" w:rsidRDefault="002E00FA" w14:paraId="543930AD" w14:textId="77777777">
      <w:pPr>
        <w:spacing w:after="0" w:line="240" w:lineRule="auto"/>
        <w:jc w:val="both"/>
        <w:rPr>
          <w:rFonts w:ascii="Times New Roman" w:hAnsi="Times New Roman" w:cs="Times New Roman"/>
          <w:sz w:val="24"/>
          <w:szCs w:val="24"/>
        </w:rPr>
      </w:pPr>
      <w:r w:rsidRPr="00075047">
        <w:rPr>
          <w:rFonts w:ascii="Times New Roman" w:hAnsi="Times New Roman" w:cs="Times New Roman"/>
          <w:sz w:val="24"/>
          <w:szCs w:val="24"/>
        </w:rPr>
        <w:t>Valdkond</w:t>
      </w:r>
      <w:r w:rsidRPr="00F02147">
        <w:rPr>
          <w:rFonts w:ascii="Times New Roman" w:hAnsi="Times New Roman" w:cs="Times New Roman"/>
          <w:sz w:val="24"/>
          <w:szCs w:val="24"/>
        </w:rPr>
        <w:t>: sotsiaalsed mõjud</w:t>
      </w:r>
    </w:p>
    <w:p w:rsidRPr="00F02147" w:rsidR="005D4DE3" w:rsidP="00F02147" w:rsidRDefault="005D4DE3" w14:paraId="60D6A74D" w14:textId="77777777">
      <w:pPr>
        <w:spacing w:after="0" w:line="240" w:lineRule="auto"/>
        <w:jc w:val="both"/>
        <w:rPr>
          <w:rFonts w:ascii="Times New Roman" w:hAnsi="Times New Roman" w:cs="Times New Roman"/>
          <w:sz w:val="24"/>
          <w:szCs w:val="24"/>
        </w:rPr>
      </w:pPr>
    </w:p>
    <w:p w:rsidRPr="00F02147" w:rsidR="002E00FA" w:rsidP="00F02147" w:rsidRDefault="002E00FA" w14:paraId="310D4945" w14:textId="61C8CD9E">
      <w:pPr>
        <w:spacing w:after="0" w:line="240" w:lineRule="auto"/>
        <w:jc w:val="both"/>
        <w:rPr>
          <w:rFonts w:ascii="Times New Roman" w:hAnsi="Times New Roman" w:cs="Times New Roman"/>
          <w:sz w:val="24"/>
          <w:szCs w:val="24"/>
        </w:rPr>
      </w:pPr>
      <w:r w:rsidRPr="00075047">
        <w:rPr>
          <w:rFonts w:ascii="Times New Roman" w:hAnsi="Times New Roman" w:cs="Times New Roman"/>
          <w:sz w:val="24"/>
          <w:szCs w:val="24"/>
        </w:rPr>
        <w:t>Mõju sihtrühm</w:t>
      </w:r>
      <w:r w:rsidRPr="00F02147">
        <w:rPr>
          <w:rFonts w:ascii="Times New Roman" w:hAnsi="Times New Roman" w:cs="Times New Roman"/>
          <w:sz w:val="24"/>
          <w:szCs w:val="24"/>
        </w:rPr>
        <w:t xml:space="preserve">: inimesed, kes soovivad endale taotleda uut </w:t>
      </w:r>
      <w:r w:rsidRPr="00F02147" w:rsidR="00AF294B">
        <w:rPr>
          <w:rFonts w:ascii="Times New Roman" w:hAnsi="Times New Roman" w:cs="Times New Roman"/>
          <w:sz w:val="24"/>
          <w:szCs w:val="24"/>
        </w:rPr>
        <w:t>eesnime või isikunime</w:t>
      </w:r>
    </w:p>
    <w:p w:rsidRPr="00F02147" w:rsidR="005D4DE3" w:rsidP="00F02147" w:rsidRDefault="005D4DE3" w14:paraId="107C635D" w14:textId="77777777">
      <w:pPr>
        <w:spacing w:after="0" w:line="240" w:lineRule="auto"/>
        <w:jc w:val="both"/>
        <w:rPr>
          <w:rFonts w:ascii="Times New Roman" w:hAnsi="Times New Roman" w:cs="Times New Roman"/>
          <w:sz w:val="24"/>
          <w:szCs w:val="24"/>
        </w:rPr>
      </w:pPr>
    </w:p>
    <w:p w:rsidRPr="00F02147" w:rsidR="005D4DE3" w:rsidP="00F02147" w:rsidRDefault="002E00FA" w14:paraId="2D59EB7B" w14:textId="1C681ED7">
      <w:pPr>
        <w:spacing w:after="0" w:line="240" w:lineRule="auto"/>
        <w:jc w:val="both"/>
        <w:rPr>
          <w:rFonts w:ascii="Times New Roman" w:hAnsi="Times New Roman" w:cs="Times New Roman"/>
          <w:sz w:val="24"/>
          <w:szCs w:val="24"/>
        </w:rPr>
      </w:pPr>
      <w:r w:rsidRPr="00873FC1">
        <w:rPr>
          <w:rFonts w:ascii="Times New Roman" w:hAnsi="Times New Roman" w:cs="Times New Roman"/>
          <w:sz w:val="24"/>
          <w:szCs w:val="24"/>
        </w:rPr>
        <w:t>Mõju kirjeldus ja olulisus</w:t>
      </w:r>
      <w:r w:rsidRPr="00F02147">
        <w:rPr>
          <w:rFonts w:ascii="Times New Roman" w:hAnsi="Times New Roman" w:cs="Times New Roman"/>
          <w:sz w:val="24"/>
          <w:szCs w:val="24"/>
        </w:rPr>
        <w:t xml:space="preserve">. Mõju sihtrühm on teoreetiliselt suur, sest uut nime võivad taotleda kõik Eesti kodanikud ja Eesti määratlemata kodakondsusega isikud, seetõttu on seadusest mõjutatud inimesi palju. Kuna </w:t>
      </w:r>
      <w:r w:rsidRPr="00F02147" w:rsidR="00F40298">
        <w:rPr>
          <w:rFonts w:ascii="Times New Roman" w:hAnsi="Times New Roman" w:cs="Times New Roman"/>
          <w:sz w:val="24"/>
          <w:szCs w:val="24"/>
        </w:rPr>
        <w:t>20</w:t>
      </w:r>
      <w:r w:rsidR="00F40298">
        <w:rPr>
          <w:rFonts w:ascii="Times New Roman" w:hAnsi="Times New Roman" w:cs="Times New Roman"/>
          <w:sz w:val="24"/>
          <w:szCs w:val="24"/>
        </w:rPr>
        <w:t>22</w:t>
      </w:r>
      <w:r w:rsidRPr="00F02147" w:rsidR="00F40298">
        <w:rPr>
          <w:rFonts w:ascii="Times New Roman" w:hAnsi="Times New Roman" w:cs="Times New Roman"/>
          <w:sz w:val="24"/>
          <w:szCs w:val="24"/>
        </w:rPr>
        <w:t xml:space="preserve">. a anti uus </w:t>
      </w:r>
      <w:r w:rsidR="00F40298">
        <w:rPr>
          <w:rFonts w:ascii="Times New Roman" w:hAnsi="Times New Roman" w:cs="Times New Roman"/>
          <w:sz w:val="24"/>
          <w:szCs w:val="24"/>
        </w:rPr>
        <w:t>eesnimi, perekonnanimi või mõlemad korraga</w:t>
      </w:r>
      <w:r w:rsidRPr="00F02147" w:rsidR="00F40298">
        <w:rPr>
          <w:rFonts w:ascii="Times New Roman" w:hAnsi="Times New Roman" w:cs="Times New Roman"/>
          <w:sz w:val="24"/>
          <w:szCs w:val="24"/>
        </w:rPr>
        <w:t xml:space="preserve"> </w:t>
      </w:r>
      <w:r w:rsidR="00F40298">
        <w:rPr>
          <w:rFonts w:ascii="Times New Roman" w:hAnsi="Times New Roman" w:cs="Times New Roman"/>
          <w:sz w:val="24"/>
          <w:szCs w:val="24"/>
        </w:rPr>
        <w:t>2122</w:t>
      </w:r>
      <w:r w:rsidRPr="00F02147" w:rsidR="00F40298">
        <w:rPr>
          <w:rFonts w:ascii="Times New Roman" w:hAnsi="Times New Roman" w:cs="Times New Roman"/>
          <w:sz w:val="24"/>
          <w:szCs w:val="24"/>
        </w:rPr>
        <w:t> inimesele</w:t>
      </w:r>
      <w:r w:rsidR="00F40298">
        <w:rPr>
          <w:rFonts w:ascii="Times New Roman" w:hAnsi="Times New Roman" w:cs="Times New Roman"/>
          <w:sz w:val="24"/>
          <w:szCs w:val="24"/>
        </w:rPr>
        <w:t>,</w:t>
      </w:r>
      <w:r w:rsidRPr="00F02147" w:rsidR="00F40298">
        <w:rPr>
          <w:rFonts w:ascii="Times New Roman" w:hAnsi="Times New Roman" w:cs="Times New Roman"/>
          <w:sz w:val="24"/>
          <w:szCs w:val="24"/>
        </w:rPr>
        <w:t xml:space="preserve"> 20</w:t>
      </w:r>
      <w:r w:rsidR="00F40298">
        <w:rPr>
          <w:rFonts w:ascii="Times New Roman" w:hAnsi="Times New Roman" w:cs="Times New Roman"/>
          <w:sz w:val="24"/>
          <w:szCs w:val="24"/>
        </w:rPr>
        <w:t>23</w:t>
      </w:r>
      <w:r w:rsidRPr="00F02147" w:rsidR="00F40298">
        <w:rPr>
          <w:rFonts w:ascii="Times New Roman" w:hAnsi="Times New Roman" w:cs="Times New Roman"/>
          <w:sz w:val="24"/>
          <w:szCs w:val="24"/>
        </w:rPr>
        <w:t xml:space="preserve">. a </w:t>
      </w:r>
      <w:r w:rsidR="00F40298">
        <w:rPr>
          <w:rFonts w:ascii="Times New Roman" w:hAnsi="Times New Roman" w:cs="Times New Roman"/>
          <w:sz w:val="24"/>
          <w:szCs w:val="24"/>
        </w:rPr>
        <w:t>2220</w:t>
      </w:r>
      <w:r w:rsidRPr="00F02147" w:rsidR="00F40298">
        <w:rPr>
          <w:rFonts w:ascii="Times New Roman" w:hAnsi="Times New Roman" w:cs="Times New Roman"/>
          <w:sz w:val="24"/>
          <w:szCs w:val="24"/>
        </w:rPr>
        <w:t xml:space="preserve"> inimesele, </w:t>
      </w:r>
      <w:r w:rsidR="00F40298">
        <w:rPr>
          <w:rFonts w:ascii="Times New Roman" w:hAnsi="Times New Roman" w:cs="Times New Roman"/>
          <w:sz w:val="24"/>
          <w:szCs w:val="24"/>
        </w:rPr>
        <w:t>2024</w:t>
      </w:r>
      <w:r w:rsidRPr="00F02147" w:rsidR="00F40298">
        <w:rPr>
          <w:rFonts w:ascii="Times New Roman" w:hAnsi="Times New Roman" w:cs="Times New Roman"/>
          <w:sz w:val="24"/>
          <w:szCs w:val="24"/>
        </w:rPr>
        <w:t xml:space="preserve">. a </w:t>
      </w:r>
      <w:r w:rsidR="00F40298">
        <w:rPr>
          <w:rFonts w:ascii="Times New Roman" w:hAnsi="Times New Roman" w:cs="Times New Roman"/>
          <w:sz w:val="24"/>
          <w:szCs w:val="24"/>
        </w:rPr>
        <w:t>2314</w:t>
      </w:r>
      <w:r w:rsidRPr="00F02147" w:rsidR="00F40298">
        <w:rPr>
          <w:rFonts w:ascii="Times New Roman" w:hAnsi="Times New Roman" w:cs="Times New Roman"/>
          <w:sz w:val="24"/>
          <w:szCs w:val="24"/>
        </w:rPr>
        <w:t> inimesele</w:t>
      </w:r>
      <w:r w:rsidR="00F40298">
        <w:rPr>
          <w:rFonts w:ascii="Times New Roman" w:hAnsi="Times New Roman" w:cs="Times New Roman"/>
          <w:sz w:val="24"/>
          <w:szCs w:val="24"/>
        </w:rPr>
        <w:t xml:space="preserve">, </w:t>
      </w:r>
      <w:r w:rsidRPr="00F02147">
        <w:rPr>
          <w:rFonts w:ascii="Times New Roman" w:hAnsi="Times New Roman" w:cs="Times New Roman"/>
          <w:sz w:val="24"/>
          <w:szCs w:val="24"/>
        </w:rPr>
        <w:t xml:space="preserve">võib sihtrühma suurust hinnata keskmisest väiksemaks. </w:t>
      </w:r>
      <w:r w:rsidR="00852A5E">
        <w:rPr>
          <w:rFonts w:ascii="Times New Roman" w:hAnsi="Times New Roman" w:cs="Times New Roman"/>
          <w:sz w:val="24"/>
          <w:szCs w:val="24"/>
        </w:rPr>
        <w:t>Eelnõuga</w:t>
      </w:r>
      <w:r w:rsidRPr="00F02147">
        <w:rPr>
          <w:rFonts w:ascii="Times New Roman" w:hAnsi="Times New Roman" w:cs="Times New Roman"/>
          <w:sz w:val="24"/>
          <w:szCs w:val="24"/>
        </w:rPr>
        <w:t xml:space="preserve"> sätestatakse piirang, </w:t>
      </w:r>
      <w:r w:rsidRPr="00F02147" w:rsidR="00AF294B">
        <w:rPr>
          <w:rFonts w:ascii="Times New Roman" w:hAnsi="Times New Roman" w:cs="Times New Roman"/>
          <w:sz w:val="24"/>
          <w:szCs w:val="24"/>
        </w:rPr>
        <w:t>ei uue eesnime taotlemisel ei saa tekkida isikunimi, mis on</w:t>
      </w:r>
      <w:r w:rsidRPr="00F02147">
        <w:rPr>
          <w:rFonts w:ascii="Times New Roman" w:hAnsi="Times New Roman" w:cs="Times New Roman"/>
          <w:sz w:val="24"/>
          <w:szCs w:val="24"/>
        </w:rPr>
        <w:t xml:space="preserve"> </w:t>
      </w:r>
      <w:proofErr w:type="spellStart"/>
      <w:r w:rsidR="00013BE7">
        <w:rPr>
          <w:rFonts w:ascii="Times New Roman" w:hAnsi="Times New Roman" w:cs="Times New Roman"/>
          <w:sz w:val="24"/>
          <w:szCs w:val="24"/>
        </w:rPr>
        <w:t>RR-i</w:t>
      </w:r>
      <w:proofErr w:type="spellEnd"/>
      <w:r w:rsidRPr="00F02147">
        <w:rPr>
          <w:rFonts w:ascii="Times New Roman" w:hAnsi="Times New Roman" w:cs="Times New Roman"/>
          <w:sz w:val="24"/>
          <w:szCs w:val="24"/>
        </w:rPr>
        <w:t xml:space="preserve"> andmetel juba kasutusel. Mõju ulatust võib hinnata keskmiseks. Mõju avaldumise sagedus on väike, kuna inimene ei puutu muudatuse mõjuga kokku regulaarselt ega tihti</w:t>
      </w:r>
      <w:r w:rsidRPr="00F02147" w:rsidR="005E4FAD">
        <w:rPr>
          <w:rFonts w:ascii="Times New Roman" w:hAnsi="Times New Roman" w:cs="Times New Roman"/>
          <w:sz w:val="24"/>
          <w:szCs w:val="24"/>
        </w:rPr>
        <w:t>.</w:t>
      </w:r>
      <w:r w:rsidR="004B0409">
        <w:rPr>
          <w:rFonts w:ascii="Times New Roman" w:hAnsi="Times New Roman" w:cs="Times New Roman"/>
          <w:sz w:val="24"/>
          <w:szCs w:val="24"/>
        </w:rPr>
        <w:t xml:space="preserve"> Üldiselt ei muuda isikud elu jooksul oma eesnime ning kui muudavad, juhtub see harva. </w:t>
      </w:r>
    </w:p>
    <w:p w:rsidRPr="00F02147" w:rsidR="002E00FA" w:rsidP="00F02147" w:rsidRDefault="002E00FA" w14:paraId="65C0AF89" w14:textId="6AA543D0">
      <w:pPr>
        <w:spacing w:after="0" w:line="240" w:lineRule="auto"/>
        <w:jc w:val="both"/>
        <w:rPr>
          <w:rFonts w:ascii="Times New Roman" w:hAnsi="Times New Roman" w:cs="Times New Roman"/>
          <w:sz w:val="24"/>
          <w:szCs w:val="24"/>
        </w:rPr>
      </w:pPr>
    </w:p>
    <w:p w:rsidRPr="00F02147" w:rsidR="002E00FA" w:rsidP="00F02147" w:rsidRDefault="00852A5E" w14:paraId="2C1B01F3" w14:textId="7EE1EF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Eelnõuga</w:t>
      </w:r>
      <w:r w:rsidRPr="00F02147" w:rsidR="002E00FA">
        <w:rPr>
          <w:rFonts w:ascii="Times New Roman" w:hAnsi="Times New Roman" w:cs="Times New Roman"/>
          <w:sz w:val="24"/>
          <w:szCs w:val="24"/>
        </w:rPr>
        <w:t xml:space="preserve"> kaasneval mõjul on sihtrühmale negatiivne toime, sest tegemist on uue piiranguga, mis rakendub </w:t>
      </w:r>
      <w:r w:rsidRPr="00F02147" w:rsidR="005E4FAD">
        <w:rPr>
          <w:rFonts w:ascii="Times New Roman" w:hAnsi="Times New Roman" w:cs="Times New Roman"/>
          <w:sz w:val="24"/>
          <w:szCs w:val="24"/>
        </w:rPr>
        <w:t xml:space="preserve">eesnime </w:t>
      </w:r>
      <w:r w:rsidRPr="00F02147" w:rsidR="002E00FA">
        <w:rPr>
          <w:rFonts w:ascii="Times New Roman" w:hAnsi="Times New Roman" w:cs="Times New Roman"/>
          <w:sz w:val="24"/>
          <w:szCs w:val="24"/>
        </w:rPr>
        <w:t>muutmisel</w:t>
      </w:r>
      <w:r w:rsidRPr="00F02147" w:rsidR="005E4FAD">
        <w:rPr>
          <w:rFonts w:ascii="Times New Roman" w:hAnsi="Times New Roman" w:cs="Times New Roman"/>
          <w:sz w:val="24"/>
          <w:szCs w:val="24"/>
        </w:rPr>
        <w:t>.</w:t>
      </w:r>
      <w:r w:rsidRPr="00F02147" w:rsidR="002E00FA">
        <w:rPr>
          <w:rFonts w:ascii="Times New Roman" w:hAnsi="Times New Roman" w:cs="Times New Roman"/>
          <w:sz w:val="24"/>
          <w:szCs w:val="24"/>
        </w:rPr>
        <w:t xml:space="preserve"> </w:t>
      </w:r>
      <w:r w:rsidR="00F21E8A">
        <w:rPr>
          <w:rFonts w:ascii="Times New Roman" w:hAnsi="Times New Roman" w:cs="Times New Roman"/>
          <w:sz w:val="24"/>
          <w:szCs w:val="24"/>
        </w:rPr>
        <w:t xml:space="preserve">Mõju ulatus on keskmine, </w:t>
      </w:r>
      <w:r w:rsidRPr="00F21E8A" w:rsidR="00F21E8A">
        <w:rPr>
          <w:rFonts w:ascii="Times New Roman" w:hAnsi="Times New Roman" w:cs="Times New Roman"/>
          <w:sz w:val="24"/>
          <w:szCs w:val="24"/>
        </w:rPr>
        <w:t xml:space="preserve">inimese võimalus valida endale soovitud eesnimi on piiratud, kuid </w:t>
      </w:r>
      <w:r w:rsidR="00F21E8A">
        <w:rPr>
          <w:rFonts w:ascii="Times New Roman" w:hAnsi="Times New Roman" w:cs="Times New Roman"/>
          <w:sz w:val="24"/>
          <w:szCs w:val="24"/>
        </w:rPr>
        <w:t>kui eesnimi on piirangu all</w:t>
      </w:r>
      <w:r w:rsidR="000D1CDE">
        <w:rPr>
          <w:rFonts w:ascii="Times New Roman" w:hAnsi="Times New Roman" w:cs="Times New Roman"/>
          <w:sz w:val="24"/>
          <w:szCs w:val="24"/>
        </w:rPr>
        <w:t>,</w:t>
      </w:r>
      <w:r w:rsidR="00F21E8A">
        <w:rPr>
          <w:rFonts w:ascii="Times New Roman" w:hAnsi="Times New Roman" w:cs="Times New Roman"/>
          <w:sz w:val="24"/>
          <w:szCs w:val="24"/>
        </w:rPr>
        <w:t xml:space="preserve"> jääb inimesele võimalus valida mõni muu eesnimi</w:t>
      </w:r>
      <w:r w:rsidRPr="00F21E8A" w:rsidR="00F21E8A">
        <w:rPr>
          <w:rFonts w:ascii="Times New Roman" w:hAnsi="Times New Roman" w:cs="Times New Roman"/>
          <w:sz w:val="24"/>
          <w:szCs w:val="24"/>
        </w:rPr>
        <w:t xml:space="preserve">. </w:t>
      </w:r>
      <w:r w:rsidR="00F21E8A">
        <w:rPr>
          <w:rFonts w:ascii="Times New Roman" w:hAnsi="Times New Roman" w:cs="Times New Roman"/>
          <w:sz w:val="24"/>
          <w:szCs w:val="24"/>
        </w:rPr>
        <w:t>Piirang</w:t>
      </w:r>
      <w:r w:rsidRPr="00F21E8A" w:rsidR="00F21E8A">
        <w:rPr>
          <w:rFonts w:ascii="Times New Roman" w:hAnsi="Times New Roman" w:cs="Times New Roman"/>
          <w:sz w:val="24"/>
          <w:szCs w:val="24"/>
        </w:rPr>
        <w:t xml:space="preserve"> ei muuda inimese igapäevast toimimist märkimisväärselt, kuid </w:t>
      </w:r>
      <w:r w:rsidR="00F21E8A">
        <w:rPr>
          <w:rFonts w:ascii="Times New Roman" w:hAnsi="Times New Roman" w:cs="Times New Roman"/>
          <w:sz w:val="24"/>
          <w:szCs w:val="24"/>
        </w:rPr>
        <w:t xml:space="preserve">uue eesnime taotlemisel </w:t>
      </w:r>
      <w:r w:rsidRPr="00F21E8A" w:rsidR="00F21E8A">
        <w:rPr>
          <w:rFonts w:ascii="Times New Roman" w:hAnsi="Times New Roman" w:cs="Times New Roman"/>
          <w:sz w:val="24"/>
          <w:szCs w:val="24"/>
        </w:rPr>
        <w:t>võib tekitada</w:t>
      </w:r>
      <w:r w:rsidR="00F21E8A">
        <w:rPr>
          <w:rFonts w:ascii="Times New Roman" w:hAnsi="Times New Roman" w:cs="Times New Roman"/>
          <w:sz w:val="24"/>
          <w:szCs w:val="24"/>
        </w:rPr>
        <w:t xml:space="preserve"> inimesele</w:t>
      </w:r>
      <w:r w:rsidRPr="00F21E8A" w:rsidR="00F21E8A">
        <w:rPr>
          <w:rFonts w:ascii="Times New Roman" w:hAnsi="Times New Roman" w:cs="Times New Roman"/>
          <w:sz w:val="24"/>
          <w:szCs w:val="24"/>
        </w:rPr>
        <w:t xml:space="preserve"> pettumust või vajadust kohaneda </w:t>
      </w:r>
      <w:r w:rsidR="00F21E8A">
        <w:rPr>
          <w:rFonts w:ascii="Times New Roman" w:hAnsi="Times New Roman" w:cs="Times New Roman"/>
          <w:sz w:val="24"/>
          <w:szCs w:val="24"/>
        </w:rPr>
        <w:t>uue ees</w:t>
      </w:r>
      <w:r w:rsidRPr="00F21E8A" w:rsidR="00F21E8A">
        <w:rPr>
          <w:rFonts w:ascii="Times New Roman" w:hAnsi="Times New Roman" w:cs="Times New Roman"/>
          <w:sz w:val="24"/>
          <w:szCs w:val="24"/>
        </w:rPr>
        <w:t>nime</w:t>
      </w:r>
      <w:r w:rsidR="00F21E8A">
        <w:rPr>
          <w:rFonts w:ascii="Times New Roman" w:hAnsi="Times New Roman" w:cs="Times New Roman"/>
          <w:sz w:val="24"/>
          <w:szCs w:val="24"/>
        </w:rPr>
        <w:t xml:space="preserve"> valikuga</w:t>
      </w:r>
      <w:r w:rsidR="000D1CDE">
        <w:rPr>
          <w:rFonts w:ascii="Times New Roman" w:hAnsi="Times New Roman" w:cs="Times New Roman"/>
          <w:sz w:val="24"/>
          <w:szCs w:val="24"/>
        </w:rPr>
        <w:t xml:space="preserve"> ning seetõttu võib e</w:t>
      </w:r>
      <w:r w:rsidRPr="00F02147" w:rsidR="002E00FA">
        <w:rPr>
          <w:rFonts w:ascii="Times New Roman" w:hAnsi="Times New Roman" w:cs="Times New Roman"/>
          <w:sz w:val="24"/>
          <w:szCs w:val="24"/>
        </w:rPr>
        <w:t>basoovitava mõju kaasnemise riski hinnata keskmiseks.</w:t>
      </w:r>
      <w:r w:rsidR="004B0409">
        <w:rPr>
          <w:rFonts w:ascii="Times New Roman" w:hAnsi="Times New Roman" w:cs="Times New Roman"/>
          <w:sz w:val="24"/>
          <w:szCs w:val="24"/>
        </w:rPr>
        <w:t xml:space="preserve"> Samas pakutakse inimesele võimalust valida endale menetluse käigus uus, eelnõu nõuetele vastav eesnimi. </w:t>
      </w:r>
    </w:p>
    <w:p w:rsidR="00503B10" w:rsidP="00F02147" w:rsidRDefault="00503B10" w14:paraId="05636818" w14:textId="1EF2B843">
      <w:pPr>
        <w:spacing w:after="0" w:line="240" w:lineRule="auto"/>
        <w:jc w:val="both"/>
        <w:rPr>
          <w:rFonts w:ascii="Times New Roman" w:hAnsi="Times New Roman" w:cs="Times New Roman"/>
          <w:sz w:val="24"/>
          <w:szCs w:val="24"/>
        </w:rPr>
      </w:pPr>
    </w:p>
    <w:p w:rsidR="009310AF" w:rsidP="00503B10" w:rsidRDefault="00503B10" w14:paraId="474E9BA7" w14:textId="73A51D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6.7.</w:t>
      </w:r>
      <w:r w:rsidR="009310AF">
        <w:rPr>
          <w:rFonts w:ascii="Times New Roman" w:hAnsi="Times New Roman" w:cs="Times New Roman"/>
          <w:sz w:val="24"/>
          <w:szCs w:val="24"/>
        </w:rPr>
        <w:t xml:space="preserve"> Vabalt valitud perekonnanime muutmisel piirang, mis ei luba anda perekonnanimeks nime, mis on </w:t>
      </w:r>
      <w:proofErr w:type="spellStart"/>
      <w:r w:rsidR="009310AF">
        <w:rPr>
          <w:rFonts w:ascii="Times New Roman" w:hAnsi="Times New Roman" w:cs="Times New Roman"/>
          <w:sz w:val="24"/>
          <w:szCs w:val="24"/>
        </w:rPr>
        <w:t>RR-i</w:t>
      </w:r>
      <w:proofErr w:type="spellEnd"/>
      <w:r w:rsidR="009310AF">
        <w:rPr>
          <w:rFonts w:ascii="Times New Roman" w:hAnsi="Times New Roman" w:cs="Times New Roman"/>
          <w:sz w:val="24"/>
          <w:szCs w:val="24"/>
        </w:rPr>
        <w:t xml:space="preserve"> andmetel elava isiku perekonnanimi</w:t>
      </w:r>
    </w:p>
    <w:p w:rsidR="009310AF" w:rsidP="00503B10" w:rsidRDefault="009310AF" w14:paraId="0628C52F" w14:textId="77777777">
      <w:pPr>
        <w:spacing w:after="0" w:line="240" w:lineRule="auto"/>
        <w:jc w:val="both"/>
        <w:rPr>
          <w:rFonts w:ascii="Times New Roman" w:hAnsi="Times New Roman" w:cs="Times New Roman"/>
          <w:sz w:val="24"/>
          <w:szCs w:val="24"/>
        </w:rPr>
      </w:pPr>
    </w:p>
    <w:p w:rsidRPr="00F02147" w:rsidR="00503B10" w:rsidP="00503B10" w:rsidRDefault="00503B10" w14:paraId="4BD186C9" w14:textId="3D8082DA">
      <w:pPr>
        <w:spacing w:after="0" w:line="240" w:lineRule="auto"/>
        <w:jc w:val="both"/>
        <w:rPr>
          <w:rFonts w:ascii="Times New Roman" w:hAnsi="Times New Roman" w:cs="Times New Roman"/>
          <w:sz w:val="24"/>
          <w:szCs w:val="24"/>
        </w:rPr>
      </w:pPr>
      <w:r w:rsidRPr="005A47CC">
        <w:rPr>
          <w:rFonts w:ascii="Times New Roman" w:hAnsi="Times New Roman" w:cs="Times New Roman"/>
          <w:sz w:val="24"/>
          <w:szCs w:val="24"/>
        </w:rPr>
        <w:t>Valdkond</w:t>
      </w:r>
      <w:r w:rsidRPr="00F02147">
        <w:rPr>
          <w:rFonts w:ascii="Times New Roman" w:hAnsi="Times New Roman" w:cs="Times New Roman"/>
          <w:sz w:val="24"/>
          <w:szCs w:val="24"/>
        </w:rPr>
        <w:t xml:space="preserve">: mõju riigiasutuste ja </w:t>
      </w:r>
      <w:r>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korraldusele</w:t>
      </w:r>
    </w:p>
    <w:p w:rsidRPr="00F02147" w:rsidR="00503B10" w:rsidP="00503B10" w:rsidRDefault="00503B10" w14:paraId="402CA97B" w14:textId="77777777">
      <w:pPr>
        <w:spacing w:after="0" w:line="240" w:lineRule="auto"/>
        <w:jc w:val="both"/>
        <w:rPr>
          <w:rFonts w:ascii="Times New Roman" w:hAnsi="Times New Roman" w:cs="Times New Roman"/>
          <w:sz w:val="24"/>
          <w:szCs w:val="24"/>
        </w:rPr>
      </w:pPr>
    </w:p>
    <w:p w:rsidRPr="00F02147" w:rsidR="00503B10" w:rsidP="00503B10" w:rsidRDefault="00503B10" w14:paraId="0C6EB312" w14:textId="008AC6F8">
      <w:pPr>
        <w:spacing w:after="0" w:line="240" w:lineRule="auto"/>
        <w:jc w:val="both"/>
        <w:rPr>
          <w:rFonts w:ascii="Times New Roman" w:hAnsi="Times New Roman" w:cs="Times New Roman"/>
          <w:sz w:val="24"/>
          <w:szCs w:val="24"/>
        </w:rPr>
      </w:pPr>
      <w:r w:rsidRPr="005A47CC">
        <w:rPr>
          <w:rFonts w:ascii="Times New Roman" w:hAnsi="Times New Roman" w:cs="Times New Roman"/>
          <w:sz w:val="24"/>
          <w:szCs w:val="24"/>
        </w:rPr>
        <w:t>Mõju sihtrühm</w:t>
      </w:r>
      <w:r w:rsidRPr="00F02147">
        <w:rPr>
          <w:rFonts w:ascii="Times New Roman" w:hAnsi="Times New Roman" w:cs="Times New Roman"/>
          <w:sz w:val="24"/>
          <w:szCs w:val="24"/>
        </w:rPr>
        <w:t xml:space="preserve">: MK </w:t>
      </w:r>
      <w:proofErr w:type="spellStart"/>
      <w:r w:rsidRPr="00F02147">
        <w:rPr>
          <w:rFonts w:ascii="Times New Roman" w:hAnsi="Times New Roman" w:cs="Times New Roman"/>
          <w:sz w:val="24"/>
          <w:szCs w:val="24"/>
        </w:rPr>
        <w:t>KOV</w:t>
      </w:r>
      <w:r w:rsidRPr="00F02147">
        <w:rPr>
          <w:rFonts w:ascii="Times New Roman" w:hAnsi="Times New Roman" w:cs="Times New Roman"/>
          <w:sz w:val="24"/>
          <w:szCs w:val="24"/>
        </w:rPr>
        <w:noBreakHyphen/>
        <w:t>id</w:t>
      </w:r>
      <w:proofErr w:type="spellEnd"/>
      <w:r w:rsidRPr="00F02147">
        <w:rPr>
          <w:rFonts w:ascii="Times New Roman" w:hAnsi="Times New Roman" w:cs="Times New Roman"/>
          <w:sz w:val="24"/>
          <w:szCs w:val="24"/>
        </w:rPr>
        <w:t>, kellel pädevus viia läbi perekonnanime muutmise menetlusi.</w:t>
      </w:r>
    </w:p>
    <w:p w:rsidRPr="00F02147" w:rsidR="00503B10" w:rsidP="00503B10" w:rsidRDefault="00503B10" w14:paraId="0DD875C9" w14:textId="77777777">
      <w:pPr>
        <w:spacing w:after="0" w:line="240" w:lineRule="auto"/>
        <w:jc w:val="both"/>
        <w:rPr>
          <w:rFonts w:ascii="Times New Roman" w:hAnsi="Times New Roman" w:cs="Times New Roman"/>
          <w:sz w:val="24"/>
          <w:szCs w:val="24"/>
        </w:rPr>
      </w:pPr>
    </w:p>
    <w:p w:rsidRPr="00F02147" w:rsidR="00503B10" w:rsidP="00503B10" w:rsidRDefault="00503B10" w14:paraId="442B54FE" w14:textId="7D5626E0">
      <w:pPr>
        <w:spacing w:after="0" w:line="240" w:lineRule="auto"/>
        <w:jc w:val="both"/>
        <w:rPr>
          <w:rFonts w:ascii="Times New Roman" w:hAnsi="Times New Roman" w:cs="Times New Roman"/>
          <w:sz w:val="24"/>
          <w:szCs w:val="24"/>
        </w:rPr>
      </w:pPr>
      <w:r w:rsidRPr="005A47CC">
        <w:rPr>
          <w:rFonts w:ascii="Times New Roman" w:hAnsi="Times New Roman" w:cs="Times New Roman"/>
          <w:sz w:val="24"/>
          <w:szCs w:val="24"/>
        </w:rPr>
        <w:t>Mõju kirjeldus ja olulisus</w:t>
      </w:r>
      <w:r>
        <w:rPr>
          <w:rFonts w:ascii="Times New Roman" w:hAnsi="Times New Roman" w:cs="Times New Roman"/>
          <w:sz w:val="24"/>
          <w:szCs w:val="24"/>
        </w:rPr>
        <w:t>:</w:t>
      </w:r>
      <w:r w:rsidRPr="00F02147">
        <w:rPr>
          <w:rFonts w:ascii="Times New Roman" w:hAnsi="Times New Roman" w:cs="Times New Roman"/>
          <w:sz w:val="24"/>
          <w:szCs w:val="24"/>
        </w:rPr>
        <w:t xml:space="preserve"> Inimese isikunime võib tema taotluse alusel muuta neljas MK </w:t>
      </w:r>
      <w:proofErr w:type="spellStart"/>
      <w:r w:rsidRPr="00F02147">
        <w:rPr>
          <w:rFonts w:ascii="Times New Roman" w:hAnsi="Times New Roman" w:cs="Times New Roman"/>
          <w:sz w:val="24"/>
          <w:szCs w:val="24"/>
        </w:rPr>
        <w:t>KOV</w:t>
      </w:r>
      <w:r w:rsidRPr="00F02147">
        <w:rPr>
          <w:rFonts w:ascii="Times New Roman" w:hAnsi="Times New Roman" w:cs="Times New Roman"/>
          <w:sz w:val="24"/>
          <w:szCs w:val="24"/>
        </w:rPr>
        <w:noBreakHyphen/>
        <w:t>is</w:t>
      </w:r>
      <w:proofErr w:type="spellEnd"/>
      <w:r w:rsidRPr="00F02147">
        <w:rPr>
          <w:rFonts w:ascii="Times New Roman" w:hAnsi="Times New Roman" w:cs="Times New Roman"/>
          <w:sz w:val="24"/>
          <w:szCs w:val="24"/>
        </w:rPr>
        <w:t xml:space="preserve">. Kogu Eesti riigi- ja </w:t>
      </w:r>
      <w:r>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arvuga võrreldes jääb sihtrühma suurus alla 5% ning seetõttu võib muudatusest mõjutatud sihtrühma suurust hinnata väikeseks. Juhul, kui ametnikule esitatakse</w:t>
      </w:r>
      <w:r w:rsidR="009310AF">
        <w:rPr>
          <w:rFonts w:ascii="Times New Roman" w:hAnsi="Times New Roman" w:cs="Times New Roman"/>
          <w:sz w:val="24"/>
          <w:szCs w:val="24"/>
        </w:rPr>
        <w:t xml:space="preserve"> vabalt valitud</w:t>
      </w:r>
      <w:r w:rsidRPr="00F02147">
        <w:rPr>
          <w:rFonts w:ascii="Times New Roman" w:hAnsi="Times New Roman" w:cs="Times New Roman"/>
          <w:sz w:val="24"/>
          <w:szCs w:val="24"/>
        </w:rPr>
        <w:t xml:space="preserve"> </w:t>
      </w:r>
      <w:r>
        <w:rPr>
          <w:rFonts w:ascii="Times New Roman" w:hAnsi="Times New Roman" w:cs="Times New Roman"/>
          <w:sz w:val="24"/>
          <w:szCs w:val="24"/>
        </w:rPr>
        <w:t>perekonnanime muutmise</w:t>
      </w:r>
      <w:r w:rsidRPr="00F02147">
        <w:rPr>
          <w:rFonts w:ascii="Times New Roman" w:hAnsi="Times New Roman" w:cs="Times New Roman"/>
          <w:sz w:val="24"/>
          <w:szCs w:val="24"/>
        </w:rPr>
        <w:t xml:space="preserve"> taotlus, peab ta välja selgitama, millised piirangud tekkivale </w:t>
      </w:r>
      <w:r w:rsidR="009310AF">
        <w:rPr>
          <w:rFonts w:ascii="Times New Roman" w:hAnsi="Times New Roman" w:cs="Times New Roman"/>
          <w:sz w:val="24"/>
          <w:szCs w:val="24"/>
        </w:rPr>
        <w:t>perekonnanimele</w:t>
      </w:r>
      <w:r w:rsidRPr="00F02147">
        <w:rPr>
          <w:rFonts w:ascii="Times New Roman" w:hAnsi="Times New Roman" w:cs="Times New Roman"/>
          <w:sz w:val="24"/>
          <w:szCs w:val="24"/>
        </w:rPr>
        <w:t xml:space="preserve"> kohalduvad. Piirangu väljaselgitamiseks tehakse päring </w:t>
      </w:r>
      <w:proofErr w:type="spellStart"/>
      <w:r>
        <w:rPr>
          <w:rFonts w:ascii="Times New Roman" w:hAnsi="Times New Roman" w:cs="Times New Roman"/>
          <w:sz w:val="24"/>
          <w:szCs w:val="24"/>
        </w:rPr>
        <w:t>RR-i</w:t>
      </w:r>
      <w:proofErr w:type="spellEnd"/>
      <w:r>
        <w:rPr>
          <w:rFonts w:ascii="Times New Roman" w:hAnsi="Times New Roman" w:cs="Times New Roman"/>
          <w:sz w:val="24"/>
          <w:szCs w:val="24"/>
        </w:rPr>
        <w:t>.</w:t>
      </w:r>
      <w:r w:rsidRPr="00F02147">
        <w:rPr>
          <w:rFonts w:ascii="Times New Roman" w:hAnsi="Times New Roman" w:cs="Times New Roman"/>
          <w:sz w:val="24"/>
          <w:szCs w:val="24"/>
        </w:rPr>
        <w:t xml:space="preserve"> Juhul, kui </w:t>
      </w:r>
      <w:r w:rsidR="009310AF">
        <w:rPr>
          <w:rFonts w:ascii="Times New Roman" w:hAnsi="Times New Roman" w:cs="Times New Roman"/>
          <w:sz w:val="24"/>
          <w:szCs w:val="24"/>
        </w:rPr>
        <w:t xml:space="preserve">perekonnanimi on rahvastikuregistri andmetel elava isiku perekonnanimi, </w:t>
      </w:r>
      <w:r w:rsidRPr="00F02147">
        <w:rPr>
          <w:rFonts w:ascii="Times New Roman" w:hAnsi="Times New Roman" w:cs="Times New Roman"/>
          <w:sz w:val="24"/>
          <w:szCs w:val="24"/>
        </w:rPr>
        <w:t xml:space="preserve">peab ametnik selgitama </w:t>
      </w:r>
      <w:r>
        <w:rPr>
          <w:rFonts w:ascii="Times New Roman" w:hAnsi="Times New Roman" w:cs="Times New Roman"/>
          <w:sz w:val="24"/>
          <w:szCs w:val="24"/>
        </w:rPr>
        <w:t xml:space="preserve">inimesele seda </w:t>
      </w:r>
      <w:r w:rsidRPr="00F02147">
        <w:rPr>
          <w:rFonts w:ascii="Times New Roman" w:hAnsi="Times New Roman" w:cs="Times New Roman"/>
          <w:sz w:val="24"/>
          <w:szCs w:val="24"/>
        </w:rPr>
        <w:t xml:space="preserve">piirangut ja pakkuma inimesele võimalust oma taotlust muuta. </w:t>
      </w:r>
      <w:commentRangeStart w:id="49"/>
      <w:r w:rsidR="009310AF">
        <w:rPr>
          <w:rFonts w:ascii="Times New Roman" w:hAnsi="Times New Roman" w:cs="Times New Roman"/>
          <w:sz w:val="24"/>
          <w:szCs w:val="24"/>
        </w:rPr>
        <w:t xml:space="preserve">Vabalt valitud perekonnanime muutmise otsustab Siseministeerium. </w:t>
      </w:r>
      <w:commentRangeEnd w:id="49"/>
      <w:r w:rsidRPr="00F02147" w:rsidR="00857507">
        <w:rPr>
          <w:rStyle w:val="CommentReference"/>
          <w:rFonts w:ascii="Times New Roman" w:hAnsi="Times New Roman" w:cs="Times New Roman"/>
          <w:sz w:val="24"/>
          <w:szCs w:val="24"/>
        </w:rPr>
        <w:commentReference w:id="49"/>
      </w:r>
      <w:r w:rsidRPr="00F02147">
        <w:rPr>
          <w:rFonts w:ascii="Times New Roman" w:hAnsi="Times New Roman" w:cs="Times New Roman"/>
          <w:sz w:val="24"/>
          <w:szCs w:val="24"/>
        </w:rPr>
        <w:t>Mõju ulatust võib seega pidada keskmiseks, kuna uus piirang paneb ametnikule lisakohustusi, mis võib taotluse menetlusaega mõnevõrra pikendada, ent see ei too ametnikule kaasa kohanemisraskusi. Mõju avaldumise võib hinnata keskmiseks.</w:t>
      </w:r>
    </w:p>
    <w:p w:rsidRPr="00F02147" w:rsidR="00503B10" w:rsidP="00503B10" w:rsidRDefault="00503B10" w14:paraId="4D687E39" w14:textId="77777777">
      <w:pPr>
        <w:spacing w:after="0" w:line="240" w:lineRule="auto"/>
        <w:jc w:val="both"/>
        <w:rPr>
          <w:rFonts w:ascii="Times New Roman" w:hAnsi="Times New Roman" w:cs="Times New Roman"/>
          <w:sz w:val="24"/>
          <w:szCs w:val="24"/>
        </w:rPr>
      </w:pPr>
    </w:p>
    <w:p w:rsidRPr="00F02147" w:rsidR="00503B10" w:rsidP="00503B10" w:rsidRDefault="00503B10" w14:paraId="3CBF2467" w14:textId="6928A24B">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 xml:space="preserve">Ebasoovitava mõju kaasnemise riski võib hinnata keskmiseks või pigem väikeseks, sest uue </w:t>
      </w:r>
      <w:r w:rsidR="009310AF">
        <w:rPr>
          <w:rFonts w:ascii="Times New Roman" w:hAnsi="Times New Roman" w:cs="Times New Roman"/>
          <w:sz w:val="24"/>
          <w:szCs w:val="24"/>
        </w:rPr>
        <w:t>perekonnanime</w:t>
      </w:r>
      <w:r w:rsidRPr="00F02147">
        <w:rPr>
          <w:rFonts w:ascii="Times New Roman" w:hAnsi="Times New Roman" w:cs="Times New Roman"/>
          <w:sz w:val="24"/>
          <w:szCs w:val="24"/>
        </w:rPr>
        <w:t xml:space="preserve"> taotlemise menetluse käigus peab tegema </w:t>
      </w:r>
      <w:proofErr w:type="spellStart"/>
      <w:r>
        <w:rPr>
          <w:rFonts w:ascii="Times New Roman" w:hAnsi="Times New Roman" w:cs="Times New Roman"/>
          <w:sz w:val="24"/>
          <w:szCs w:val="24"/>
        </w:rPr>
        <w:t>RR-i</w:t>
      </w:r>
      <w:proofErr w:type="spellEnd"/>
      <w:r w:rsidRPr="00F02147">
        <w:rPr>
          <w:rFonts w:ascii="Times New Roman" w:hAnsi="Times New Roman" w:cs="Times New Roman"/>
          <w:sz w:val="24"/>
          <w:szCs w:val="24"/>
        </w:rPr>
        <w:t xml:space="preserve"> lisapäringuid, kuid see ei koorma ametnikku ega suurenda ka töökoormust.</w:t>
      </w:r>
    </w:p>
    <w:p w:rsidRPr="00F02147" w:rsidR="00503B10" w:rsidP="00503B10" w:rsidRDefault="00503B10" w14:paraId="0BE45924" w14:textId="77777777">
      <w:pPr>
        <w:spacing w:after="0" w:line="240" w:lineRule="auto"/>
        <w:jc w:val="both"/>
        <w:rPr>
          <w:rFonts w:ascii="Times New Roman" w:hAnsi="Times New Roman" w:cs="Times New Roman"/>
          <w:sz w:val="24"/>
          <w:szCs w:val="24"/>
        </w:rPr>
      </w:pPr>
    </w:p>
    <w:p w:rsidRPr="00F02147" w:rsidR="00503B10" w:rsidP="00503B10" w:rsidRDefault="00503B10" w14:paraId="523C65C3" w14:textId="77777777">
      <w:pPr>
        <w:spacing w:after="0" w:line="240" w:lineRule="auto"/>
        <w:jc w:val="both"/>
        <w:rPr>
          <w:rFonts w:ascii="Times New Roman" w:hAnsi="Times New Roman" w:cs="Times New Roman"/>
          <w:sz w:val="24"/>
          <w:szCs w:val="24"/>
        </w:rPr>
      </w:pPr>
      <w:r w:rsidRPr="005A47CC">
        <w:rPr>
          <w:rFonts w:ascii="Times New Roman" w:hAnsi="Times New Roman" w:cs="Times New Roman"/>
          <w:sz w:val="24"/>
          <w:szCs w:val="24"/>
        </w:rPr>
        <w:t>Valdkond</w:t>
      </w:r>
      <w:r w:rsidRPr="00F02147">
        <w:rPr>
          <w:rFonts w:ascii="Times New Roman" w:hAnsi="Times New Roman" w:cs="Times New Roman"/>
          <w:sz w:val="24"/>
          <w:szCs w:val="24"/>
        </w:rPr>
        <w:t>: mõju riigiasutuste ja kohaliku omavalitsuse üksuste asutuste töökorraldusele</w:t>
      </w:r>
    </w:p>
    <w:p w:rsidRPr="00F02147" w:rsidR="00503B10" w:rsidP="00503B10" w:rsidRDefault="00503B10" w14:paraId="7218BFB4" w14:textId="77777777">
      <w:pPr>
        <w:spacing w:after="0" w:line="240" w:lineRule="auto"/>
        <w:jc w:val="both"/>
        <w:rPr>
          <w:rFonts w:ascii="Times New Roman" w:hAnsi="Times New Roman" w:cs="Times New Roman"/>
          <w:sz w:val="24"/>
          <w:szCs w:val="24"/>
        </w:rPr>
      </w:pPr>
    </w:p>
    <w:p w:rsidRPr="00F02147" w:rsidR="00503B10" w:rsidP="00503B10" w:rsidRDefault="00503B10" w14:paraId="3A7F62BD" w14:textId="4ED732A8">
      <w:pPr>
        <w:spacing w:after="0" w:line="240" w:lineRule="auto"/>
        <w:jc w:val="both"/>
        <w:rPr>
          <w:rFonts w:ascii="Times New Roman" w:hAnsi="Times New Roman" w:cs="Times New Roman"/>
          <w:sz w:val="24"/>
          <w:szCs w:val="24"/>
        </w:rPr>
      </w:pPr>
      <w:r w:rsidRPr="005A47CC">
        <w:rPr>
          <w:rFonts w:ascii="Times New Roman" w:hAnsi="Times New Roman" w:cs="Times New Roman"/>
          <w:sz w:val="24"/>
          <w:szCs w:val="24"/>
        </w:rPr>
        <w:t>Mõju sihtrühm</w:t>
      </w:r>
      <w:r w:rsidRPr="00F02147">
        <w:rPr>
          <w:rFonts w:ascii="Times New Roman" w:hAnsi="Times New Roman" w:cs="Times New Roman"/>
          <w:sz w:val="24"/>
          <w:szCs w:val="24"/>
        </w:rPr>
        <w:t>: Siseministeerium</w:t>
      </w:r>
      <w:r w:rsidR="007B4BE3">
        <w:rPr>
          <w:rFonts w:ascii="Times New Roman" w:hAnsi="Times New Roman" w:cs="Times New Roman"/>
          <w:sz w:val="24"/>
          <w:szCs w:val="24"/>
        </w:rPr>
        <w:t>, kes otsustab vabalt valitud uue perekonnanime andmise</w:t>
      </w:r>
    </w:p>
    <w:p w:rsidRPr="00F02147" w:rsidR="00503B10" w:rsidP="00503B10" w:rsidRDefault="00503B10" w14:paraId="43FBBA5C" w14:textId="77777777">
      <w:pPr>
        <w:spacing w:after="0" w:line="240" w:lineRule="auto"/>
        <w:jc w:val="both"/>
        <w:rPr>
          <w:rFonts w:ascii="Times New Roman" w:hAnsi="Times New Roman" w:cs="Times New Roman"/>
          <w:sz w:val="24"/>
          <w:szCs w:val="24"/>
        </w:rPr>
      </w:pPr>
    </w:p>
    <w:p w:rsidRPr="00075047" w:rsidR="00503B10" w:rsidP="00503B10" w:rsidRDefault="00503B10" w14:paraId="2B294320" w14:textId="18A66972">
      <w:pPr>
        <w:spacing w:after="0" w:line="240" w:lineRule="auto"/>
        <w:jc w:val="both"/>
        <w:rPr>
          <w:rFonts w:ascii="Times New Roman" w:hAnsi="Times New Roman"/>
          <w:sz w:val="24"/>
          <w:szCs w:val="24"/>
        </w:rPr>
      </w:pPr>
      <w:r w:rsidRPr="005A47CC">
        <w:rPr>
          <w:rFonts w:ascii="Times New Roman" w:hAnsi="Times New Roman" w:cs="Times New Roman"/>
          <w:sz w:val="24"/>
          <w:szCs w:val="24"/>
        </w:rPr>
        <w:t xml:space="preserve">Mõju kirjeldus ja olulisus. </w:t>
      </w:r>
      <w:r w:rsidRPr="00F02147">
        <w:rPr>
          <w:rFonts w:ascii="Times New Roman" w:hAnsi="Times New Roman" w:cs="Times New Roman"/>
          <w:sz w:val="24"/>
          <w:szCs w:val="24"/>
        </w:rPr>
        <w:t xml:space="preserve">Eesti riigi- ja kohalike omavalitsuste üksuste asutuste arvuga võrreldes jääb sihtrühma suurus alla 5% ja seetõttu võib muudatusest mõjutatud sihtrühma suurust hinnata väikeseks. Siseministeeriumis on mõjutatud vaid rahvastiku toimingute osakonna ja vajaduse korral ka õigusosakonna ametnikud. Mõju ulatus on väike, sest </w:t>
      </w:r>
      <w:r w:rsidR="009310AF">
        <w:rPr>
          <w:rFonts w:ascii="Times New Roman" w:hAnsi="Times New Roman" w:cs="Times New Roman"/>
          <w:sz w:val="24"/>
          <w:szCs w:val="24"/>
        </w:rPr>
        <w:t xml:space="preserve">piirang rakendub ainult vabalt valitud perekonnanimedele. </w:t>
      </w:r>
      <w:r w:rsidRPr="00F02147">
        <w:rPr>
          <w:rFonts w:ascii="Times New Roman" w:hAnsi="Times New Roman" w:cs="Times New Roman"/>
          <w:sz w:val="24"/>
          <w:szCs w:val="24"/>
        </w:rPr>
        <w:t>Kuna ka kehtiva seaduse kohasekt olid</w:t>
      </w:r>
      <w:r w:rsidR="009310AF">
        <w:rPr>
          <w:rFonts w:ascii="Times New Roman" w:hAnsi="Times New Roman" w:cs="Times New Roman"/>
          <w:sz w:val="24"/>
          <w:szCs w:val="24"/>
        </w:rPr>
        <w:t xml:space="preserve"> </w:t>
      </w:r>
      <w:proofErr w:type="spellStart"/>
      <w:r>
        <w:rPr>
          <w:rFonts w:ascii="Times New Roman" w:hAnsi="Times New Roman" w:cs="Times New Roman"/>
          <w:sz w:val="24"/>
          <w:szCs w:val="24"/>
        </w:rPr>
        <w:t>NS-i</w:t>
      </w:r>
      <w:proofErr w:type="spellEnd"/>
      <w:r>
        <w:rPr>
          <w:rFonts w:ascii="Times New Roman" w:hAnsi="Times New Roman" w:cs="Times New Roman"/>
          <w:sz w:val="24"/>
          <w:szCs w:val="24"/>
        </w:rPr>
        <w:t xml:space="preserve"> kohaselt on</w:t>
      </w:r>
      <w:r w:rsidRPr="00F02147">
        <w:rPr>
          <w:rFonts w:ascii="Times New Roman" w:hAnsi="Times New Roman" w:cs="Times New Roman"/>
          <w:sz w:val="24"/>
          <w:szCs w:val="24"/>
        </w:rPr>
        <w:t xml:space="preserve"> sellised avaldused Siseministeeriumi menetleda, ei tulene eelnõust olulisi muudatusi. Ebasoovitava mõju riski võib hinnata väikeseks</w:t>
      </w:r>
      <w:r>
        <w:rPr>
          <w:rFonts w:ascii="Times New Roman" w:hAnsi="Times New Roman" w:cs="Times New Roman"/>
          <w:sz w:val="24"/>
          <w:szCs w:val="24"/>
        </w:rPr>
        <w:t xml:space="preserve">, </w:t>
      </w:r>
      <w:r w:rsidRPr="00F02147">
        <w:rPr>
          <w:rFonts w:ascii="Times New Roman" w:hAnsi="Times New Roman" w:cs="Times New Roman"/>
          <w:sz w:val="24"/>
          <w:szCs w:val="24"/>
        </w:rPr>
        <w:t xml:space="preserve">kuigi muudatusega kaasneb asutusele lisakoormus, on </w:t>
      </w:r>
      <w:r>
        <w:rPr>
          <w:rFonts w:ascii="Times New Roman" w:hAnsi="Times New Roman" w:cs="Times New Roman"/>
          <w:sz w:val="24"/>
          <w:szCs w:val="24"/>
        </w:rPr>
        <w:t xml:space="preserve">see lisanduv </w:t>
      </w:r>
      <w:r w:rsidRPr="00F02147">
        <w:rPr>
          <w:rFonts w:ascii="Times New Roman" w:hAnsi="Times New Roman" w:cs="Times New Roman"/>
          <w:sz w:val="24"/>
          <w:szCs w:val="24"/>
        </w:rPr>
        <w:t>koormus väike</w:t>
      </w:r>
      <w:r>
        <w:rPr>
          <w:rFonts w:ascii="Times New Roman" w:hAnsi="Times New Roman" w:cs="Times New Roman"/>
          <w:sz w:val="24"/>
          <w:szCs w:val="24"/>
        </w:rPr>
        <w:t>.</w:t>
      </w:r>
    </w:p>
    <w:p w:rsidR="004B0409" w:rsidP="00503B10" w:rsidRDefault="004B0409" w14:paraId="3E9772BF" w14:textId="77777777">
      <w:pPr>
        <w:spacing w:after="0" w:line="240" w:lineRule="auto"/>
        <w:jc w:val="both"/>
        <w:rPr>
          <w:rFonts w:ascii="Times New Roman" w:hAnsi="Times New Roman" w:cs="Times New Roman"/>
        </w:rPr>
      </w:pPr>
    </w:p>
    <w:p w:rsidRPr="00F02147" w:rsidR="007415B6" w:rsidP="007415B6" w:rsidRDefault="007415B6" w14:paraId="4E1B9565" w14:textId="77777777">
      <w:pPr>
        <w:spacing w:after="0" w:line="240" w:lineRule="auto"/>
        <w:jc w:val="both"/>
        <w:rPr>
          <w:rFonts w:ascii="Times New Roman" w:hAnsi="Times New Roman" w:cs="Times New Roman"/>
          <w:sz w:val="24"/>
          <w:szCs w:val="24"/>
        </w:rPr>
      </w:pPr>
      <w:r w:rsidRPr="00075047">
        <w:rPr>
          <w:rFonts w:ascii="Times New Roman" w:hAnsi="Times New Roman" w:cs="Times New Roman"/>
          <w:sz w:val="24"/>
          <w:szCs w:val="24"/>
        </w:rPr>
        <w:t>Valdkond</w:t>
      </w:r>
      <w:r w:rsidRPr="00F02147">
        <w:rPr>
          <w:rFonts w:ascii="Times New Roman" w:hAnsi="Times New Roman" w:cs="Times New Roman"/>
          <w:sz w:val="24"/>
          <w:szCs w:val="24"/>
        </w:rPr>
        <w:t>: sotsiaalsed mõjud</w:t>
      </w:r>
    </w:p>
    <w:p w:rsidRPr="00F02147" w:rsidR="007415B6" w:rsidP="007415B6" w:rsidRDefault="007415B6" w14:paraId="133F26C0" w14:textId="77777777">
      <w:pPr>
        <w:spacing w:after="0" w:line="240" w:lineRule="auto"/>
        <w:jc w:val="both"/>
        <w:rPr>
          <w:rFonts w:ascii="Times New Roman" w:hAnsi="Times New Roman" w:cs="Times New Roman"/>
          <w:sz w:val="24"/>
          <w:szCs w:val="24"/>
        </w:rPr>
      </w:pPr>
    </w:p>
    <w:p w:rsidRPr="00F02147" w:rsidR="007415B6" w:rsidP="007415B6" w:rsidRDefault="007415B6" w14:paraId="78BE4C2B" w14:textId="67508BCD">
      <w:pPr>
        <w:spacing w:after="0" w:line="240" w:lineRule="auto"/>
        <w:jc w:val="both"/>
        <w:rPr>
          <w:rFonts w:ascii="Times New Roman" w:hAnsi="Times New Roman" w:cs="Times New Roman"/>
          <w:sz w:val="24"/>
          <w:szCs w:val="24"/>
        </w:rPr>
      </w:pPr>
      <w:r w:rsidRPr="00075047">
        <w:rPr>
          <w:rFonts w:ascii="Times New Roman" w:hAnsi="Times New Roman" w:cs="Times New Roman"/>
          <w:sz w:val="24"/>
          <w:szCs w:val="24"/>
        </w:rPr>
        <w:t>Mõju sihtrühm</w:t>
      </w:r>
      <w:r w:rsidRPr="00F02147">
        <w:rPr>
          <w:rFonts w:ascii="Times New Roman" w:hAnsi="Times New Roman" w:cs="Times New Roman"/>
          <w:sz w:val="24"/>
          <w:szCs w:val="24"/>
        </w:rPr>
        <w:t xml:space="preserve">: inimesed, kes soovivad endale taotleda uut </w:t>
      </w:r>
      <w:r w:rsidR="007B4BE3">
        <w:rPr>
          <w:rFonts w:ascii="Times New Roman" w:hAnsi="Times New Roman" w:cs="Times New Roman"/>
          <w:sz w:val="24"/>
          <w:szCs w:val="24"/>
        </w:rPr>
        <w:t>vabalt valitud perekonnanime</w:t>
      </w:r>
    </w:p>
    <w:p w:rsidRPr="00F02147" w:rsidR="007415B6" w:rsidP="007415B6" w:rsidRDefault="007415B6" w14:paraId="377D0535" w14:textId="77777777">
      <w:pPr>
        <w:spacing w:after="0" w:line="240" w:lineRule="auto"/>
        <w:jc w:val="both"/>
        <w:rPr>
          <w:rFonts w:ascii="Times New Roman" w:hAnsi="Times New Roman" w:cs="Times New Roman"/>
          <w:sz w:val="24"/>
          <w:szCs w:val="24"/>
        </w:rPr>
      </w:pPr>
    </w:p>
    <w:p w:rsidRPr="00F02147" w:rsidR="007415B6" w:rsidP="007415B6" w:rsidRDefault="007415B6" w14:paraId="523D9832" w14:textId="6526D1C2">
      <w:pPr>
        <w:spacing w:after="0" w:line="240" w:lineRule="auto"/>
        <w:jc w:val="both"/>
        <w:rPr>
          <w:rFonts w:ascii="Times New Roman" w:hAnsi="Times New Roman" w:cs="Times New Roman"/>
          <w:sz w:val="24"/>
          <w:szCs w:val="24"/>
        </w:rPr>
      </w:pPr>
      <w:r w:rsidRPr="00873FC1">
        <w:rPr>
          <w:rFonts w:ascii="Times New Roman" w:hAnsi="Times New Roman" w:cs="Times New Roman"/>
          <w:sz w:val="24"/>
          <w:szCs w:val="24"/>
        </w:rPr>
        <w:t>Mõju kirjeldus ja olulisus</w:t>
      </w:r>
      <w:r w:rsidRPr="00F02147">
        <w:rPr>
          <w:rFonts w:ascii="Times New Roman" w:hAnsi="Times New Roman" w:cs="Times New Roman"/>
          <w:sz w:val="24"/>
          <w:szCs w:val="24"/>
        </w:rPr>
        <w:t>. Mõju sihtrühm on teoreetiliselt suur, sest uut nime võivad taotleda kõik Eesti kodanikud ja Eesti määratlemata kodakondsusega isikud, seetõttu on seadusest mõjutatud inimesi palju. Arvestades, et 20</w:t>
      </w:r>
      <w:r>
        <w:rPr>
          <w:rFonts w:ascii="Times New Roman" w:hAnsi="Times New Roman" w:cs="Times New Roman"/>
          <w:sz w:val="24"/>
          <w:szCs w:val="24"/>
        </w:rPr>
        <w:t>22</w:t>
      </w:r>
      <w:r w:rsidRPr="00F02147">
        <w:rPr>
          <w:rFonts w:ascii="Times New Roman" w:hAnsi="Times New Roman" w:cs="Times New Roman"/>
          <w:sz w:val="24"/>
          <w:szCs w:val="24"/>
        </w:rPr>
        <w:t xml:space="preserve">. a anti uus perekonnanimi </w:t>
      </w:r>
      <w:r>
        <w:rPr>
          <w:rFonts w:ascii="Times New Roman" w:hAnsi="Times New Roman" w:cs="Times New Roman"/>
          <w:sz w:val="24"/>
          <w:szCs w:val="24"/>
        </w:rPr>
        <w:t>1647</w:t>
      </w:r>
      <w:r w:rsidRPr="00F02147">
        <w:rPr>
          <w:rFonts w:ascii="Times New Roman" w:hAnsi="Times New Roman" w:cs="Times New Roman"/>
          <w:sz w:val="24"/>
          <w:szCs w:val="24"/>
        </w:rPr>
        <w:t> inimesele</w:t>
      </w:r>
      <w:r>
        <w:rPr>
          <w:rFonts w:ascii="Times New Roman" w:hAnsi="Times New Roman" w:cs="Times New Roman"/>
          <w:sz w:val="24"/>
          <w:szCs w:val="24"/>
        </w:rPr>
        <w:t>,</w:t>
      </w:r>
      <w:r w:rsidRPr="00F02147">
        <w:rPr>
          <w:rFonts w:ascii="Times New Roman" w:hAnsi="Times New Roman" w:cs="Times New Roman"/>
          <w:sz w:val="24"/>
          <w:szCs w:val="24"/>
        </w:rPr>
        <w:t xml:space="preserve"> 20</w:t>
      </w:r>
      <w:r>
        <w:rPr>
          <w:rFonts w:ascii="Times New Roman" w:hAnsi="Times New Roman" w:cs="Times New Roman"/>
          <w:sz w:val="24"/>
          <w:szCs w:val="24"/>
        </w:rPr>
        <w:t>23</w:t>
      </w:r>
      <w:r w:rsidRPr="00F02147">
        <w:rPr>
          <w:rFonts w:ascii="Times New Roman" w:hAnsi="Times New Roman" w:cs="Times New Roman"/>
          <w:sz w:val="24"/>
          <w:szCs w:val="24"/>
        </w:rPr>
        <w:t xml:space="preserve">. a </w:t>
      </w:r>
      <w:r>
        <w:rPr>
          <w:rFonts w:ascii="Times New Roman" w:hAnsi="Times New Roman" w:cs="Times New Roman"/>
          <w:sz w:val="24"/>
          <w:szCs w:val="24"/>
        </w:rPr>
        <w:t>1699</w:t>
      </w:r>
      <w:r w:rsidRPr="00F02147">
        <w:rPr>
          <w:rFonts w:ascii="Times New Roman" w:hAnsi="Times New Roman" w:cs="Times New Roman"/>
          <w:sz w:val="24"/>
          <w:szCs w:val="24"/>
        </w:rPr>
        <w:t> inimesele, 20</w:t>
      </w:r>
      <w:r>
        <w:rPr>
          <w:rFonts w:ascii="Times New Roman" w:hAnsi="Times New Roman" w:cs="Times New Roman"/>
          <w:sz w:val="24"/>
          <w:szCs w:val="24"/>
        </w:rPr>
        <w:t>24</w:t>
      </w:r>
      <w:r w:rsidRPr="00F02147">
        <w:rPr>
          <w:rFonts w:ascii="Times New Roman" w:hAnsi="Times New Roman" w:cs="Times New Roman"/>
          <w:sz w:val="24"/>
          <w:szCs w:val="24"/>
        </w:rPr>
        <w:t xml:space="preserve">. a </w:t>
      </w:r>
      <w:r>
        <w:rPr>
          <w:rFonts w:ascii="Times New Roman" w:hAnsi="Times New Roman" w:cs="Times New Roman"/>
          <w:sz w:val="24"/>
          <w:szCs w:val="24"/>
        </w:rPr>
        <w:t xml:space="preserve">1762 </w:t>
      </w:r>
      <w:r w:rsidRPr="00F02147">
        <w:rPr>
          <w:rFonts w:ascii="Times New Roman" w:hAnsi="Times New Roman" w:cs="Times New Roman"/>
          <w:sz w:val="24"/>
          <w:szCs w:val="24"/>
        </w:rPr>
        <w:t xml:space="preserve">inimesele, </w:t>
      </w:r>
      <w:commentRangeStart w:id="50"/>
      <w:r w:rsidRPr="00F02147">
        <w:rPr>
          <w:rFonts w:ascii="Times New Roman" w:hAnsi="Times New Roman" w:cs="Times New Roman"/>
          <w:sz w:val="24"/>
          <w:szCs w:val="24"/>
        </w:rPr>
        <w:t>võib sihtrühma suurust praktikas keskmisest väiksemaks pidada</w:t>
      </w:r>
      <w:r>
        <w:rPr>
          <w:rFonts w:ascii="Times New Roman" w:hAnsi="Times New Roman" w:cs="Times New Roman"/>
          <w:sz w:val="24"/>
          <w:szCs w:val="24"/>
        </w:rPr>
        <w:t xml:space="preserve">. </w:t>
      </w:r>
      <w:commentRangeEnd w:id="50"/>
      <w:r w:rsidR="00DF67C7">
        <w:rPr>
          <w:rStyle w:val="CommentReference"/>
          <w:rFonts w:ascii="Times New Roman" w:hAnsi="Times New Roman" w:cs="Times New Roman"/>
          <w:sz w:val="24"/>
          <w:szCs w:val="24"/>
        </w:rPr>
        <w:commentReference w:id="50"/>
      </w:r>
      <w:r>
        <w:rPr>
          <w:rFonts w:ascii="Times New Roman" w:hAnsi="Times New Roman" w:cs="Times New Roman"/>
          <w:sz w:val="24"/>
          <w:szCs w:val="24"/>
        </w:rPr>
        <w:t>Eelnõuga</w:t>
      </w:r>
      <w:r w:rsidRPr="00F02147">
        <w:rPr>
          <w:rFonts w:ascii="Times New Roman" w:hAnsi="Times New Roman" w:cs="Times New Roman"/>
          <w:sz w:val="24"/>
          <w:szCs w:val="24"/>
        </w:rPr>
        <w:t xml:space="preserve"> sätestatakse piirang, e</w:t>
      </w:r>
      <w:r w:rsidR="009E3547">
        <w:rPr>
          <w:rFonts w:ascii="Times New Roman" w:hAnsi="Times New Roman" w:cs="Times New Roman"/>
          <w:sz w:val="24"/>
          <w:szCs w:val="24"/>
        </w:rPr>
        <w:t>t</w:t>
      </w:r>
      <w:r w:rsidRPr="00F02147">
        <w:rPr>
          <w:rFonts w:ascii="Times New Roman" w:hAnsi="Times New Roman" w:cs="Times New Roman"/>
          <w:sz w:val="24"/>
          <w:szCs w:val="24"/>
        </w:rPr>
        <w:t xml:space="preserve"> uue </w:t>
      </w:r>
      <w:r>
        <w:rPr>
          <w:rFonts w:ascii="Times New Roman" w:hAnsi="Times New Roman" w:cs="Times New Roman"/>
          <w:sz w:val="24"/>
          <w:szCs w:val="24"/>
        </w:rPr>
        <w:t xml:space="preserve">vabalt valitud perekonnanime </w:t>
      </w:r>
      <w:r w:rsidRPr="00F02147">
        <w:rPr>
          <w:rFonts w:ascii="Times New Roman" w:hAnsi="Times New Roman" w:cs="Times New Roman"/>
          <w:sz w:val="24"/>
          <w:szCs w:val="24"/>
        </w:rPr>
        <w:t xml:space="preserve">taotlemisel ei saa </w:t>
      </w:r>
      <w:r>
        <w:rPr>
          <w:rFonts w:ascii="Times New Roman" w:hAnsi="Times New Roman" w:cs="Times New Roman"/>
          <w:sz w:val="24"/>
          <w:szCs w:val="24"/>
        </w:rPr>
        <w:t xml:space="preserve">isik võtta perekonnanime, mis on </w:t>
      </w:r>
      <w:proofErr w:type="spellStart"/>
      <w:r>
        <w:rPr>
          <w:rFonts w:ascii="Times New Roman" w:hAnsi="Times New Roman" w:cs="Times New Roman"/>
          <w:sz w:val="24"/>
          <w:szCs w:val="24"/>
        </w:rPr>
        <w:t>RR-i</w:t>
      </w:r>
      <w:proofErr w:type="spellEnd"/>
      <w:r>
        <w:rPr>
          <w:rFonts w:ascii="Times New Roman" w:hAnsi="Times New Roman" w:cs="Times New Roman"/>
          <w:sz w:val="24"/>
          <w:szCs w:val="24"/>
        </w:rPr>
        <w:t xml:space="preserve"> andmetel elava isiku perekonnanimi</w:t>
      </w:r>
      <w:r w:rsidRPr="00F02147">
        <w:rPr>
          <w:rFonts w:ascii="Times New Roman" w:hAnsi="Times New Roman" w:cs="Times New Roman"/>
          <w:sz w:val="24"/>
          <w:szCs w:val="24"/>
        </w:rPr>
        <w:t>. Mõju ulatust võib hinnata keskmiseks. Mõju avaldumise sagedus on väike, kuna inimene ei puutu muudatuse mõjuga kokku regulaarselt ega tihti.</w:t>
      </w:r>
      <w:r>
        <w:rPr>
          <w:rFonts w:ascii="Times New Roman" w:hAnsi="Times New Roman" w:cs="Times New Roman"/>
          <w:sz w:val="24"/>
          <w:szCs w:val="24"/>
        </w:rPr>
        <w:t xml:space="preserve"> Üldiselt ei muuda isikud elu jooksul oma perekonnanime ning kui muudavad, juhtub see harva. </w:t>
      </w:r>
    </w:p>
    <w:p w:rsidRPr="00F02147" w:rsidR="007415B6" w:rsidP="007415B6" w:rsidRDefault="007415B6" w14:paraId="20049D1E" w14:textId="77777777">
      <w:pPr>
        <w:spacing w:after="0" w:line="240" w:lineRule="auto"/>
        <w:jc w:val="both"/>
        <w:rPr>
          <w:rFonts w:ascii="Times New Roman" w:hAnsi="Times New Roman" w:cs="Times New Roman"/>
          <w:sz w:val="24"/>
          <w:szCs w:val="24"/>
        </w:rPr>
      </w:pPr>
    </w:p>
    <w:p w:rsidR="007415B6" w:rsidP="007415B6" w:rsidRDefault="007415B6" w14:paraId="6C0C5167" w14:textId="2221DF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Eelnõuga</w:t>
      </w:r>
      <w:r w:rsidRPr="00F02147">
        <w:rPr>
          <w:rFonts w:ascii="Times New Roman" w:hAnsi="Times New Roman" w:cs="Times New Roman"/>
          <w:sz w:val="24"/>
          <w:szCs w:val="24"/>
        </w:rPr>
        <w:t xml:space="preserve"> kaasneval mõjul on sihtrühmale negatiivne toime, sest tegemist on uue piiranguga, mis rakendub </w:t>
      </w:r>
      <w:r>
        <w:rPr>
          <w:rFonts w:ascii="Times New Roman" w:hAnsi="Times New Roman" w:cs="Times New Roman"/>
          <w:sz w:val="24"/>
          <w:szCs w:val="24"/>
        </w:rPr>
        <w:t>perekonnanime</w:t>
      </w:r>
      <w:r w:rsidRPr="00F02147">
        <w:rPr>
          <w:rFonts w:ascii="Times New Roman" w:hAnsi="Times New Roman" w:cs="Times New Roman"/>
          <w:sz w:val="24"/>
          <w:szCs w:val="24"/>
        </w:rPr>
        <w:t xml:space="preserve"> muutmisel. </w:t>
      </w:r>
      <w:r>
        <w:rPr>
          <w:rFonts w:ascii="Times New Roman" w:hAnsi="Times New Roman" w:cs="Times New Roman"/>
          <w:sz w:val="24"/>
          <w:szCs w:val="24"/>
        </w:rPr>
        <w:t xml:space="preserve">Mõju ulatus on keskmine, </w:t>
      </w:r>
      <w:r w:rsidRPr="00F21E8A">
        <w:rPr>
          <w:rFonts w:ascii="Times New Roman" w:hAnsi="Times New Roman" w:cs="Times New Roman"/>
          <w:sz w:val="24"/>
          <w:szCs w:val="24"/>
        </w:rPr>
        <w:t xml:space="preserve">inimese võimalus valida endale </w:t>
      </w:r>
      <w:r>
        <w:rPr>
          <w:rFonts w:ascii="Times New Roman" w:hAnsi="Times New Roman" w:cs="Times New Roman"/>
          <w:sz w:val="24"/>
          <w:szCs w:val="24"/>
        </w:rPr>
        <w:t>vabalt valitud perekonnanimi</w:t>
      </w:r>
      <w:r w:rsidRPr="00F21E8A">
        <w:rPr>
          <w:rFonts w:ascii="Times New Roman" w:hAnsi="Times New Roman" w:cs="Times New Roman"/>
          <w:sz w:val="24"/>
          <w:szCs w:val="24"/>
        </w:rPr>
        <w:t xml:space="preserve"> on piiratud, kuid </w:t>
      </w:r>
      <w:r>
        <w:rPr>
          <w:rFonts w:ascii="Times New Roman" w:hAnsi="Times New Roman" w:cs="Times New Roman"/>
          <w:sz w:val="24"/>
          <w:szCs w:val="24"/>
        </w:rPr>
        <w:t>kui perekonnanimi on piirangu all, jääb inimesele võimalus valida mõni muu perekonnanimi</w:t>
      </w:r>
      <w:r w:rsidRPr="00F21E8A">
        <w:rPr>
          <w:rFonts w:ascii="Times New Roman" w:hAnsi="Times New Roman" w:cs="Times New Roman"/>
          <w:sz w:val="24"/>
          <w:szCs w:val="24"/>
        </w:rPr>
        <w:t xml:space="preserve">. </w:t>
      </w:r>
      <w:r>
        <w:rPr>
          <w:rFonts w:ascii="Times New Roman" w:hAnsi="Times New Roman" w:cs="Times New Roman"/>
          <w:sz w:val="24"/>
          <w:szCs w:val="24"/>
        </w:rPr>
        <w:t>Piirang</w:t>
      </w:r>
      <w:r w:rsidRPr="00F21E8A">
        <w:rPr>
          <w:rFonts w:ascii="Times New Roman" w:hAnsi="Times New Roman" w:cs="Times New Roman"/>
          <w:sz w:val="24"/>
          <w:szCs w:val="24"/>
        </w:rPr>
        <w:t xml:space="preserve"> ei muuda inimese igapäevast toimimist märkimisväärselt, kuid </w:t>
      </w:r>
      <w:r>
        <w:rPr>
          <w:rFonts w:ascii="Times New Roman" w:hAnsi="Times New Roman" w:cs="Times New Roman"/>
          <w:sz w:val="24"/>
          <w:szCs w:val="24"/>
        </w:rPr>
        <w:t xml:space="preserve">uue perekonnanime taotlemisel </w:t>
      </w:r>
      <w:r w:rsidRPr="00F21E8A">
        <w:rPr>
          <w:rFonts w:ascii="Times New Roman" w:hAnsi="Times New Roman" w:cs="Times New Roman"/>
          <w:sz w:val="24"/>
          <w:szCs w:val="24"/>
        </w:rPr>
        <w:t>võib tekitada</w:t>
      </w:r>
      <w:r>
        <w:rPr>
          <w:rFonts w:ascii="Times New Roman" w:hAnsi="Times New Roman" w:cs="Times New Roman"/>
          <w:sz w:val="24"/>
          <w:szCs w:val="24"/>
        </w:rPr>
        <w:t xml:space="preserve"> inimesele</w:t>
      </w:r>
      <w:r w:rsidRPr="00F21E8A">
        <w:rPr>
          <w:rFonts w:ascii="Times New Roman" w:hAnsi="Times New Roman" w:cs="Times New Roman"/>
          <w:sz w:val="24"/>
          <w:szCs w:val="24"/>
        </w:rPr>
        <w:t xml:space="preserve"> pettumust</w:t>
      </w:r>
      <w:r w:rsidR="008E4414">
        <w:rPr>
          <w:rFonts w:ascii="Times New Roman" w:hAnsi="Times New Roman" w:cs="Times New Roman"/>
          <w:sz w:val="24"/>
          <w:szCs w:val="24"/>
        </w:rPr>
        <w:t>, kuna ta ei saa võtta endale uueks perekonnanimeks täpselt sellist perekonnanime nagu tema soovib</w:t>
      </w:r>
      <w:r w:rsidRPr="00F21E8A">
        <w:rPr>
          <w:rFonts w:ascii="Times New Roman" w:hAnsi="Times New Roman" w:cs="Times New Roman"/>
          <w:sz w:val="24"/>
          <w:szCs w:val="24"/>
        </w:rPr>
        <w:t xml:space="preserve"> või vajadust kohaneda </w:t>
      </w:r>
      <w:r>
        <w:rPr>
          <w:rFonts w:ascii="Times New Roman" w:hAnsi="Times New Roman" w:cs="Times New Roman"/>
          <w:sz w:val="24"/>
          <w:szCs w:val="24"/>
        </w:rPr>
        <w:t>uue perekonnanime valikuga</w:t>
      </w:r>
      <w:r w:rsidR="008E4414">
        <w:rPr>
          <w:rFonts w:ascii="Times New Roman" w:hAnsi="Times New Roman" w:cs="Times New Roman"/>
          <w:sz w:val="24"/>
          <w:szCs w:val="24"/>
        </w:rPr>
        <w:t>, mistõttu võib e</w:t>
      </w:r>
      <w:r w:rsidRPr="00F02147">
        <w:rPr>
          <w:rFonts w:ascii="Times New Roman" w:hAnsi="Times New Roman" w:cs="Times New Roman"/>
          <w:sz w:val="24"/>
          <w:szCs w:val="24"/>
        </w:rPr>
        <w:t>basoovitava mõju kaasnemise riski hinnata keskmiseks.</w:t>
      </w:r>
      <w:r>
        <w:rPr>
          <w:rFonts w:ascii="Times New Roman" w:hAnsi="Times New Roman" w:cs="Times New Roman"/>
          <w:sz w:val="24"/>
          <w:szCs w:val="24"/>
        </w:rPr>
        <w:t xml:space="preserve"> Samas pakutakse inimesele võimalust valida endale menetluse käigus uus, eelnõu nõuetele vastav perekonnanimi. </w:t>
      </w:r>
    </w:p>
    <w:p w:rsidRPr="00F02147" w:rsidR="005D4DE3" w:rsidP="00F02147" w:rsidRDefault="005D4DE3" w14:paraId="1F920596" w14:textId="77777777">
      <w:pPr>
        <w:spacing w:after="0" w:line="240" w:lineRule="auto"/>
        <w:jc w:val="both"/>
        <w:rPr>
          <w:rFonts w:ascii="Times New Roman" w:hAnsi="Times New Roman" w:cs="Times New Roman"/>
          <w:sz w:val="24"/>
          <w:szCs w:val="24"/>
        </w:rPr>
      </w:pPr>
    </w:p>
    <w:p w:rsidRPr="005A47CC" w:rsidR="002E00FA" w:rsidP="009C2203" w:rsidRDefault="005A47CC" w14:paraId="61AD68D7" w14:textId="2E663C21">
      <w:pPr>
        <w:autoSpaceDE w:val="0"/>
        <w:autoSpaceDN w:val="0"/>
        <w:adjustRightInd w:val="0"/>
        <w:spacing w:after="0" w:line="240" w:lineRule="auto"/>
        <w:jc w:val="both"/>
        <w:rPr>
          <w:rFonts w:ascii="Times New Roman" w:hAnsi="Times New Roman"/>
          <w:sz w:val="24"/>
          <w:szCs w:val="24"/>
        </w:rPr>
      </w:pPr>
      <w:r w:rsidRPr="005A47CC">
        <w:rPr>
          <w:rFonts w:ascii="Times New Roman" w:hAnsi="Times New Roman"/>
          <w:sz w:val="24"/>
          <w:szCs w:val="24"/>
        </w:rPr>
        <w:t>6.</w:t>
      </w:r>
      <w:r w:rsidR="00457FC8">
        <w:rPr>
          <w:rFonts w:ascii="Times New Roman" w:hAnsi="Times New Roman"/>
          <w:sz w:val="24"/>
          <w:szCs w:val="24"/>
        </w:rPr>
        <w:t>8</w:t>
      </w:r>
      <w:r w:rsidRPr="005A47CC" w:rsidR="009C2203">
        <w:rPr>
          <w:rFonts w:ascii="Times New Roman" w:hAnsi="Times New Roman"/>
          <w:sz w:val="24"/>
          <w:szCs w:val="24"/>
        </w:rPr>
        <w:t xml:space="preserve">. </w:t>
      </w:r>
      <w:r w:rsidRPr="005A47CC" w:rsidR="002E00FA">
        <w:rPr>
          <w:rFonts w:ascii="Times New Roman" w:hAnsi="Times New Roman"/>
          <w:sz w:val="24"/>
          <w:szCs w:val="24"/>
        </w:rPr>
        <w:t>Eesti kodanike ja Eesti määratlemata kodakondsusega isikute</w:t>
      </w:r>
      <w:r w:rsidRPr="005A47CC" w:rsidR="000D6DA4">
        <w:rPr>
          <w:rFonts w:ascii="Times New Roman" w:hAnsi="Times New Roman"/>
          <w:sz w:val="24"/>
          <w:szCs w:val="24"/>
        </w:rPr>
        <w:t xml:space="preserve"> isikunime koha</w:t>
      </w:r>
      <w:r w:rsidRPr="005A47CC" w:rsidR="00E72890">
        <w:rPr>
          <w:rFonts w:ascii="Times New Roman" w:hAnsi="Times New Roman"/>
          <w:sz w:val="24"/>
          <w:szCs w:val="24"/>
        </w:rPr>
        <w:t>l</w:t>
      </w:r>
      <w:r w:rsidRPr="005A47CC" w:rsidR="000D6DA4">
        <w:rPr>
          <w:rFonts w:ascii="Times New Roman" w:hAnsi="Times New Roman"/>
          <w:sz w:val="24"/>
          <w:szCs w:val="24"/>
        </w:rPr>
        <w:t>damise</w:t>
      </w:r>
      <w:r w:rsidRPr="005A47CC" w:rsidR="001A1826">
        <w:rPr>
          <w:rFonts w:ascii="Times New Roman" w:hAnsi="Times New Roman"/>
          <w:sz w:val="24"/>
          <w:szCs w:val="24"/>
        </w:rPr>
        <w:t xml:space="preserve"> ja ümberkirjutus</w:t>
      </w:r>
      <w:r w:rsidRPr="005A47CC" w:rsidR="000D6DA4">
        <w:rPr>
          <w:rFonts w:ascii="Times New Roman" w:hAnsi="Times New Roman"/>
          <w:sz w:val="24"/>
          <w:szCs w:val="24"/>
        </w:rPr>
        <w:t>reeglite korrastamine</w:t>
      </w:r>
    </w:p>
    <w:p w:rsidRPr="00F02147" w:rsidR="005D4DE3" w:rsidP="00F02147" w:rsidRDefault="005D4DE3" w14:paraId="0E575B23" w14:textId="77777777">
      <w:pPr>
        <w:autoSpaceDE w:val="0"/>
        <w:autoSpaceDN w:val="0"/>
        <w:adjustRightInd w:val="0"/>
        <w:spacing w:after="0" w:line="240" w:lineRule="auto"/>
        <w:jc w:val="both"/>
        <w:rPr>
          <w:rFonts w:ascii="Times New Roman" w:hAnsi="Times New Roman"/>
          <w:sz w:val="24"/>
          <w:szCs w:val="24"/>
          <w:u w:val="single"/>
        </w:rPr>
      </w:pPr>
    </w:p>
    <w:p w:rsidRPr="00F02147" w:rsidR="007B4BE3" w:rsidP="007B4BE3" w:rsidRDefault="007B4BE3" w14:paraId="3FEF92DC" w14:textId="77777777">
      <w:pPr>
        <w:autoSpaceDN w:val="0"/>
        <w:adjustRightInd w:val="0"/>
        <w:spacing w:after="0" w:line="240" w:lineRule="auto"/>
        <w:jc w:val="both"/>
        <w:rPr>
          <w:rFonts w:ascii="Times New Roman" w:hAnsi="Times New Roman" w:cs="Times New Roman"/>
          <w:sz w:val="24"/>
          <w:szCs w:val="24"/>
        </w:rPr>
      </w:pPr>
      <w:r w:rsidRPr="00820DBE">
        <w:rPr>
          <w:rFonts w:ascii="Times New Roman" w:hAnsi="Times New Roman" w:cs="Times New Roman"/>
          <w:sz w:val="24"/>
          <w:szCs w:val="24"/>
        </w:rPr>
        <w:t>Valdkond</w:t>
      </w:r>
      <w:r w:rsidRPr="00F02147">
        <w:rPr>
          <w:rFonts w:ascii="Times New Roman" w:hAnsi="Times New Roman" w:cs="Times New Roman"/>
          <w:sz w:val="24"/>
          <w:szCs w:val="24"/>
        </w:rPr>
        <w:t xml:space="preserve">: mõju riigiasutuste ja </w:t>
      </w:r>
      <w:r>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korraldusele</w:t>
      </w:r>
    </w:p>
    <w:p w:rsidRPr="00F02147" w:rsidR="007B4BE3" w:rsidP="007B4BE3" w:rsidRDefault="007B4BE3" w14:paraId="64E1E8F2" w14:textId="77777777">
      <w:pPr>
        <w:autoSpaceDN w:val="0"/>
        <w:adjustRightInd w:val="0"/>
        <w:spacing w:after="0" w:line="240" w:lineRule="auto"/>
        <w:jc w:val="both"/>
        <w:rPr>
          <w:rFonts w:ascii="Times New Roman" w:hAnsi="Times New Roman" w:cs="Times New Roman"/>
          <w:sz w:val="24"/>
          <w:szCs w:val="24"/>
        </w:rPr>
      </w:pPr>
    </w:p>
    <w:p w:rsidRPr="00F02147" w:rsidR="007B4BE3" w:rsidP="007B4BE3" w:rsidRDefault="007B4BE3" w14:paraId="49B282C0" w14:textId="77777777">
      <w:pPr>
        <w:autoSpaceDN w:val="0"/>
        <w:adjustRightInd w:val="0"/>
        <w:spacing w:after="0" w:line="240" w:lineRule="auto"/>
        <w:jc w:val="both"/>
        <w:rPr>
          <w:rFonts w:ascii="Times New Roman" w:hAnsi="Times New Roman" w:cs="Times New Roman"/>
          <w:sz w:val="24"/>
          <w:szCs w:val="24"/>
        </w:rPr>
      </w:pPr>
      <w:r w:rsidRPr="00820DBE">
        <w:rPr>
          <w:rFonts w:ascii="Times New Roman" w:hAnsi="Times New Roman" w:cs="Times New Roman"/>
          <w:sz w:val="24"/>
          <w:szCs w:val="24"/>
        </w:rPr>
        <w:t>Mõju sihtrühm</w:t>
      </w:r>
      <w:r w:rsidRPr="00F02147">
        <w:rPr>
          <w:rFonts w:ascii="Times New Roman" w:hAnsi="Times New Roman" w:cs="Times New Roman"/>
          <w:sz w:val="24"/>
          <w:szCs w:val="24"/>
        </w:rPr>
        <w:t>: isikunime kohaldamisega tegelevad asutused</w:t>
      </w:r>
    </w:p>
    <w:p w:rsidRPr="00F02147" w:rsidR="007B4BE3" w:rsidP="007B4BE3" w:rsidRDefault="007B4BE3" w14:paraId="604EDCBC" w14:textId="77777777">
      <w:pPr>
        <w:autoSpaceDN w:val="0"/>
        <w:adjustRightInd w:val="0"/>
        <w:spacing w:after="0" w:line="240" w:lineRule="auto"/>
        <w:jc w:val="both"/>
        <w:rPr>
          <w:rFonts w:ascii="Times New Roman" w:hAnsi="Times New Roman" w:cs="Times New Roman"/>
          <w:sz w:val="24"/>
          <w:szCs w:val="24"/>
        </w:rPr>
      </w:pPr>
    </w:p>
    <w:p w:rsidR="007B4BE3" w:rsidP="007B4BE3" w:rsidRDefault="007B4BE3" w14:paraId="4C770218" w14:textId="34374601">
      <w:pPr>
        <w:autoSpaceDN w:val="0"/>
        <w:adjustRightInd w:val="0"/>
        <w:spacing w:after="0" w:line="240" w:lineRule="auto"/>
        <w:jc w:val="both"/>
        <w:rPr>
          <w:rFonts w:ascii="Times New Roman" w:hAnsi="Times New Roman" w:cs="Times New Roman"/>
          <w:sz w:val="24"/>
          <w:szCs w:val="24"/>
        </w:rPr>
      </w:pPr>
      <w:r w:rsidRPr="00820DBE">
        <w:rPr>
          <w:rFonts w:ascii="Times New Roman" w:hAnsi="Times New Roman" w:cs="Times New Roman"/>
          <w:sz w:val="24"/>
          <w:szCs w:val="24"/>
        </w:rPr>
        <w:t>Mõju kirjeldus ja olulisus</w:t>
      </w:r>
      <w:r>
        <w:rPr>
          <w:rFonts w:ascii="Times New Roman" w:hAnsi="Times New Roman" w:cs="Times New Roman"/>
          <w:sz w:val="24"/>
          <w:szCs w:val="24"/>
        </w:rPr>
        <w:t>.</w:t>
      </w:r>
      <w:r w:rsidRPr="00F02147">
        <w:rPr>
          <w:rFonts w:ascii="Times New Roman" w:hAnsi="Times New Roman" w:cs="Times New Roman"/>
          <w:sz w:val="24"/>
          <w:szCs w:val="24"/>
        </w:rPr>
        <w:t xml:space="preserve"> Isikunime kohaldamisega puutuvad kokku eri asutused – perekonnaseisuasutused, välisesindused, PPA. Sihtrühma suurust võib siiski hinnata väikeseks, sest kogu Eesti riigi</w:t>
      </w:r>
      <w:r w:rsidRPr="00F02147">
        <w:rPr>
          <w:rFonts w:ascii="Times New Roman" w:hAnsi="Times New Roman" w:cs="Times New Roman"/>
          <w:sz w:val="24"/>
          <w:szCs w:val="24"/>
        </w:rPr>
        <w:noBreakHyphen/>
        <w:t xml:space="preserve"> ja </w:t>
      </w:r>
      <w:r>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arvuga võrreldes jääb sihtrühma suurus alla 5%. </w:t>
      </w:r>
      <w:commentRangeStart w:id="51"/>
      <w:r w:rsidRPr="00F02147">
        <w:rPr>
          <w:rFonts w:ascii="Times New Roman" w:hAnsi="Times New Roman" w:cs="Times New Roman"/>
          <w:sz w:val="24"/>
          <w:szCs w:val="24"/>
        </w:rPr>
        <w:t>Mõju ulatus on väike, kuna objekti käitumises ehk asutuse töökorralduses märkimisväärseid muudatusi ei toimu ega ole vajadust muudatusega kohanemisele suunatud tegevuseks</w:t>
      </w:r>
      <w:commentRangeEnd w:id="51"/>
      <w:r w:rsidRPr="00F02147" w:rsidR="00BE653F">
        <w:rPr>
          <w:rStyle w:val="CommentReference"/>
          <w:rFonts w:ascii="Times New Roman" w:hAnsi="Times New Roman" w:cs="Times New Roman"/>
          <w:sz w:val="24"/>
          <w:szCs w:val="24"/>
        </w:rPr>
        <w:commentReference w:id="51"/>
      </w:r>
      <w:r w:rsidRPr="00F02147">
        <w:rPr>
          <w:rFonts w:ascii="Times New Roman" w:hAnsi="Times New Roman" w:cs="Times New Roman"/>
          <w:sz w:val="24"/>
          <w:szCs w:val="24"/>
        </w:rPr>
        <w:t xml:space="preserve">. Mõju avaldumise sagedust võib hinnata keskmiseks, kuivõrd välisriigi dokumentidega ning nendelt isikunimede kohaldamisega puutub sihtrühm kokku regulaarselt, kuid mitte iga päev. Ebasoovitava mõju kaasnemise risk on väike, sest isikunime kohaldamisega tegeleb sihtrühm ka </w:t>
      </w:r>
      <w:proofErr w:type="spellStart"/>
      <w:r>
        <w:rPr>
          <w:rFonts w:ascii="Times New Roman" w:hAnsi="Times New Roman" w:cs="Times New Roman"/>
          <w:sz w:val="24"/>
          <w:szCs w:val="24"/>
        </w:rPr>
        <w:t>NS-i</w:t>
      </w:r>
      <w:proofErr w:type="spellEnd"/>
      <w:r w:rsidRPr="00F02147">
        <w:rPr>
          <w:rFonts w:ascii="Times New Roman" w:hAnsi="Times New Roman" w:cs="Times New Roman"/>
          <w:sz w:val="24"/>
          <w:szCs w:val="24"/>
        </w:rPr>
        <w:t xml:space="preserve"> alusel. Mõju esineb ainult siis, kui inimene esitab vastava taotluse, mitte igal juhul, kui isikunime kohaldatakse välisriigi perekonnaseisudokumendist. Seega on avalduv mõju ebaoluline.</w:t>
      </w:r>
    </w:p>
    <w:p w:rsidRPr="00F02147" w:rsidR="007B4BE3" w:rsidP="007B4BE3" w:rsidRDefault="007B4BE3" w14:paraId="231A11F7" w14:textId="77777777">
      <w:pPr>
        <w:autoSpaceDN w:val="0"/>
        <w:adjustRightInd w:val="0"/>
        <w:spacing w:after="0" w:line="240" w:lineRule="auto"/>
        <w:jc w:val="both"/>
        <w:rPr>
          <w:rFonts w:ascii="Times New Roman" w:hAnsi="Times New Roman" w:cs="Times New Roman"/>
          <w:sz w:val="24"/>
          <w:szCs w:val="24"/>
        </w:rPr>
      </w:pPr>
    </w:p>
    <w:p w:rsidRPr="00F02147" w:rsidR="002E00FA" w:rsidP="00F02147" w:rsidRDefault="002E00FA" w14:paraId="549BD8D2" w14:textId="77777777">
      <w:pPr>
        <w:autoSpaceDN w:val="0"/>
        <w:adjustRightInd w:val="0"/>
        <w:spacing w:after="0" w:line="240" w:lineRule="auto"/>
        <w:jc w:val="both"/>
        <w:rPr>
          <w:rFonts w:ascii="Times New Roman" w:hAnsi="Times New Roman" w:cs="Times New Roman"/>
          <w:sz w:val="24"/>
          <w:szCs w:val="24"/>
        </w:rPr>
      </w:pPr>
      <w:r w:rsidRPr="005A47CC">
        <w:rPr>
          <w:rFonts w:ascii="Times New Roman" w:hAnsi="Times New Roman" w:cs="Times New Roman"/>
          <w:sz w:val="24"/>
          <w:szCs w:val="24"/>
        </w:rPr>
        <w:t>Valdkond</w:t>
      </w:r>
      <w:r w:rsidRPr="00F02147">
        <w:rPr>
          <w:rFonts w:ascii="Times New Roman" w:hAnsi="Times New Roman" w:cs="Times New Roman"/>
          <w:sz w:val="24"/>
          <w:szCs w:val="24"/>
        </w:rPr>
        <w:t>: sotsiaalsed mõjud</w:t>
      </w:r>
    </w:p>
    <w:p w:rsidRPr="00F02147" w:rsidR="005D4DE3" w:rsidP="00F02147" w:rsidRDefault="005D4DE3" w14:paraId="6DD0EBDC" w14:textId="77777777">
      <w:pPr>
        <w:autoSpaceDN w:val="0"/>
        <w:adjustRightInd w:val="0"/>
        <w:spacing w:after="0" w:line="240" w:lineRule="auto"/>
        <w:jc w:val="both"/>
        <w:rPr>
          <w:rFonts w:ascii="Times New Roman" w:hAnsi="Times New Roman" w:cs="Times New Roman"/>
          <w:sz w:val="24"/>
          <w:szCs w:val="24"/>
        </w:rPr>
      </w:pPr>
    </w:p>
    <w:p w:rsidRPr="00F02147" w:rsidR="002E00FA" w:rsidP="00F02147" w:rsidRDefault="002E00FA" w14:paraId="79D9CC86" w14:textId="4C75CC79">
      <w:pPr>
        <w:autoSpaceDN w:val="0"/>
        <w:adjustRightInd w:val="0"/>
        <w:spacing w:after="0" w:line="240" w:lineRule="auto"/>
        <w:jc w:val="both"/>
        <w:rPr>
          <w:rFonts w:ascii="Times New Roman" w:hAnsi="Times New Roman" w:cs="Times New Roman"/>
          <w:sz w:val="24"/>
          <w:szCs w:val="24"/>
        </w:rPr>
      </w:pPr>
      <w:r w:rsidRPr="005A47CC">
        <w:rPr>
          <w:rFonts w:ascii="Times New Roman" w:hAnsi="Times New Roman" w:cs="Times New Roman"/>
          <w:sz w:val="24"/>
          <w:szCs w:val="24"/>
        </w:rPr>
        <w:t>Mõju sihtrühm</w:t>
      </w:r>
      <w:r w:rsidRPr="00F02147">
        <w:rPr>
          <w:rFonts w:ascii="Times New Roman" w:hAnsi="Times New Roman" w:cs="Times New Roman"/>
          <w:sz w:val="24"/>
          <w:szCs w:val="24"/>
        </w:rPr>
        <w:t>: Eesti kodanikud ja Eesti määratlemata kodakondsusega isikud, kelle isikunime tuleb koha</w:t>
      </w:r>
      <w:r w:rsidRPr="00F02147" w:rsidR="000D6DA4">
        <w:rPr>
          <w:rFonts w:ascii="Times New Roman" w:hAnsi="Times New Roman" w:cs="Times New Roman"/>
          <w:sz w:val="24"/>
          <w:szCs w:val="24"/>
        </w:rPr>
        <w:t>n</w:t>
      </w:r>
      <w:r w:rsidRPr="00F02147">
        <w:rPr>
          <w:rFonts w:ascii="Times New Roman" w:hAnsi="Times New Roman" w:cs="Times New Roman"/>
          <w:sz w:val="24"/>
          <w:szCs w:val="24"/>
        </w:rPr>
        <w:t>dada</w:t>
      </w:r>
    </w:p>
    <w:p w:rsidRPr="00F02147" w:rsidR="005D4DE3" w:rsidP="00F02147" w:rsidRDefault="005D4DE3" w14:paraId="587813E7" w14:textId="77777777">
      <w:pPr>
        <w:autoSpaceDN w:val="0"/>
        <w:adjustRightInd w:val="0"/>
        <w:spacing w:after="0" w:line="240" w:lineRule="auto"/>
        <w:jc w:val="both"/>
        <w:rPr>
          <w:rFonts w:ascii="Times New Roman" w:hAnsi="Times New Roman" w:cs="Times New Roman"/>
          <w:sz w:val="24"/>
          <w:szCs w:val="24"/>
          <w:u w:val="single"/>
        </w:rPr>
      </w:pPr>
    </w:p>
    <w:p w:rsidR="005D4DE3" w:rsidP="008178AA" w:rsidRDefault="002E00FA" w14:paraId="0344DEC9" w14:textId="6773EF0F">
      <w:pPr>
        <w:autoSpaceDN w:val="0"/>
        <w:adjustRightInd w:val="0"/>
        <w:spacing w:after="0" w:line="240" w:lineRule="auto"/>
        <w:jc w:val="both"/>
        <w:rPr>
          <w:rFonts w:ascii="Times New Roman" w:hAnsi="Times New Roman" w:cs="Times New Roman"/>
          <w:sz w:val="24"/>
          <w:szCs w:val="24"/>
        </w:rPr>
      </w:pPr>
      <w:r w:rsidRPr="005A47CC">
        <w:rPr>
          <w:rFonts w:ascii="Times New Roman" w:hAnsi="Times New Roman" w:cs="Times New Roman"/>
          <w:sz w:val="24"/>
          <w:szCs w:val="24"/>
        </w:rPr>
        <w:t>Mõju kirjeldus ja olulisus</w:t>
      </w:r>
      <w:r w:rsidRPr="00F02147">
        <w:rPr>
          <w:rFonts w:ascii="Times New Roman" w:hAnsi="Times New Roman" w:cs="Times New Roman"/>
          <w:sz w:val="24"/>
          <w:szCs w:val="24"/>
        </w:rPr>
        <w:t>. Mõju sihtrühm on teoreetiliselt suur, kuna isikunime kohaldamise subjektid on kõik Eesti kodanikud ja Eesti määratlemata kodakondsusega isikud</w:t>
      </w:r>
      <w:r w:rsidR="005A47CC">
        <w:rPr>
          <w:rFonts w:ascii="Times New Roman" w:hAnsi="Times New Roman" w:cs="Times New Roman"/>
          <w:sz w:val="24"/>
          <w:szCs w:val="24"/>
        </w:rPr>
        <w:t xml:space="preserve">, </w:t>
      </w:r>
      <w:r w:rsidRPr="00F02147">
        <w:rPr>
          <w:rFonts w:ascii="Times New Roman" w:hAnsi="Times New Roman" w:cs="Times New Roman"/>
          <w:sz w:val="24"/>
          <w:szCs w:val="24"/>
        </w:rPr>
        <w:t xml:space="preserve">seetõttu on </w:t>
      </w:r>
      <w:r w:rsidR="005A47CC">
        <w:rPr>
          <w:rFonts w:ascii="Times New Roman" w:hAnsi="Times New Roman" w:cs="Times New Roman"/>
          <w:sz w:val="24"/>
          <w:szCs w:val="24"/>
        </w:rPr>
        <w:t>eelnõuga</w:t>
      </w:r>
      <w:r w:rsidRPr="00F02147" w:rsidR="005A47CC">
        <w:rPr>
          <w:rFonts w:ascii="Times New Roman" w:hAnsi="Times New Roman" w:cs="Times New Roman"/>
          <w:sz w:val="24"/>
          <w:szCs w:val="24"/>
        </w:rPr>
        <w:t xml:space="preserve"> </w:t>
      </w:r>
      <w:r w:rsidRPr="00F02147">
        <w:rPr>
          <w:rFonts w:ascii="Times New Roman" w:hAnsi="Times New Roman" w:cs="Times New Roman"/>
          <w:sz w:val="24"/>
          <w:szCs w:val="24"/>
        </w:rPr>
        <w:t xml:space="preserve">mõjutatud inimesi palju. </w:t>
      </w:r>
      <w:r w:rsidR="005075FF">
        <w:rPr>
          <w:rFonts w:ascii="Times New Roman" w:hAnsi="Times New Roman" w:cs="Times New Roman"/>
          <w:sz w:val="24"/>
          <w:szCs w:val="24"/>
        </w:rPr>
        <w:t>Praktikas võib s</w:t>
      </w:r>
      <w:r w:rsidRPr="005075FF" w:rsidR="005075FF">
        <w:rPr>
          <w:rFonts w:ascii="Times New Roman" w:hAnsi="Times New Roman" w:cs="Times New Roman"/>
          <w:sz w:val="24"/>
          <w:szCs w:val="24"/>
        </w:rPr>
        <w:t>ihtrühma suurus</w:t>
      </w:r>
      <w:r w:rsidR="005075FF">
        <w:rPr>
          <w:rFonts w:ascii="Times New Roman" w:hAnsi="Times New Roman" w:cs="Times New Roman"/>
          <w:sz w:val="24"/>
          <w:szCs w:val="24"/>
        </w:rPr>
        <w:t>t siiski hinnata väikeseks</w:t>
      </w:r>
      <w:r w:rsidRPr="005075FF" w:rsidR="005075FF">
        <w:rPr>
          <w:rFonts w:ascii="Times New Roman" w:hAnsi="Times New Roman" w:cs="Times New Roman"/>
          <w:sz w:val="24"/>
          <w:szCs w:val="24"/>
        </w:rPr>
        <w:t xml:space="preserve">. Valdav enamus Eesti kodanikke ja kodakondsuseta isikuid ei satu olukorda, kus oleks vajalik </w:t>
      </w:r>
      <w:r w:rsidR="005A47CC">
        <w:rPr>
          <w:rFonts w:ascii="Times New Roman" w:hAnsi="Times New Roman" w:cs="Times New Roman"/>
          <w:sz w:val="24"/>
          <w:szCs w:val="24"/>
        </w:rPr>
        <w:t xml:space="preserve">nime </w:t>
      </w:r>
      <w:r w:rsidR="005075FF">
        <w:rPr>
          <w:rFonts w:ascii="Times New Roman" w:hAnsi="Times New Roman" w:cs="Times New Roman"/>
          <w:sz w:val="24"/>
          <w:szCs w:val="24"/>
        </w:rPr>
        <w:t>kohaldada või kasutada</w:t>
      </w:r>
      <w:r w:rsidRPr="005075FF" w:rsidR="005075FF">
        <w:rPr>
          <w:rFonts w:ascii="Times New Roman" w:hAnsi="Times New Roman" w:cs="Times New Roman"/>
          <w:sz w:val="24"/>
          <w:szCs w:val="24"/>
        </w:rPr>
        <w:t xml:space="preserve"> ümberkirjutus</w:t>
      </w:r>
      <w:r w:rsidR="005075FF">
        <w:rPr>
          <w:rFonts w:ascii="Times New Roman" w:hAnsi="Times New Roman" w:cs="Times New Roman"/>
          <w:sz w:val="24"/>
          <w:szCs w:val="24"/>
        </w:rPr>
        <w:t xml:space="preserve">reegleid </w:t>
      </w:r>
      <w:r w:rsidRPr="005075FF" w:rsidR="005075FF">
        <w:rPr>
          <w:rFonts w:ascii="Times New Roman" w:hAnsi="Times New Roman" w:cs="Times New Roman"/>
          <w:sz w:val="24"/>
          <w:szCs w:val="24"/>
        </w:rPr>
        <w:t xml:space="preserve">(nt seoses välisriigi dokumentide, transliteratsiooni või nimekuju korrigeerimisega). </w:t>
      </w:r>
      <w:r w:rsidRPr="00F02147" w:rsidR="008178AA">
        <w:rPr>
          <w:rFonts w:ascii="Times New Roman" w:hAnsi="Times New Roman" w:cs="Times New Roman"/>
          <w:sz w:val="24"/>
          <w:szCs w:val="24"/>
        </w:rPr>
        <w:t>Isikunime</w:t>
      </w:r>
      <w:r w:rsidRPr="00F02147" w:rsidDel="005A47CC" w:rsidR="008178AA">
        <w:rPr>
          <w:rFonts w:ascii="Times New Roman" w:hAnsi="Times New Roman" w:cs="Times New Roman"/>
          <w:sz w:val="24"/>
          <w:szCs w:val="24"/>
        </w:rPr>
        <w:t xml:space="preserve"> </w:t>
      </w:r>
      <w:r w:rsidR="005A47CC">
        <w:rPr>
          <w:rFonts w:ascii="Times New Roman" w:hAnsi="Times New Roman" w:cs="Times New Roman"/>
          <w:sz w:val="24"/>
          <w:szCs w:val="24"/>
        </w:rPr>
        <w:t>kohaldatakse</w:t>
      </w:r>
      <w:r w:rsidRPr="00F02147" w:rsidR="005A47CC">
        <w:rPr>
          <w:rFonts w:ascii="Times New Roman" w:hAnsi="Times New Roman" w:cs="Times New Roman"/>
          <w:sz w:val="24"/>
          <w:szCs w:val="24"/>
        </w:rPr>
        <w:t xml:space="preserve"> </w:t>
      </w:r>
      <w:r w:rsidRPr="00F02147" w:rsidR="008178AA">
        <w:rPr>
          <w:rFonts w:ascii="Times New Roman" w:hAnsi="Times New Roman" w:cs="Times New Roman"/>
          <w:sz w:val="24"/>
          <w:szCs w:val="24"/>
        </w:rPr>
        <w:t>välisriigis välja antud sünni</w:t>
      </w:r>
      <w:r w:rsidRPr="00F02147" w:rsidR="008178AA">
        <w:rPr>
          <w:rFonts w:ascii="Times New Roman" w:hAnsi="Times New Roman" w:cs="Times New Roman"/>
          <w:sz w:val="24"/>
          <w:szCs w:val="24"/>
        </w:rPr>
        <w:noBreakHyphen/>
        <w:t>, abielu</w:t>
      </w:r>
      <w:r w:rsidRPr="00F02147" w:rsidR="008178AA">
        <w:rPr>
          <w:rFonts w:ascii="Times New Roman" w:hAnsi="Times New Roman" w:cs="Times New Roman"/>
          <w:sz w:val="24"/>
          <w:szCs w:val="24"/>
        </w:rPr>
        <w:noBreakHyphen/>
        <w:t>, abielulahutusdokumendi või muu nimetoimingut tõendava ametliku dokumendi alusel. Seega toimub isikunime kohaldamine piiritletud juhtudel</w:t>
      </w:r>
      <w:r w:rsidRPr="005075FF" w:rsidR="008178AA">
        <w:rPr>
          <w:rFonts w:ascii="Times New Roman" w:hAnsi="Times New Roman" w:cs="Times New Roman"/>
          <w:sz w:val="24"/>
          <w:szCs w:val="24"/>
        </w:rPr>
        <w:t xml:space="preserve"> </w:t>
      </w:r>
      <w:r w:rsidR="008178AA">
        <w:rPr>
          <w:rFonts w:ascii="Times New Roman" w:hAnsi="Times New Roman" w:cs="Times New Roman"/>
          <w:sz w:val="24"/>
          <w:szCs w:val="24"/>
        </w:rPr>
        <w:t>ning t</w:t>
      </w:r>
      <w:r w:rsidRPr="005075FF" w:rsidR="005075FF">
        <w:rPr>
          <w:rFonts w:ascii="Times New Roman" w:hAnsi="Times New Roman" w:cs="Times New Roman"/>
          <w:sz w:val="24"/>
          <w:szCs w:val="24"/>
        </w:rPr>
        <w:t>egemist on pigem erandjuhtumitega, mis puudutavad väga väikest osa rahvastikus</w:t>
      </w:r>
      <w:r w:rsidR="005A47CC">
        <w:rPr>
          <w:rFonts w:ascii="Times New Roman" w:hAnsi="Times New Roman" w:cs="Times New Roman"/>
          <w:sz w:val="24"/>
          <w:szCs w:val="24"/>
        </w:rPr>
        <w:t>t</w:t>
      </w:r>
      <w:r w:rsidR="008178AA">
        <w:rPr>
          <w:rFonts w:ascii="Times New Roman" w:hAnsi="Times New Roman" w:cs="Times New Roman"/>
          <w:sz w:val="24"/>
          <w:szCs w:val="24"/>
        </w:rPr>
        <w:t xml:space="preserve">. </w:t>
      </w:r>
      <w:r w:rsidRPr="005075FF" w:rsidR="005075FF">
        <w:rPr>
          <w:rFonts w:ascii="Times New Roman" w:hAnsi="Times New Roman" w:cs="Times New Roman"/>
          <w:sz w:val="24"/>
          <w:szCs w:val="24"/>
        </w:rPr>
        <w:t>Seetõttu jääb mõjutatud sihtrühm kogu elanikkonnaga võrreldes selgelt alla 5%.</w:t>
      </w:r>
    </w:p>
    <w:p w:rsidR="00167762" w:rsidP="008178AA" w:rsidRDefault="00167762" w14:paraId="7CF08D10" w14:textId="77777777">
      <w:pPr>
        <w:autoSpaceDN w:val="0"/>
        <w:adjustRightInd w:val="0"/>
        <w:spacing w:after="0" w:line="240" w:lineRule="auto"/>
        <w:jc w:val="both"/>
        <w:rPr>
          <w:rFonts w:ascii="Times New Roman" w:hAnsi="Times New Roman" w:cs="Times New Roman"/>
          <w:sz w:val="24"/>
          <w:szCs w:val="24"/>
        </w:rPr>
      </w:pPr>
    </w:p>
    <w:p w:rsidR="00167762" w:rsidP="008178AA" w:rsidRDefault="00167762" w14:paraId="06667EC3" w14:textId="037FFC04">
      <w:pPr>
        <w:autoSpaceDN w:val="0"/>
        <w:adjustRightInd w:val="0"/>
        <w:spacing w:after="0" w:line="240" w:lineRule="auto"/>
        <w:jc w:val="both"/>
        <w:rPr>
          <w:rFonts w:ascii="Times New Roman" w:hAnsi="Times New Roman" w:cs="Times New Roman"/>
          <w:sz w:val="24"/>
          <w:szCs w:val="24"/>
        </w:rPr>
      </w:pPr>
      <w:r w:rsidRPr="00167762">
        <w:rPr>
          <w:rFonts w:ascii="Times New Roman" w:hAnsi="Times New Roman" w:cs="Times New Roman"/>
          <w:sz w:val="24"/>
          <w:szCs w:val="24"/>
        </w:rPr>
        <w:t>Mõju ulatus on väike. Kohaldamise ja ümberkirjutusreeglite täpsustamine puudutab üksnes neid isikuid, kelle nime kirjutamisel või kasutamisel tekib vajadus järgida täiendavalt ühtlustatud või täpsustatud normi (nt välisriigis antud dokumentide kasutamisel või nimekirjutuse täpsustamisel). Enamik Eesti kodanikke ja kodakondsuseta isikuid ei puutu elu jooksul ümberkirjutusreeglite rakendamisega kokku ning mõju ei eelda nende õiguste, kohustuste ega käitumise olulist ümberkorraldamist.</w:t>
      </w:r>
    </w:p>
    <w:p w:rsidR="00167762" w:rsidP="008178AA" w:rsidRDefault="00167762" w14:paraId="3707C99A" w14:textId="77777777">
      <w:pPr>
        <w:autoSpaceDN w:val="0"/>
        <w:adjustRightInd w:val="0"/>
        <w:spacing w:after="0" w:line="240" w:lineRule="auto"/>
        <w:jc w:val="both"/>
        <w:rPr>
          <w:rFonts w:ascii="Times New Roman" w:hAnsi="Times New Roman" w:cs="Times New Roman"/>
          <w:sz w:val="24"/>
          <w:szCs w:val="24"/>
        </w:rPr>
      </w:pPr>
    </w:p>
    <w:p w:rsidRPr="00F02147" w:rsidR="00167762" w:rsidP="008178AA" w:rsidRDefault="00167762" w14:paraId="54A9F979" w14:textId="525E868D">
      <w:pPr>
        <w:autoSpaceDN w:val="0"/>
        <w:adjustRightInd w:val="0"/>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 xml:space="preserve">Mõju sagedus on väike, sest isikunime kohaldatakse üldjuhul siis, kui inimesel on toimunud välisriigis perekonnasündmus, mille kohta väljastatud dokumendil kajastub inimese nimetoiming. Perekonnasündmused (nt sünd, abielu, abielulahutus) toimuvad inimese elus harva. </w:t>
      </w:r>
      <w:r w:rsidRPr="00167762">
        <w:rPr>
          <w:rFonts w:ascii="Times New Roman" w:hAnsi="Times New Roman" w:cs="Times New Roman"/>
          <w:sz w:val="24"/>
          <w:szCs w:val="24"/>
        </w:rPr>
        <w:t xml:space="preserve">Tegemist ei ole regulaarse ega igapäevase toiminguga ning valdav osa sihtrühmast puutub </w:t>
      </w:r>
      <w:r w:rsidR="00820DBE">
        <w:rPr>
          <w:rFonts w:ascii="Times New Roman" w:hAnsi="Times New Roman" w:cs="Times New Roman"/>
          <w:sz w:val="24"/>
          <w:szCs w:val="24"/>
        </w:rPr>
        <w:t>muudatusega</w:t>
      </w:r>
      <w:r w:rsidRPr="00167762" w:rsidR="00820DBE">
        <w:rPr>
          <w:rFonts w:ascii="Times New Roman" w:hAnsi="Times New Roman" w:cs="Times New Roman"/>
          <w:sz w:val="24"/>
          <w:szCs w:val="24"/>
        </w:rPr>
        <w:t xml:space="preserve"> </w:t>
      </w:r>
      <w:r w:rsidRPr="00167762">
        <w:rPr>
          <w:rFonts w:ascii="Times New Roman" w:hAnsi="Times New Roman" w:cs="Times New Roman"/>
          <w:sz w:val="24"/>
          <w:szCs w:val="24"/>
        </w:rPr>
        <w:t xml:space="preserve">kokku harva või </w:t>
      </w:r>
      <w:r w:rsidR="00820DBE">
        <w:rPr>
          <w:rFonts w:ascii="Times New Roman" w:hAnsi="Times New Roman" w:cs="Times New Roman"/>
          <w:sz w:val="24"/>
          <w:szCs w:val="24"/>
        </w:rPr>
        <w:t xml:space="preserve">ei puutugi </w:t>
      </w:r>
      <w:r w:rsidRPr="00167762">
        <w:rPr>
          <w:rFonts w:ascii="Times New Roman" w:hAnsi="Times New Roman" w:cs="Times New Roman"/>
          <w:sz w:val="24"/>
          <w:szCs w:val="24"/>
        </w:rPr>
        <w:t>mitte kunag</w:t>
      </w:r>
      <w:r>
        <w:rPr>
          <w:rFonts w:ascii="Times New Roman" w:hAnsi="Times New Roman" w:cs="Times New Roman"/>
          <w:sz w:val="24"/>
          <w:szCs w:val="24"/>
        </w:rPr>
        <w:t>i</w:t>
      </w:r>
      <w:r w:rsidR="00820DBE">
        <w:rPr>
          <w:rFonts w:ascii="Times New Roman" w:hAnsi="Times New Roman" w:cs="Times New Roman"/>
          <w:sz w:val="24"/>
          <w:szCs w:val="24"/>
        </w:rPr>
        <w:t xml:space="preserve"> kokku</w:t>
      </w:r>
      <w:r>
        <w:rPr>
          <w:rFonts w:ascii="Times New Roman" w:hAnsi="Times New Roman" w:cs="Times New Roman"/>
          <w:sz w:val="24"/>
          <w:szCs w:val="24"/>
        </w:rPr>
        <w:t>.</w:t>
      </w:r>
    </w:p>
    <w:p w:rsidRPr="00F02147" w:rsidR="002E00FA" w:rsidP="008178AA" w:rsidRDefault="002E00FA" w14:paraId="33882186" w14:textId="564A89D5">
      <w:pPr>
        <w:autoSpaceDN w:val="0"/>
        <w:adjustRightInd w:val="0"/>
        <w:spacing w:after="0" w:line="240" w:lineRule="auto"/>
        <w:jc w:val="both"/>
        <w:rPr>
          <w:rFonts w:ascii="Times New Roman" w:hAnsi="Times New Roman" w:cs="Times New Roman"/>
          <w:sz w:val="24"/>
          <w:szCs w:val="24"/>
        </w:rPr>
      </w:pPr>
    </w:p>
    <w:p w:rsidRPr="00F02147" w:rsidR="005D4DE3" w:rsidP="00F02147" w:rsidRDefault="002E00FA" w14:paraId="5102606D" w14:textId="66B02AB8">
      <w:pPr>
        <w:autoSpaceDN w:val="0"/>
        <w:adjustRightInd w:val="0"/>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 xml:space="preserve">Ebasoovitava mõju kaasnemise risk on väike, sest mõju on sihtrühmale positiivne. </w:t>
      </w:r>
      <w:commentRangeStart w:id="52"/>
      <w:r w:rsidRPr="00F02147">
        <w:rPr>
          <w:rFonts w:ascii="Times New Roman" w:hAnsi="Times New Roman" w:cs="Times New Roman"/>
          <w:sz w:val="24"/>
          <w:szCs w:val="24"/>
        </w:rPr>
        <w:t xml:space="preserve">Eelnõu muudab isikunime kohaldamise süsteemi senisest paindlikumaks. </w:t>
      </w:r>
      <w:commentRangeEnd w:id="52"/>
      <w:r w:rsidRPr="00F02147" w:rsidR="00B515B7">
        <w:rPr>
          <w:rStyle w:val="CommentReference"/>
          <w:rFonts w:ascii="Times New Roman" w:hAnsi="Times New Roman" w:cs="Times New Roman"/>
          <w:sz w:val="24"/>
          <w:szCs w:val="24"/>
        </w:rPr>
        <w:commentReference w:id="52"/>
      </w:r>
      <w:r w:rsidRPr="00F02147">
        <w:rPr>
          <w:rFonts w:ascii="Times New Roman" w:hAnsi="Times New Roman" w:cs="Times New Roman"/>
          <w:sz w:val="24"/>
          <w:szCs w:val="24"/>
        </w:rPr>
        <w:t>Muudatusega kaasnev mõju on seega ebaoluline.</w:t>
      </w:r>
    </w:p>
    <w:p w:rsidRPr="00F02147" w:rsidR="00967ADC" w:rsidP="00F02147" w:rsidRDefault="00967ADC" w14:paraId="4A24F027" w14:textId="77777777">
      <w:pPr>
        <w:autoSpaceDN w:val="0"/>
        <w:adjustRightInd w:val="0"/>
        <w:spacing w:after="0" w:line="240" w:lineRule="auto"/>
        <w:jc w:val="both"/>
        <w:rPr>
          <w:rFonts w:ascii="Times New Roman" w:hAnsi="Times New Roman" w:cs="Times New Roman"/>
          <w:sz w:val="24"/>
          <w:szCs w:val="24"/>
        </w:rPr>
      </w:pPr>
    </w:p>
    <w:p w:rsidRPr="00820DBE" w:rsidR="00967ADC" w:rsidP="00A87E8B" w:rsidRDefault="00820DBE" w14:paraId="305F0CE4" w14:textId="02DDA791">
      <w:pPr>
        <w:spacing w:after="0" w:line="240" w:lineRule="auto"/>
        <w:jc w:val="both"/>
        <w:rPr>
          <w:rFonts w:ascii="Times New Roman" w:hAnsi="Times New Roman"/>
          <w:sz w:val="24"/>
          <w:szCs w:val="24"/>
        </w:rPr>
      </w:pPr>
      <w:r w:rsidRPr="00820DBE">
        <w:rPr>
          <w:rFonts w:ascii="Times New Roman" w:hAnsi="Times New Roman"/>
          <w:sz w:val="24"/>
          <w:szCs w:val="24"/>
        </w:rPr>
        <w:t>6.</w:t>
      </w:r>
      <w:r w:rsidR="00457FC8">
        <w:rPr>
          <w:rFonts w:ascii="Times New Roman" w:hAnsi="Times New Roman"/>
          <w:sz w:val="24"/>
          <w:szCs w:val="24"/>
        </w:rPr>
        <w:t>9</w:t>
      </w:r>
      <w:r w:rsidRPr="00820DBE" w:rsidR="00A87E8B">
        <w:rPr>
          <w:rFonts w:ascii="Times New Roman" w:hAnsi="Times New Roman"/>
          <w:sz w:val="24"/>
          <w:szCs w:val="24"/>
        </w:rPr>
        <w:t xml:space="preserve">. </w:t>
      </w:r>
      <w:r w:rsidRPr="00820DBE" w:rsidR="000D6DA4">
        <w:rPr>
          <w:rFonts w:ascii="Times New Roman" w:hAnsi="Times New Roman"/>
          <w:sz w:val="24"/>
          <w:szCs w:val="24"/>
        </w:rPr>
        <w:t xml:space="preserve">Piirang muuta </w:t>
      </w:r>
      <w:r w:rsidRPr="00820DBE" w:rsidR="002E00FA">
        <w:rPr>
          <w:rFonts w:ascii="Times New Roman" w:hAnsi="Times New Roman"/>
          <w:sz w:val="24"/>
          <w:szCs w:val="24"/>
        </w:rPr>
        <w:t>alaealise perekonnanime</w:t>
      </w:r>
      <w:r w:rsidRPr="00820DBE" w:rsidR="000D6DA4">
        <w:rPr>
          <w:rFonts w:ascii="Times New Roman" w:hAnsi="Times New Roman"/>
          <w:sz w:val="24"/>
          <w:szCs w:val="24"/>
        </w:rPr>
        <w:t xml:space="preserve"> vanema perekonnanimest</w:t>
      </w:r>
      <w:r w:rsidRPr="00820DBE" w:rsidR="00360247">
        <w:rPr>
          <w:rFonts w:ascii="Times New Roman" w:hAnsi="Times New Roman"/>
          <w:sz w:val="24"/>
          <w:szCs w:val="24"/>
        </w:rPr>
        <w:t xml:space="preserve"> erinevaks</w:t>
      </w:r>
    </w:p>
    <w:p w:rsidRPr="00F02147" w:rsidR="000D6DA4" w:rsidP="00F02147" w:rsidRDefault="000D6DA4" w14:paraId="486B3837" w14:textId="1EBDAE78">
      <w:pPr>
        <w:spacing w:after="0" w:line="240" w:lineRule="auto"/>
        <w:jc w:val="both"/>
        <w:rPr>
          <w:rFonts w:ascii="Times New Roman" w:hAnsi="Times New Roman"/>
          <w:sz w:val="24"/>
          <w:szCs w:val="24"/>
        </w:rPr>
      </w:pPr>
    </w:p>
    <w:p w:rsidRPr="00F02147" w:rsidR="007B4BE3" w:rsidP="007B4BE3" w:rsidRDefault="007B4BE3" w14:paraId="3FB265E5" w14:textId="77777777">
      <w:pPr>
        <w:spacing w:after="0" w:line="240" w:lineRule="auto"/>
        <w:jc w:val="both"/>
        <w:rPr>
          <w:rFonts w:ascii="Times New Roman" w:hAnsi="Times New Roman" w:cs="Times New Roman"/>
          <w:sz w:val="24"/>
          <w:szCs w:val="24"/>
        </w:rPr>
      </w:pPr>
      <w:r w:rsidRPr="00820DBE">
        <w:rPr>
          <w:rFonts w:ascii="Times New Roman" w:hAnsi="Times New Roman" w:cs="Times New Roman"/>
          <w:sz w:val="24"/>
          <w:szCs w:val="24"/>
        </w:rPr>
        <w:t>Valdkond</w:t>
      </w:r>
      <w:r w:rsidRPr="00F02147">
        <w:rPr>
          <w:rFonts w:ascii="Times New Roman" w:hAnsi="Times New Roman" w:cs="Times New Roman"/>
          <w:sz w:val="24"/>
          <w:szCs w:val="24"/>
        </w:rPr>
        <w:t xml:space="preserve">: mõju riigiasutuste ja </w:t>
      </w:r>
      <w:r>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korraldusele</w:t>
      </w:r>
    </w:p>
    <w:p w:rsidRPr="00F02147" w:rsidR="007B4BE3" w:rsidP="007B4BE3" w:rsidRDefault="007B4BE3" w14:paraId="39FBDBE2" w14:textId="77777777">
      <w:pPr>
        <w:spacing w:after="0" w:line="240" w:lineRule="auto"/>
        <w:jc w:val="both"/>
        <w:rPr>
          <w:rFonts w:ascii="Times New Roman" w:hAnsi="Times New Roman" w:cs="Times New Roman"/>
          <w:sz w:val="24"/>
          <w:szCs w:val="24"/>
        </w:rPr>
      </w:pPr>
    </w:p>
    <w:p w:rsidRPr="00F02147" w:rsidR="007B4BE3" w:rsidP="007B4BE3" w:rsidRDefault="007B4BE3" w14:paraId="0E2F30D7" w14:textId="77777777">
      <w:pPr>
        <w:spacing w:after="0" w:line="240" w:lineRule="auto"/>
        <w:jc w:val="both"/>
        <w:rPr>
          <w:rFonts w:ascii="Times New Roman" w:hAnsi="Times New Roman" w:cs="Times New Roman"/>
          <w:sz w:val="24"/>
          <w:szCs w:val="24"/>
        </w:rPr>
      </w:pPr>
      <w:r w:rsidRPr="00820DBE">
        <w:rPr>
          <w:rFonts w:ascii="Times New Roman" w:hAnsi="Times New Roman" w:cs="Times New Roman"/>
          <w:sz w:val="24"/>
          <w:szCs w:val="24"/>
        </w:rPr>
        <w:t>Mõju sihtrühm</w:t>
      </w:r>
      <w:r w:rsidRPr="00F02147">
        <w:rPr>
          <w:rFonts w:ascii="Times New Roman" w:hAnsi="Times New Roman" w:cs="Times New Roman"/>
          <w:sz w:val="24"/>
          <w:szCs w:val="24"/>
        </w:rPr>
        <w:t>: MK </w:t>
      </w:r>
      <w:proofErr w:type="spellStart"/>
      <w:r w:rsidRPr="00F02147">
        <w:rPr>
          <w:rFonts w:ascii="Times New Roman" w:hAnsi="Times New Roman" w:cs="Times New Roman"/>
          <w:sz w:val="24"/>
          <w:szCs w:val="24"/>
        </w:rPr>
        <w:t>KOV</w:t>
      </w:r>
      <w:r w:rsidRPr="00F02147">
        <w:rPr>
          <w:rFonts w:ascii="Times New Roman" w:hAnsi="Times New Roman" w:cs="Times New Roman"/>
          <w:sz w:val="24"/>
          <w:szCs w:val="24"/>
        </w:rPr>
        <w:noBreakHyphen/>
        <w:t>id</w:t>
      </w:r>
      <w:proofErr w:type="spellEnd"/>
      <w:r w:rsidRPr="00F02147">
        <w:rPr>
          <w:rFonts w:ascii="Times New Roman" w:hAnsi="Times New Roman" w:cs="Times New Roman"/>
          <w:sz w:val="24"/>
          <w:szCs w:val="24"/>
        </w:rPr>
        <w:t>, kellel pädevus viia läbi perekonnanime muutmise menetlusi</w:t>
      </w:r>
    </w:p>
    <w:p w:rsidRPr="00F02147" w:rsidR="007B4BE3" w:rsidP="007B4BE3" w:rsidRDefault="007B4BE3" w14:paraId="43716360" w14:textId="77777777">
      <w:pPr>
        <w:spacing w:after="0" w:line="240" w:lineRule="auto"/>
        <w:jc w:val="both"/>
        <w:rPr>
          <w:rFonts w:ascii="Times New Roman" w:hAnsi="Times New Roman" w:cs="Times New Roman"/>
          <w:sz w:val="24"/>
          <w:szCs w:val="24"/>
        </w:rPr>
      </w:pPr>
    </w:p>
    <w:p w:rsidRPr="00F02147" w:rsidR="007B4BE3" w:rsidP="007B4BE3" w:rsidRDefault="007B4BE3" w14:paraId="6FFE2759" w14:textId="77777777">
      <w:pPr>
        <w:spacing w:after="0" w:line="240" w:lineRule="auto"/>
        <w:jc w:val="both"/>
        <w:rPr>
          <w:rFonts w:ascii="Times New Roman" w:hAnsi="Times New Roman" w:cs="Times New Roman"/>
          <w:sz w:val="24"/>
          <w:szCs w:val="24"/>
        </w:rPr>
      </w:pPr>
      <w:r w:rsidRPr="00820DBE">
        <w:rPr>
          <w:rFonts w:ascii="Times New Roman" w:hAnsi="Times New Roman" w:cs="Times New Roman"/>
          <w:sz w:val="24"/>
          <w:szCs w:val="24"/>
        </w:rPr>
        <w:t>Mõju kirjeldus ja olulisus</w:t>
      </w:r>
      <w:r w:rsidRPr="00F02147">
        <w:rPr>
          <w:rFonts w:ascii="Times New Roman" w:hAnsi="Times New Roman" w:cs="Times New Roman"/>
          <w:sz w:val="24"/>
          <w:szCs w:val="24"/>
        </w:rPr>
        <w:t xml:space="preserve">. Kogu Eesti riigi- ja </w:t>
      </w:r>
      <w:r>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arvuga võrreldes jääb sihtrühma suurus alla 5% ja seetõttu võib muudatusest mõjutatud sihtrühma suurust hinnata väikeseks. Mõju ulatus on keskmine, sest perekonnaseisuametnikud, kes viivad ellu nimemuutmise menetlusi, peavad arvestama uue piiranguga taotluse menetlemisel. Mõju avaldumise sagedus on väike, sest alaealisele uue perekonnanime taotlusi, kus taotletakse vanemate perekonnanimest erineva perekonnanime andmist, ei esitata perekonnaseisuasutusele tihti.</w:t>
      </w:r>
    </w:p>
    <w:p w:rsidRPr="00F02147" w:rsidR="007B4BE3" w:rsidP="007B4BE3" w:rsidRDefault="007B4BE3" w14:paraId="04387A7F" w14:textId="77777777">
      <w:pPr>
        <w:spacing w:after="0" w:line="240" w:lineRule="auto"/>
        <w:jc w:val="both"/>
        <w:rPr>
          <w:rFonts w:ascii="Times New Roman" w:hAnsi="Times New Roman" w:cs="Times New Roman"/>
          <w:sz w:val="24"/>
          <w:szCs w:val="24"/>
        </w:rPr>
      </w:pPr>
    </w:p>
    <w:p w:rsidR="007B4BE3" w:rsidP="007B4BE3" w:rsidRDefault="007B4BE3" w14:paraId="05C002AD" w14:textId="7BFD1F9E">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 xml:space="preserve">Ebasoovitava mõju kaasnemise riski võib hinnata keskmiseks, sest juhul, kui alaealisele lapsele uue perekonnanime andmise taotlust ei ole võimalik rahuldada, põhjendab perekonnaseisuametnik sellist haldusotsust kirjalikult. Põhjenduse koostamine võib ametnikule kaasa tuua suurema töökoormuse, mida saab pidada regulatsiooni negatiivseks mõjuks. </w:t>
      </w:r>
    </w:p>
    <w:p w:rsidRPr="00F02147" w:rsidR="007B4BE3" w:rsidP="007B4BE3" w:rsidRDefault="007B4BE3" w14:paraId="076A8C61" w14:textId="77777777">
      <w:pPr>
        <w:spacing w:after="0" w:line="240" w:lineRule="auto"/>
        <w:jc w:val="both"/>
        <w:rPr>
          <w:rFonts w:ascii="Times New Roman" w:hAnsi="Times New Roman" w:cs="Times New Roman"/>
          <w:sz w:val="24"/>
          <w:szCs w:val="24"/>
        </w:rPr>
      </w:pPr>
    </w:p>
    <w:p w:rsidRPr="00F02147" w:rsidR="002E00FA" w:rsidP="00F02147" w:rsidRDefault="002E00FA" w14:paraId="48B67E5B" w14:textId="0CEF03A3">
      <w:pPr>
        <w:spacing w:after="0" w:line="240" w:lineRule="auto"/>
        <w:jc w:val="both"/>
        <w:rPr>
          <w:rFonts w:ascii="Times New Roman" w:hAnsi="Times New Roman" w:cs="Times New Roman"/>
          <w:sz w:val="24"/>
          <w:szCs w:val="24"/>
        </w:rPr>
      </w:pPr>
      <w:r w:rsidRPr="00820DBE">
        <w:rPr>
          <w:rFonts w:ascii="Times New Roman" w:hAnsi="Times New Roman" w:cs="Times New Roman"/>
          <w:sz w:val="24"/>
          <w:szCs w:val="24"/>
        </w:rPr>
        <w:t>Valdkond</w:t>
      </w:r>
      <w:r w:rsidRPr="00F02147">
        <w:rPr>
          <w:rFonts w:ascii="Times New Roman" w:hAnsi="Times New Roman" w:cs="Times New Roman"/>
          <w:sz w:val="24"/>
          <w:szCs w:val="24"/>
        </w:rPr>
        <w:t>: sotsiaalsed mõjud</w:t>
      </w:r>
    </w:p>
    <w:p w:rsidRPr="00F02147" w:rsidR="00967ADC" w:rsidP="00F02147" w:rsidRDefault="00967ADC" w14:paraId="6A5629EB" w14:textId="77777777">
      <w:pPr>
        <w:spacing w:after="0" w:line="240" w:lineRule="auto"/>
        <w:jc w:val="both"/>
        <w:rPr>
          <w:rFonts w:ascii="Times New Roman" w:hAnsi="Times New Roman" w:cs="Times New Roman"/>
          <w:sz w:val="24"/>
          <w:szCs w:val="24"/>
        </w:rPr>
      </w:pPr>
    </w:p>
    <w:p w:rsidRPr="00F02147" w:rsidR="002E00FA" w:rsidP="00F02147" w:rsidRDefault="002E00FA" w14:paraId="1C1A4539" w14:textId="3769B80A">
      <w:pPr>
        <w:spacing w:after="0" w:line="240" w:lineRule="auto"/>
        <w:jc w:val="both"/>
        <w:rPr>
          <w:rFonts w:ascii="Times New Roman" w:hAnsi="Times New Roman" w:cs="Times New Roman"/>
          <w:sz w:val="24"/>
          <w:szCs w:val="24"/>
        </w:rPr>
      </w:pPr>
      <w:r w:rsidRPr="00820DBE">
        <w:rPr>
          <w:rFonts w:ascii="Times New Roman" w:hAnsi="Times New Roman" w:cs="Times New Roman"/>
          <w:sz w:val="24"/>
          <w:szCs w:val="24"/>
        </w:rPr>
        <w:t>Mõju sihtrühm</w:t>
      </w:r>
      <w:r w:rsidRPr="00F02147">
        <w:rPr>
          <w:rFonts w:ascii="Times New Roman" w:hAnsi="Times New Roman" w:cs="Times New Roman"/>
          <w:sz w:val="24"/>
          <w:szCs w:val="24"/>
        </w:rPr>
        <w:t>: alaealise vanemad</w:t>
      </w:r>
    </w:p>
    <w:p w:rsidRPr="00F02147" w:rsidR="00967ADC" w:rsidP="00F02147" w:rsidRDefault="00967ADC" w14:paraId="60F88F6B" w14:textId="77777777">
      <w:pPr>
        <w:spacing w:after="0" w:line="240" w:lineRule="auto"/>
        <w:jc w:val="both"/>
        <w:rPr>
          <w:rFonts w:ascii="Times New Roman" w:hAnsi="Times New Roman" w:cs="Times New Roman"/>
          <w:sz w:val="24"/>
          <w:szCs w:val="24"/>
        </w:rPr>
      </w:pPr>
    </w:p>
    <w:p w:rsidRPr="0059231F" w:rsidR="0059231F" w:rsidP="0059231F" w:rsidRDefault="002E00FA" w14:paraId="4D6393B4" w14:textId="570B5F52">
      <w:pPr>
        <w:spacing w:after="0" w:line="240" w:lineRule="auto"/>
        <w:jc w:val="both"/>
        <w:rPr>
          <w:rFonts w:ascii="Times New Roman" w:hAnsi="Times New Roman" w:cs="Times New Roman"/>
          <w:sz w:val="24"/>
          <w:szCs w:val="24"/>
        </w:rPr>
      </w:pPr>
      <w:r w:rsidRPr="00820DBE">
        <w:rPr>
          <w:rFonts w:ascii="Times New Roman" w:hAnsi="Times New Roman" w:cs="Times New Roman"/>
          <w:sz w:val="24"/>
          <w:szCs w:val="24"/>
        </w:rPr>
        <w:t>Mõju kirjeldus ja olulisus.</w:t>
      </w:r>
      <w:r w:rsidRPr="00F02147">
        <w:rPr>
          <w:rFonts w:ascii="Times New Roman" w:hAnsi="Times New Roman" w:cs="Times New Roman"/>
          <w:sz w:val="24"/>
          <w:szCs w:val="24"/>
        </w:rPr>
        <w:t xml:space="preserve"> Sihtrühma suurus on teoreetiliselt suur, piirangu subjektid on </w:t>
      </w:r>
      <w:commentRangeStart w:id="53"/>
      <w:r w:rsidRPr="00F02147">
        <w:rPr>
          <w:rFonts w:ascii="Times New Roman" w:hAnsi="Times New Roman" w:cs="Times New Roman"/>
          <w:sz w:val="24"/>
          <w:szCs w:val="24"/>
        </w:rPr>
        <w:t>kõik Eesti kodanikud ja Eesti määratlemata kodakondsusega isikud, kellel on alaealine laps</w:t>
      </w:r>
      <w:commentRangeEnd w:id="53"/>
      <w:r w:rsidRPr="00F02147" w:rsidR="00982124">
        <w:rPr>
          <w:rStyle w:val="CommentReference"/>
          <w:rFonts w:ascii="Times New Roman" w:hAnsi="Times New Roman" w:cs="Times New Roman"/>
          <w:sz w:val="24"/>
          <w:szCs w:val="24"/>
        </w:rPr>
        <w:commentReference w:id="53"/>
      </w:r>
      <w:r w:rsidRPr="00F02147">
        <w:rPr>
          <w:rFonts w:ascii="Times New Roman" w:hAnsi="Times New Roman" w:cs="Times New Roman"/>
          <w:sz w:val="24"/>
          <w:szCs w:val="24"/>
        </w:rPr>
        <w:t>. 20</w:t>
      </w:r>
      <w:r w:rsidR="00360247">
        <w:rPr>
          <w:rFonts w:ascii="Times New Roman" w:hAnsi="Times New Roman" w:cs="Times New Roman"/>
          <w:sz w:val="24"/>
          <w:szCs w:val="24"/>
        </w:rPr>
        <w:t>22</w:t>
      </w:r>
      <w:r w:rsidRPr="00F02147">
        <w:rPr>
          <w:rFonts w:ascii="Times New Roman" w:hAnsi="Times New Roman" w:cs="Times New Roman"/>
          <w:sz w:val="24"/>
          <w:szCs w:val="24"/>
        </w:rPr>
        <w:t xml:space="preserve">. a anti </w:t>
      </w:r>
      <w:r w:rsidR="00360247">
        <w:rPr>
          <w:rFonts w:ascii="Times New Roman" w:hAnsi="Times New Roman" w:cs="Times New Roman"/>
          <w:sz w:val="24"/>
          <w:szCs w:val="24"/>
        </w:rPr>
        <w:t xml:space="preserve">uue eesnimi, perekonnanimi või mõlemad korraga 453 lapsele, </w:t>
      </w:r>
      <w:r w:rsidRPr="00F02147">
        <w:rPr>
          <w:rFonts w:ascii="Times New Roman" w:hAnsi="Times New Roman" w:cs="Times New Roman"/>
          <w:sz w:val="24"/>
          <w:szCs w:val="24"/>
        </w:rPr>
        <w:t>20</w:t>
      </w:r>
      <w:r w:rsidR="00360247">
        <w:rPr>
          <w:rFonts w:ascii="Times New Roman" w:hAnsi="Times New Roman" w:cs="Times New Roman"/>
          <w:sz w:val="24"/>
          <w:szCs w:val="24"/>
        </w:rPr>
        <w:t>23</w:t>
      </w:r>
      <w:r w:rsidRPr="00F02147">
        <w:rPr>
          <w:rFonts w:ascii="Times New Roman" w:hAnsi="Times New Roman" w:cs="Times New Roman"/>
          <w:sz w:val="24"/>
          <w:szCs w:val="24"/>
        </w:rPr>
        <w:t xml:space="preserve">. a </w:t>
      </w:r>
      <w:r w:rsidR="00360247">
        <w:rPr>
          <w:rFonts w:ascii="Times New Roman" w:hAnsi="Times New Roman" w:cs="Times New Roman"/>
          <w:sz w:val="24"/>
          <w:szCs w:val="24"/>
        </w:rPr>
        <w:t>376 lapsele, 2024. a 393 lapsele</w:t>
      </w:r>
      <w:r w:rsidRPr="00F02147">
        <w:rPr>
          <w:rFonts w:ascii="Times New Roman" w:hAnsi="Times New Roman" w:cs="Times New Roman"/>
          <w:sz w:val="24"/>
          <w:szCs w:val="24"/>
        </w:rPr>
        <w:t xml:space="preserve">. </w:t>
      </w:r>
      <w:commentRangeStart w:id="54"/>
      <w:r w:rsidRPr="00F02147">
        <w:rPr>
          <w:rFonts w:ascii="Times New Roman" w:hAnsi="Times New Roman" w:cs="Times New Roman"/>
          <w:sz w:val="24"/>
          <w:szCs w:val="24"/>
        </w:rPr>
        <w:t xml:space="preserve">Seega on sihtrühma suurus väiksem kui 5% Eesti elanikest. </w:t>
      </w:r>
      <w:commentRangeEnd w:id="54"/>
      <w:r w:rsidRPr="00F02147" w:rsidR="00AB23E0">
        <w:rPr>
          <w:rStyle w:val="CommentReference"/>
          <w:rFonts w:ascii="Times New Roman" w:hAnsi="Times New Roman" w:cs="Times New Roman"/>
          <w:sz w:val="24"/>
          <w:szCs w:val="24"/>
        </w:rPr>
        <w:commentReference w:id="54"/>
      </w:r>
      <w:r w:rsidRPr="00F02147">
        <w:rPr>
          <w:rFonts w:ascii="Times New Roman" w:hAnsi="Times New Roman" w:cs="Times New Roman"/>
          <w:sz w:val="24"/>
          <w:szCs w:val="24"/>
        </w:rPr>
        <w:t xml:space="preserve">Mõju ulatus on keskmine, sest alaealise perekonnanime muutmine nii, et see ei ole kummagi vanema perekonnanimi, ei ole </w:t>
      </w:r>
      <w:r w:rsidR="00852A5E">
        <w:rPr>
          <w:rFonts w:ascii="Times New Roman" w:hAnsi="Times New Roman" w:cs="Times New Roman"/>
          <w:sz w:val="24"/>
          <w:szCs w:val="24"/>
        </w:rPr>
        <w:t>eelnõuga</w:t>
      </w:r>
      <w:r w:rsidRPr="00F02147">
        <w:rPr>
          <w:rFonts w:ascii="Times New Roman" w:hAnsi="Times New Roman" w:cs="Times New Roman"/>
          <w:sz w:val="24"/>
          <w:szCs w:val="24"/>
        </w:rPr>
        <w:t xml:space="preserve"> lubatud. Mõju avaldumise sagedus on väike, sest alaealise perekonnanime muudetakse harva. Ebasoovitava mõju kaasnemise riski võib pidada keskmiseks, sest muudatusega kaasnev mõju on sihtrühmale pigem negatiivse iseloomuga. Kuna lapse perekonnanime säilitamine</w:t>
      </w:r>
      <w:r w:rsidR="007B4BE3">
        <w:rPr>
          <w:rFonts w:ascii="Times New Roman" w:hAnsi="Times New Roman" w:cs="Times New Roman"/>
          <w:sz w:val="24"/>
          <w:szCs w:val="24"/>
        </w:rPr>
        <w:t xml:space="preserve"> ning</w:t>
      </w:r>
      <w:r w:rsidRPr="00F02147" w:rsidR="00E650C8">
        <w:rPr>
          <w:rFonts w:ascii="Times New Roman" w:hAnsi="Times New Roman" w:cs="Times New Roman"/>
          <w:sz w:val="24"/>
          <w:szCs w:val="24"/>
        </w:rPr>
        <w:t xml:space="preserve"> vanematega sama perekonnanime kandmi</w:t>
      </w:r>
      <w:r w:rsidR="007B4BE3">
        <w:rPr>
          <w:rFonts w:ascii="Times New Roman" w:hAnsi="Times New Roman" w:cs="Times New Roman"/>
          <w:sz w:val="24"/>
          <w:szCs w:val="24"/>
        </w:rPr>
        <w:t>n</w:t>
      </w:r>
      <w:r w:rsidRPr="00F02147" w:rsidR="00E650C8">
        <w:rPr>
          <w:rFonts w:ascii="Times New Roman" w:hAnsi="Times New Roman" w:cs="Times New Roman"/>
          <w:sz w:val="24"/>
          <w:szCs w:val="24"/>
        </w:rPr>
        <w:t>e</w:t>
      </w:r>
      <w:r w:rsidRPr="00F02147">
        <w:rPr>
          <w:rFonts w:ascii="Times New Roman" w:hAnsi="Times New Roman" w:cs="Times New Roman"/>
          <w:sz w:val="24"/>
          <w:szCs w:val="24"/>
        </w:rPr>
        <w:t xml:space="preserve"> on lapse huvides, </w:t>
      </w:r>
      <w:r w:rsidR="007B4BE3">
        <w:rPr>
          <w:rFonts w:ascii="Times New Roman" w:hAnsi="Times New Roman" w:cs="Times New Roman"/>
          <w:sz w:val="24"/>
          <w:szCs w:val="24"/>
        </w:rPr>
        <w:t>ei</w:t>
      </w:r>
      <w:r w:rsidRPr="00F02147">
        <w:rPr>
          <w:rFonts w:ascii="Times New Roman" w:hAnsi="Times New Roman" w:cs="Times New Roman"/>
          <w:sz w:val="24"/>
          <w:szCs w:val="24"/>
        </w:rPr>
        <w:t xml:space="preserve"> </w:t>
      </w:r>
      <w:r w:rsidRPr="00F02147" w:rsidR="00E650C8">
        <w:rPr>
          <w:rFonts w:ascii="Times New Roman" w:hAnsi="Times New Roman" w:cs="Times New Roman"/>
          <w:sz w:val="24"/>
          <w:szCs w:val="24"/>
        </w:rPr>
        <w:t>ole lapse perekonnanime muutmine muul moel põhjendatud.</w:t>
      </w:r>
      <w:r w:rsidRPr="00F02147">
        <w:rPr>
          <w:rFonts w:ascii="Times New Roman" w:hAnsi="Times New Roman" w:cs="Times New Roman"/>
          <w:sz w:val="24"/>
          <w:szCs w:val="24"/>
        </w:rPr>
        <w:t xml:space="preserve"> </w:t>
      </w:r>
      <w:r w:rsidR="0059231F">
        <w:rPr>
          <w:rFonts w:ascii="Times New Roman" w:hAnsi="Times New Roman" w:cs="Times New Roman"/>
          <w:sz w:val="24"/>
          <w:szCs w:val="24"/>
        </w:rPr>
        <w:t>P</w:t>
      </w:r>
      <w:r w:rsidRPr="0059231F" w:rsidR="0059231F">
        <w:rPr>
          <w:rFonts w:ascii="Times New Roman" w:hAnsi="Times New Roman" w:cs="Times New Roman"/>
          <w:sz w:val="24"/>
          <w:szCs w:val="24"/>
        </w:rPr>
        <w:t>iirang võib tekitada vanemates pettumust või tunnet, et nende autonoomiat lapse nime valikul piiratakse.</w:t>
      </w:r>
    </w:p>
    <w:p w:rsidRPr="00F02147" w:rsidR="00967ADC" w:rsidP="00F02147" w:rsidRDefault="0059231F" w14:paraId="21824FAC" w14:textId="6A54B949">
      <w:pPr>
        <w:spacing w:after="0" w:line="240" w:lineRule="auto"/>
        <w:jc w:val="both"/>
        <w:rPr>
          <w:rFonts w:ascii="Times New Roman" w:hAnsi="Times New Roman" w:cs="Times New Roman"/>
          <w:sz w:val="24"/>
          <w:szCs w:val="24"/>
        </w:rPr>
      </w:pPr>
      <w:r w:rsidRPr="0059231F">
        <w:rPr>
          <w:rFonts w:ascii="Times New Roman" w:hAnsi="Times New Roman" w:cs="Times New Roman"/>
          <w:sz w:val="24"/>
          <w:szCs w:val="24"/>
        </w:rPr>
        <w:t>Samas on piirangu eesmärk positiivne – tagada lapse huvide kaitse ja perekondliku kuuluvuse järjepidevus</w:t>
      </w:r>
      <w:r>
        <w:rPr>
          <w:rFonts w:ascii="Times New Roman" w:hAnsi="Times New Roman" w:cs="Times New Roman"/>
          <w:sz w:val="24"/>
          <w:szCs w:val="24"/>
        </w:rPr>
        <w:t>.</w:t>
      </w:r>
    </w:p>
    <w:p w:rsidR="007B4BE3" w:rsidP="00F02147" w:rsidRDefault="007B4BE3" w14:paraId="0F795148" w14:textId="77777777">
      <w:pPr>
        <w:spacing w:after="0" w:line="240" w:lineRule="auto"/>
        <w:jc w:val="both"/>
        <w:rPr>
          <w:rFonts w:ascii="Times New Roman" w:hAnsi="Times New Roman" w:cs="Times New Roman"/>
          <w:sz w:val="24"/>
          <w:szCs w:val="24"/>
        </w:rPr>
      </w:pPr>
    </w:p>
    <w:p w:rsidR="007B4BE3" w:rsidP="00F02147" w:rsidRDefault="007B4BE3" w14:paraId="2963C422" w14:textId="2801FA0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Mõju sihtrühm: alaealised lapsed</w:t>
      </w:r>
    </w:p>
    <w:p w:rsidR="007B4BE3" w:rsidP="00F02147" w:rsidRDefault="007B4BE3" w14:paraId="6496BA2C" w14:textId="77777777">
      <w:pPr>
        <w:spacing w:after="0" w:line="240" w:lineRule="auto"/>
        <w:jc w:val="both"/>
        <w:rPr>
          <w:rFonts w:ascii="Times New Roman" w:hAnsi="Times New Roman" w:cs="Times New Roman"/>
          <w:sz w:val="24"/>
          <w:szCs w:val="24"/>
        </w:rPr>
      </w:pPr>
    </w:p>
    <w:p w:rsidR="007B4BE3" w:rsidP="0059231F" w:rsidRDefault="007B4BE3" w14:paraId="7181AFED" w14:textId="7046B8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Mõju kirjeldus ja olulisus: </w:t>
      </w:r>
      <w:r w:rsidRPr="00F02147">
        <w:rPr>
          <w:rFonts w:ascii="Times New Roman" w:hAnsi="Times New Roman" w:cs="Times New Roman"/>
          <w:sz w:val="24"/>
          <w:szCs w:val="24"/>
        </w:rPr>
        <w:t xml:space="preserve">Sihtrühma suurus on teoreetiliselt suur, piirangu subjektid on kõik Eesti kodanikud ja Eesti määratlemata kodakondsusega </w:t>
      </w:r>
      <w:r>
        <w:rPr>
          <w:rFonts w:ascii="Times New Roman" w:hAnsi="Times New Roman" w:cs="Times New Roman"/>
          <w:sz w:val="24"/>
          <w:szCs w:val="24"/>
        </w:rPr>
        <w:t>alaealised lapsed</w:t>
      </w:r>
      <w:r w:rsidRPr="00F02147">
        <w:rPr>
          <w:rFonts w:ascii="Times New Roman" w:hAnsi="Times New Roman" w:cs="Times New Roman"/>
          <w:sz w:val="24"/>
          <w:szCs w:val="24"/>
        </w:rPr>
        <w:t>. 20</w:t>
      </w:r>
      <w:r>
        <w:rPr>
          <w:rFonts w:ascii="Times New Roman" w:hAnsi="Times New Roman" w:cs="Times New Roman"/>
          <w:sz w:val="24"/>
          <w:szCs w:val="24"/>
        </w:rPr>
        <w:t>22</w:t>
      </w:r>
      <w:r w:rsidRPr="00F02147">
        <w:rPr>
          <w:rFonts w:ascii="Times New Roman" w:hAnsi="Times New Roman" w:cs="Times New Roman"/>
          <w:sz w:val="24"/>
          <w:szCs w:val="24"/>
        </w:rPr>
        <w:t xml:space="preserve">. a anti </w:t>
      </w:r>
      <w:r>
        <w:rPr>
          <w:rFonts w:ascii="Times New Roman" w:hAnsi="Times New Roman" w:cs="Times New Roman"/>
          <w:sz w:val="24"/>
          <w:szCs w:val="24"/>
        </w:rPr>
        <w:t xml:space="preserve">uue eesnimi, perekonnanimi või mõlemad korraga 453 lapsele, </w:t>
      </w:r>
      <w:r w:rsidRPr="00F02147">
        <w:rPr>
          <w:rFonts w:ascii="Times New Roman" w:hAnsi="Times New Roman" w:cs="Times New Roman"/>
          <w:sz w:val="24"/>
          <w:szCs w:val="24"/>
        </w:rPr>
        <w:t>20</w:t>
      </w:r>
      <w:r>
        <w:rPr>
          <w:rFonts w:ascii="Times New Roman" w:hAnsi="Times New Roman" w:cs="Times New Roman"/>
          <w:sz w:val="24"/>
          <w:szCs w:val="24"/>
        </w:rPr>
        <w:t>23</w:t>
      </w:r>
      <w:r w:rsidRPr="00F02147">
        <w:rPr>
          <w:rFonts w:ascii="Times New Roman" w:hAnsi="Times New Roman" w:cs="Times New Roman"/>
          <w:sz w:val="24"/>
          <w:szCs w:val="24"/>
        </w:rPr>
        <w:t xml:space="preserve">. a </w:t>
      </w:r>
      <w:r>
        <w:rPr>
          <w:rFonts w:ascii="Times New Roman" w:hAnsi="Times New Roman" w:cs="Times New Roman"/>
          <w:sz w:val="24"/>
          <w:szCs w:val="24"/>
        </w:rPr>
        <w:t>376 lapsele, 2024. a 393 lapsele</w:t>
      </w:r>
      <w:r w:rsidRPr="00F02147">
        <w:rPr>
          <w:rFonts w:ascii="Times New Roman" w:hAnsi="Times New Roman" w:cs="Times New Roman"/>
          <w:sz w:val="24"/>
          <w:szCs w:val="24"/>
        </w:rPr>
        <w:t xml:space="preserve">. Seega on </w:t>
      </w:r>
      <w:commentRangeStart w:id="55"/>
      <w:r w:rsidRPr="00F02147">
        <w:rPr>
          <w:rFonts w:ascii="Times New Roman" w:hAnsi="Times New Roman" w:cs="Times New Roman"/>
          <w:sz w:val="24"/>
          <w:szCs w:val="24"/>
        </w:rPr>
        <w:t>sihtrühma suurus väiksem kui 5% Eesti elanikest</w:t>
      </w:r>
      <w:commentRangeEnd w:id="55"/>
      <w:r w:rsidR="002164E0">
        <w:rPr>
          <w:rStyle w:val="CommentReference"/>
          <w:rFonts w:ascii="Times New Roman" w:hAnsi="Times New Roman" w:cs="Times New Roman"/>
          <w:sz w:val="24"/>
          <w:szCs w:val="24"/>
        </w:rPr>
        <w:commentReference w:id="55"/>
      </w:r>
      <w:r>
        <w:rPr>
          <w:rFonts w:ascii="Times New Roman" w:hAnsi="Times New Roman" w:cs="Times New Roman"/>
          <w:sz w:val="24"/>
          <w:szCs w:val="24"/>
        </w:rPr>
        <w:t xml:space="preserve">. Mõju ulatus on keskmine, </w:t>
      </w:r>
      <w:r w:rsidRPr="007B4BE3">
        <w:rPr>
          <w:rFonts w:ascii="Times New Roman" w:hAnsi="Times New Roman" w:cs="Times New Roman"/>
          <w:sz w:val="24"/>
          <w:szCs w:val="24"/>
        </w:rPr>
        <w:t>lapse perekonnanimi on otseselt seotud tema identiteedi, perekondliku kuuluvuse ja sotsiaalse sidususega.</w:t>
      </w:r>
      <w:r w:rsidRPr="007B4BE3">
        <w:t xml:space="preserve"> </w:t>
      </w:r>
      <w:r w:rsidRPr="007B4BE3">
        <w:rPr>
          <w:rFonts w:ascii="Times New Roman" w:hAnsi="Times New Roman" w:cs="Times New Roman"/>
          <w:sz w:val="24"/>
          <w:szCs w:val="24"/>
        </w:rPr>
        <w:t>See mõjutab lapse enesemääramist ja võib piirata tema võimalusi eristuda või luua iseseisvat identiteeti, kuid samas tugevdab perekondlikku sidet ja järjepidevust.</w:t>
      </w:r>
      <w:r>
        <w:rPr>
          <w:rFonts w:ascii="Times New Roman" w:hAnsi="Times New Roman" w:cs="Times New Roman"/>
          <w:sz w:val="24"/>
          <w:szCs w:val="24"/>
        </w:rPr>
        <w:t xml:space="preserve"> Mõju avaldumise sagedus on väike, </w:t>
      </w:r>
      <w:r w:rsidRPr="007B4BE3">
        <w:rPr>
          <w:rFonts w:ascii="Times New Roman" w:hAnsi="Times New Roman" w:cs="Times New Roman"/>
          <w:sz w:val="24"/>
          <w:szCs w:val="24"/>
        </w:rPr>
        <w:t>lapse perekonnanime muutmine on harv sündmus</w:t>
      </w:r>
      <w:r>
        <w:rPr>
          <w:rFonts w:ascii="Times New Roman" w:hAnsi="Times New Roman" w:cs="Times New Roman"/>
          <w:sz w:val="24"/>
          <w:szCs w:val="24"/>
        </w:rPr>
        <w:t>. Ebasoovitava mõju kaasnemise riski võib pidada keskmiseks</w:t>
      </w:r>
      <w:r w:rsidR="0059231F">
        <w:rPr>
          <w:rFonts w:ascii="Times New Roman" w:hAnsi="Times New Roman" w:cs="Times New Roman"/>
          <w:sz w:val="24"/>
          <w:szCs w:val="24"/>
        </w:rPr>
        <w:t>. P</w:t>
      </w:r>
      <w:r w:rsidRPr="0059231F" w:rsidR="0059231F">
        <w:rPr>
          <w:rFonts w:ascii="Times New Roman" w:hAnsi="Times New Roman" w:cs="Times New Roman"/>
          <w:sz w:val="24"/>
          <w:szCs w:val="24"/>
        </w:rPr>
        <w:t>iirang võib tekitada negatiivseid emotsioone lapsele ja vanematele, kui soovitud perekonnanime ei saa anda. See võib mõjutada lapse identiteeditunnetust, eriti olukordades, kus laps sooviks eristuda vanemast (nt konfliktsetes peresuhetes).</w:t>
      </w:r>
      <w:r w:rsidR="0059231F">
        <w:rPr>
          <w:rFonts w:ascii="Times New Roman" w:hAnsi="Times New Roman" w:cs="Times New Roman"/>
          <w:sz w:val="24"/>
          <w:szCs w:val="24"/>
        </w:rPr>
        <w:t xml:space="preserve"> </w:t>
      </w:r>
      <w:r w:rsidRPr="0059231F" w:rsidR="0059231F">
        <w:rPr>
          <w:rFonts w:ascii="Times New Roman" w:hAnsi="Times New Roman" w:cs="Times New Roman"/>
          <w:sz w:val="24"/>
          <w:szCs w:val="24"/>
        </w:rPr>
        <w:t>Samas on piirangu eesmärk positiivne – tagada lapse huvide kaitse, perekondliku kuuluvuse säilitamine ja vältida näiliste peresidemete teket.</w:t>
      </w:r>
    </w:p>
    <w:p w:rsidR="0059231F" w:rsidP="0059231F" w:rsidRDefault="0059231F" w14:paraId="6FD4CA12" w14:textId="77777777">
      <w:pPr>
        <w:spacing w:after="0" w:line="240" w:lineRule="auto"/>
        <w:jc w:val="both"/>
        <w:rPr>
          <w:rFonts w:ascii="Times New Roman" w:hAnsi="Times New Roman" w:cs="Times New Roman"/>
          <w:sz w:val="24"/>
          <w:szCs w:val="24"/>
        </w:rPr>
      </w:pPr>
    </w:p>
    <w:p w:rsidRPr="00F02147" w:rsidR="0059231F" w:rsidP="0059231F" w:rsidRDefault="0059231F" w14:paraId="1C5F0671" w14:textId="7E3AC20F">
      <w:pPr>
        <w:spacing w:after="0" w:line="240" w:lineRule="auto"/>
        <w:jc w:val="both"/>
        <w:rPr>
          <w:rFonts w:ascii="Times New Roman" w:hAnsi="Times New Roman" w:cs="Times New Roman"/>
          <w:sz w:val="24"/>
          <w:szCs w:val="24"/>
        </w:rPr>
      </w:pPr>
      <w:r w:rsidRPr="00F02147">
        <w:rPr>
          <w:rFonts w:ascii="Times New Roman" w:hAnsi="Times New Roman" w:cs="Times New Roman"/>
          <w:sz w:val="24"/>
          <w:szCs w:val="24"/>
        </w:rPr>
        <w:t>Kokkuvõttes on mõju oluline, aga muudatus on vajalik, et viia seadus kooskõlla Riigikohtu praktikaga, mis puudutab alaealise perekonnanime muutmist.</w:t>
      </w:r>
    </w:p>
    <w:p w:rsidRPr="00F02147" w:rsidR="00967ADC" w:rsidP="00F02147" w:rsidRDefault="00967ADC" w14:paraId="2886E580" w14:textId="77777777">
      <w:pPr>
        <w:spacing w:after="0" w:line="240" w:lineRule="auto"/>
        <w:jc w:val="both"/>
        <w:rPr>
          <w:rFonts w:ascii="Times New Roman" w:hAnsi="Times New Roman" w:cs="Times New Roman"/>
          <w:sz w:val="24"/>
          <w:szCs w:val="24"/>
        </w:rPr>
      </w:pPr>
    </w:p>
    <w:p w:rsidRPr="000858CC" w:rsidR="00E650C8" w:rsidP="00C72A97" w:rsidRDefault="000858CC" w14:paraId="1E352559" w14:textId="1B3D9399">
      <w:pPr>
        <w:spacing w:after="0" w:line="240" w:lineRule="auto"/>
        <w:jc w:val="both"/>
        <w:rPr>
          <w:rFonts w:ascii="Times New Roman" w:hAnsi="Times New Roman"/>
          <w:sz w:val="24"/>
          <w:szCs w:val="24"/>
        </w:rPr>
      </w:pPr>
      <w:r w:rsidRPr="000858CC">
        <w:rPr>
          <w:rFonts w:ascii="Times New Roman" w:hAnsi="Times New Roman"/>
          <w:sz w:val="24"/>
          <w:szCs w:val="24"/>
        </w:rPr>
        <w:t>6.</w:t>
      </w:r>
      <w:r w:rsidR="00457FC8">
        <w:rPr>
          <w:rFonts w:ascii="Times New Roman" w:hAnsi="Times New Roman"/>
          <w:sz w:val="24"/>
          <w:szCs w:val="24"/>
        </w:rPr>
        <w:t>10</w:t>
      </w:r>
      <w:r w:rsidRPr="000858CC" w:rsidR="00C72A97">
        <w:rPr>
          <w:rFonts w:ascii="Times New Roman" w:hAnsi="Times New Roman"/>
          <w:sz w:val="24"/>
          <w:szCs w:val="24"/>
        </w:rPr>
        <w:t xml:space="preserve">. </w:t>
      </w:r>
      <w:r w:rsidRPr="000858CC" w:rsidR="002E00FA">
        <w:rPr>
          <w:rFonts w:ascii="Times New Roman" w:hAnsi="Times New Roman"/>
          <w:sz w:val="24"/>
          <w:szCs w:val="24"/>
        </w:rPr>
        <w:t>Isaduse vaidlustamise hagi rahuldamise</w:t>
      </w:r>
      <w:r w:rsidRPr="000858CC" w:rsidR="00E650C8">
        <w:rPr>
          <w:rFonts w:ascii="Times New Roman" w:hAnsi="Times New Roman"/>
          <w:sz w:val="24"/>
          <w:szCs w:val="24"/>
        </w:rPr>
        <w:t>l võib kohus anda lapsele ema perekonnanime</w:t>
      </w:r>
    </w:p>
    <w:p w:rsidR="005955FC" w:rsidP="00C72A97" w:rsidRDefault="005955FC" w14:paraId="40B1E588" w14:textId="77777777">
      <w:pPr>
        <w:spacing w:after="0" w:line="240" w:lineRule="auto"/>
        <w:jc w:val="both"/>
        <w:rPr>
          <w:rFonts w:ascii="Times New Roman" w:hAnsi="Times New Roman"/>
          <w:sz w:val="24"/>
          <w:szCs w:val="24"/>
        </w:rPr>
      </w:pPr>
    </w:p>
    <w:p w:rsidRPr="00F02147" w:rsidR="005955FC" w:rsidP="005955FC" w:rsidRDefault="005955FC" w14:paraId="455F0533" w14:textId="77777777">
      <w:pPr>
        <w:spacing w:after="0" w:line="240" w:lineRule="auto"/>
        <w:jc w:val="both"/>
        <w:rPr>
          <w:rFonts w:ascii="Times New Roman" w:hAnsi="Times New Roman" w:cs="Times New Roman"/>
          <w:sz w:val="24"/>
          <w:szCs w:val="24"/>
        </w:rPr>
      </w:pPr>
      <w:r w:rsidRPr="004D7E2C">
        <w:rPr>
          <w:rFonts w:ascii="Times New Roman" w:hAnsi="Times New Roman" w:cs="Times New Roman"/>
          <w:sz w:val="24"/>
          <w:szCs w:val="24"/>
        </w:rPr>
        <w:t>Valdkond</w:t>
      </w:r>
      <w:r w:rsidRPr="00F02147">
        <w:rPr>
          <w:rFonts w:ascii="Times New Roman" w:hAnsi="Times New Roman" w:cs="Times New Roman"/>
          <w:sz w:val="24"/>
          <w:szCs w:val="24"/>
        </w:rPr>
        <w:t xml:space="preserve">: mõju riigiasutuste ja </w:t>
      </w:r>
      <w:r>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korraldusele</w:t>
      </w:r>
    </w:p>
    <w:p w:rsidRPr="00F02147" w:rsidR="005955FC" w:rsidP="005955FC" w:rsidRDefault="005955FC" w14:paraId="69573D62" w14:textId="77777777">
      <w:pPr>
        <w:spacing w:after="0" w:line="240" w:lineRule="auto"/>
        <w:jc w:val="both"/>
        <w:rPr>
          <w:rFonts w:ascii="Times New Roman" w:hAnsi="Times New Roman" w:cs="Times New Roman"/>
          <w:sz w:val="24"/>
          <w:szCs w:val="24"/>
        </w:rPr>
      </w:pPr>
    </w:p>
    <w:p w:rsidRPr="00F02147" w:rsidR="005955FC" w:rsidP="005955FC" w:rsidRDefault="005955FC" w14:paraId="52DAB9DC" w14:textId="77777777">
      <w:pPr>
        <w:spacing w:after="0" w:line="240" w:lineRule="auto"/>
        <w:jc w:val="both"/>
        <w:rPr>
          <w:rFonts w:ascii="Times New Roman" w:hAnsi="Times New Roman" w:cs="Times New Roman"/>
          <w:sz w:val="24"/>
          <w:szCs w:val="24"/>
        </w:rPr>
      </w:pPr>
      <w:r w:rsidRPr="004D7E2C">
        <w:rPr>
          <w:rFonts w:ascii="Times New Roman" w:hAnsi="Times New Roman" w:cs="Times New Roman"/>
          <w:sz w:val="24"/>
          <w:szCs w:val="24"/>
        </w:rPr>
        <w:t>Mõju sihtrühm</w:t>
      </w:r>
      <w:r w:rsidRPr="00F02147">
        <w:rPr>
          <w:rFonts w:ascii="Times New Roman" w:hAnsi="Times New Roman" w:cs="Times New Roman"/>
          <w:sz w:val="24"/>
          <w:szCs w:val="24"/>
        </w:rPr>
        <w:t>: kohtud, kes lahendavad isaduse vaidlustamise hagisid</w:t>
      </w:r>
    </w:p>
    <w:p w:rsidRPr="00F02147" w:rsidR="005955FC" w:rsidP="005955FC" w:rsidRDefault="005955FC" w14:paraId="2C18FDEC" w14:textId="77777777">
      <w:pPr>
        <w:spacing w:after="0" w:line="240" w:lineRule="auto"/>
        <w:jc w:val="both"/>
        <w:rPr>
          <w:rFonts w:ascii="Times New Roman" w:hAnsi="Times New Roman" w:cs="Times New Roman"/>
          <w:sz w:val="24"/>
          <w:szCs w:val="24"/>
        </w:rPr>
      </w:pPr>
    </w:p>
    <w:p w:rsidRPr="00161C3A" w:rsidR="005955FC" w:rsidP="00C72A97" w:rsidRDefault="005955FC" w14:paraId="6177A0C1" w14:textId="20856B01">
      <w:pPr>
        <w:spacing w:after="0" w:line="240" w:lineRule="auto"/>
        <w:jc w:val="both"/>
        <w:rPr>
          <w:rFonts w:ascii="Times New Roman" w:hAnsi="Times New Roman" w:cs="Times New Roman"/>
          <w:sz w:val="24"/>
          <w:szCs w:val="24"/>
        </w:rPr>
      </w:pPr>
      <w:r w:rsidRPr="004D7E2C">
        <w:rPr>
          <w:rFonts w:ascii="Times New Roman" w:hAnsi="Times New Roman" w:cs="Times New Roman"/>
          <w:sz w:val="24"/>
          <w:szCs w:val="24"/>
        </w:rPr>
        <w:t>Mõju kirjeldus ja olulisus</w:t>
      </w:r>
      <w:r w:rsidRPr="00F02147">
        <w:rPr>
          <w:rFonts w:ascii="Times New Roman" w:hAnsi="Times New Roman" w:cs="Times New Roman"/>
          <w:sz w:val="24"/>
          <w:szCs w:val="24"/>
        </w:rPr>
        <w:t xml:space="preserve">. Kogu Eesti riigi- ja </w:t>
      </w:r>
      <w:r>
        <w:rPr>
          <w:rFonts w:ascii="Times New Roman" w:hAnsi="Times New Roman" w:cs="Times New Roman"/>
          <w:sz w:val="24"/>
          <w:szCs w:val="24"/>
        </w:rPr>
        <w:t>KOV</w:t>
      </w:r>
      <w:r w:rsidRPr="00F02147">
        <w:rPr>
          <w:rFonts w:ascii="Times New Roman" w:hAnsi="Times New Roman" w:cs="Times New Roman"/>
          <w:sz w:val="24"/>
          <w:szCs w:val="24"/>
        </w:rPr>
        <w:t xml:space="preserve"> üksuste asutuste arvuga võrreldes jääb sihtrühma suurus alla 5%. Kohtustatistikale tugin</w:t>
      </w:r>
      <w:r>
        <w:rPr>
          <w:rFonts w:ascii="Times New Roman" w:hAnsi="Times New Roman" w:cs="Times New Roman"/>
          <w:sz w:val="24"/>
          <w:szCs w:val="24"/>
        </w:rPr>
        <w:t>e</w:t>
      </w:r>
      <w:r w:rsidRPr="00F02147">
        <w:rPr>
          <w:rFonts w:ascii="Times New Roman" w:hAnsi="Times New Roman" w:cs="Times New Roman"/>
          <w:sz w:val="24"/>
          <w:szCs w:val="24"/>
        </w:rPr>
        <w:t xml:space="preserve">des saab öelda, et tsiviilasju (sh perekonnaasju) lahendab maakohtutes ca 80 kohtunikku, ringkonnakohtute tsiviilkolleegiumides 29 kohtunikku ja Riigikohtu tsiviilkolleegiumis 7 kohtunikku. Seetõttu </w:t>
      </w:r>
      <w:commentRangeStart w:id="56"/>
      <w:r w:rsidRPr="00F02147">
        <w:rPr>
          <w:rFonts w:ascii="Times New Roman" w:hAnsi="Times New Roman" w:cs="Times New Roman"/>
          <w:sz w:val="24"/>
          <w:szCs w:val="24"/>
        </w:rPr>
        <w:t>võib muudatusest mõjutatud sihtrühma suurust hinnata väikeseks</w:t>
      </w:r>
      <w:commentRangeEnd w:id="56"/>
      <w:r w:rsidRPr="00F02147" w:rsidR="00FA1596">
        <w:rPr>
          <w:rStyle w:val="CommentReference"/>
          <w:rFonts w:ascii="Times New Roman" w:hAnsi="Times New Roman" w:cs="Times New Roman"/>
          <w:sz w:val="24"/>
          <w:szCs w:val="24"/>
        </w:rPr>
        <w:commentReference w:id="56"/>
      </w:r>
      <w:r w:rsidRPr="00F02147">
        <w:rPr>
          <w:rFonts w:ascii="Times New Roman" w:hAnsi="Times New Roman" w:cs="Times New Roman"/>
          <w:sz w:val="24"/>
          <w:szCs w:val="24"/>
        </w:rPr>
        <w:t xml:space="preserve">. Mõju ulatust võib hinnata väikeseks, </w:t>
      </w:r>
      <w:commentRangeStart w:id="57"/>
      <w:r w:rsidRPr="00F02147">
        <w:rPr>
          <w:rFonts w:ascii="Times New Roman" w:hAnsi="Times New Roman" w:cs="Times New Roman"/>
          <w:sz w:val="24"/>
          <w:szCs w:val="24"/>
        </w:rPr>
        <w:t xml:space="preserve">sest muudatusega ei kaasne sihtrühmale kohanemisraskusi ega too sihtrühma käitumisse erilisi muutusi. Ka </w:t>
      </w:r>
      <w:proofErr w:type="spellStart"/>
      <w:r w:rsidRPr="00F02147">
        <w:rPr>
          <w:rFonts w:ascii="Times New Roman" w:hAnsi="Times New Roman" w:cs="Times New Roman"/>
          <w:sz w:val="24"/>
          <w:szCs w:val="24"/>
        </w:rPr>
        <w:t>NS</w:t>
      </w:r>
      <w:r w:rsidRPr="00F02147">
        <w:rPr>
          <w:rFonts w:ascii="Times New Roman" w:hAnsi="Times New Roman" w:cs="Times New Roman"/>
          <w:sz w:val="24"/>
          <w:szCs w:val="24"/>
        </w:rPr>
        <w:noBreakHyphen/>
        <w:t>i</w:t>
      </w:r>
      <w:proofErr w:type="spellEnd"/>
      <w:r w:rsidRPr="00F02147">
        <w:rPr>
          <w:rFonts w:ascii="Times New Roman" w:hAnsi="Times New Roman" w:cs="Times New Roman"/>
          <w:sz w:val="24"/>
          <w:szCs w:val="24"/>
        </w:rPr>
        <w:t xml:space="preserve"> alusel </w:t>
      </w:r>
      <w:r>
        <w:rPr>
          <w:rFonts w:ascii="Times New Roman" w:hAnsi="Times New Roman" w:cs="Times New Roman"/>
          <w:sz w:val="24"/>
          <w:szCs w:val="24"/>
        </w:rPr>
        <w:t>peavad</w:t>
      </w:r>
      <w:r w:rsidRPr="00F02147">
        <w:rPr>
          <w:rFonts w:ascii="Times New Roman" w:hAnsi="Times New Roman" w:cs="Times New Roman"/>
          <w:sz w:val="24"/>
          <w:szCs w:val="24"/>
        </w:rPr>
        <w:t xml:space="preserve"> kohtud lahendama alaealise perekonnanime küsimuse seoses isaduse vaidlustamise hagi rahuldamisega</w:t>
      </w:r>
      <w:commentRangeEnd w:id="57"/>
      <w:r w:rsidRPr="00F02147" w:rsidR="00AA0496">
        <w:rPr>
          <w:rStyle w:val="CommentReference"/>
          <w:rFonts w:ascii="Times New Roman" w:hAnsi="Times New Roman" w:cs="Times New Roman"/>
          <w:sz w:val="24"/>
          <w:szCs w:val="24"/>
        </w:rPr>
        <w:commentReference w:id="57"/>
      </w:r>
      <w:r w:rsidRPr="00F02147">
        <w:rPr>
          <w:rFonts w:ascii="Times New Roman" w:hAnsi="Times New Roman" w:cs="Times New Roman"/>
          <w:sz w:val="24"/>
          <w:szCs w:val="24"/>
        </w:rPr>
        <w:t>. Mõju avaldumise sagedust võib hinnata väikeseks, sest tegemist on pigem harva esitatavate hagidega</w:t>
      </w:r>
      <w:r w:rsidR="00D57EBE">
        <w:rPr>
          <w:rFonts w:ascii="Times New Roman" w:hAnsi="Times New Roman" w:cs="Times New Roman"/>
          <w:sz w:val="24"/>
          <w:szCs w:val="24"/>
        </w:rPr>
        <w:t>.</w:t>
      </w:r>
      <w:r w:rsidRPr="00F02147">
        <w:rPr>
          <w:rFonts w:ascii="Times New Roman" w:hAnsi="Times New Roman" w:cs="Times New Roman"/>
          <w:sz w:val="24"/>
          <w:szCs w:val="24"/>
        </w:rPr>
        <w:t xml:space="preserve"> Ebasoovitava mõju kaasnemise riski võib hinnata väikeseks, sest negatiivse loomuga mõju puudub. Kokkuvõttes võib muudatusega kaasnevat mõju hinnata ebaoluliseks.</w:t>
      </w:r>
    </w:p>
    <w:p w:rsidRPr="00F02147" w:rsidR="00967ADC" w:rsidP="00F02147" w:rsidRDefault="00967ADC" w14:paraId="42C0CEDA" w14:textId="77777777">
      <w:pPr>
        <w:spacing w:after="0" w:line="240" w:lineRule="auto"/>
        <w:jc w:val="both"/>
        <w:rPr>
          <w:rFonts w:ascii="Times New Roman" w:hAnsi="Times New Roman"/>
          <w:sz w:val="24"/>
          <w:szCs w:val="24"/>
        </w:rPr>
      </w:pPr>
    </w:p>
    <w:p w:rsidRPr="00F02147" w:rsidR="002E00FA" w:rsidP="00F02147" w:rsidRDefault="002E00FA" w14:paraId="22A294E4" w14:textId="7AF4D8FC">
      <w:pPr>
        <w:spacing w:after="0" w:line="240" w:lineRule="auto"/>
        <w:jc w:val="both"/>
        <w:rPr>
          <w:rFonts w:ascii="Times New Roman" w:hAnsi="Times New Roman" w:cs="Times New Roman"/>
          <w:sz w:val="24"/>
          <w:szCs w:val="24"/>
        </w:rPr>
      </w:pPr>
      <w:r w:rsidRPr="000858CC">
        <w:rPr>
          <w:rFonts w:ascii="Times New Roman" w:hAnsi="Times New Roman" w:cs="Times New Roman"/>
          <w:sz w:val="24"/>
          <w:szCs w:val="24"/>
        </w:rPr>
        <w:t>Valdkond</w:t>
      </w:r>
      <w:r w:rsidRPr="00F02147">
        <w:rPr>
          <w:rFonts w:ascii="Times New Roman" w:hAnsi="Times New Roman" w:cs="Times New Roman"/>
          <w:sz w:val="24"/>
          <w:szCs w:val="24"/>
        </w:rPr>
        <w:t>: sotsiaalsed mõjud</w:t>
      </w:r>
    </w:p>
    <w:p w:rsidRPr="00F02147" w:rsidR="00967ADC" w:rsidP="00F02147" w:rsidRDefault="00967ADC" w14:paraId="065053C6" w14:textId="77777777">
      <w:pPr>
        <w:spacing w:after="0" w:line="240" w:lineRule="auto"/>
        <w:jc w:val="both"/>
        <w:rPr>
          <w:rFonts w:ascii="Times New Roman" w:hAnsi="Times New Roman" w:cs="Times New Roman"/>
          <w:sz w:val="24"/>
          <w:szCs w:val="24"/>
        </w:rPr>
      </w:pPr>
    </w:p>
    <w:p w:rsidRPr="00F02147" w:rsidR="002E00FA" w:rsidP="00F02147" w:rsidRDefault="002E00FA" w14:paraId="5236BACE" w14:textId="51C9E43E">
      <w:pPr>
        <w:spacing w:after="0" w:line="240" w:lineRule="auto"/>
        <w:jc w:val="both"/>
        <w:rPr>
          <w:rFonts w:ascii="Times New Roman" w:hAnsi="Times New Roman" w:cs="Times New Roman"/>
          <w:sz w:val="24"/>
          <w:szCs w:val="24"/>
        </w:rPr>
      </w:pPr>
      <w:r w:rsidRPr="000858CC">
        <w:rPr>
          <w:rFonts w:ascii="Times New Roman" w:hAnsi="Times New Roman" w:cs="Times New Roman"/>
          <w:sz w:val="24"/>
          <w:szCs w:val="24"/>
        </w:rPr>
        <w:t>Mõju sihtrühm</w:t>
      </w:r>
      <w:r w:rsidRPr="00F02147">
        <w:rPr>
          <w:rFonts w:ascii="Times New Roman" w:hAnsi="Times New Roman" w:cs="Times New Roman"/>
          <w:sz w:val="24"/>
          <w:szCs w:val="24"/>
        </w:rPr>
        <w:t xml:space="preserve">: </w:t>
      </w:r>
      <w:r w:rsidRPr="00F02147" w:rsidR="00E650C8">
        <w:rPr>
          <w:rFonts w:ascii="Times New Roman" w:hAnsi="Times New Roman" w:cs="Times New Roman"/>
          <w:sz w:val="24"/>
          <w:szCs w:val="24"/>
        </w:rPr>
        <w:t>isikud</w:t>
      </w:r>
      <w:r w:rsidRPr="00F02147">
        <w:rPr>
          <w:rFonts w:ascii="Times New Roman" w:hAnsi="Times New Roman" w:cs="Times New Roman"/>
          <w:sz w:val="24"/>
          <w:szCs w:val="24"/>
        </w:rPr>
        <w:t>, kelle suhtes tehakse isaduse vaidlustamise hagi rahuldamise otsus</w:t>
      </w:r>
    </w:p>
    <w:p w:rsidRPr="00F02147" w:rsidR="00967ADC" w:rsidP="00F02147" w:rsidRDefault="00967ADC" w14:paraId="72121E48" w14:textId="77777777">
      <w:pPr>
        <w:spacing w:after="0" w:line="240" w:lineRule="auto"/>
        <w:jc w:val="both"/>
        <w:rPr>
          <w:rFonts w:ascii="Times New Roman" w:hAnsi="Times New Roman" w:cs="Times New Roman"/>
          <w:sz w:val="24"/>
          <w:szCs w:val="24"/>
        </w:rPr>
      </w:pPr>
    </w:p>
    <w:p w:rsidRPr="00F02147" w:rsidR="00967ADC" w:rsidP="00F02147" w:rsidRDefault="002E00FA" w14:paraId="5640823F" w14:textId="1E9F7A32">
      <w:pPr>
        <w:spacing w:after="0" w:line="240" w:lineRule="auto"/>
        <w:jc w:val="both"/>
        <w:rPr>
          <w:rFonts w:ascii="Times New Roman" w:hAnsi="Times New Roman" w:cs="Times New Roman"/>
          <w:sz w:val="24"/>
          <w:szCs w:val="24"/>
        </w:rPr>
      </w:pPr>
      <w:r w:rsidRPr="000858CC">
        <w:rPr>
          <w:rFonts w:ascii="Times New Roman" w:hAnsi="Times New Roman" w:cs="Times New Roman"/>
          <w:sz w:val="24"/>
          <w:szCs w:val="24"/>
        </w:rPr>
        <w:t>Mõju kirjeldus ja olulisus</w:t>
      </w:r>
      <w:r w:rsidRPr="00F02147">
        <w:rPr>
          <w:rFonts w:ascii="Times New Roman" w:hAnsi="Times New Roman" w:cs="Times New Roman"/>
          <w:sz w:val="24"/>
          <w:szCs w:val="24"/>
        </w:rPr>
        <w:t xml:space="preserve">. </w:t>
      </w:r>
      <w:commentRangeStart w:id="58"/>
      <w:r w:rsidRPr="00F02147">
        <w:rPr>
          <w:rFonts w:ascii="Times New Roman" w:hAnsi="Times New Roman" w:cs="Times New Roman"/>
          <w:sz w:val="24"/>
          <w:szCs w:val="24"/>
        </w:rPr>
        <w:t xml:space="preserve">Kogu Eesti elanikkonnaga võrreldes jääb sihtrühma suurus alla 5% Eesti elanikest, mistõttu mõju sihtrühma suurust võib hinnata väikeseks. </w:t>
      </w:r>
      <w:commentRangeEnd w:id="58"/>
      <w:r w:rsidRPr="008D1A24" w:rsidR="001260FD">
        <w:rPr>
          <w:rStyle w:val="CommentReference"/>
          <w:rFonts w:ascii="Times New Roman" w:hAnsi="Times New Roman" w:cs="Times New Roman"/>
          <w:sz w:val="24"/>
          <w:szCs w:val="24"/>
        </w:rPr>
        <w:commentReference w:id="58"/>
      </w:r>
      <w:r w:rsidRPr="008D1A24">
        <w:rPr>
          <w:rFonts w:ascii="Times New Roman" w:hAnsi="Times New Roman" w:cs="Times New Roman"/>
          <w:sz w:val="24"/>
          <w:szCs w:val="24"/>
        </w:rPr>
        <w:t>20</w:t>
      </w:r>
      <w:r w:rsidRPr="000858CC" w:rsidR="008D1A24">
        <w:rPr>
          <w:rFonts w:ascii="Times New Roman" w:hAnsi="Times New Roman" w:cs="Times New Roman"/>
          <w:sz w:val="24"/>
          <w:szCs w:val="24"/>
        </w:rPr>
        <w:t>22</w:t>
      </w:r>
      <w:r w:rsidRPr="008D1A24">
        <w:rPr>
          <w:rFonts w:ascii="Times New Roman" w:hAnsi="Times New Roman" w:cs="Times New Roman"/>
          <w:sz w:val="24"/>
          <w:szCs w:val="24"/>
        </w:rPr>
        <w:t>. a</w:t>
      </w:r>
      <w:r w:rsidRPr="000858CC" w:rsidR="008D1A24">
        <w:rPr>
          <w:rFonts w:ascii="Times New Roman" w:hAnsi="Times New Roman" w:cs="Times New Roman"/>
          <w:sz w:val="24"/>
          <w:szCs w:val="24"/>
        </w:rPr>
        <w:t xml:space="preserve"> ja 2023 a ei kantud</w:t>
      </w:r>
      <w:r w:rsidRPr="008D1A24">
        <w:rPr>
          <w:rFonts w:ascii="Times New Roman" w:hAnsi="Times New Roman" w:cs="Times New Roman"/>
          <w:sz w:val="24"/>
          <w:szCs w:val="24"/>
        </w:rPr>
        <w:t xml:space="preserve"> </w:t>
      </w:r>
      <w:proofErr w:type="spellStart"/>
      <w:r w:rsidRPr="008D1A24" w:rsidR="00BD112E">
        <w:rPr>
          <w:rFonts w:ascii="Times New Roman" w:hAnsi="Times New Roman" w:cs="Times New Roman"/>
          <w:sz w:val="24"/>
          <w:szCs w:val="24"/>
        </w:rPr>
        <w:t>RR-i</w:t>
      </w:r>
      <w:proofErr w:type="spellEnd"/>
      <w:r w:rsidRPr="008D1A24">
        <w:rPr>
          <w:rFonts w:ascii="Times New Roman" w:hAnsi="Times New Roman" w:cs="Times New Roman"/>
          <w:sz w:val="24"/>
          <w:szCs w:val="24"/>
        </w:rPr>
        <w:t xml:space="preserve"> </w:t>
      </w:r>
      <w:r w:rsidRPr="000858CC" w:rsidR="008D1A24">
        <w:rPr>
          <w:rFonts w:ascii="Times New Roman" w:hAnsi="Times New Roman" w:cs="Times New Roman"/>
          <w:sz w:val="24"/>
          <w:szCs w:val="24"/>
        </w:rPr>
        <w:t xml:space="preserve">ühtegi kohtuotsust, kus isast põlvnemise oleks tühistatud, 2024. a oli sellised lahendeid 1. </w:t>
      </w:r>
      <w:r w:rsidRPr="00F02147">
        <w:rPr>
          <w:rFonts w:ascii="Times New Roman" w:hAnsi="Times New Roman" w:cs="Times New Roman"/>
          <w:sz w:val="24"/>
          <w:szCs w:val="24"/>
        </w:rPr>
        <w:t xml:space="preserve">Ka </w:t>
      </w:r>
      <w:proofErr w:type="spellStart"/>
      <w:r w:rsidR="000858CC">
        <w:rPr>
          <w:rFonts w:ascii="Times New Roman" w:hAnsi="Times New Roman" w:cs="Times New Roman"/>
          <w:sz w:val="24"/>
          <w:szCs w:val="24"/>
        </w:rPr>
        <w:t>NS-i</w:t>
      </w:r>
      <w:proofErr w:type="spellEnd"/>
      <w:r w:rsidR="000858CC">
        <w:rPr>
          <w:rFonts w:ascii="Times New Roman" w:hAnsi="Times New Roman" w:cs="Times New Roman"/>
          <w:sz w:val="24"/>
          <w:szCs w:val="24"/>
        </w:rPr>
        <w:t xml:space="preserve"> kohaselt võib</w:t>
      </w:r>
      <w:r w:rsidRPr="00F02147">
        <w:rPr>
          <w:rFonts w:ascii="Times New Roman" w:hAnsi="Times New Roman" w:cs="Times New Roman"/>
          <w:sz w:val="24"/>
          <w:szCs w:val="24"/>
        </w:rPr>
        <w:t xml:space="preserve"> kohus muuta lapse perekonnanime põlvnemisasja lahendamisel, </w:t>
      </w:r>
      <w:r w:rsidR="000858CC">
        <w:rPr>
          <w:rFonts w:ascii="Times New Roman" w:hAnsi="Times New Roman" w:cs="Times New Roman"/>
          <w:sz w:val="24"/>
          <w:szCs w:val="24"/>
        </w:rPr>
        <w:t>eelnõuga seda</w:t>
      </w:r>
      <w:r w:rsidRPr="00F02147">
        <w:rPr>
          <w:rFonts w:ascii="Times New Roman" w:hAnsi="Times New Roman" w:cs="Times New Roman"/>
          <w:sz w:val="24"/>
          <w:szCs w:val="24"/>
        </w:rPr>
        <w:t xml:space="preserve"> konkretiseeritakse. Mõju avaldumise sagedus on väike, sest tegemist on väga harva esineva toiminguga. Ebasoovitava mõju kaasnemise risk on väike, pigem on mõju positiivne</w:t>
      </w:r>
      <w:r w:rsidRPr="00F02147" w:rsidR="00E650C8">
        <w:rPr>
          <w:rFonts w:ascii="Times New Roman" w:hAnsi="Times New Roman" w:cs="Times New Roman"/>
          <w:sz w:val="24"/>
          <w:szCs w:val="24"/>
        </w:rPr>
        <w:t>.</w:t>
      </w:r>
      <w:r w:rsidR="0059231F">
        <w:rPr>
          <w:rFonts w:ascii="Times New Roman" w:hAnsi="Times New Roman" w:cs="Times New Roman"/>
          <w:sz w:val="24"/>
          <w:szCs w:val="24"/>
        </w:rPr>
        <w:t xml:space="preserve"> </w:t>
      </w:r>
      <w:r w:rsidRPr="0059231F" w:rsidR="0059231F">
        <w:rPr>
          <w:rFonts w:ascii="Times New Roman" w:hAnsi="Times New Roman" w:cs="Times New Roman"/>
          <w:sz w:val="24"/>
          <w:szCs w:val="24"/>
        </w:rPr>
        <w:t xml:space="preserve">Laps on juba harjunud oma nimega ning tema jaoks oleks emotsionaalselt raske sellest loobuda. </w:t>
      </w:r>
      <w:commentRangeStart w:id="59"/>
      <w:r w:rsidRPr="0059231F" w:rsidR="0059231F">
        <w:rPr>
          <w:rFonts w:ascii="Times New Roman" w:hAnsi="Times New Roman" w:cs="Times New Roman"/>
          <w:sz w:val="24"/>
          <w:szCs w:val="24"/>
        </w:rPr>
        <w:t>Seetõttu on positiivne, et seadus võimaldab lapsele perekonnanime alles jätta ka juhul, kui perekonnanime andnud mees ei ole tegelikult lapse isa.</w:t>
      </w:r>
      <w:r w:rsidRPr="00F02147">
        <w:rPr>
          <w:rFonts w:ascii="Times New Roman" w:hAnsi="Times New Roman" w:cs="Times New Roman"/>
          <w:sz w:val="24"/>
          <w:szCs w:val="24"/>
        </w:rPr>
        <w:t xml:space="preserve"> </w:t>
      </w:r>
      <w:commentRangeEnd w:id="59"/>
      <w:r w:rsidRPr="00F02147" w:rsidR="00320B79">
        <w:rPr>
          <w:rStyle w:val="CommentReference"/>
          <w:rFonts w:ascii="Times New Roman" w:hAnsi="Times New Roman" w:cs="Times New Roman"/>
          <w:sz w:val="24"/>
          <w:szCs w:val="24"/>
        </w:rPr>
        <w:commentReference w:id="59"/>
      </w:r>
      <w:r w:rsidRPr="00F02147">
        <w:rPr>
          <w:rFonts w:ascii="Times New Roman" w:hAnsi="Times New Roman" w:cs="Times New Roman"/>
          <w:sz w:val="24"/>
          <w:szCs w:val="24"/>
        </w:rPr>
        <w:t>Kokkuvõttes võib mõju hinnata ebaoluliseks.</w:t>
      </w:r>
    </w:p>
    <w:p w:rsidR="006706F8" w:rsidP="00F02147" w:rsidRDefault="006706F8" w14:paraId="44027098" w14:textId="77777777">
      <w:pPr>
        <w:spacing w:after="0" w:line="240" w:lineRule="auto"/>
        <w:jc w:val="both"/>
        <w:rPr>
          <w:rFonts w:ascii="Times New Roman" w:hAnsi="Times New Roman" w:cs="Times New Roman"/>
          <w:sz w:val="24"/>
          <w:szCs w:val="24"/>
        </w:rPr>
      </w:pPr>
    </w:p>
    <w:p w:rsidRPr="004D7E2C" w:rsidR="006706F8" w:rsidP="002F7B98" w:rsidRDefault="004D7E2C" w14:paraId="07E97712" w14:textId="5ABC3252">
      <w:pPr>
        <w:pStyle w:val="NoSpacing"/>
        <w:jc w:val="both"/>
        <w:rPr>
          <w:rFonts w:ascii="Times New Roman" w:hAnsi="Times New Roman"/>
          <w:sz w:val="24"/>
          <w:szCs w:val="24"/>
        </w:rPr>
      </w:pPr>
      <w:commentRangeStart w:id="60"/>
      <w:r w:rsidRPr="002F7B98">
        <w:rPr>
          <w:rFonts w:ascii="Times New Roman" w:hAnsi="Times New Roman"/>
          <w:sz w:val="24"/>
          <w:szCs w:val="24"/>
        </w:rPr>
        <w:t>6.</w:t>
      </w:r>
      <w:r w:rsidRPr="002F7B98" w:rsidR="006706F8">
        <w:rPr>
          <w:rFonts w:ascii="Times New Roman" w:hAnsi="Times New Roman"/>
          <w:sz w:val="24"/>
          <w:szCs w:val="24"/>
        </w:rPr>
        <w:t>1</w:t>
      </w:r>
      <w:r w:rsidRPr="002F7B98" w:rsidR="00457FC8">
        <w:rPr>
          <w:rFonts w:ascii="Times New Roman" w:hAnsi="Times New Roman"/>
          <w:sz w:val="24"/>
          <w:szCs w:val="24"/>
        </w:rPr>
        <w:t>1</w:t>
      </w:r>
      <w:r w:rsidRPr="002F7B98" w:rsidR="006706F8">
        <w:rPr>
          <w:rFonts w:ascii="Times New Roman" w:hAnsi="Times New Roman"/>
          <w:sz w:val="24"/>
          <w:szCs w:val="24"/>
        </w:rPr>
        <w:t xml:space="preserve">. </w:t>
      </w:r>
      <w:commentRangeEnd w:id="60"/>
      <w:r w:rsidRPr="002F7B98" w:rsidR="00C12C9B">
        <w:rPr>
          <w:rStyle w:val="CommentReference"/>
          <w:rFonts w:ascii="Times New Roman" w:hAnsi="Times New Roman"/>
          <w:sz w:val="24"/>
          <w:szCs w:val="24"/>
        </w:rPr>
        <w:commentReference w:id="60"/>
      </w:r>
      <w:r w:rsidRPr="002F7B98" w:rsidR="006706F8">
        <w:rPr>
          <w:rFonts w:ascii="Times New Roman" w:hAnsi="Times New Roman"/>
          <w:sz w:val="24"/>
          <w:szCs w:val="24"/>
        </w:rPr>
        <w:t xml:space="preserve">Võimaldada </w:t>
      </w:r>
      <w:r w:rsidRPr="002F7B98" w:rsidDel="00AC0998" w:rsidR="006706F8">
        <w:rPr>
          <w:rFonts w:ascii="Times New Roman" w:hAnsi="Times New Roman"/>
          <w:sz w:val="24"/>
          <w:szCs w:val="24"/>
        </w:rPr>
        <w:t xml:space="preserve">nime muutmise </w:t>
      </w:r>
      <w:r w:rsidRPr="002F7B98" w:rsidR="00AC0998">
        <w:rPr>
          <w:rFonts w:ascii="Times New Roman" w:hAnsi="Times New Roman"/>
          <w:sz w:val="24"/>
          <w:szCs w:val="24"/>
        </w:rPr>
        <w:t>avaldust esitada tur</w:t>
      </w:r>
      <w:r w:rsidR="00AC0998">
        <w:rPr>
          <w:rFonts w:ascii="Times New Roman" w:hAnsi="Times New Roman"/>
          <w:sz w:val="24"/>
          <w:szCs w:val="24"/>
        </w:rPr>
        <w:t>valises veebikeskkonnas</w:t>
      </w:r>
      <w:r w:rsidRPr="004D7E2C" w:rsidR="006706F8">
        <w:rPr>
          <w:rFonts w:ascii="Times New Roman" w:hAnsi="Times New Roman"/>
          <w:sz w:val="24"/>
          <w:szCs w:val="24"/>
        </w:rPr>
        <w:t xml:space="preserve"> ning </w:t>
      </w:r>
      <w:r w:rsidR="00AC0998">
        <w:rPr>
          <w:rFonts w:ascii="Times New Roman" w:hAnsi="Times New Roman"/>
          <w:sz w:val="24"/>
          <w:szCs w:val="24"/>
        </w:rPr>
        <w:t xml:space="preserve">teha nime muutmisel </w:t>
      </w:r>
      <w:r w:rsidRPr="004D7E2C" w:rsidR="006706F8">
        <w:rPr>
          <w:rFonts w:ascii="Times New Roman" w:hAnsi="Times New Roman"/>
          <w:sz w:val="24"/>
          <w:szCs w:val="24"/>
        </w:rPr>
        <w:t>automaatotsused ja -kanded</w:t>
      </w:r>
    </w:p>
    <w:p w:rsidRPr="002F7B98" w:rsidR="002F7B98" w:rsidP="002F7B98" w:rsidRDefault="002F7B98" w14:paraId="1C50A008" w14:textId="77777777">
      <w:pPr>
        <w:pStyle w:val="NoSpacing"/>
        <w:jc w:val="both"/>
        <w:rPr>
          <w:rFonts w:ascii="Times New Roman" w:hAnsi="Times New Roman"/>
          <w:sz w:val="24"/>
          <w:szCs w:val="24"/>
        </w:rPr>
      </w:pPr>
    </w:p>
    <w:p w:rsidRPr="00A31850" w:rsidR="006706F8" w:rsidP="006706F8" w:rsidRDefault="006706F8" w14:paraId="2289A18B" w14:textId="77777777">
      <w:pPr>
        <w:pStyle w:val="NoSpacing"/>
        <w:jc w:val="both"/>
        <w:rPr>
          <w:rFonts w:ascii="Times New Roman" w:hAnsi="Times New Roman"/>
          <w:bCs/>
          <w:sz w:val="24"/>
          <w:szCs w:val="24"/>
        </w:rPr>
      </w:pPr>
      <w:r w:rsidRPr="00AC0998">
        <w:rPr>
          <w:rFonts w:ascii="Times New Roman" w:hAnsi="Times New Roman"/>
          <w:bCs/>
          <w:sz w:val="24"/>
          <w:szCs w:val="24"/>
        </w:rPr>
        <w:t>Mõju sihtrühm</w:t>
      </w:r>
      <w:r w:rsidRPr="00A31850">
        <w:rPr>
          <w:rFonts w:ascii="Times New Roman" w:hAnsi="Times New Roman"/>
          <w:bCs/>
          <w:sz w:val="24"/>
          <w:szCs w:val="24"/>
        </w:rPr>
        <w:t xml:space="preserve">: </w:t>
      </w:r>
      <w:bookmarkStart w:name="_Hlk192079406" w:id="61"/>
      <w:r w:rsidRPr="00A31850">
        <w:rPr>
          <w:rFonts w:ascii="Times New Roman" w:hAnsi="Times New Roman"/>
          <w:bCs/>
          <w:sz w:val="24"/>
          <w:szCs w:val="24"/>
        </w:rPr>
        <w:t xml:space="preserve">nelja MK </w:t>
      </w:r>
      <w:proofErr w:type="spellStart"/>
      <w:r w:rsidRPr="00A31850">
        <w:rPr>
          <w:rFonts w:ascii="Times New Roman" w:hAnsi="Times New Roman"/>
          <w:bCs/>
          <w:sz w:val="24"/>
          <w:szCs w:val="24"/>
        </w:rPr>
        <w:t>KOV-i</w:t>
      </w:r>
      <w:proofErr w:type="spellEnd"/>
      <w:r w:rsidRPr="00A31850">
        <w:rPr>
          <w:rFonts w:ascii="Times New Roman" w:hAnsi="Times New Roman"/>
          <w:bCs/>
          <w:sz w:val="24"/>
          <w:szCs w:val="24"/>
        </w:rPr>
        <w:t xml:space="preserve"> ametnikud, kellel on nime muutmise õigus</w:t>
      </w:r>
      <w:bookmarkEnd w:id="61"/>
      <w:r w:rsidRPr="00A31850">
        <w:rPr>
          <w:rFonts w:ascii="Times New Roman" w:hAnsi="Times New Roman"/>
          <w:bCs/>
          <w:sz w:val="24"/>
          <w:szCs w:val="24"/>
        </w:rPr>
        <w:t>.</w:t>
      </w:r>
    </w:p>
    <w:p w:rsidRPr="00A31850" w:rsidR="006706F8" w:rsidP="00A31850" w:rsidRDefault="006706F8" w14:paraId="15070739" w14:textId="77777777">
      <w:pPr>
        <w:pStyle w:val="NoSpacing"/>
        <w:jc w:val="both"/>
        <w:rPr>
          <w:rFonts w:ascii="Times New Roman" w:hAnsi="Times New Roman"/>
          <w:sz w:val="24"/>
          <w:szCs w:val="24"/>
        </w:rPr>
      </w:pPr>
    </w:p>
    <w:p w:rsidRPr="00A31850" w:rsidR="006706F8" w:rsidP="00A31850" w:rsidRDefault="006706F8" w14:paraId="49ACD240" w14:textId="00E35BF2">
      <w:pPr>
        <w:pStyle w:val="NoSpacing"/>
        <w:jc w:val="both"/>
        <w:rPr>
          <w:rFonts w:ascii="Times New Roman" w:hAnsi="Times New Roman"/>
          <w:sz w:val="24"/>
          <w:szCs w:val="24"/>
        </w:rPr>
      </w:pPr>
      <w:r w:rsidRPr="00A31850">
        <w:rPr>
          <w:rFonts w:ascii="Times New Roman" w:hAnsi="Times New Roman"/>
          <w:sz w:val="24"/>
          <w:szCs w:val="24"/>
        </w:rPr>
        <w:t xml:space="preserve">Sihtrühm on väike. Muudatus mõjutab nelja MK </w:t>
      </w:r>
      <w:proofErr w:type="spellStart"/>
      <w:r w:rsidRPr="00A31850">
        <w:rPr>
          <w:rFonts w:ascii="Times New Roman" w:hAnsi="Times New Roman"/>
          <w:sz w:val="24"/>
          <w:szCs w:val="24"/>
        </w:rPr>
        <w:t>KOV-i</w:t>
      </w:r>
      <w:proofErr w:type="spellEnd"/>
      <w:r w:rsidRPr="00A31850">
        <w:rPr>
          <w:rFonts w:ascii="Times New Roman" w:hAnsi="Times New Roman"/>
          <w:sz w:val="24"/>
          <w:szCs w:val="24"/>
        </w:rPr>
        <w:t xml:space="preserve"> ametnikke, kes tegelevad nime muutmise menetluse läbiviimisega. Nime muutmise õigus on kuni 20 ametnikul, kellest kümne tavapäraste tööülesannete hulka kuulub nende menetluste läbiviimine.</w:t>
      </w:r>
    </w:p>
    <w:p w:rsidRPr="00A31850" w:rsidR="006706F8" w:rsidP="00A31850" w:rsidRDefault="006706F8" w14:paraId="060AB21A" w14:textId="77777777">
      <w:pPr>
        <w:pStyle w:val="NoSpacing"/>
        <w:jc w:val="both"/>
        <w:rPr>
          <w:rFonts w:ascii="Times New Roman" w:hAnsi="Times New Roman"/>
          <w:sz w:val="24"/>
          <w:szCs w:val="24"/>
        </w:rPr>
      </w:pPr>
    </w:p>
    <w:p w:rsidRPr="00A31850" w:rsidR="006706F8" w:rsidP="00A31850" w:rsidRDefault="00720D68" w14:paraId="635F428B" w14:textId="6CE669F9">
      <w:pPr>
        <w:pStyle w:val="NoSpacing"/>
        <w:jc w:val="both"/>
        <w:rPr>
          <w:rFonts w:ascii="Times New Roman" w:hAnsi="Times New Roman"/>
          <w:bCs/>
          <w:sz w:val="24"/>
          <w:szCs w:val="24"/>
        </w:rPr>
      </w:pPr>
      <w:r w:rsidRPr="00AC0998">
        <w:rPr>
          <w:rFonts w:ascii="Times New Roman" w:hAnsi="Times New Roman"/>
          <w:bCs/>
          <w:sz w:val="24"/>
          <w:szCs w:val="24"/>
        </w:rPr>
        <w:t>Mõju kirjeldus ja olulisus</w:t>
      </w:r>
      <w:r w:rsidRPr="00AC0998" w:rsidR="00AC0998">
        <w:rPr>
          <w:rFonts w:ascii="Times New Roman" w:hAnsi="Times New Roman"/>
          <w:bCs/>
          <w:sz w:val="24"/>
          <w:szCs w:val="24"/>
        </w:rPr>
        <w:t>.</w:t>
      </w:r>
      <w:r>
        <w:rPr>
          <w:rFonts w:ascii="Times New Roman" w:hAnsi="Times New Roman"/>
          <w:bCs/>
          <w:sz w:val="24"/>
          <w:szCs w:val="24"/>
        </w:rPr>
        <w:t xml:space="preserve"> </w:t>
      </w:r>
      <w:r w:rsidRPr="00A31850" w:rsidR="006706F8">
        <w:rPr>
          <w:rFonts w:ascii="Times New Roman" w:hAnsi="Times New Roman"/>
          <w:bCs/>
          <w:sz w:val="24"/>
          <w:szCs w:val="24"/>
        </w:rPr>
        <w:t xml:space="preserve">Mõju ulatus on väike. Võivad kaasneda muutused sihtrühma käitumises, kuid eeldatavasti ei too need kaasa kohanemisraskusi, sest ametnikuni jõudnud nime muutmise menetluste puhul muudatusi ei tehta. Muutub see, et kõik nime muutmise menetlused, mis jõudsid varem MK </w:t>
      </w:r>
      <w:proofErr w:type="spellStart"/>
      <w:r w:rsidRPr="00A31850" w:rsidR="006706F8">
        <w:rPr>
          <w:rFonts w:ascii="Times New Roman" w:hAnsi="Times New Roman"/>
          <w:bCs/>
          <w:sz w:val="24"/>
          <w:szCs w:val="24"/>
        </w:rPr>
        <w:t>KOV-i</w:t>
      </w:r>
      <w:proofErr w:type="spellEnd"/>
      <w:r w:rsidRPr="00A31850" w:rsidR="006706F8">
        <w:rPr>
          <w:rFonts w:ascii="Times New Roman" w:hAnsi="Times New Roman"/>
          <w:bCs/>
          <w:sz w:val="24"/>
          <w:szCs w:val="24"/>
        </w:rPr>
        <w:t xml:space="preserve"> ametnikuni, tulevikus sinna enam ei jõua. Seega peavad MK </w:t>
      </w:r>
      <w:proofErr w:type="spellStart"/>
      <w:r w:rsidRPr="00A31850" w:rsidR="006706F8">
        <w:rPr>
          <w:rFonts w:ascii="Times New Roman" w:hAnsi="Times New Roman"/>
          <w:bCs/>
          <w:sz w:val="24"/>
          <w:szCs w:val="24"/>
        </w:rPr>
        <w:t>KOV-i</w:t>
      </w:r>
      <w:proofErr w:type="spellEnd"/>
      <w:r w:rsidRPr="00A31850" w:rsidR="006706F8">
        <w:rPr>
          <w:rFonts w:ascii="Times New Roman" w:hAnsi="Times New Roman"/>
          <w:bCs/>
          <w:sz w:val="24"/>
          <w:szCs w:val="24"/>
        </w:rPr>
        <w:t xml:space="preserve"> ametnikud uued reeglid ühe korra selgeks õppima ja neid edaspidi järgima. Kuna</w:t>
      </w:r>
      <w:r w:rsidRPr="00A31850" w:rsidDel="00AC0998" w:rsidR="006706F8">
        <w:rPr>
          <w:rFonts w:ascii="Times New Roman" w:hAnsi="Times New Roman"/>
          <w:bCs/>
          <w:sz w:val="24"/>
          <w:szCs w:val="24"/>
        </w:rPr>
        <w:t xml:space="preserve"> </w:t>
      </w:r>
      <w:r w:rsidR="00AC0998">
        <w:rPr>
          <w:rFonts w:ascii="Times New Roman" w:hAnsi="Times New Roman"/>
          <w:bCs/>
          <w:sz w:val="24"/>
          <w:szCs w:val="24"/>
        </w:rPr>
        <w:t>eelnõuga võimaldatakse</w:t>
      </w:r>
      <w:r w:rsidRPr="00A31850" w:rsidR="00AC0998">
        <w:rPr>
          <w:rFonts w:ascii="Times New Roman" w:hAnsi="Times New Roman"/>
          <w:bCs/>
          <w:sz w:val="24"/>
          <w:szCs w:val="24"/>
        </w:rPr>
        <w:t xml:space="preserve"> </w:t>
      </w:r>
      <w:r w:rsidRPr="00A31850" w:rsidR="006706F8">
        <w:rPr>
          <w:rFonts w:ascii="Times New Roman" w:hAnsi="Times New Roman"/>
          <w:bCs/>
          <w:sz w:val="24"/>
          <w:szCs w:val="24"/>
        </w:rPr>
        <w:t>automaatkan</w:t>
      </w:r>
      <w:r w:rsidR="00AC0998">
        <w:rPr>
          <w:rFonts w:ascii="Times New Roman" w:hAnsi="Times New Roman"/>
          <w:bCs/>
          <w:sz w:val="24"/>
          <w:szCs w:val="24"/>
        </w:rPr>
        <w:t>nete tegemist</w:t>
      </w:r>
      <w:r w:rsidRPr="00A31850" w:rsidR="006706F8">
        <w:rPr>
          <w:rFonts w:ascii="Times New Roman" w:hAnsi="Times New Roman"/>
          <w:bCs/>
          <w:sz w:val="24"/>
          <w:szCs w:val="24"/>
        </w:rPr>
        <w:t xml:space="preserve">, väheneb MK </w:t>
      </w:r>
      <w:proofErr w:type="spellStart"/>
      <w:r w:rsidRPr="00A31850" w:rsidR="006706F8">
        <w:rPr>
          <w:rFonts w:ascii="Times New Roman" w:hAnsi="Times New Roman"/>
          <w:bCs/>
          <w:sz w:val="24"/>
          <w:szCs w:val="24"/>
        </w:rPr>
        <w:t>KOV-i</w:t>
      </w:r>
      <w:proofErr w:type="spellEnd"/>
      <w:r w:rsidRPr="00A31850" w:rsidR="006706F8">
        <w:rPr>
          <w:rFonts w:ascii="Times New Roman" w:hAnsi="Times New Roman"/>
          <w:bCs/>
          <w:sz w:val="24"/>
          <w:szCs w:val="24"/>
        </w:rPr>
        <w:t xml:space="preserve"> ametnike töökoormus.</w:t>
      </w:r>
    </w:p>
    <w:p w:rsidRPr="00A31850" w:rsidR="006706F8" w:rsidP="00A31850" w:rsidRDefault="006706F8" w14:paraId="5888CA0D" w14:textId="77777777">
      <w:pPr>
        <w:pStyle w:val="NoSpacing"/>
        <w:jc w:val="both"/>
        <w:rPr>
          <w:rFonts w:ascii="Times New Roman" w:hAnsi="Times New Roman"/>
          <w:bCs/>
          <w:sz w:val="24"/>
          <w:szCs w:val="24"/>
        </w:rPr>
      </w:pPr>
    </w:p>
    <w:p w:rsidRPr="00A31850" w:rsidR="006706F8" w:rsidP="00A31850" w:rsidRDefault="006706F8" w14:paraId="12BC42B8" w14:textId="5E7C61C4">
      <w:pPr>
        <w:pStyle w:val="NoSpacing"/>
        <w:jc w:val="both"/>
        <w:rPr>
          <w:rFonts w:ascii="Times New Roman" w:hAnsi="Times New Roman"/>
          <w:sz w:val="24"/>
          <w:szCs w:val="24"/>
        </w:rPr>
      </w:pPr>
      <w:r w:rsidRPr="00A31850">
        <w:rPr>
          <w:rFonts w:ascii="Times New Roman" w:hAnsi="Times New Roman"/>
          <w:sz w:val="24"/>
          <w:szCs w:val="24"/>
        </w:rPr>
        <w:t xml:space="preserve">Mõju esinemise sagedus on </w:t>
      </w:r>
      <w:r w:rsidRPr="00FB2787">
        <w:rPr>
          <w:rFonts w:ascii="Times New Roman" w:hAnsi="Times New Roman"/>
          <w:sz w:val="24"/>
          <w:szCs w:val="24"/>
        </w:rPr>
        <w:t>keskmine</w:t>
      </w:r>
      <w:r w:rsidRPr="00A31850">
        <w:rPr>
          <w:rFonts w:ascii="Times New Roman" w:hAnsi="Times New Roman"/>
          <w:sz w:val="24"/>
          <w:szCs w:val="24"/>
        </w:rPr>
        <w:t xml:space="preserve">. Mõju avaldub regulaarselt tööpäeviti. Nime muutmiseks esitatakse MK </w:t>
      </w:r>
      <w:proofErr w:type="spellStart"/>
      <w:r w:rsidRPr="00A31850">
        <w:rPr>
          <w:rFonts w:ascii="Times New Roman" w:hAnsi="Times New Roman"/>
          <w:sz w:val="24"/>
          <w:szCs w:val="24"/>
        </w:rPr>
        <w:t>KOV-idele</w:t>
      </w:r>
      <w:proofErr w:type="spellEnd"/>
      <w:r w:rsidRPr="00A31850">
        <w:rPr>
          <w:rFonts w:ascii="Times New Roman" w:hAnsi="Times New Roman"/>
          <w:sz w:val="24"/>
          <w:szCs w:val="24"/>
        </w:rPr>
        <w:t xml:space="preserve"> aastas kokku üle 2000 avalduse. Nime muutmiseks esitatud avalduste arv ja nime muutmiste statistika on esitatud </w:t>
      </w:r>
      <w:r w:rsidR="00AC0998">
        <w:rPr>
          <w:rFonts w:ascii="Times New Roman" w:hAnsi="Times New Roman"/>
          <w:sz w:val="24"/>
          <w:szCs w:val="24"/>
        </w:rPr>
        <w:t>T</w:t>
      </w:r>
      <w:r w:rsidRPr="00A31850">
        <w:rPr>
          <w:rFonts w:ascii="Times New Roman" w:hAnsi="Times New Roman"/>
          <w:sz w:val="24"/>
          <w:szCs w:val="24"/>
        </w:rPr>
        <w:t>abelites 1 ja 2.</w:t>
      </w:r>
    </w:p>
    <w:p w:rsidRPr="00A31850" w:rsidR="006706F8" w:rsidP="00A31850" w:rsidRDefault="006706F8" w14:paraId="5B585932" w14:textId="77777777">
      <w:pPr>
        <w:pStyle w:val="NoSpacing"/>
        <w:jc w:val="both"/>
        <w:rPr>
          <w:rFonts w:ascii="Times New Roman" w:hAnsi="Times New Roman"/>
          <w:sz w:val="24"/>
          <w:szCs w:val="24"/>
        </w:rPr>
      </w:pPr>
    </w:p>
    <w:p w:rsidRPr="00A31850" w:rsidR="006706F8" w:rsidP="00A31850" w:rsidRDefault="006706F8" w14:paraId="6762B086" w14:textId="77777777">
      <w:pPr>
        <w:pStyle w:val="NoSpacing"/>
        <w:jc w:val="both"/>
        <w:rPr>
          <w:rFonts w:ascii="Times New Roman" w:hAnsi="Times New Roman"/>
          <w:sz w:val="24"/>
          <w:szCs w:val="24"/>
        </w:rPr>
      </w:pPr>
      <w:r w:rsidRPr="00A31850">
        <w:rPr>
          <w:rFonts w:ascii="Times New Roman" w:hAnsi="Times New Roman"/>
          <w:b/>
          <w:bCs/>
          <w:sz w:val="24"/>
          <w:szCs w:val="24"/>
        </w:rPr>
        <w:t>Tabel 1.</w:t>
      </w:r>
      <w:r w:rsidRPr="00A31850">
        <w:rPr>
          <w:rFonts w:ascii="Times New Roman" w:hAnsi="Times New Roman"/>
          <w:sz w:val="24"/>
          <w:szCs w:val="24"/>
        </w:rPr>
        <w:t xml:space="preserve"> Aastatel 2022–2024 nime muutmiseks esitatud avalduste arv MK </w:t>
      </w:r>
      <w:proofErr w:type="spellStart"/>
      <w:r w:rsidRPr="00A31850">
        <w:rPr>
          <w:rFonts w:ascii="Times New Roman" w:hAnsi="Times New Roman"/>
          <w:sz w:val="24"/>
          <w:szCs w:val="24"/>
        </w:rPr>
        <w:t>KOV-ide</w:t>
      </w:r>
      <w:proofErr w:type="spellEnd"/>
      <w:r w:rsidRPr="00A31850">
        <w:rPr>
          <w:rFonts w:ascii="Times New Roman" w:hAnsi="Times New Roman"/>
          <w:sz w:val="24"/>
          <w:szCs w:val="24"/>
        </w:rPr>
        <w:t xml:space="preserve"> kaupa (allikas: RR)</w:t>
      </w:r>
    </w:p>
    <w:tbl>
      <w:tblPr>
        <w:tblStyle w:val="TableGrid"/>
        <w:tblW w:w="9067" w:type="dxa"/>
        <w:tblLook w:val="04A0" w:firstRow="1" w:lastRow="0" w:firstColumn="1" w:lastColumn="0" w:noHBand="0" w:noVBand="1"/>
      </w:tblPr>
      <w:tblGrid>
        <w:gridCol w:w="4673"/>
        <w:gridCol w:w="1559"/>
        <w:gridCol w:w="1418"/>
        <w:gridCol w:w="1417"/>
      </w:tblGrid>
      <w:tr w:rsidRPr="006706F8" w:rsidR="006706F8" w:rsidTr="00AB2F65" w14:paraId="2D372389" w14:textId="77777777">
        <w:tc>
          <w:tcPr>
            <w:tcW w:w="4673" w:type="dxa"/>
          </w:tcPr>
          <w:p w:rsidRPr="00A31850" w:rsidR="006706F8" w:rsidP="00A31850" w:rsidRDefault="006706F8" w14:paraId="501AEAF5" w14:textId="77777777">
            <w:pPr>
              <w:pStyle w:val="NoSpacing"/>
              <w:jc w:val="both"/>
              <w:rPr>
                <w:rFonts w:ascii="Times New Roman" w:hAnsi="Times New Roman"/>
                <w:b/>
                <w:bCs/>
                <w:sz w:val="24"/>
                <w:szCs w:val="24"/>
              </w:rPr>
            </w:pPr>
            <w:r w:rsidRPr="00A31850">
              <w:rPr>
                <w:rFonts w:ascii="Times New Roman" w:hAnsi="Times New Roman"/>
                <w:b/>
                <w:bCs/>
                <w:sz w:val="24"/>
                <w:szCs w:val="24"/>
              </w:rPr>
              <w:t>Asutus/avalduste arv</w:t>
            </w:r>
          </w:p>
        </w:tc>
        <w:tc>
          <w:tcPr>
            <w:tcW w:w="1559" w:type="dxa"/>
          </w:tcPr>
          <w:p w:rsidRPr="00A31850" w:rsidR="006706F8" w:rsidP="00A31850" w:rsidRDefault="006706F8" w14:paraId="33B49085" w14:textId="77777777">
            <w:pPr>
              <w:pStyle w:val="NoSpacing"/>
              <w:jc w:val="both"/>
              <w:rPr>
                <w:rFonts w:ascii="Times New Roman" w:hAnsi="Times New Roman"/>
                <w:sz w:val="24"/>
                <w:szCs w:val="24"/>
              </w:rPr>
            </w:pPr>
            <w:r w:rsidRPr="00A31850">
              <w:rPr>
                <w:rFonts w:ascii="Times New Roman" w:hAnsi="Times New Roman"/>
                <w:sz w:val="24"/>
                <w:szCs w:val="24"/>
              </w:rPr>
              <w:t>2022. aasta</w:t>
            </w:r>
          </w:p>
        </w:tc>
        <w:tc>
          <w:tcPr>
            <w:tcW w:w="1418" w:type="dxa"/>
          </w:tcPr>
          <w:p w:rsidRPr="00A31850" w:rsidR="006706F8" w:rsidP="00A31850" w:rsidRDefault="006706F8" w14:paraId="31191E27" w14:textId="77777777">
            <w:pPr>
              <w:pStyle w:val="NoSpacing"/>
              <w:jc w:val="both"/>
              <w:rPr>
                <w:rFonts w:ascii="Times New Roman" w:hAnsi="Times New Roman"/>
                <w:sz w:val="24"/>
                <w:szCs w:val="24"/>
              </w:rPr>
            </w:pPr>
            <w:r w:rsidRPr="00A31850">
              <w:rPr>
                <w:rFonts w:ascii="Times New Roman" w:hAnsi="Times New Roman"/>
                <w:sz w:val="24"/>
                <w:szCs w:val="24"/>
              </w:rPr>
              <w:t>2023. aasta</w:t>
            </w:r>
          </w:p>
        </w:tc>
        <w:tc>
          <w:tcPr>
            <w:tcW w:w="1417" w:type="dxa"/>
          </w:tcPr>
          <w:p w:rsidRPr="00A31850" w:rsidR="006706F8" w:rsidP="00A31850" w:rsidRDefault="006706F8" w14:paraId="2BA67DDC" w14:textId="77777777">
            <w:pPr>
              <w:pStyle w:val="NoSpacing"/>
              <w:jc w:val="both"/>
              <w:rPr>
                <w:rFonts w:ascii="Times New Roman" w:hAnsi="Times New Roman"/>
                <w:sz w:val="24"/>
                <w:szCs w:val="24"/>
              </w:rPr>
            </w:pPr>
            <w:r w:rsidRPr="00A31850">
              <w:rPr>
                <w:rFonts w:ascii="Times New Roman" w:hAnsi="Times New Roman"/>
                <w:sz w:val="24"/>
                <w:szCs w:val="24"/>
              </w:rPr>
              <w:t>2024. aasta</w:t>
            </w:r>
          </w:p>
        </w:tc>
      </w:tr>
      <w:tr w:rsidRPr="006706F8" w:rsidR="006706F8" w:rsidTr="00AB2F65" w14:paraId="10598A9D" w14:textId="77777777">
        <w:tc>
          <w:tcPr>
            <w:tcW w:w="4673" w:type="dxa"/>
          </w:tcPr>
          <w:p w:rsidRPr="00A31850" w:rsidR="006706F8" w:rsidP="00A31850" w:rsidRDefault="006706F8" w14:paraId="375B049B" w14:textId="77777777">
            <w:pPr>
              <w:pStyle w:val="NoSpacing"/>
              <w:jc w:val="both"/>
              <w:rPr>
                <w:rFonts w:ascii="Times New Roman" w:hAnsi="Times New Roman"/>
                <w:sz w:val="24"/>
                <w:szCs w:val="24"/>
              </w:rPr>
            </w:pPr>
            <w:r w:rsidRPr="00A31850">
              <w:rPr>
                <w:rFonts w:ascii="Times New Roman" w:hAnsi="Times New Roman"/>
                <w:sz w:val="24"/>
                <w:szCs w:val="24"/>
              </w:rPr>
              <w:t>Jõhvi Vallavalitsus</w:t>
            </w:r>
          </w:p>
        </w:tc>
        <w:tc>
          <w:tcPr>
            <w:tcW w:w="1559" w:type="dxa"/>
          </w:tcPr>
          <w:p w:rsidRPr="00A31850" w:rsidR="006706F8" w:rsidP="00A31850" w:rsidRDefault="006706F8" w14:paraId="39CC6CE0" w14:textId="77777777">
            <w:pPr>
              <w:pStyle w:val="NoSpacing"/>
              <w:jc w:val="both"/>
              <w:rPr>
                <w:rFonts w:ascii="Times New Roman" w:hAnsi="Times New Roman"/>
                <w:sz w:val="24"/>
                <w:szCs w:val="24"/>
              </w:rPr>
            </w:pPr>
            <w:r w:rsidRPr="00A31850">
              <w:rPr>
                <w:rFonts w:ascii="Times New Roman" w:hAnsi="Times New Roman"/>
                <w:sz w:val="24"/>
                <w:szCs w:val="24"/>
              </w:rPr>
              <w:t>187</w:t>
            </w:r>
          </w:p>
        </w:tc>
        <w:tc>
          <w:tcPr>
            <w:tcW w:w="1418" w:type="dxa"/>
          </w:tcPr>
          <w:p w:rsidRPr="00A31850" w:rsidR="006706F8" w:rsidP="00A31850" w:rsidRDefault="006706F8" w14:paraId="72799A8C" w14:textId="77777777">
            <w:pPr>
              <w:pStyle w:val="NoSpacing"/>
              <w:jc w:val="both"/>
              <w:rPr>
                <w:rFonts w:ascii="Times New Roman" w:hAnsi="Times New Roman"/>
                <w:sz w:val="24"/>
                <w:szCs w:val="24"/>
              </w:rPr>
            </w:pPr>
            <w:r w:rsidRPr="00A31850">
              <w:rPr>
                <w:rFonts w:ascii="Times New Roman" w:hAnsi="Times New Roman"/>
                <w:sz w:val="24"/>
                <w:szCs w:val="24"/>
              </w:rPr>
              <w:t>213</w:t>
            </w:r>
          </w:p>
        </w:tc>
        <w:tc>
          <w:tcPr>
            <w:tcW w:w="1417" w:type="dxa"/>
          </w:tcPr>
          <w:p w:rsidRPr="00A31850" w:rsidR="006706F8" w:rsidP="00A31850" w:rsidRDefault="006706F8" w14:paraId="3E2AF082" w14:textId="77777777">
            <w:pPr>
              <w:pStyle w:val="NoSpacing"/>
              <w:jc w:val="both"/>
              <w:rPr>
                <w:rFonts w:ascii="Times New Roman" w:hAnsi="Times New Roman"/>
                <w:sz w:val="24"/>
                <w:szCs w:val="24"/>
              </w:rPr>
            </w:pPr>
            <w:r w:rsidRPr="00A31850">
              <w:rPr>
                <w:rFonts w:ascii="Times New Roman" w:hAnsi="Times New Roman"/>
                <w:sz w:val="24"/>
                <w:szCs w:val="24"/>
              </w:rPr>
              <w:t>201</w:t>
            </w:r>
          </w:p>
        </w:tc>
      </w:tr>
      <w:tr w:rsidRPr="006706F8" w:rsidR="006706F8" w:rsidTr="00AB2F65" w14:paraId="6E11F8D1" w14:textId="77777777">
        <w:tc>
          <w:tcPr>
            <w:tcW w:w="4673" w:type="dxa"/>
          </w:tcPr>
          <w:p w:rsidRPr="00A31850" w:rsidR="006706F8" w:rsidP="00A31850" w:rsidRDefault="006706F8" w14:paraId="56276547" w14:textId="77777777">
            <w:pPr>
              <w:pStyle w:val="NoSpacing"/>
              <w:jc w:val="both"/>
              <w:rPr>
                <w:rFonts w:ascii="Times New Roman" w:hAnsi="Times New Roman"/>
                <w:sz w:val="24"/>
                <w:szCs w:val="24"/>
              </w:rPr>
            </w:pPr>
            <w:r w:rsidRPr="00A31850">
              <w:rPr>
                <w:rFonts w:ascii="Times New Roman" w:hAnsi="Times New Roman"/>
                <w:sz w:val="24"/>
                <w:szCs w:val="24"/>
              </w:rPr>
              <w:t>Pärnu Linnavalitsus</w:t>
            </w:r>
          </w:p>
        </w:tc>
        <w:tc>
          <w:tcPr>
            <w:tcW w:w="1559" w:type="dxa"/>
          </w:tcPr>
          <w:p w:rsidRPr="00A31850" w:rsidR="006706F8" w:rsidP="00A31850" w:rsidRDefault="006706F8" w14:paraId="40653021" w14:textId="77777777">
            <w:pPr>
              <w:pStyle w:val="NoSpacing"/>
              <w:jc w:val="both"/>
              <w:rPr>
                <w:rFonts w:ascii="Times New Roman" w:hAnsi="Times New Roman"/>
                <w:sz w:val="24"/>
                <w:szCs w:val="24"/>
              </w:rPr>
            </w:pPr>
            <w:r w:rsidRPr="00A31850">
              <w:rPr>
                <w:rFonts w:ascii="Times New Roman" w:hAnsi="Times New Roman"/>
                <w:sz w:val="24"/>
                <w:szCs w:val="24"/>
              </w:rPr>
              <w:t>142</w:t>
            </w:r>
          </w:p>
        </w:tc>
        <w:tc>
          <w:tcPr>
            <w:tcW w:w="1418" w:type="dxa"/>
          </w:tcPr>
          <w:p w:rsidRPr="00A31850" w:rsidR="006706F8" w:rsidP="00A31850" w:rsidRDefault="006706F8" w14:paraId="04F44BF1" w14:textId="77777777">
            <w:pPr>
              <w:pStyle w:val="NoSpacing"/>
              <w:jc w:val="both"/>
              <w:rPr>
                <w:rFonts w:ascii="Times New Roman" w:hAnsi="Times New Roman"/>
                <w:sz w:val="24"/>
                <w:szCs w:val="24"/>
              </w:rPr>
            </w:pPr>
            <w:r w:rsidRPr="00A31850">
              <w:rPr>
                <w:rFonts w:ascii="Times New Roman" w:hAnsi="Times New Roman"/>
                <w:sz w:val="24"/>
                <w:szCs w:val="24"/>
              </w:rPr>
              <w:t>112</w:t>
            </w:r>
          </w:p>
        </w:tc>
        <w:tc>
          <w:tcPr>
            <w:tcW w:w="1417" w:type="dxa"/>
          </w:tcPr>
          <w:p w:rsidRPr="00A31850" w:rsidR="006706F8" w:rsidP="00A31850" w:rsidRDefault="006706F8" w14:paraId="2B1209E2" w14:textId="77777777">
            <w:pPr>
              <w:pStyle w:val="NoSpacing"/>
              <w:jc w:val="both"/>
              <w:rPr>
                <w:rFonts w:ascii="Times New Roman" w:hAnsi="Times New Roman"/>
                <w:sz w:val="24"/>
                <w:szCs w:val="24"/>
              </w:rPr>
            </w:pPr>
            <w:r w:rsidRPr="00A31850">
              <w:rPr>
                <w:rFonts w:ascii="Times New Roman" w:hAnsi="Times New Roman"/>
                <w:sz w:val="24"/>
                <w:szCs w:val="24"/>
              </w:rPr>
              <w:t>137</w:t>
            </w:r>
          </w:p>
        </w:tc>
      </w:tr>
      <w:tr w:rsidRPr="006706F8" w:rsidR="006706F8" w:rsidTr="00AB2F65" w14:paraId="0BE60C78" w14:textId="77777777">
        <w:tc>
          <w:tcPr>
            <w:tcW w:w="4673" w:type="dxa"/>
          </w:tcPr>
          <w:p w:rsidRPr="00A31850" w:rsidR="006706F8" w:rsidP="00A31850" w:rsidRDefault="006706F8" w14:paraId="42836256" w14:textId="77777777">
            <w:pPr>
              <w:pStyle w:val="NoSpacing"/>
              <w:jc w:val="both"/>
              <w:rPr>
                <w:rFonts w:ascii="Times New Roman" w:hAnsi="Times New Roman"/>
                <w:sz w:val="24"/>
                <w:szCs w:val="24"/>
              </w:rPr>
            </w:pPr>
            <w:r w:rsidRPr="00A31850">
              <w:rPr>
                <w:rFonts w:ascii="Times New Roman" w:hAnsi="Times New Roman"/>
                <w:sz w:val="24"/>
                <w:szCs w:val="24"/>
              </w:rPr>
              <w:t>Tallinna Perekonnaseisuamet</w:t>
            </w:r>
          </w:p>
        </w:tc>
        <w:tc>
          <w:tcPr>
            <w:tcW w:w="1559" w:type="dxa"/>
          </w:tcPr>
          <w:p w:rsidRPr="00A31850" w:rsidR="006706F8" w:rsidP="00A31850" w:rsidRDefault="006706F8" w14:paraId="4560532F" w14:textId="77777777">
            <w:pPr>
              <w:pStyle w:val="NoSpacing"/>
              <w:jc w:val="both"/>
              <w:rPr>
                <w:rFonts w:ascii="Times New Roman" w:hAnsi="Times New Roman"/>
                <w:sz w:val="24"/>
                <w:szCs w:val="24"/>
              </w:rPr>
            </w:pPr>
            <w:r w:rsidRPr="00A31850">
              <w:rPr>
                <w:rFonts w:ascii="Times New Roman" w:hAnsi="Times New Roman"/>
                <w:sz w:val="24"/>
                <w:szCs w:val="24"/>
              </w:rPr>
              <w:t>1601</w:t>
            </w:r>
          </w:p>
        </w:tc>
        <w:tc>
          <w:tcPr>
            <w:tcW w:w="1418" w:type="dxa"/>
          </w:tcPr>
          <w:p w:rsidRPr="00A31850" w:rsidR="006706F8" w:rsidP="00A31850" w:rsidRDefault="006706F8" w14:paraId="1B641907" w14:textId="77777777">
            <w:pPr>
              <w:pStyle w:val="NoSpacing"/>
              <w:jc w:val="both"/>
              <w:rPr>
                <w:rFonts w:ascii="Times New Roman" w:hAnsi="Times New Roman"/>
                <w:sz w:val="24"/>
                <w:szCs w:val="24"/>
              </w:rPr>
            </w:pPr>
            <w:r w:rsidRPr="00A31850">
              <w:rPr>
                <w:rFonts w:ascii="Times New Roman" w:hAnsi="Times New Roman"/>
                <w:sz w:val="24"/>
                <w:szCs w:val="24"/>
              </w:rPr>
              <w:t>1723</w:t>
            </w:r>
          </w:p>
        </w:tc>
        <w:tc>
          <w:tcPr>
            <w:tcW w:w="1417" w:type="dxa"/>
          </w:tcPr>
          <w:p w:rsidRPr="00A31850" w:rsidR="006706F8" w:rsidP="00A31850" w:rsidRDefault="006706F8" w14:paraId="6A20EB0C" w14:textId="77777777">
            <w:pPr>
              <w:pStyle w:val="NoSpacing"/>
              <w:jc w:val="both"/>
              <w:rPr>
                <w:rFonts w:ascii="Times New Roman" w:hAnsi="Times New Roman"/>
                <w:sz w:val="24"/>
                <w:szCs w:val="24"/>
              </w:rPr>
            </w:pPr>
            <w:r w:rsidRPr="00A31850">
              <w:rPr>
                <w:rFonts w:ascii="Times New Roman" w:hAnsi="Times New Roman"/>
                <w:sz w:val="24"/>
                <w:szCs w:val="24"/>
              </w:rPr>
              <w:t>1718</w:t>
            </w:r>
          </w:p>
        </w:tc>
      </w:tr>
      <w:tr w:rsidRPr="006706F8" w:rsidR="006706F8" w:rsidTr="00AB2F65" w14:paraId="37899325" w14:textId="77777777">
        <w:tc>
          <w:tcPr>
            <w:tcW w:w="4673" w:type="dxa"/>
          </w:tcPr>
          <w:p w:rsidRPr="00A31850" w:rsidR="006706F8" w:rsidP="00A31850" w:rsidRDefault="006706F8" w14:paraId="13791AA8" w14:textId="77777777">
            <w:pPr>
              <w:pStyle w:val="NoSpacing"/>
              <w:jc w:val="both"/>
              <w:rPr>
                <w:rFonts w:ascii="Times New Roman" w:hAnsi="Times New Roman"/>
                <w:sz w:val="24"/>
                <w:szCs w:val="24"/>
              </w:rPr>
            </w:pPr>
            <w:r w:rsidRPr="00A31850">
              <w:rPr>
                <w:rFonts w:ascii="Times New Roman" w:hAnsi="Times New Roman"/>
                <w:sz w:val="24"/>
                <w:szCs w:val="24"/>
              </w:rPr>
              <w:t>Tartu Linnavalitsus</w:t>
            </w:r>
          </w:p>
        </w:tc>
        <w:tc>
          <w:tcPr>
            <w:tcW w:w="1559" w:type="dxa"/>
          </w:tcPr>
          <w:p w:rsidRPr="00A31850" w:rsidR="006706F8" w:rsidP="00A31850" w:rsidRDefault="006706F8" w14:paraId="28006850" w14:textId="77777777">
            <w:pPr>
              <w:pStyle w:val="NoSpacing"/>
              <w:jc w:val="both"/>
              <w:rPr>
                <w:rFonts w:ascii="Times New Roman" w:hAnsi="Times New Roman"/>
                <w:sz w:val="24"/>
                <w:szCs w:val="24"/>
              </w:rPr>
            </w:pPr>
            <w:r w:rsidRPr="00A31850">
              <w:rPr>
                <w:rFonts w:ascii="Times New Roman" w:hAnsi="Times New Roman"/>
                <w:sz w:val="24"/>
                <w:szCs w:val="24"/>
              </w:rPr>
              <w:t>364</w:t>
            </w:r>
          </w:p>
        </w:tc>
        <w:tc>
          <w:tcPr>
            <w:tcW w:w="1418" w:type="dxa"/>
          </w:tcPr>
          <w:p w:rsidRPr="00A31850" w:rsidR="006706F8" w:rsidP="00A31850" w:rsidRDefault="006706F8" w14:paraId="32AE9144" w14:textId="77777777">
            <w:pPr>
              <w:pStyle w:val="NoSpacing"/>
              <w:jc w:val="both"/>
              <w:rPr>
                <w:rFonts w:ascii="Times New Roman" w:hAnsi="Times New Roman"/>
                <w:sz w:val="24"/>
                <w:szCs w:val="24"/>
              </w:rPr>
            </w:pPr>
            <w:r w:rsidRPr="00A31850">
              <w:rPr>
                <w:rFonts w:ascii="Times New Roman" w:hAnsi="Times New Roman"/>
                <w:sz w:val="24"/>
                <w:szCs w:val="24"/>
              </w:rPr>
              <w:t>324</w:t>
            </w:r>
          </w:p>
        </w:tc>
        <w:tc>
          <w:tcPr>
            <w:tcW w:w="1417" w:type="dxa"/>
          </w:tcPr>
          <w:p w:rsidRPr="00A31850" w:rsidR="006706F8" w:rsidP="00A31850" w:rsidRDefault="006706F8" w14:paraId="6E07AD20" w14:textId="77777777">
            <w:pPr>
              <w:pStyle w:val="NoSpacing"/>
              <w:jc w:val="both"/>
              <w:rPr>
                <w:rFonts w:ascii="Times New Roman" w:hAnsi="Times New Roman"/>
                <w:sz w:val="24"/>
                <w:szCs w:val="24"/>
              </w:rPr>
            </w:pPr>
            <w:r w:rsidRPr="00A31850">
              <w:rPr>
                <w:rFonts w:ascii="Times New Roman" w:hAnsi="Times New Roman"/>
                <w:sz w:val="24"/>
                <w:szCs w:val="24"/>
              </w:rPr>
              <w:t>389</w:t>
            </w:r>
          </w:p>
        </w:tc>
      </w:tr>
      <w:tr w:rsidRPr="006706F8" w:rsidR="006706F8" w:rsidTr="00AB2F65" w14:paraId="014866B9" w14:textId="77777777">
        <w:tc>
          <w:tcPr>
            <w:tcW w:w="4673" w:type="dxa"/>
          </w:tcPr>
          <w:p w:rsidRPr="00A31850" w:rsidR="006706F8" w:rsidP="00A31850" w:rsidRDefault="006706F8" w14:paraId="33DEC949" w14:textId="77777777">
            <w:pPr>
              <w:pStyle w:val="NoSpacing"/>
              <w:jc w:val="both"/>
              <w:rPr>
                <w:rFonts w:ascii="Times New Roman" w:hAnsi="Times New Roman"/>
                <w:b/>
                <w:bCs/>
                <w:sz w:val="24"/>
                <w:szCs w:val="24"/>
              </w:rPr>
            </w:pPr>
            <w:r w:rsidRPr="00A31850">
              <w:rPr>
                <w:rFonts w:ascii="Times New Roman" w:hAnsi="Times New Roman"/>
                <w:b/>
                <w:bCs/>
                <w:sz w:val="24"/>
                <w:szCs w:val="24"/>
              </w:rPr>
              <w:t>KOKKU</w:t>
            </w:r>
          </w:p>
        </w:tc>
        <w:tc>
          <w:tcPr>
            <w:tcW w:w="1559" w:type="dxa"/>
          </w:tcPr>
          <w:p w:rsidRPr="00A31850" w:rsidR="006706F8" w:rsidP="00A31850" w:rsidRDefault="006706F8" w14:paraId="04DCBD01" w14:textId="77777777">
            <w:pPr>
              <w:pStyle w:val="NoSpacing"/>
              <w:jc w:val="both"/>
              <w:rPr>
                <w:rFonts w:ascii="Times New Roman" w:hAnsi="Times New Roman"/>
                <w:b/>
                <w:bCs/>
                <w:sz w:val="24"/>
                <w:szCs w:val="24"/>
              </w:rPr>
            </w:pPr>
            <w:r w:rsidRPr="00A31850">
              <w:rPr>
                <w:rFonts w:ascii="Times New Roman" w:hAnsi="Times New Roman"/>
                <w:b/>
                <w:bCs/>
                <w:sz w:val="24"/>
                <w:szCs w:val="24"/>
              </w:rPr>
              <w:t>2294</w:t>
            </w:r>
          </w:p>
        </w:tc>
        <w:tc>
          <w:tcPr>
            <w:tcW w:w="1418" w:type="dxa"/>
          </w:tcPr>
          <w:p w:rsidRPr="00A31850" w:rsidR="006706F8" w:rsidP="00A31850" w:rsidRDefault="006706F8" w14:paraId="234B8DC8" w14:textId="77777777">
            <w:pPr>
              <w:pStyle w:val="NoSpacing"/>
              <w:jc w:val="both"/>
              <w:rPr>
                <w:rFonts w:ascii="Times New Roman" w:hAnsi="Times New Roman"/>
                <w:b/>
                <w:bCs/>
                <w:sz w:val="24"/>
                <w:szCs w:val="24"/>
              </w:rPr>
            </w:pPr>
            <w:r w:rsidRPr="00A31850">
              <w:rPr>
                <w:rFonts w:ascii="Times New Roman" w:hAnsi="Times New Roman"/>
                <w:b/>
                <w:bCs/>
                <w:sz w:val="24"/>
                <w:szCs w:val="24"/>
              </w:rPr>
              <w:t>2372</w:t>
            </w:r>
          </w:p>
        </w:tc>
        <w:tc>
          <w:tcPr>
            <w:tcW w:w="1417" w:type="dxa"/>
          </w:tcPr>
          <w:p w:rsidRPr="00A31850" w:rsidR="006706F8" w:rsidP="00A31850" w:rsidRDefault="006706F8" w14:paraId="248AF0E6" w14:textId="77777777">
            <w:pPr>
              <w:pStyle w:val="NoSpacing"/>
              <w:jc w:val="both"/>
              <w:rPr>
                <w:rFonts w:ascii="Times New Roman" w:hAnsi="Times New Roman"/>
                <w:b/>
                <w:bCs/>
                <w:sz w:val="24"/>
                <w:szCs w:val="24"/>
              </w:rPr>
            </w:pPr>
            <w:r w:rsidRPr="00A31850">
              <w:rPr>
                <w:rFonts w:ascii="Times New Roman" w:hAnsi="Times New Roman"/>
                <w:b/>
                <w:bCs/>
                <w:sz w:val="24"/>
                <w:szCs w:val="24"/>
              </w:rPr>
              <w:t>2445</w:t>
            </w:r>
          </w:p>
        </w:tc>
      </w:tr>
    </w:tbl>
    <w:p w:rsidRPr="00A31850" w:rsidR="006706F8" w:rsidP="00A31850" w:rsidRDefault="006706F8" w14:paraId="51997F67" w14:textId="77777777">
      <w:pPr>
        <w:pStyle w:val="NoSpacing"/>
        <w:jc w:val="both"/>
        <w:rPr>
          <w:rFonts w:ascii="Times New Roman" w:hAnsi="Times New Roman"/>
          <w:sz w:val="24"/>
          <w:szCs w:val="24"/>
        </w:rPr>
      </w:pPr>
    </w:p>
    <w:p w:rsidRPr="00A31850" w:rsidR="006706F8" w:rsidP="00A31850" w:rsidRDefault="006706F8" w14:paraId="08B9751A" w14:textId="77777777">
      <w:pPr>
        <w:pStyle w:val="NoSpacing"/>
        <w:jc w:val="both"/>
        <w:rPr>
          <w:rFonts w:ascii="Times New Roman" w:hAnsi="Times New Roman"/>
          <w:color w:val="000000"/>
          <w:sz w:val="24"/>
          <w:szCs w:val="24"/>
        </w:rPr>
      </w:pPr>
      <w:r w:rsidRPr="00A31850">
        <w:rPr>
          <w:rFonts w:ascii="Times New Roman" w:hAnsi="Times New Roman"/>
          <w:b/>
          <w:bCs/>
          <w:color w:val="000000"/>
          <w:sz w:val="24"/>
          <w:szCs w:val="24"/>
        </w:rPr>
        <w:t>Tabel 2.</w:t>
      </w:r>
      <w:r w:rsidRPr="00A31850">
        <w:rPr>
          <w:rFonts w:ascii="Times New Roman" w:hAnsi="Times New Roman"/>
          <w:color w:val="000000"/>
          <w:sz w:val="24"/>
          <w:szCs w:val="24"/>
        </w:rPr>
        <w:t xml:space="preserve"> </w:t>
      </w:r>
      <w:bookmarkStart w:name="_Hlk196495387" w:id="62"/>
      <w:r w:rsidRPr="00A31850">
        <w:rPr>
          <w:rFonts w:ascii="Times New Roman" w:hAnsi="Times New Roman"/>
          <w:color w:val="000000"/>
          <w:sz w:val="24"/>
          <w:szCs w:val="24"/>
        </w:rPr>
        <w:t>Nime muutmiste arv aastatel 2022</w:t>
      </w:r>
      <w:r w:rsidRPr="00A31850">
        <w:rPr>
          <w:rFonts w:ascii="Times New Roman" w:hAnsi="Times New Roman"/>
          <w:sz w:val="24"/>
          <w:szCs w:val="24"/>
        </w:rPr>
        <w:t>–</w:t>
      </w:r>
      <w:r w:rsidRPr="00A31850">
        <w:rPr>
          <w:rFonts w:ascii="Times New Roman" w:hAnsi="Times New Roman"/>
          <w:color w:val="000000"/>
          <w:sz w:val="24"/>
          <w:szCs w:val="24"/>
        </w:rPr>
        <w:t>2024 (allikas: RR)</w:t>
      </w:r>
    </w:p>
    <w:tbl>
      <w:tblPr>
        <w:tblW w:w="9062" w:type="dxa"/>
        <w:tblCellMar>
          <w:left w:w="0" w:type="dxa"/>
          <w:right w:w="0" w:type="dxa"/>
        </w:tblCellMar>
        <w:tblLook w:val="04A0" w:firstRow="1" w:lastRow="0" w:firstColumn="1" w:lastColumn="0" w:noHBand="0" w:noVBand="1"/>
      </w:tblPr>
      <w:tblGrid>
        <w:gridCol w:w="763"/>
        <w:gridCol w:w="1003"/>
        <w:gridCol w:w="1696"/>
        <w:gridCol w:w="1696"/>
        <w:gridCol w:w="1043"/>
        <w:gridCol w:w="1043"/>
        <w:gridCol w:w="1818"/>
      </w:tblGrid>
      <w:tr w:rsidRPr="006706F8" w:rsidR="006706F8" w:rsidTr="00AC0998" w14:paraId="1CC2A6AF" w14:textId="77777777">
        <w:tc>
          <w:tcPr>
            <w:tcW w:w="76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4DCE2DDA"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Aasta</w:t>
            </w:r>
          </w:p>
        </w:tc>
        <w:tc>
          <w:tcPr>
            <w:tcW w:w="1003"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79C1E201"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Uue eesnime saajad</w:t>
            </w:r>
          </w:p>
        </w:tc>
        <w:tc>
          <w:tcPr>
            <w:tcW w:w="1696"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1E082A17"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Uue perekonnanime saajad</w:t>
            </w:r>
          </w:p>
        </w:tc>
        <w:tc>
          <w:tcPr>
            <w:tcW w:w="1696"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3A437339"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Uue ees- ja perekonnanime saajad</w:t>
            </w:r>
          </w:p>
        </w:tc>
        <w:tc>
          <w:tcPr>
            <w:tcW w:w="1043"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48A81465"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 xml:space="preserve">MK </w:t>
            </w:r>
            <w:proofErr w:type="spellStart"/>
            <w:r w:rsidRPr="00A31850">
              <w:rPr>
                <w:rFonts w:ascii="Times New Roman" w:hAnsi="Times New Roman"/>
                <w:color w:val="000000"/>
                <w:sz w:val="24"/>
                <w:szCs w:val="24"/>
              </w:rPr>
              <w:t>KOV-i</w:t>
            </w:r>
            <w:proofErr w:type="spellEnd"/>
            <w:r w:rsidRPr="00A31850">
              <w:rPr>
                <w:rFonts w:ascii="Times New Roman" w:hAnsi="Times New Roman"/>
                <w:color w:val="000000"/>
                <w:sz w:val="24"/>
                <w:szCs w:val="24"/>
              </w:rPr>
              <w:t xml:space="preserve"> otsusega</w:t>
            </w:r>
          </w:p>
        </w:tc>
        <w:tc>
          <w:tcPr>
            <w:tcW w:w="1043"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7323337D" w14:textId="77777777">
            <w:pPr>
              <w:pStyle w:val="NoSpacing"/>
              <w:jc w:val="both"/>
              <w:rPr>
                <w:rFonts w:ascii="Times New Roman" w:hAnsi="Times New Roman"/>
                <w:color w:val="000000"/>
                <w:sz w:val="24"/>
                <w:szCs w:val="24"/>
              </w:rPr>
            </w:pPr>
            <w:proofErr w:type="spellStart"/>
            <w:r w:rsidRPr="00A31850">
              <w:rPr>
                <w:rFonts w:ascii="Times New Roman" w:hAnsi="Times New Roman"/>
                <w:color w:val="000000"/>
                <w:sz w:val="24"/>
                <w:szCs w:val="24"/>
              </w:rPr>
              <w:t>SiM-i</w:t>
            </w:r>
            <w:proofErr w:type="spellEnd"/>
            <w:r w:rsidRPr="00A31850">
              <w:rPr>
                <w:rFonts w:ascii="Times New Roman" w:hAnsi="Times New Roman"/>
                <w:color w:val="000000"/>
                <w:sz w:val="24"/>
                <w:szCs w:val="24"/>
              </w:rPr>
              <w:t xml:space="preserve"> otsusega</w:t>
            </w:r>
          </w:p>
        </w:tc>
        <w:tc>
          <w:tcPr>
            <w:tcW w:w="1818"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287B4995" w14:textId="77777777">
            <w:pPr>
              <w:pStyle w:val="NoSpacing"/>
              <w:jc w:val="both"/>
              <w:rPr>
                <w:rFonts w:ascii="Times New Roman" w:hAnsi="Times New Roman"/>
                <w:b/>
                <w:bCs/>
                <w:color w:val="000000"/>
                <w:sz w:val="24"/>
                <w:szCs w:val="24"/>
              </w:rPr>
            </w:pPr>
            <w:r w:rsidRPr="00A31850">
              <w:rPr>
                <w:rFonts w:ascii="Times New Roman" w:hAnsi="Times New Roman"/>
                <w:b/>
                <w:bCs/>
                <w:color w:val="000000"/>
                <w:sz w:val="24"/>
                <w:szCs w:val="24"/>
              </w:rPr>
              <w:t>KOKKU</w:t>
            </w:r>
          </w:p>
        </w:tc>
      </w:tr>
      <w:tr w:rsidRPr="006706F8" w:rsidR="006706F8" w:rsidTr="00AC0998" w14:paraId="38999E88" w14:textId="77777777">
        <w:tc>
          <w:tcPr>
            <w:tcW w:w="76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72813AF9"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2022. aasta</w:t>
            </w:r>
          </w:p>
        </w:tc>
        <w:tc>
          <w:tcPr>
            <w:tcW w:w="1003"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62C05386"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447</w:t>
            </w:r>
          </w:p>
        </w:tc>
        <w:tc>
          <w:tcPr>
            <w:tcW w:w="1696"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07511945"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1462</w:t>
            </w:r>
          </w:p>
        </w:tc>
        <w:tc>
          <w:tcPr>
            <w:tcW w:w="1696"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4D431A85"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209</w:t>
            </w:r>
          </w:p>
        </w:tc>
        <w:tc>
          <w:tcPr>
            <w:tcW w:w="1043"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59162F" w14:paraId="225D51D6" w14:textId="64BF7870">
            <w:pPr>
              <w:pStyle w:val="NoSpacing"/>
              <w:jc w:val="both"/>
              <w:rPr>
                <w:rFonts w:ascii="Times New Roman" w:hAnsi="Times New Roman"/>
                <w:color w:val="000000"/>
                <w:sz w:val="24"/>
                <w:szCs w:val="24"/>
              </w:rPr>
            </w:pPr>
            <w:r w:rsidRPr="00A31850">
              <w:rPr>
                <w:rFonts w:ascii="Times New Roman" w:hAnsi="Times New Roman"/>
                <w:color w:val="000000"/>
                <w:sz w:val="24"/>
                <w:szCs w:val="24"/>
              </w:rPr>
              <w:t>180</w:t>
            </w:r>
            <w:r>
              <w:rPr>
                <w:rFonts w:ascii="Times New Roman" w:hAnsi="Times New Roman"/>
                <w:color w:val="000000"/>
                <w:sz w:val="24"/>
                <w:szCs w:val="24"/>
              </w:rPr>
              <w:t>6</w:t>
            </w:r>
          </w:p>
        </w:tc>
        <w:tc>
          <w:tcPr>
            <w:tcW w:w="1043"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71193955"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316</w:t>
            </w:r>
          </w:p>
        </w:tc>
        <w:tc>
          <w:tcPr>
            <w:tcW w:w="1818"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59162F" w14:paraId="6FB973BA" w14:textId="5C509703">
            <w:pPr>
              <w:pStyle w:val="NoSpacing"/>
              <w:jc w:val="both"/>
              <w:rPr>
                <w:rFonts w:ascii="Times New Roman" w:hAnsi="Times New Roman"/>
                <w:b/>
                <w:bCs/>
                <w:color w:val="000000"/>
                <w:sz w:val="24"/>
                <w:szCs w:val="24"/>
              </w:rPr>
            </w:pPr>
            <w:r w:rsidRPr="00A31850">
              <w:rPr>
                <w:rFonts w:ascii="Times New Roman" w:hAnsi="Times New Roman"/>
                <w:b/>
                <w:bCs/>
                <w:color w:val="000000"/>
                <w:sz w:val="24"/>
                <w:szCs w:val="24"/>
              </w:rPr>
              <w:t>21</w:t>
            </w:r>
            <w:r>
              <w:rPr>
                <w:rFonts w:ascii="Times New Roman" w:hAnsi="Times New Roman"/>
                <w:b/>
                <w:bCs/>
                <w:color w:val="000000"/>
                <w:sz w:val="24"/>
                <w:szCs w:val="24"/>
              </w:rPr>
              <w:t>22</w:t>
            </w:r>
          </w:p>
        </w:tc>
      </w:tr>
      <w:tr w:rsidRPr="006706F8" w:rsidR="006706F8" w:rsidTr="00AC0998" w14:paraId="735EA61B" w14:textId="77777777">
        <w:tc>
          <w:tcPr>
            <w:tcW w:w="76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786399E6"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2023. aasta</w:t>
            </w:r>
          </w:p>
        </w:tc>
        <w:tc>
          <w:tcPr>
            <w:tcW w:w="1003"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20140C3C"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521</w:t>
            </w:r>
          </w:p>
        </w:tc>
        <w:tc>
          <w:tcPr>
            <w:tcW w:w="1696"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3C26210E"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1464</w:t>
            </w:r>
          </w:p>
        </w:tc>
        <w:tc>
          <w:tcPr>
            <w:tcW w:w="1696"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1DCEE5F6"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234</w:t>
            </w:r>
          </w:p>
        </w:tc>
        <w:tc>
          <w:tcPr>
            <w:tcW w:w="1043"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59162F" w14:paraId="2558D9F9" w14:textId="1ABE284E">
            <w:pPr>
              <w:pStyle w:val="NoSpacing"/>
              <w:jc w:val="both"/>
              <w:rPr>
                <w:rFonts w:ascii="Times New Roman" w:hAnsi="Times New Roman"/>
                <w:color w:val="000000"/>
                <w:sz w:val="24"/>
                <w:szCs w:val="24"/>
              </w:rPr>
            </w:pPr>
            <w:r w:rsidRPr="00A31850">
              <w:rPr>
                <w:rFonts w:ascii="Times New Roman" w:hAnsi="Times New Roman"/>
                <w:color w:val="000000"/>
                <w:sz w:val="24"/>
                <w:szCs w:val="24"/>
              </w:rPr>
              <w:t>188</w:t>
            </w:r>
            <w:r>
              <w:rPr>
                <w:rFonts w:ascii="Times New Roman" w:hAnsi="Times New Roman"/>
                <w:color w:val="000000"/>
                <w:sz w:val="24"/>
                <w:szCs w:val="24"/>
              </w:rPr>
              <w:t>5</w:t>
            </w:r>
          </w:p>
        </w:tc>
        <w:tc>
          <w:tcPr>
            <w:tcW w:w="1043"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5CAEE37F"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335</w:t>
            </w:r>
          </w:p>
        </w:tc>
        <w:tc>
          <w:tcPr>
            <w:tcW w:w="1818"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59162F" w14:paraId="3C5A6843" w14:textId="508EAE32">
            <w:pPr>
              <w:pStyle w:val="NoSpacing"/>
              <w:jc w:val="both"/>
              <w:rPr>
                <w:rFonts w:ascii="Times New Roman" w:hAnsi="Times New Roman"/>
                <w:b/>
                <w:bCs/>
                <w:color w:val="000000"/>
                <w:sz w:val="24"/>
                <w:szCs w:val="24"/>
              </w:rPr>
            </w:pPr>
            <w:r w:rsidRPr="00A31850">
              <w:rPr>
                <w:rFonts w:ascii="Times New Roman" w:hAnsi="Times New Roman"/>
                <w:b/>
                <w:bCs/>
                <w:color w:val="000000"/>
                <w:sz w:val="24"/>
                <w:szCs w:val="24"/>
              </w:rPr>
              <w:t>22</w:t>
            </w:r>
            <w:r>
              <w:rPr>
                <w:rFonts w:ascii="Times New Roman" w:hAnsi="Times New Roman"/>
                <w:b/>
                <w:bCs/>
                <w:color w:val="000000"/>
                <w:sz w:val="24"/>
                <w:szCs w:val="24"/>
              </w:rPr>
              <w:t>2</w:t>
            </w:r>
            <w:r w:rsidR="00352879">
              <w:rPr>
                <w:rFonts w:ascii="Times New Roman" w:hAnsi="Times New Roman"/>
                <w:b/>
                <w:bCs/>
                <w:color w:val="000000"/>
                <w:sz w:val="24"/>
                <w:szCs w:val="24"/>
              </w:rPr>
              <w:t>0</w:t>
            </w:r>
          </w:p>
        </w:tc>
      </w:tr>
      <w:tr w:rsidRPr="006706F8" w:rsidR="006706F8" w:rsidTr="00AC0998" w14:paraId="1189FEE2" w14:textId="77777777">
        <w:tc>
          <w:tcPr>
            <w:tcW w:w="763" w:type="dxa"/>
            <w:tcBorders>
              <w:top w:val="nil"/>
              <w:left w:val="single" w:color="auto" w:sz="8" w:space="0"/>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11175CDD"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2024. aasta</w:t>
            </w:r>
          </w:p>
        </w:tc>
        <w:tc>
          <w:tcPr>
            <w:tcW w:w="1003"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485231EC"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552</w:t>
            </w:r>
          </w:p>
        </w:tc>
        <w:tc>
          <w:tcPr>
            <w:tcW w:w="1696"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145207F3"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1491</w:t>
            </w:r>
          </w:p>
        </w:tc>
        <w:tc>
          <w:tcPr>
            <w:tcW w:w="1696"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2A07A742"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271</w:t>
            </w:r>
          </w:p>
        </w:tc>
        <w:tc>
          <w:tcPr>
            <w:tcW w:w="1043"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02A84860"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1982</w:t>
            </w:r>
          </w:p>
        </w:tc>
        <w:tc>
          <w:tcPr>
            <w:tcW w:w="1043"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0CED4399" w14:textId="77777777">
            <w:pPr>
              <w:pStyle w:val="NoSpacing"/>
              <w:jc w:val="both"/>
              <w:rPr>
                <w:rFonts w:ascii="Times New Roman" w:hAnsi="Times New Roman"/>
                <w:color w:val="000000"/>
                <w:sz w:val="24"/>
                <w:szCs w:val="24"/>
              </w:rPr>
            </w:pPr>
            <w:r w:rsidRPr="00A31850">
              <w:rPr>
                <w:rFonts w:ascii="Times New Roman" w:hAnsi="Times New Roman"/>
                <w:color w:val="000000"/>
                <w:sz w:val="24"/>
                <w:szCs w:val="24"/>
              </w:rPr>
              <w:t>332</w:t>
            </w:r>
          </w:p>
        </w:tc>
        <w:tc>
          <w:tcPr>
            <w:tcW w:w="1818" w:type="dxa"/>
            <w:tcBorders>
              <w:top w:val="nil"/>
              <w:left w:val="nil"/>
              <w:bottom w:val="single" w:color="auto" w:sz="8" w:space="0"/>
              <w:right w:val="single" w:color="auto" w:sz="8" w:space="0"/>
            </w:tcBorders>
            <w:tcMar>
              <w:top w:w="0" w:type="dxa"/>
              <w:left w:w="108" w:type="dxa"/>
              <w:bottom w:w="0" w:type="dxa"/>
              <w:right w:w="108" w:type="dxa"/>
            </w:tcMar>
            <w:hideMark/>
          </w:tcPr>
          <w:p w:rsidRPr="00A31850" w:rsidR="006706F8" w:rsidP="00A31850" w:rsidRDefault="006706F8" w14:paraId="05470B52" w14:textId="77777777">
            <w:pPr>
              <w:pStyle w:val="NoSpacing"/>
              <w:jc w:val="both"/>
              <w:rPr>
                <w:rFonts w:ascii="Times New Roman" w:hAnsi="Times New Roman"/>
                <w:b/>
                <w:bCs/>
                <w:color w:val="000000"/>
                <w:sz w:val="24"/>
                <w:szCs w:val="24"/>
              </w:rPr>
            </w:pPr>
            <w:r w:rsidRPr="00A31850">
              <w:rPr>
                <w:rFonts w:ascii="Times New Roman" w:hAnsi="Times New Roman"/>
                <w:b/>
                <w:bCs/>
                <w:color w:val="000000"/>
                <w:sz w:val="24"/>
                <w:szCs w:val="24"/>
              </w:rPr>
              <w:t>2314</w:t>
            </w:r>
          </w:p>
        </w:tc>
      </w:tr>
    </w:tbl>
    <w:p w:rsidRPr="00A31850" w:rsidR="006706F8" w:rsidP="00A31850" w:rsidRDefault="006706F8" w14:paraId="7603CDDD" w14:textId="77777777">
      <w:pPr>
        <w:pStyle w:val="NoSpacing"/>
        <w:jc w:val="both"/>
        <w:rPr>
          <w:rFonts w:ascii="Times New Roman" w:hAnsi="Times New Roman"/>
          <w:sz w:val="24"/>
          <w:szCs w:val="24"/>
        </w:rPr>
      </w:pPr>
    </w:p>
    <w:bookmarkEnd w:id="62"/>
    <w:p w:rsidRPr="009C6E8C" w:rsidR="006706F8" w:rsidP="00A31850" w:rsidRDefault="006706F8" w14:paraId="0AFD7F37" w14:textId="5E74D648">
      <w:pPr>
        <w:pStyle w:val="NoSpacing"/>
        <w:jc w:val="both"/>
        <w:rPr>
          <w:rFonts w:ascii="Times New Roman" w:hAnsi="Times New Roman"/>
          <w:sz w:val="24"/>
          <w:szCs w:val="24"/>
        </w:rPr>
      </w:pPr>
      <w:r w:rsidRPr="00A31850">
        <w:rPr>
          <w:rFonts w:ascii="Times New Roman" w:hAnsi="Times New Roman"/>
          <w:sz w:val="24"/>
          <w:szCs w:val="24"/>
        </w:rPr>
        <w:t xml:space="preserve">Seni ei ole peetud eraldi arvestust digitaalallkirjaga kinnitatud avalduste ja asutuses kohapeal paberil esitatud avalduste üle. Hinnanguliselt moodustavad </w:t>
      </w:r>
      <w:r w:rsidR="00AC0998">
        <w:rPr>
          <w:rFonts w:ascii="Times New Roman" w:hAnsi="Times New Roman"/>
          <w:sz w:val="24"/>
          <w:szCs w:val="24"/>
        </w:rPr>
        <w:t>paberil esitatud avaldused</w:t>
      </w:r>
      <w:r w:rsidRPr="00A31850" w:rsidR="00AC0998">
        <w:rPr>
          <w:rFonts w:ascii="Times New Roman" w:hAnsi="Times New Roman"/>
          <w:sz w:val="24"/>
          <w:szCs w:val="24"/>
        </w:rPr>
        <w:t xml:space="preserve"> </w:t>
      </w:r>
      <w:r w:rsidRPr="00A31850">
        <w:rPr>
          <w:rFonts w:ascii="Times New Roman" w:hAnsi="Times New Roman"/>
          <w:sz w:val="24"/>
          <w:szCs w:val="24"/>
        </w:rPr>
        <w:t xml:space="preserve">umbes viiendiku avalduste koguarvust. </w:t>
      </w:r>
      <w:r w:rsidR="00AC0998">
        <w:rPr>
          <w:rFonts w:ascii="Times New Roman" w:hAnsi="Times New Roman"/>
          <w:sz w:val="24"/>
          <w:szCs w:val="24"/>
        </w:rPr>
        <w:t>Prognoosi kohaselt ei mõjuta</w:t>
      </w:r>
      <w:r w:rsidRPr="00A31850">
        <w:rPr>
          <w:rFonts w:ascii="Times New Roman" w:hAnsi="Times New Roman"/>
          <w:sz w:val="24"/>
          <w:szCs w:val="24"/>
        </w:rPr>
        <w:t xml:space="preserve"> digitaalallkirjaga kinnitatud avalduse esitamise asendamine </w:t>
      </w:r>
      <w:r w:rsidR="00AC0998">
        <w:rPr>
          <w:rFonts w:ascii="Times New Roman" w:hAnsi="Times New Roman"/>
          <w:sz w:val="24"/>
          <w:szCs w:val="24"/>
        </w:rPr>
        <w:t>turvalises veebikeskkonnas esitatud</w:t>
      </w:r>
      <w:r w:rsidRPr="00A31850">
        <w:rPr>
          <w:rFonts w:ascii="Times New Roman" w:hAnsi="Times New Roman"/>
          <w:sz w:val="24"/>
          <w:szCs w:val="24"/>
        </w:rPr>
        <w:t xml:space="preserve"> avalduse esitamisega oluliselt paberil esitatavate avalduste arvu.</w:t>
      </w:r>
    </w:p>
    <w:p w:rsidRPr="009C6E8C" w:rsidR="006706F8" w:rsidP="00A31850" w:rsidRDefault="006706F8" w14:paraId="3A06120F" w14:textId="77777777">
      <w:pPr>
        <w:pStyle w:val="NoSpacing"/>
        <w:jc w:val="both"/>
        <w:rPr>
          <w:rFonts w:ascii="Times New Roman" w:hAnsi="Times New Roman"/>
          <w:sz w:val="24"/>
          <w:szCs w:val="24"/>
        </w:rPr>
      </w:pPr>
    </w:p>
    <w:p w:rsidRPr="00A31850" w:rsidR="006706F8" w:rsidP="00A31850" w:rsidRDefault="006706F8" w14:paraId="15EFA251" w14:textId="527632AC">
      <w:pPr>
        <w:pStyle w:val="NoSpacing"/>
        <w:jc w:val="both"/>
        <w:rPr>
          <w:rFonts w:ascii="Times New Roman" w:hAnsi="Times New Roman"/>
          <w:bCs/>
          <w:sz w:val="24"/>
          <w:szCs w:val="24"/>
        </w:rPr>
      </w:pPr>
      <w:r w:rsidRPr="009C6E8C">
        <w:rPr>
          <w:rFonts w:ascii="Times New Roman" w:hAnsi="Times New Roman"/>
          <w:bCs/>
          <w:sz w:val="24"/>
          <w:szCs w:val="24"/>
        </w:rPr>
        <w:t>Ebasoovitava mõju kaasnemise risk puudub. Mõju on positiivne, sest kui nime muutmise avaldus esitatakse turvalises veebikeskkonnas, siis ametnike töökoormus väheneb. Kuna osa nime muutmise avaldustest esitatakse edaspidi turvalises veebikeskkonnas, siis väheneb võimalus, et isik tuleb kohapeale avaldust esitama. See omakorda tagab ametnikele oma töös suurema paindlikkuse, kuna turvalises veebikeskkonnas esitatud avalduse puhul kontrollitakse eeldusi ilma ametniku sekkumiseta ja kui ametniku kaalutlusotsust vaja ei ole, tehakse automaatotsus ja -kanne. Nii jääb ametnikule rohkem aega keerulisemate juhtumite lahendamiseks, kus on vaja inimesega suhelda ning lisadokumente või -küsimusi esitada. Kõik nime muutmise avaldused ei lõppe isiku nime muutmisega, sest osa avaldusi võetakse tagasi ja osa puhul ei ole nime muutmise eeldused täidetud ning nime muutmise kohta koostatakse keelduv otsus.</w:t>
      </w:r>
      <w:r w:rsidR="00AC0998">
        <w:rPr>
          <w:rFonts w:ascii="Times New Roman" w:hAnsi="Times New Roman"/>
          <w:bCs/>
          <w:sz w:val="24"/>
          <w:szCs w:val="24"/>
        </w:rPr>
        <w:t xml:space="preserve"> Negatiivne mõju võib ametnikele avalduda eelnõu seadusena jõustumise järgselt, sest vähemalt esialgu võib suureneda selgitamisvajadus, et edaspidi ei ole võimalik enam digitaalallkirjaga kinnitatud avaldusi.</w:t>
      </w:r>
    </w:p>
    <w:p w:rsidRPr="00A31850" w:rsidR="00E75F6C" w:rsidP="00A31850" w:rsidRDefault="00E75F6C" w14:paraId="1B81E239" w14:textId="77777777">
      <w:pPr>
        <w:pStyle w:val="NoSpacing"/>
        <w:jc w:val="both"/>
        <w:rPr>
          <w:rFonts w:ascii="Times New Roman" w:hAnsi="Times New Roman"/>
          <w:bCs/>
          <w:sz w:val="24"/>
          <w:szCs w:val="24"/>
        </w:rPr>
      </w:pPr>
    </w:p>
    <w:p w:rsidRPr="00A31850" w:rsidR="006706F8" w:rsidP="006706F8" w:rsidRDefault="006706F8" w14:paraId="1BC07451" w14:textId="7AE729AF">
      <w:pPr>
        <w:pStyle w:val="NoSpacing"/>
        <w:jc w:val="both"/>
        <w:rPr>
          <w:rFonts w:ascii="Times New Roman" w:hAnsi="Times New Roman"/>
          <w:bCs/>
          <w:sz w:val="24"/>
          <w:szCs w:val="24"/>
        </w:rPr>
      </w:pPr>
      <w:r w:rsidRPr="002F6B87">
        <w:rPr>
          <w:rFonts w:ascii="Times New Roman" w:hAnsi="Times New Roman"/>
          <w:bCs/>
          <w:sz w:val="24"/>
          <w:szCs w:val="24"/>
        </w:rPr>
        <w:t>Mõju sihtrühm</w:t>
      </w:r>
      <w:r w:rsidRPr="00777712">
        <w:rPr>
          <w:rFonts w:ascii="Times New Roman" w:hAnsi="Times New Roman"/>
          <w:sz w:val="24"/>
          <w:szCs w:val="24"/>
        </w:rPr>
        <w:t>:</w:t>
      </w:r>
      <w:r w:rsidRPr="00A31850">
        <w:rPr>
          <w:rFonts w:ascii="Times New Roman" w:hAnsi="Times New Roman"/>
          <w:bCs/>
          <w:sz w:val="24"/>
          <w:szCs w:val="24"/>
        </w:rPr>
        <w:t xml:space="preserve"> Siseministeeriumi infotehnoloogia- ja arenduskeskus (</w:t>
      </w:r>
      <w:r w:rsidR="005C0CD6">
        <w:rPr>
          <w:rFonts w:ascii="Times New Roman" w:hAnsi="Times New Roman"/>
          <w:bCs/>
          <w:sz w:val="24"/>
          <w:szCs w:val="24"/>
        </w:rPr>
        <w:t xml:space="preserve">edaspidi </w:t>
      </w:r>
      <w:r w:rsidRPr="00FB2787">
        <w:rPr>
          <w:rFonts w:ascii="Times New Roman" w:hAnsi="Times New Roman"/>
          <w:i/>
          <w:sz w:val="24"/>
          <w:szCs w:val="24"/>
        </w:rPr>
        <w:t>SMIT</w:t>
      </w:r>
      <w:r w:rsidRPr="00A31850">
        <w:rPr>
          <w:rFonts w:ascii="Times New Roman" w:hAnsi="Times New Roman"/>
          <w:bCs/>
          <w:sz w:val="24"/>
          <w:szCs w:val="24"/>
        </w:rPr>
        <w:t>).</w:t>
      </w:r>
    </w:p>
    <w:p w:rsidRPr="00A31850" w:rsidR="006706F8" w:rsidP="00A31850" w:rsidRDefault="006706F8" w14:paraId="413B12BB" w14:textId="77777777">
      <w:pPr>
        <w:pStyle w:val="NoSpacing"/>
        <w:jc w:val="both"/>
        <w:rPr>
          <w:rFonts w:ascii="Times New Roman" w:hAnsi="Times New Roman"/>
          <w:sz w:val="24"/>
          <w:szCs w:val="24"/>
        </w:rPr>
      </w:pPr>
    </w:p>
    <w:p w:rsidRPr="00A31850" w:rsidR="006706F8" w:rsidP="00A31850" w:rsidRDefault="006706F8" w14:paraId="124A5878" w14:textId="0B95DBAD">
      <w:pPr>
        <w:pStyle w:val="NoSpacing"/>
        <w:jc w:val="both"/>
        <w:rPr>
          <w:rFonts w:ascii="Times New Roman" w:hAnsi="Times New Roman"/>
          <w:sz w:val="24"/>
          <w:szCs w:val="24"/>
        </w:rPr>
      </w:pPr>
      <w:r w:rsidRPr="00A31850">
        <w:rPr>
          <w:rFonts w:ascii="Times New Roman" w:hAnsi="Times New Roman"/>
          <w:sz w:val="24"/>
          <w:szCs w:val="24"/>
        </w:rPr>
        <w:t xml:space="preserve">Sihtrühm on väike, hõlmates mõnda </w:t>
      </w:r>
      <w:proofErr w:type="spellStart"/>
      <w:r w:rsidRPr="00A31850">
        <w:rPr>
          <w:rFonts w:ascii="Times New Roman" w:hAnsi="Times New Roman"/>
          <w:sz w:val="24"/>
          <w:szCs w:val="24"/>
        </w:rPr>
        <w:t>SMIT-i</w:t>
      </w:r>
      <w:proofErr w:type="spellEnd"/>
      <w:r w:rsidRPr="00A31850">
        <w:rPr>
          <w:rFonts w:ascii="Times New Roman" w:hAnsi="Times New Roman"/>
          <w:sz w:val="24"/>
          <w:szCs w:val="24"/>
        </w:rPr>
        <w:t xml:space="preserve"> teenistujat, kes on seotud </w:t>
      </w:r>
      <w:proofErr w:type="spellStart"/>
      <w:r w:rsidRPr="00A31850">
        <w:rPr>
          <w:rFonts w:ascii="Times New Roman" w:hAnsi="Times New Roman"/>
          <w:sz w:val="24"/>
          <w:szCs w:val="24"/>
        </w:rPr>
        <w:t>RR-i</w:t>
      </w:r>
      <w:proofErr w:type="spellEnd"/>
      <w:r w:rsidRPr="00A31850">
        <w:rPr>
          <w:rFonts w:ascii="Times New Roman" w:hAnsi="Times New Roman"/>
          <w:sz w:val="24"/>
          <w:szCs w:val="24"/>
        </w:rPr>
        <w:t xml:space="preserve"> menetlustega.</w:t>
      </w:r>
    </w:p>
    <w:p w:rsidRPr="00A31850" w:rsidR="006706F8" w:rsidP="00A31850" w:rsidRDefault="006706F8" w14:paraId="4930A07A" w14:textId="77777777">
      <w:pPr>
        <w:pStyle w:val="NoSpacing"/>
        <w:jc w:val="both"/>
        <w:rPr>
          <w:rFonts w:ascii="Times New Roman" w:hAnsi="Times New Roman"/>
          <w:sz w:val="24"/>
          <w:szCs w:val="24"/>
        </w:rPr>
      </w:pPr>
    </w:p>
    <w:p w:rsidRPr="00A31850" w:rsidR="006706F8" w:rsidP="00A31850" w:rsidRDefault="006706F8" w14:paraId="50999DA1" w14:textId="03EB12A9">
      <w:pPr>
        <w:pStyle w:val="NoSpacing"/>
        <w:jc w:val="both"/>
        <w:rPr>
          <w:rFonts w:ascii="Times New Roman" w:hAnsi="Times New Roman"/>
          <w:sz w:val="24"/>
          <w:szCs w:val="24"/>
        </w:rPr>
      </w:pPr>
      <w:r w:rsidRPr="00A31850">
        <w:rPr>
          <w:rFonts w:ascii="Times New Roman" w:hAnsi="Times New Roman"/>
          <w:sz w:val="24"/>
          <w:szCs w:val="24"/>
        </w:rPr>
        <w:t xml:space="preserve">Muudatus mõjutab </w:t>
      </w:r>
      <w:proofErr w:type="spellStart"/>
      <w:r w:rsidRPr="00A31850">
        <w:rPr>
          <w:rFonts w:ascii="Times New Roman" w:hAnsi="Times New Roman"/>
          <w:sz w:val="24"/>
          <w:szCs w:val="24"/>
        </w:rPr>
        <w:t>SMIT-i</w:t>
      </w:r>
      <w:proofErr w:type="spellEnd"/>
      <w:r w:rsidRPr="00A31850">
        <w:rPr>
          <w:rFonts w:ascii="Times New Roman" w:hAnsi="Times New Roman"/>
          <w:sz w:val="24"/>
          <w:szCs w:val="24"/>
        </w:rPr>
        <w:t xml:space="preserve">, kes loob nime muutmise e-teenuse </w:t>
      </w:r>
      <w:r w:rsidR="002F6B87">
        <w:rPr>
          <w:rFonts w:ascii="Times New Roman" w:hAnsi="Times New Roman"/>
          <w:sz w:val="24"/>
          <w:szCs w:val="24"/>
        </w:rPr>
        <w:t xml:space="preserve">ehk võimaluse esitada nime muutmise avaldust turvalises veebikeskkonnas, </w:t>
      </w:r>
      <w:r w:rsidRPr="00A31850">
        <w:rPr>
          <w:rFonts w:ascii="Times New Roman" w:hAnsi="Times New Roman"/>
          <w:sz w:val="24"/>
          <w:szCs w:val="24"/>
        </w:rPr>
        <w:t>ja teeb teisi vajalikke IT arendustöid, et võimaldada nime muutmise menetluses automaatotsuseid ja -kandeid.</w:t>
      </w:r>
    </w:p>
    <w:p w:rsidR="002F6B87" w:rsidP="00A31850" w:rsidRDefault="002F6B87" w14:paraId="40AD939C" w14:textId="77777777">
      <w:pPr>
        <w:pStyle w:val="NoSpacing"/>
        <w:jc w:val="both"/>
        <w:rPr>
          <w:rFonts w:ascii="Times New Roman" w:hAnsi="Times New Roman"/>
          <w:sz w:val="24"/>
          <w:szCs w:val="24"/>
          <w:u w:val="single"/>
        </w:rPr>
      </w:pPr>
    </w:p>
    <w:p w:rsidRPr="00A31850" w:rsidR="006706F8" w:rsidP="00A31850" w:rsidRDefault="006E2C90" w14:paraId="3040FD1C" w14:textId="6C3781BB">
      <w:pPr>
        <w:pStyle w:val="NoSpacing"/>
        <w:jc w:val="both"/>
        <w:rPr>
          <w:rFonts w:ascii="Times New Roman" w:hAnsi="Times New Roman"/>
          <w:sz w:val="24"/>
          <w:szCs w:val="24"/>
        </w:rPr>
      </w:pPr>
      <w:r w:rsidRPr="002F6B87">
        <w:rPr>
          <w:rFonts w:ascii="Times New Roman" w:hAnsi="Times New Roman"/>
          <w:sz w:val="24"/>
          <w:szCs w:val="24"/>
        </w:rPr>
        <w:t>Mõju kirjeldus ja olulisus</w:t>
      </w:r>
      <w:r w:rsidRPr="002F6B87" w:rsidR="002F6B87">
        <w:rPr>
          <w:rFonts w:ascii="Times New Roman" w:hAnsi="Times New Roman"/>
          <w:sz w:val="24"/>
          <w:szCs w:val="24"/>
        </w:rPr>
        <w:t>.</w:t>
      </w:r>
      <w:r>
        <w:rPr>
          <w:rFonts w:ascii="Times New Roman" w:hAnsi="Times New Roman"/>
          <w:sz w:val="24"/>
          <w:szCs w:val="24"/>
        </w:rPr>
        <w:t xml:space="preserve"> </w:t>
      </w:r>
      <w:r w:rsidRPr="00A31850" w:rsidR="006706F8">
        <w:rPr>
          <w:rFonts w:ascii="Times New Roman" w:hAnsi="Times New Roman"/>
          <w:sz w:val="24"/>
          <w:szCs w:val="24"/>
        </w:rPr>
        <w:t xml:space="preserve">Mõju sagedus on väike. E-teenus luuakse ühe korra ja sellel on </w:t>
      </w:r>
      <w:proofErr w:type="spellStart"/>
      <w:r w:rsidRPr="00A31850" w:rsidR="006706F8">
        <w:rPr>
          <w:rFonts w:ascii="Times New Roman" w:hAnsi="Times New Roman"/>
          <w:sz w:val="24"/>
          <w:szCs w:val="24"/>
        </w:rPr>
        <w:t>SMIT-ile</w:t>
      </w:r>
      <w:proofErr w:type="spellEnd"/>
      <w:r w:rsidRPr="00A31850" w:rsidR="006706F8">
        <w:rPr>
          <w:rFonts w:ascii="Times New Roman" w:hAnsi="Times New Roman"/>
          <w:sz w:val="24"/>
          <w:szCs w:val="24"/>
        </w:rPr>
        <w:t xml:space="preserve"> ühekordne mõju.</w:t>
      </w:r>
    </w:p>
    <w:p w:rsidRPr="00A31850" w:rsidR="006706F8" w:rsidP="00A31850" w:rsidRDefault="006706F8" w14:paraId="483AE9EC" w14:textId="77777777">
      <w:pPr>
        <w:pStyle w:val="NoSpacing"/>
        <w:jc w:val="both"/>
        <w:rPr>
          <w:rFonts w:ascii="Times New Roman" w:hAnsi="Times New Roman"/>
          <w:sz w:val="24"/>
          <w:szCs w:val="24"/>
        </w:rPr>
      </w:pPr>
    </w:p>
    <w:p w:rsidRPr="00A31850" w:rsidR="006706F8" w:rsidP="00A31850" w:rsidRDefault="006706F8" w14:paraId="172CD8E8" w14:textId="2878E6CF">
      <w:pPr>
        <w:pStyle w:val="NoSpacing"/>
        <w:jc w:val="both"/>
        <w:rPr>
          <w:rFonts w:ascii="Times New Roman" w:hAnsi="Times New Roman"/>
          <w:sz w:val="24"/>
          <w:szCs w:val="24"/>
        </w:rPr>
      </w:pPr>
      <w:r w:rsidRPr="00A31850">
        <w:rPr>
          <w:rFonts w:ascii="Times New Roman" w:hAnsi="Times New Roman"/>
          <w:sz w:val="24"/>
          <w:szCs w:val="24"/>
        </w:rPr>
        <w:t>Mõju ulatus on väike. E-teenuse loomiseks tuleb välja selgitada, mida on vaja muuta, ja seejärel teha vajalikud IT arendustööd, mille kulud kaetakse RRF-i vahenditest. Võib tekkida vajadus nõustada ametnikke, kuidas uus teenus töötab.</w:t>
      </w:r>
    </w:p>
    <w:p w:rsidRPr="00A31850" w:rsidR="006706F8" w:rsidP="00A31850" w:rsidRDefault="006706F8" w14:paraId="2E89EB6A" w14:textId="77777777">
      <w:pPr>
        <w:pStyle w:val="NoSpacing"/>
        <w:jc w:val="both"/>
        <w:rPr>
          <w:rFonts w:ascii="Times New Roman" w:hAnsi="Times New Roman"/>
          <w:sz w:val="24"/>
          <w:szCs w:val="24"/>
        </w:rPr>
      </w:pPr>
    </w:p>
    <w:p w:rsidRPr="00A31850" w:rsidR="006706F8" w:rsidP="00A31850" w:rsidRDefault="006706F8" w14:paraId="7C18FEA5" w14:textId="77777777">
      <w:pPr>
        <w:pStyle w:val="NoSpacing"/>
        <w:jc w:val="both"/>
        <w:rPr>
          <w:rFonts w:ascii="Times New Roman" w:hAnsi="Times New Roman"/>
          <w:sz w:val="24"/>
          <w:szCs w:val="24"/>
        </w:rPr>
      </w:pPr>
      <w:r w:rsidRPr="00A31850">
        <w:rPr>
          <w:rFonts w:ascii="Times New Roman" w:hAnsi="Times New Roman"/>
          <w:sz w:val="24"/>
          <w:szCs w:val="24"/>
        </w:rPr>
        <w:t>Ebasoovitava mõju kaasnemise risk on väike. Ebasoovitav mõju võib avalduda siis, kui IT arendustööde käigus häiritakse mõne olemasoleva e-teenuse tööd, kuid vea avastamisel saab SMIT selle kõrvaldada.</w:t>
      </w:r>
    </w:p>
    <w:p w:rsidRPr="00A31850" w:rsidR="006706F8" w:rsidP="00A31850" w:rsidRDefault="006706F8" w14:paraId="273A2E8D" w14:textId="77777777">
      <w:pPr>
        <w:pStyle w:val="NoSpacing"/>
        <w:jc w:val="both"/>
        <w:rPr>
          <w:rFonts w:ascii="Times New Roman" w:hAnsi="Times New Roman"/>
          <w:sz w:val="24"/>
          <w:szCs w:val="24"/>
        </w:rPr>
      </w:pPr>
    </w:p>
    <w:p w:rsidRPr="002F6B87" w:rsidR="006706F8" w:rsidP="00A31850" w:rsidRDefault="006706F8" w14:paraId="7E18A512" w14:textId="77777777">
      <w:pPr>
        <w:pStyle w:val="NoSpacing"/>
        <w:jc w:val="both"/>
        <w:rPr>
          <w:rFonts w:ascii="Times New Roman" w:hAnsi="Times New Roman"/>
          <w:sz w:val="24"/>
          <w:szCs w:val="24"/>
        </w:rPr>
      </w:pPr>
      <w:r w:rsidRPr="002F6B87">
        <w:rPr>
          <w:rFonts w:ascii="Times New Roman" w:hAnsi="Times New Roman"/>
          <w:sz w:val="24"/>
          <w:szCs w:val="24"/>
        </w:rPr>
        <w:t>Mõju sihtrühm: Siseministeerium.</w:t>
      </w:r>
    </w:p>
    <w:p w:rsidRPr="00A31850" w:rsidR="006706F8" w:rsidP="00A31850" w:rsidRDefault="006706F8" w14:paraId="1281992E" w14:textId="77777777">
      <w:pPr>
        <w:pStyle w:val="NoSpacing"/>
        <w:jc w:val="both"/>
        <w:rPr>
          <w:rFonts w:ascii="Times New Roman" w:hAnsi="Times New Roman"/>
          <w:sz w:val="24"/>
          <w:szCs w:val="24"/>
        </w:rPr>
      </w:pPr>
    </w:p>
    <w:p w:rsidRPr="00A31850" w:rsidR="006706F8" w:rsidP="00A31850" w:rsidRDefault="006706F8" w14:paraId="10DE3415" w14:textId="77777777">
      <w:pPr>
        <w:pStyle w:val="NoSpacing"/>
        <w:jc w:val="both"/>
        <w:rPr>
          <w:rFonts w:ascii="Times New Roman" w:hAnsi="Times New Roman"/>
          <w:sz w:val="24"/>
          <w:szCs w:val="24"/>
        </w:rPr>
      </w:pPr>
      <w:r w:rsidRPr="00A31850">
        <w:rPr>
          <w:rFonts w:ascii="Times New Roman" w:hAnsi="Times New Roman"/>
          <w:sz w:val="24"/>
          <w:szCs w:val="24"/>
        </w:rPr>
        <w:t>Sihtrühm on väike. Muudatus mõjutab paari Siseministeeriumi ametnikku, kes tegelevad nime menetlusega seotud teemadega.</w:t>
      </w:r>
    </w:p>
    <w:p w:rsidRPr="00A31850" w:rsidR="006706F8" w:rsidP="00A31850" w:rsidRDefault="006706F8" w14:paraId="3780D036" w14:textId="77777777">
      <w:pPr>
        <w:pStyle w:val="NoSpacing"/>
        <w:jc w:val="both"/>
        <w:rPr>
          <w:rFonts w:ascii="Times New Roman" w:hAnsi="Times New Roman"/>
          <w:sz w:val="24"/>
          <w:szCs w:val="24"/>
        </w:rPr>
      </w:pPr>
    </w:p>
    <w:p w:rsidRPr="00A31850" w:rsidR="006706F8" w:rsidP="00A31850" w:rsidRDefault="006E2C90" w14:paraId="63C08580" w14:textId="0472B583">
      <w:pPr>
        <w:pStyle w:val="NoSpacing"/>
        <w:jc w:val="both"/>
        <w:rPr>
          <w:rFonts w:ascii="Times New Roman" w:hAnsi="Times New Roman"/>
          <w:bCs/>
          <w:sz w:val="24"/>
          <w:szCs w:val="24"/>
        </w:rPr>
      </w:pPr>
      <w:r w:rsidRPr="002F6B87">
        <w:rPr>
          <w:rFonts w:ascii="Times New Roman" w:hAnsi="Times New Roman"/>
          <w:bCs/>
          <w:sz w:val="24"/>
          <w:szCs w:val="24"/>
        </w:rPr>
        <w:t>Mõju kirjeldus ja olulisus</w:t>
      </w:r>
      <w:r w:rsidRPr="002F6B87" w:rsidR="002F6B87">
        <w:rPr>
          <w:rFonts w:ascii="Times New Roman" w:hAnsi="Times New Roman"/>
          <w:bCs/>
          <w:sz w:val="24"/>
          <w:szCs w:val="24"/>
        </w:rPr>
        <w:t>.</w:t>
      </w:r>
      <w:r>
        <w:rPr>
          <w:rFonts w:ascii="Times New Roman" w:hAnsi="Times New Roman"/>
          <w:bCs/>
          <w:sz w:val="24"/>
          <w:szCs w:val="24"/>
        </w:rPr>
        <w:t xml:space="preserve"> </w:t>
      </w:r>
      <w:r w:rsidRPr="00A31850" w:rsidR="006706F8">
        <w:rPr>
          <w:rFonts w:ascii="Times New Roman" w:hAnsi="Times New Roman"/>
          <w:bCs/>
          <w:sz w:val="24"/>
          <w:szCs w:val="24"/>
        </w:rPr>
        <w:t xml:space="preserve">Mõju ulatus on </w:t>
      </w:r>
      <w:r w:rsidRPr="00D31E3C" w:rsidR="006706F8">
        <w:rPr>
          <w:rFonts w:ascii="Times New Roman" w:hAnsi="Times New Roman"/>
          <w:bCs/>
          <w:sz w:val="24"/>
          <w:szCs w:val="24"/>
        </w:rPr>
        <w:t>väike</w:t>
      </w:r>
      <w:r w:rsidRPr="00A31850" w:rsidR="006706F8">
        <w:rPr>
          <w:rFonts w:ascii="Times New Roman" w:hAnsi="Times New Roman"/>
          <w:bCs/>
          <w:sz w:val="24"/>
          <w:szCs w:val="24"/>
        </w:rPr>
        <w:t xml:space="preserve">. Muudatusega ei kaasne suuri muudatusi sihtrühma käitumises. Muudatusega võib </w:t>
      </w:r>
      <w:r w:rsidR="002F6B87">
        <w:rPr>
          <w:rFonts w:ascii="Times New Roman" w:hAnsi="Times New Roman"/>
          <w:bCs/>
          <w:sz w:val="24"/>
          <w:szCs w:val="24"/>
        </w:rPr>
        <w:t>eelnõu seadusena</w:t>
      </w:r>
      <w:r w:rsidRPr="00A31850" w:rsidR="006706F8">
        <w:rPr>
          <w:rFonts w:ascii="Times New Roman" w:hAnsi="Times New Roman"/>
          <w:bCs/>
          <w:sz w:val="24"/>
          <w:szCs w:val="24"/>
        </w:rPr>
        <w:t xml:space="preserve"> jõustumise järel lühiajaliselt kaasneda suurem vajadus selgitamise järele, näiteks millisel juhul tehakse nime muutmise menetluses automaatotsus ja -kanne, kuid see ei tohiks kaasa tuua pikaajalist töökoormuse suurenemist. Nime muutmise menetlust läbiviivate ametnike juhendmaterjale tuleb ühekordselt muuta ja vajaduse korral ka ametnikke koolitada.</w:t>
      </w:r>
    </w:p>
    <w:p w:rsidRPr="00A31850" w:rsidR="006706F8" w:rsidP="00A31850" w:rsidRDefault="006706F8" w14:paraId="6BCE7031" w14:textId="77777777">
      <w:pPr>
        <w:pStyle w:val="NoSpacing"/>
        <w:jc w:val="both"/>
        <w:rPr>
          <w:rFonts w:ascii="Times New Roman" w:hAnsi="Times New Roman"/>
          <w:sz w:val="24"/>
          <w:szCs w:val="24"/>
        </w:rPr>
      </w:pPr>
    </w:p>
    <w:p w:rsidRPr="00D31E3C" w:rsidR="006706F8" w:rsidP="00A31850" w:rsidRDefault="006706F8" w14:paraId="69B2E8D5" w14:textId="77777777">
      <w:pPr>
        <w:pStyle w:val="NoSpacing"/>
        <w:jc w:val="both"/>
        <w:rPr>
          <w:rFonts w:ascii="Times New Roman" w:hAnsi="Times New Roman"/>
          <w:sz w:val="24"/>
          <w:szCs w:val="24"/>
        </w:rPr>
      </w:pPr>
      <w:r w:rsidRPr="00A31850">
        <w:rPr>
          <w:rFonts w:ascii="Times New Roman" w:hAnsi="Times New Roman"/>
          <w:sz w:val="24"/>
          <w:szCs w:val="24"/>
        </w:rPr>
        <w:t xml:space="preserve">Mõju esinemise sagedus on pigem keskmine. Mõju võib avalduda igal tööpäeval, sest inimesed võivad esitada küsimusi igal tööpäeval ja Siseministeeriumi ametnikud peavad tegema selgitustööd ning nõustama ka MK </w:t>
      </w:r>
      <w:proofErr w:type="spellStart"/>
      <w:r w:rsidRPr="00A31850">
        <w:rPr>
          <w:rFonts w:ascii="Times New Roman" w:hAnsi="Times New Roman"/>
          <w:sz w:val="24"/>
          <w:szCs w:val="24"/>
        </w:rPr>
        <w:t>KOV-i</w:t>
      </w:r>
      <w:proofErr w:type="spellEnd"/>
      <w:r w:rsidRPr="00A31850">
        <w:rPr>
          <w:rFonts w:ascii="Times New Roman" w:hAnsi="Times New Roman"/>
          <w:sz w:val="24"/>
          <w:szCs w:val="24"/>
        </w:rPr>
        <w:t xml:space="preserve"> nime muutmise õigusega ametnikke.</w:t>
      </w:r>
    </w:p>
    <w:p w:rsidRPr="00D31E3C" w:rsidR="006706F8" w:rsidP="00A31850" w:rsidRDefault="006706F8" w14:paraId="0F9B15EA" w14:textId="77777777">
      <w:pPr>
        <w:pStyle w:val="NoSpacing"/>
        <w:jc w:val="both"/>
        <w:rPr>
          <w:rFonts w:ascii="Times New Roman" w:hAnsi="Times New Roman"/>
          <w:sz w:val="24"/>
          <w:szCs w:val="24"/>
        </w:rPr>
      </w:pPr>
    </w:p>
    <w:p w:rsidRPr="003321AA" w:rsidR="006706F8" w:rsidP="00A31850" w:rsidRDefault="006706F8" w14:paraId="4BA46003" w14:textId="77777777">
      <w:pPr>
        <w:pStyle w:val="NoSpacing"/>
        <w:jc w:val="both"/>
        <w:rPr>
          <w:rFonts w:ascii="Times New Roman" w:hAnsi="Times New Roman"/>
          <w:sz w:val="24"/>
          <w:szCs w:val="24"/>
        </w:rPr>
      </w:pPr>
      <w:r w:rsidRPr="00D31E3C">
        <w:rPr>
          <w:rFonts w:ascii="Times New Roman" w:hAnsi="Times New Roman"/>
          <w:sz w:val="24"/>
          <w:szCs w:val="24"/>
        </w:rPr>
        <w:t>Ebasoovitava mõju kaasnemise risk puudub. Muudatus on Siseministeeriumi jaoks positiivne. Muudatus lihtsustab Siseministeeriumi ametnike tööd, sest eeldatavasti väheneb selgitustöö osakaal. Seaduse jõustumise järel võib aga selgitusvajadus olla lühikest aega suurem kui tavaliselt.</w:t>
      </w:r>
    </w:p>
    <w:p w:rsidRPr="003321AA" w:rsidR="006706F8" w:rsidP="00A31850" w:rsidRDefault="006706F8" w14:paraId="7C044128" w14:textId="77777777">
      <w:pPr>
        <w:pStyle w:val="NoSpacing"/>
        <w:jc w:val="both"/>
        <w:rPr>
          <w:rFonts w:ascii="Times New Roman" w:hAnsi="Times New Roman"/>
          <w:sz w:val="24"/>
          <w:szCs w:val="24"/>
        </w:rPr>
      </w:pPr>
    </w:p>
    <w:p w:rsidRPr="002F6B87" w:rsidR="006706F8" w:rsidP="006706F8" w:rsidRDefault="005B4050" w14:paraId="4A449537" w14:textId="742F2EBB">
      <w:pPr>
        <w:pStyle w:val="NoSpacing"/>
        <w:jc w:val="both"/>
        <w:rPr>
          <w:rFonts w:ascii="Times New Roman" w:hAnsi="Times New Roman"/>
          <w:sz w:val="24"/>
          <w:szCs w:val="24"/>
        </w:rPr>
      </w:pPr>
      <w:r w:rsidRPr="002F6B87">
        <w:rPr>
          <w:rFonts w:ascii="Times New Roman" w:hAnsi="Times New Roman"/>
          <w:sz w:val="24"/>
          <w:szCs w:val="24"/>
        </w:rPr>
        <w:t>Valdkond:</w:t>
      </w:r>
      <w:r w:rsidRPr="002F6B87" w:rsidR="006706F8">
        <w:rPr>
          <w:rFonts w:ascii="Times New Roman" w:hAnsi="Times New Roman"/>
          <w:sz w:val="24"/>
          <w:szCs w:val="24"/>
        </w:rPr>
        <w:t xml:space="preserve"> Sotsiaalne mõju</w:t>
      </w:r>
    </w:p>
    <w:p w:rsidRPr="00D31E3C" w:rsidR="006706F8" w:rsidP="00D31E3C" w:rsidRDefault="006706F8" w14:paraId="441D3838" w14:textId="77777777">
      <w:pPr>
        <w:pStyle w:val="NoSpacing"/>
        <w:jc w:val="both"/>
        <w:rPr>
          <w:rFonts w:ascii="Times New Roman" w:hAnsi="Times New Roman"/>
          <w:sz w:val="24"/>
          <w:szCs w:val="24"/>
        </w:rPr>
      </w:pPr>
    </w:p>
    <w:p w:rsidRPr="00D31E3C" w:rsidR="006706F8" w:rsidP="00D31E3C" w:rsidRDefault="006706F8" w14:paraId="3002A2FF" w14:textId="77777777">
      <w:pPr>
        <w:pStyle w:val="NoSpacing"/>
        <w:jc w:val="both"/>
        <w:rPr>
          <w:rFonts w:ascii="Times New Roman" w:hAnsi="Times New Roman"/>
          <w:sz w:val="24"/>
          <w:szCs w:val="24"/>
        </w:rPr>
      </w:pPr>
      <w:r w:rsidRPr="002F6B87">
        <w:rPr>
          <w:rFonts w:ascii="Times New Roman" w:hAnsi="Times New Roman"/>
          <w:sz w:val="24"/>
          <w:szCs w:val="24"/>
        </w:rPr>
        <w:t>Mõju sihtrühm</w:t>
      </w:r>
      <w:r w:rsidRPr="00D31E3C">
        <w:rPr>
          <w:rFonts w:ascii="Times New Roman" w:hAnsi="Times New Roman"/>
          <w:sz w:val="24"/>
          <w:szCs w:val="24"/>
        </w:rPr>
        <w:t>: isikud, kes soovivad oma nime muuta.</w:t>
      </w:r>
    </w:p>
    <w:p w:rsidRPr="00D31E3C" w:rsidR="006706F8" w:rsidP="00D31E3C" w:rsidRDefault="006706F8" w14:paraId="7033E4A1" w14:textId="77777777">
      <w:pPr>
        <w:pStyle w:val="NoSpacing"/>
        <w:jc w:val="both"/>
        <w:rPr>
          <w:rFonts w:ascii="Times New Roman" w:hAnsi="Times New Roman"/>
          <w:sz w:val="24"/>
          <w:szCs w:val="24"/>
        </w:rPr>
      </w:pPr>
    </w:p>
    <w:p w:rsidRPr="003321AA" w:rsidR="006706F8" w:rsidP="006706F8" w:rsidRDefault="0059231F" w14:paraId="0FADB02C" w14:textId="0049DBF3">
      <w:pPr>
        <w:pStyle w:val="NoSpacing"/>
        <w:jc w:val="both"/>
        <w:rPr>
          <w:rFonts w:ascii="Times New Roman" w:hAnsi="Times New Roman"/>
          <w:sz w:val="24"/>
          <w:szCs w:val="24"/>
        </w:rPr>
      </w:pPr>
      <w:r w:rsidRPr="00F02147">
        <w:rPr>
          <w:rFonts w:ascii="Times New Roman" w:hAnsi="Times New Roman"/>
          <w:sz w:val="24"/>
          <w:szCs w:val="24"/>
        </w:rPr>
        <w:t xml:space="preserve">Mõju sihtrühm on teoreetiliselt suur, sest uut nime võivad taotleda kõik Eesti kodanikud ja Eesti määratlemata kodakondsusega isikud, seetõttu on seadusest mõjutatud inimesi palju. </w:t>
      </w:r>
    </w:p>
    <w:p w:rsidRPr="003321AA" w:rsidR="006706F8" w:rsidP="006706F8" w:rsidRDefault="006706F8" w14:paraId="154C33AC" w14:textId="77777777">
      <w:pPr>
        <w:pStyle w:val="NoSpacing"/>
        <w:jc w:val="both"/>
        <w:rPr>
          <w:rFonts w:ascii="Times New Roman" w:hAnsi="Times New Roman"/>
          <w:sz w:val="24"/>
          <w:szCs w:val="24"/>
        </w:rPr>
      </w:pPr>
    </w:p>
    <w:p w:rsidRPr="00D31E3C" w:rsidR="006706F8" w:rsidP="00D31E3C" w:rsidRDefault="00BF592F" w14:paraId="2766FCFE" w14:textId="1604F028">
      <w:pPr>
        <w:pStyle w:val="NoSpacing"/>
        <w:jc w:val="both"/>
        <w:rPr>
          <w:rFonts w:ascii="Times New Roman" w:hAnsi="Times New Roman"/>
          <w:sz w:val="24"/>
          <w:szCs w:val="24"/>
        </w:rPr>
      </w:pPr>
      <w:r w:rsidRPr="002F6B87">
        <w:rPr>
          <w:rFonts w:ascii="Times New Roman" w:hAnsi="Times New Roman"/>
          <w:bCs/>
          <w:sz w:val="24"/>
          <w:szCs w:val="24"/>
        </w:rPr>
        <w:t>Mõju kirjeldus ja olulisus</w:t>
      </w:r>
      <w:r w:rsidR="002F6B87">
        <w:rPr>
          <w:rFonts w:ascii="Times New Roman" w:hAnsi="Times New Roman"/>
          <w:bCs/>
          <w:sz w:val="24"/>
          <w:szCs w:val="24"/>
        </w:rPr>
        <w:t>.</w:t>
      </w:r>
      <w:r>
        <w:rPr>
          <w:rFonts w:ascii="Times New Roman" w:hAnsi="Times New Roman"/>
          <w:bCs/>
          <w:sz w:val="24"/>
          <w:szCs w:val="24"/>
        </w:rPr>
        <w:t xml:space="preserve"> </w:t>
      </w:r>
      <w:r w:rsidRPr="003321AA" w:rsidR="006706F8">
        <w:rPr>
          <w:rFonts w:ascii="Times New Roman" w:hAnsi="Times New Roman"/>
          <w:bCs/>
          <w:sz w:val="24"/>
          <w:szCs w:val="24"/>
        </w:rPr>
        <w:t>Mõju ulatus on pigem väike. Sihtrühma käitumises võivad kaasneda muutused, kuid eeldatavasti ei too need kaasa kohanemisraskusi.</w:t>
      </w:r>
      <w:r w:rsidRPr="003321AA" w:rsidR="006706F8">
        <w:rPr>
          <w:rFonts w:ascii="Times New Roman" w:hAnsi="Times New Roman"/>
          <w:sz w:val="24"/>
          <w:szCs w:val="24"/>
        </w:rPr>
        <w:t xml:space="preserve"> Praegu on võimalik isikul esitada nime muutmise avaldus neljas </w:t>
      </w:r>
      <w:r w:rsidR="002F6B87">
        <w:rPr>
          <w:rFonts w:ascii="Times New Roman" w:hAnsi="Times New Roman"/>
          <w:sz w:val="24"/>
          <w:szCs w:val="24"/>
        </w:rPr>
        <w:t xml:space="preserve">MK </w:t>
      </w:r>
      <w:proofErr w:type="spellStart"/>
      <w:r w:rsidR="002F6B87">
        <w:rPr>
          <w:rFonts w:ascii="Times New Roman" w:hAnsi="Times New Roman"/>
          <w:sz w:val="24"/>
          <w:szCs w:val="24"/>
        </w:rPr>
        <w:t>KOV-is</w:t>
      </w:r>
      <w:proofErr w:type="spellEnd"/>
      <w:r w:rsidRPr="003321AA" w:rsidR="002F6B87">
        <w:rPr>
          <w:rFonts w:ascii="Times New Roman" w:hAnsi="Times New Roman"/>
          <w:sz w:val="24"/>
          <w:szCs w:val="24"/>
        </w:rPr>
        <w:t xml:space="preserve"> </w:t>
      </w:r>
      <w:r w:rsidRPr="003321AA" w:rsidR="006706F8">
        <w:rPr>
          <w:rFonts w:ascii="Times New Roman" w:hAnsi="Times New Roman"/>
          <w:sz w:val="24"/>
          <w:szCs w:val="24"/>
        </w:rPr>
        <w:t xml:space="preserve">kohapeal või digitaalselt allkirjastatuna. Eelnõuga asendatakse viimane võimalus avalduse esitamisega turvalises veebikeskkonnas. Kui isik on esitanud avalduse turvalises veebikeskkonnas, tehakse teatud juhtudel nime muutmise menetluses automaatotsus ja </w:t>
      </w:r>
      <w:r w:rsidR="003A5204">
        <w:rPr>
          <w:rFonts w:ascii="Times New Roman" w:hAnsi="Times New Roman"/>
          <w:sz w:val="24"/>
          <w:szCs w:val="24"/>
        </w:rPr>
        <w:t>-</w:t>
      </w:r>
      <w:r w:rsidRPr="003321AA" w:rsidR="006706F8">
        <w:rPr>
          <w:rFonts w:ascii="Times New Roman" w:hAnsi="Times New Roman"/>
          <w:sz w:val="24"/>
          <w:szCs w:val="24"/>
        </w:rPr>
        <w:t>kanne. See tähendab, et isik saab otsusest teada kiiremini, sest nime muutmise eeldusi kontrollitakse automaatselt ilma ametniku sekkumiseta.</w:t>
      </w:r>
    </w:p>
    <w:p w:rsidRPr="00D31E3C" w:rsidR="006706F8" w:rsidP="00D31E3C" w:rsidRDefault="006706F8" w14:paraId="350455E5" w14:textId="77777777">
      <w:pPr>
        <w:pStyle w:val="NoSpacing"/>
        <w:jc w:val="both"/>
        <w:rPr>
          <w:rFonts w:ascii="Times New Roman" w:hAnsi="Times New Roman"/>
          <w:sz w:val="24"/>
          <w:szCs w:val="24"/>
        </w:rPr>
      </w:pPr>
    </w:p>
    <w:p w:rsidRPr="003321AA" w:rsidR="006706F8" w:rsidP="00D31E3C" w:rsidRDefault="006706F8" w14:paraId="025FFFD2" w14:textId="77777777">
      <w:pPr>
        <w:pStyle w:val="NoSpacing"/>
        <w:jc w:val="both"/>
        <w:rPr>
          <w:rFonts w:ascii="Times New Roman" w:hAnsi="Times New Roman"/>
          <w:sz w:val="24"/>
          <w:szCs w:val="24"/>
        </w:rPr>
      </w:pPr>
      <w:r w:rsidRPr="003321AA">
        <w:rPr>
          <w:rFonts w:ascii="Times New Roman" w:hAnsi="Times New Roman"/>
          <w:sz w:val="24"/>
          <w:szCs w:val="24"/>
        </w:rPr>
        <w:t>Mõju esinemise sagedus on väike, sest üldjuhul ei muuda isik oma nime üldse või ei tee seda rohkem kui üks kord elus.</w:t>
      </w:r>
    </w:p>
    <w:p w:rsidRPr="003321AA" w:rsidR="006706F8" w:rsidP="00D31E3C" w:rsidRDefault="006706F8" w14:paraId="37E5D5A9" w14:textId="77777777">
      <w:pPr>
        <w:pStyle w:val="NoSpacing"/>
        <w:jc w:val="both"/>
        <w:rPr>
          <w:rFonts w:ascii="Times New Roman" w:hAnsi="Times New Roman"/>
          <w:sz w:val="24"/>
          <w:szCs w:val="24"/>
        </w:rPr>
      </w:pPr>
    </w:p>
    <w:p w:rsidRPr="003321AA" w:rsidR="006706F8" w:rsidP="00D31E3C" w:rsidRDefault="006706F8" w14:paraId="07427AFC" w14:textId="567DFD94">
      <w:pPr>
        <w:pStyle w:val="NoSpacing"/>
        <w:jc w:val="both"/>
        <w:rPr>
          <w:rFonts w:ascii="Times New Roman" w:hAnsi="Times New Roman"/>
          <w:bCs/>
          <w:sz w:val="24"/>
          <w:szCs w:val="24"/>
        </w:rPr>
      </w:pPr>
      <w:r w:rsidRPr="003321AA">
        <w:rPr>
          <w:rFonts w:ascii="Times New Roman" w:hAnsi="Times New Roman"/>
          <w:bCs/>
          <w:sz w:val="24"/>
          <w:szCs w:val="24"/>
        </w:rPr>
        <w:t xml:space="preserve">Ebasoovitava mõju kaasnemise risk </w:t>
      </w:r>
      <w:r w:rsidRPr="003321AA">
        <w:rPr>
          <w:rFonts w:ascii="Times New Roman" w:hAnsi="Times New Roman"/>
          <w:sz w:val="24"/>
          <w:szCs w:val="24"/>
        </w:rPr>
        <w:t>on</w:t>
      </w:r>
      <w:r w:rsidRPr="003321AA">
        <w:rPr>
          <w:rFonts w:ascii="Times New Roman" w:hAnsi="Times New Roman"/>
          <w:b/>
          <w:sz w:val="24"/>
          <w:szCs w:val="24"/>
        </w:rPr>
        <w:t xml:space="preserve"> </w:t>
      </w:r>
      <w:r w:rsidRPr="003321AA">
        <w:rPr>
          <w:rFonts w:ascii="Times New Roman" w:hAnsi="Times New Roman"/>
          <w:bCs/>
          <w:sz w:val="24"/>
          <w:szCs w:val="24"/>
        </w:rPr>
        <w:t xml:space="preserve">pigem väike või puudub. Muudatus on sihtrühma jaoks pigem positiivne, sest loodav </w:t>
      </w:r>
      <w:r w:rsidR="002F6B87">
        <w:rPr>
          <w:rFonts w:ascii="Times New Roman" w:hAnsi="Times New Roman"/>
          <w:bCs/>
          <w:sz w:val="24"/>
          <w:szCs w:val="24"/>
        </w:rPr>
        <w:t>võimalus esitada avaldus turvalises veebikeskkonnas</w:t>
      </w:r>
      <w:r w:rsidRPr="003321AA">
        <w:rPr>
          <w:rFonts w:ascii="Times New Roman" w:hAnsi="Times New Roman"/>
          <w:bCs/>
          <w:sz w:val="24"/>
          <w:szCs w:val="24"/>
        </w:rPr>
        <w:t xml:space="preserve"> muudab nime muutmise menetluse lihtsamaks ja kiiremaks. Väheneb ka inimese halduskoormus. Lihtsam ja kiirem menetlus võib aga kaasa tuua riski, et senisest enam isikuid soovib edaspidi oma nime muuta. Eeldatavasti ei ole see muudatus nii suur, et tooks kaasa ametnike märkimisväärse töökoormuse kasvu, kuid võib tekitada mõningast segadust ühiskondlikes suhetes, kuna identiteedi muutmise protsess lihtsustub ja seda võidakse hakata rohkem ära kasutama, näiteks mainekahju vältimiseks jms.</w:t>
      </w:r>
      <w:r w:rsidR="002F6B87">
        <w:rPr>
          <w:rFonts w:ascii="Times New Roman" w:hAnsi="Times New Roman"/>
          <w:bCs/>
          <w:sz w:val="24"/>
          <w:szCs w:val="24"/>
        </w:rPr>
        <w:t xml:space="preserve"> Samas sätestatakse eelnõuga nime muutmise keeld teatud rasketes kuritegudes süüdi mõistetud ja kehtiva karistusega isikutele, seega nemad ei saaks seda võimalust ära kasutada.</w:t>
      </w:r>
    </w:p>
    <w:p w:rsidRPr="003321AA" w:rsidR="006706F8" w:rsidP="00D31E3C" w:rsidRDefault="006706F8" w14:paraId="1C74BDB6" w14:textId="77777777">
      <w:pPr>
        <w:pStyle w:val="NoSpacing"/>
        <w:jc w:val="both"/>
        <w:rPr>
          <w:rFonts w:ascii="Times New Roman" w:hAnsi="Times New Roman"/>
          <w:bCs/>
          <w:sz w:val="24"/>
          <w:szCs w:val="24"/>
        </w:rPr>
      </w:pPr>
    </w:p>
    <w:p w:rsidRPr="00D31E3C" w:rsidR="006706F8" w:rsidP="00D31E3C" w:rsidRDefault="006706F8" w14:paraId="459EB061" w14:textId="77777777">
      <w:pPr>
        <w:pStyle w:val="NoSpacing"/>
        <w:jc w:val="both"/>
        <w:rPr>
          <w:rFonts w:ascii="Times New Roman" w:hAnsi="Times New Roman"/>
          <w:bCs/>
          <w:sz w:val="24"/>
          <w:szCs w:val="24"/>
        </w:rPr>
      </w:pPr>
      <w:r w:rsidRPr="00D31E3C">
        <w:rPr>
          <w:rFonts w:ascii="Times New Roman" w:hAnsi="Times New Roman"/>
          <w:bCs/>
          <w:sz w:val="24"/>
          <w:szCs w:val="24"/>
        </w:rPr>
        <w:t>Samuti võib juhtuda, et otsus nime muutmise kohta tehakse liialt kiirustades ja isik soovib selle hiljem tagasi võtta.</w:t>
      </w:r>
    </w:p>
    <w:p w:rsidRPr="00D31E3C" w:rsidR="006706F8" w:rsidP="00D31E3C" w:rsidRDefault="006706F8" w14:paraId="73E15B17" w14:textId="77777777">
      <w:pPr>
        <w:pStyle w:val="NoSpacing"/>
        <w:jc w:val="both"/>
        <w:rPr>
          <w:rFonts w:ascii="Times New Roman" w:hAnsi="Times New Roman"/>
          <w:bCs/>
          <w:sz w:val="24"/>
          <w:szCs w:val="24"/>
        </w:rPr>
      </w:pPr>
    </w:p>
    <w:p w:rsidRPr="00D31E3C" w:rsidR="006706F8" w:rsidP="00D31E3C" w:rsidRDefault="006706F8" w14:paraId="27708A1A" w14:textId="3A7608CF">
      <w:pPr>
        <w:pStyle w:val="NoSpacing"/>
        <w:jc w:val="both"/>
        <w:rPr>
          <w:rFonts w:ascii="Times New Roman" w:hAnsi="Times New Roman"/>
          <w:sz w:val="24"/>
          <w:szCs w:val="24"/>
        </w:rPr>
      </w:pPr>
      <w:r w:rsidRPr="00D31E3C">
        <w:rPr>
          <w:rFonts w:ascii="Times New Roman" w:hAnsi="Times New Roman"/>
          <w:bCs/>
          <w:sz w:val="24"/>
          <w:szCs w:val="24"/>
        </w:rPr>
        <w:t xml:space="preserve">Kui kõik nime muutmise eeldused on täidetud ja kontrollitud, siis tehakse inimese esitatud avalduse alusel nime muutmise otsus ja kanne </w:t>
      </w:r>
      <w:proofErr w:type="spellStart"/>
      <w:r w:rsidRPr="00D31E3C">
        <w:rPr>
          <w:rFonts w:ascii="Times New Roman" w:hAnsi="Times New Roman"/>
          <w:bCs/>
          <w:sz w:val="24"/>
          <w:szCs w:val="24"/>
        </w:rPr>
        <w:t>RR-i</w:t>
      </w:r>
      <w:proofErr w:type="spellEnd"/>
      <w:r w:rsidRPr="00D31E3C">
        <w:rPr>
          <w:rFonts w:ascii="Times New Roman" w:hAnsi="Times New Roman"/>
          <w:bCs/>
          <w:sz w:val="24"/>
          <w:szCs w:val="24"/>
        </w:rPr>
        <w:t xml:space="preserve"> automaatselt. Kui turvalises veebikeskkonnas esitatud nime muutmise avalduse puhul ei ole võimalik teha automaatotsust ja -kannet, edastatakse avaldus ametnikule menetlemiseks ning jätkub tavapärane nime muutmise menetlus. Seega, kui nime muutmise avalduse kohta on vaja teha keelduv otsus, siis teeb selle ametnik ja isik saab selle otsuse ka soovi korral vaidlustada. Keelduvat otsust nime muutmise menetluses automaatselt ei tehta. Nime muutmise avalduse rahuldamata jätmise otsuse teeb vaid ametnik. Seega automaatselt saab teha nime muutmise otsuse vaid juhul, kui isiku esitatud avaldus rahuldatakse, st isik saab avalduses soovitud nime.</w:t>
      </w:r>
    </w:p>
    <w:p w:rsidRPr="00D31E3C" w:rsidR="006706F8" w:rsidP="00D31E3C" w:rsidRDefault="006706F8" w14:paraId="236ECDF4" w14:textId="77777777">
      <w:pPr>
        <w:pStyle w:val="NoSpacing"/>
        <w:jc w:val="both"/>
        <w:rPr>
          <w:rFonts w:ascii="Times New Roman" w:hAnsi="Times New Roman"/>
          <w:sz w:val="24"/>
          <w:szCs w:val="24"/>
        </w:rPr>
      </w:pPr>
    </w:p>
    <w:p w:rsidRPr="00D31E3C" w:rsidR="006706F8" w:rsidP="00D31E3C" w:rsidRDefault="006706F8" w14:paraId="6CDFE08E" w14:textId="77777777">
      <w:pPr>
        <w:pStyle w:val="NoSpacing"/>
        <w:jc w:val="both"/>
        <w:rPr>
          <w:rFonts w:ascii="Times New Roman" w:hAnsi="Times New Roman"/>
          <w:sz w:val="24"/>
          <w:szCs w:val="24"/>
        </w:rPr>
      </w:pPr>
      <w:r w:rsidRPr="00D31E3C">
        <w:rPr>
          <w:rFonts w:ascii="Times New Roman" w:hAnsi="Times New Roman"/>
          <w:sz w:val="24"/>
          <w:szCs w:val="24"/>
        </w:rPr>
        <w:t>Automaatotsuse vaidlustamine toimub tavamenetluse raames, ka automaatotsustele lisatakse vaidlustamisviide.</w:t>
      </w:r>
    </w:p>
    <w:p w:rsidRPr="00D31E3C" w:rsidR="006706F8" w:rsidP="00D31E3C" w:rsidRDefault="006706F8" w14:paraId="63B69C66" w14:textId="77777777">
      <w:pPr>
        <w:pStyle w:val="NoSpacing"/>
        <w:jc w:val="both"/>
        <w:rPr>
          <w:rFonts w:ascii="Times New Roman" w:hAnsi="Times New Roman"/>
          <w:sz w:val="24"/>
          <w:szCs w:val="24"/>
        </w:rPr>
      </w:pPr>
    </w:p>
    <w:p w:rsidR="006706F8" w:rsidP="008B09EF" w:rsidRDefault="0059231F" w14:paraId="5254EB58" w14:textId="5B7E381F">
      <w:pPr>
        <w:pStyle w:val="NoSpacing"/>
        <w:jc w:val="both"/>
        <w:rPr>
          <w:rFonts w:ascii="Times New Roman" w:hAnsi="Times New Roman"/>
          <w:sz w:val="24"/>
          <w:szCs w:val="24"/>
        </w:rPr>
      </w:pPr>
      <w:r>
        <w:rPr>
          <w:rFonts w:ascii="Times New Roman" w:hAnsi="Times New Roman"/>
          <w:sz w:val="24"/>
          <w:szCs w:val="24"/>
        </w:rPr>
        <w:t>M</w:t>
      </w:r>
      <w:r w:rsidRPr="00D31E3C" w:rsidR="006706F8">
        <w:rPr>
          <w:rFonts w:ascii="Times New Roman" w:hAnsi="Times New Roman"/>
          <w:sz w:val="24"/>
          <w:szCs w:val="24"/>
        </w:rPr>
        <w:t>uudatusel ei ole olulist mõju. Muudatus on sihtrühmade jaoks positiivse mõjuga, sest väheneb inimese halduskoormus ja ametniku töökoormus. Samuti muutub nime muutmise menetlus teatud juhtudel kiiremaks ja mugavamaks.</w:t>
      </w:r>
    </w:p>
    <w:p w:rsidR="004041CE" w:rsidP="008B09EF" w:rsidRDefault="004041CE" w14:paraId="7320DC67" w14:textId="77777777">
      <w:pPr>
        <w:pStyle w:val="NoSpacing"/>
        <w:jc w:val="both"/>
        <w:rPr>
          <w:rFonts w:ascii="Times New Roman" w:hAnsi="Times New Roman"/>
          <w:sz w:val="24"/>
          <w:szCs w:val="24"/>
        </w:rPr>
      </w:pPr>
    </w:p>
    <w:p w:rsidRPr="00914B9F" w:rsidR="004041CE" w:rsidP="008B09EF" w:rsidRDefault="00914B9F" w14:paraId="151A99B1" w14:textId="143BD681">
      <w:pPr>
        <w:pStyle w:val="NoSpacing"/>
        <w:jc w:val="both"/>
        <w:rPr>
          <w:rFonts w:ascii="Times New Roman" w:hAnsi="Times New Roman"/>
          <w:sz w:val="24"/>
          <w:szCs w:val="24"/>
        </w:rPr>
      </w:pPr>
      <w:r w:rsidRPr="00914B9F">
        <w:rPr>
          <w:rFonts w:ascii="Times New Roman" w:hAnsi="Times New Roman"/>
          <w:sz w:val="24"/>
          <w:szCs w:val="24"/>
        </w:rPr>
        <w:t>6.</w:t>
      </w:r>
      <w:r w:rsidRPr="00914B9F" w:rsidR="004041CE">
        <w:rPr>
          <w:rFonts w:ascii="Times New Roman" w:hAnsi="Times New Roman"/>
          <w:sz w:val="24"/>
          <w:szCs w:val="24"/>
        </w:rPr>
        <w:t>1</w:t>
      </w:r>
      <w:r w:rsidR="00457FC8">
        <w:rPr>
          <w:rFonts w:ascii="Times New Roman" w:hAnsi="Times New Roman"/>
          <w:sz w:val="24"/>
          <w:szCs w:val="24"/>
        </w:rPr>
        <w:t>2</w:t>
      </w:r>
      <w:r w:rsidRPr="00914B9F" w:rsidR="004041CE">
        <w:rPr>
          <w:rFonts w:ascii="Times New Roman" w:hAnsi="Times New Roman"/>
          <w:sz w:val="24"/>
          <w:szCs w:val="24"/>
        </w:rPr>
        <w:t>. Abielu lahutamisel</w:t>
      </w:r>
      <w:r w:rsidRPr="00914B9F" w:rsidR="005D231B">
        <w:rPr>
          <w:rFonts w:ascii="Times New Roman" w:hAnsi="Times New Roman"/>
          <w:sz w:val="24"/>
          <w:szCs w:val="24"/>
        </w:rPr>
        <w:t xml:space="preserve"> ja kooselulepingu lõpetamisel</w:t>
      </w:r>
      <w:r w:rsidRPr="00914B9F" w:rsidR="004041CE">
        <w:rPr>
          <w:rFonts w:ascii="Times New Roman" w:hAnsi="Times New Roman"/>
          <w:sz w:val="24"/>
          <w:szCs w:val="24"/>
        </w:rPr>
        <w:t xml:space="preserve"> </w:t>
      </w:r>
      <w:r w:rsidRPr="00914B9F" w:rsidR="00840C8F">
        <w:rPr>
          <w:rFonts w:ascii="Times New Roman" w:hAnsi="Times New Roman"/>
          <w:sz w:val="24"/>
          <w:szCs w:val="24"/>
        </w:rPr>
        <w:t xml:space="preserve">võimalus vahetada </w:t>
      </w:r>
      <w:r w:rsidRPr="00914B9F" w:rsidR="005D231B">
        <w:rPr>
          <w:rFonts w:ascii="Times New Roman" w:hAnsi="Times New Roman"/>
          <w:sz w:val="24"/>
          <w:szCs w:val="24"/>
        </w:rPr>
        <w:t xml:space="preserve">abielu sõlmimisel või kooselu registreerimisel võetud </w:t>
      </w:r>
      <w:r w:rsidRPr="00914B9F" w:rsidR="00840C8F">
        <w:rPr>
          <w:rFonts w:ascii="Times New Roman" w:hAnsi="Times New Roman"/>
          <w:sz w:val="24"/>
          <w:szCs w:val="24"/>
        </w:rPr>
        <w:t>perekonnanime varem kantud perekonnanimega</w:t>
      </w:r>
    </w:p>
    <w:p w:rsidR="007D0BEE" w:rsidP="008B09EF" w:rsidRDefault="007D0BEE" w14:paraId="4E546CE1" w14:textId="77777777">
      <w:pPr>
        <w:pStyle w:val="NoSpacing"/>
        <w:jc w:val="both"/>
        <w:rPr>
          <w:rFonts w:ascii="Times New Roman" w:hAnsi="Times New Roman"/>
          <w:sz w:val="24"/>
          <w:szCs w:val="24"/>
          <w:u w:val="single"/>
        </w:rPr>
      </w:pPr>
    </w:p>
    <w:p w:rsidRPr="00D31E3C" w:rsidR="007D0BEE" w:rsidP="008B09EF" w:rsidRDefault="007D0BEE" w14:paraId="2EB8A772" w14:textId="56A0D327">
      <w:pPr>
        <w:pStyle w:val="NoSpacing"/>
        <w:jc w:val="both"/>
        <w:rPr>
          <w:rFonts w:ascii="Times New Roman" w:hAnsi="Times New Roman"/>
          <w:sz w:val="24"/>
          <w:szCs w:val="24"/>
        </w:rPr>
      </w:pPr>
      <w:r w:rsidRPr="00914B9F">
        <w:rPr>
          <w:rFonts w:ascii="Times New Roman" w:hAnsi="Times New Roman"/>
          <w:sz w:val="24"/>
          <w:szCs w:val="24"/>
        </w:rPr>
        <w:t>Valdkond</w:t>
      </w:r>
      <w:r>
        <w:rPr>
          <w:rFonts w:ascii="Times New Roman" w:hAnsi="Times New Roman"/>
          <w:sz w:val="24"/>
          <w:szCs w:val="24"/>
        </w:rPr>
        <w:t xml:space="preserve">: </w:t>
      </w:r>
      <w:r w:rsidRPr="00F02147" w:rsidR="007D7076">
        <w:rPr>
          <w:rFonts w:ascii="Times New Roman" w:hAnsi="Times New Roman"/>
          <w:sz w:val="24"/>
          <w:szCs w:val="24"/>
        </w:rPr>
        <w:t xml:space="preserve">mõju riigiasutuste ja </w:t>
      </w:r>
      <w:r w:rsidR="00194D08">
        <w:rPr>
          <w:rFonts w:ascii="Times New Roman" w:hAnsi="Times New Roman"/>
          <w:sz w:val="24"/>
          <w:szCs w:val="24"/>
        </w:rPr>
        <w:t>KOV</w:t>
      </w:r>
      <w:r w:rsidRPr="00F02147" w:rsidR="007D7076">
        <w:rPr>
          <w:rFonts w:ascii="Times New Roman" w:hAnsi="Times New Roman"/>
          <w:sz w:val="24"/>
          <w:szCs w:val="24"/>
        </w:rPr>
        <w:t xml:space="preserve"> üksuste asutuste korraldusele</w:t>
      </w:r>
    </w:p>
    <w:p w:rsidR="004041CE" w:rsidP="008B09EF" w:rsidRDefault="004041CE" w14:paraId="0220520C" w14:textId="77777777">
      <w:pPr>
        <w:pStyle w:val="NoSpacing"/>
        <w:jc w:val="both"/>
        <w:rPr>
          <w:rFonts w:ascii="Times New Roman" w:hAnsi="Times New Roman"/>
          <w:sz w:val="24"/>
          <w:szCs w:val="24"/>
          <w:u w:val="single"/>
        </w:rPr>
      </w:pPr>
    </w:p>
    <w:p w:rsidRPr="00D31E3C" w:rsidR="004041CE" w:rsidP="008B09EF" w:rsidRDefault="004041CE" w14:paraId="6CE39A4A" w14:textId="47E7D753">
      <w:pPr>
        <w:pStyle w:val="NoSpacing"/>
        <w:jc w:val="both"/>
        <w:rPr>
          <w:rFonts w:ascii="Times New Roman" w:hAnsi="Times New Roman"/>
          <w:sz w:val="24"/>
          <w:szCs w:val="24"/>
        </w:rPr>
      </w:pPr>
      <w:r w:rsidRPr="00914B9F">
        <w:rPr>
          <w:rFonts w:ascii="Times New Roman" w:hAnsi="Times New Roman"/>
          <w:sz w:val="24"/>
          <w:szCs w:val="24"/>
        </w:rPr>
        <w:t>Mõju sihtrühm:</w:t>
      </w:r>
      <w:r w:rsidRPr="00914B9F" w:rsidR="00177FAF">
        <w:rPr>
          <w:rFonts w:ascii="Times New Roman" w:hAnsi="Times New Roman"/>
          <w:sz w:val="24"/>
          <w:szCs w:val="24"/>
        </w:rPr>
        <w:t xml:space="preserve"> perekonnaseisuasutused</w:t>
      </w:r>
      <w:r w:rsidR="00177FAF">
        <w:rPr>
          <w:rFonts w:ascii="Times New Roman" w:hAnsi="Times New Roman"/>
          <w:sz w:val="24"/>
          <w:szCs w:val="24"/>
        </w:rPr>
        <w:t>, notarid ja kohtud</w:t>
      </w:r>
    </w:p>
    <w:p w:rsidR="004041CE" w:rsidP="008B09EF" w:rsidRDefault="004041CE" w14:paraId="2AEF34A7" w14:textId="77777777">
      <w:pPr>
        <w:pStyle w:val="NoSpacing"/>
        <w:jc w:val="both"/>
        <w:rPr>
          <w:rFonts w:ascii="Times New Roman" w:hAnsi="Times New Roman"/>
          <w:sz w:val="24"/>
          <w:szCs w:val="24"/>
          <w:u w:val="single"/>
        </w:rPr>
      </w:pPr>
    </w:p>
    <w:p w:rsidR="00310948" w:rsidP="00873DC9" w:rsidRDefault="004041CE" w14:paraId="5BD66579" w14:textId="153318D4">
      <w:pPr>
        <w:pStyle w:val="NoSpacing"/>
        <w:jc w:val="both"/>
        <w:rPr>
          <w:rFonts w:ascii="Times New Roman" w:hAnsi="Times New Roman"/>
          <w:sz w:val="24"/>
          <w:szCs w:val="24"/>
        </w:rPr>
      </w:pPr>
      <w:r w:rsidRPr="00914B9F">
        <w:rPr>
          <w:rFonts w:ascii="Times New Roman" w:hAnsi="Times New Roman"/>
          <w:sz w:val="24"/>
          <w:szCs w:val="24"/>
        </w:rPr>
        <w:t>Mõju kirjeldus ja olulisus</w:t>
      </w:r>
      <w:r w:rsidRPr="00914B9F" w:rsidR="00914B9F">
        <w:rPr>
          <w:rFonts w:ascii="Times New Roman" w:hAnsi="Times New Roman"/>
          <w:sz w:val="24"/>
          <w:szCs w:val="24"/>
        </w:rPr>
        <w:t>.</w:t>
      </w:r>
      <w:r w:rsidRPr="00FB2787" w:rsidR="00DD7002">
        <w:rPr>
          <w:rFonts w:ascii="Times New Roman" w:hAnsi="Times New Roman"/>
          <w:sz w:val="24"/>
          <w:szCs w:val="24"/>
        </w:rPr>
        <w:t xml:space="preserve"> </w:t>
      </w:r>
      <w:r w:rsidRPr="00F02147" w:rsidR="00DD7002">
        <w:rPr>
          <w:rFonts w:ascii="Times New Roman" w:hAnsi="Times New Roman"/>
          <w:sz w:val="24"/>
          <w:szCs w:val="24"/>
        </w:rPr>
        <w:t xml:space="preserve">Eesti riigi- ja </w:t>
      </w:r>
      <w:r w:rsidR="00194D08">
        <w:rPr>
          <w:rFonts w:ascii="Times New Roman" w:hAnsi="Times New Roman"/>
          <w:sz w:val="24"/>
          <w:szCs w:val="24"/>
        </w:rPr>
        <w:t>KOV</w:t>
      </w:r>
      <w:r w:rsidRPr="00F02147" w:rsidR="00DD7002">
        <w:rPr>
          <w:rFonts w:ascii="Times New Roman" w:hAnsi="Times New Roman"/>
          <w:sz w:val="24"/>
          <w:szCs w:val="24"/>
        </w:rPr>
        <w:t xml:space="preserve"> üksuste asutuste arvuga võrreldes jääb sihtrühma suurus alla 5% ja seetõttu võib muudatusest mõjutatud sihtrühma suurust hinnata </w:t>
      </w:r>
      <w:r w:rsidRPr="005D231B" w:rsidR="00DD7002">
        <w:rPr>
          <w:rFonts w:ascii="Times New Roman" w:hAnsi="Times New Roman"/>
          <w:sz w:val="24"/>
          <w:szCs w:val="24"/>
        </w:rPr>
        <w:t>väikeseks</w:t>
      </w:r>
      <w:r w:rsidRPr="00914B9F" w:rsidR="00DD7002">
        <w:rPr>
          <w:rFonts w:ascii="Times New Roman" w:hAnsi="Times New Roman"/>
          <w:sz w:val="24"/>
          <w:szCs w:val="24"/>
        </w:rPr>
        <w:t>.</w:t>
      </w:r>
      <w:r w:rsidRPr="00914B9F" w:rsidR="00873DC9">
        <w:rPr>
          <w:rFonts w:ascii="Times New Roman" w:hAnsi="Times New Roman"/>
          <w:sz w:val="24"/>
          <w:szCs w:val="24"/>
        </w:rPr>
        <w:t xml:space="preserve"> </w:t>
      </w:r>
      <w:r w:rsidR="00873DC9">
        <w:rPr>
          <w:rFonts w:ascii="Times New Roman" w:hAnsi="Times New Roman"/>
          <w:sz w:val="24"/>
          <w:szCs w:val="24"/>
        </w:rPr>
        <w:t>Ka mõju</w:t>
      </w:r>
      <w:r w:rsidRPr="00873DC9" w:rsidR="00873DC9">
        <w:rPr>
          <w:rFonts w:ascii="Times New Roman" w:hAnsi="Times New Roman"/>
          <w:sz w:val="24"/>
          <w:szCs w:val="24"/>
        </w:rPr>
        <w:t xml:space="preserve"> ulatus</w:t>
      </w:r>
      <w:r w:rsidR="00873DC9">
        <w:rPr>
          <w:rFonts w:ascii="Times New Roman" w:hAnsi="Times New Roman"/>
          <w:sz w:val="24"/>
          <w:szCs w:val="24"/>
        </w:rPr>
        <w:t xml:space="preserve">t on võimalik hinnata </w:t>
      </w:r>
      <w:r w:rsidRPr="005D231B" w:rsidR="00873DC9">
        <w:rPr>
          <w:rFonts w:ascii="Times New Roman" w:hAnsi="Times New Roman"/>
          <w:sz w:val="24"/>
          <w:szCs w:val="24"/>
        </w:rPr>
        <w:t>väikeseks</w:t>
      </w:r>
      <w:r w:rsidR="00873DC9">
        <w:rPr>
          <w:rFonts w:ascii="Times New Roman" w:hAnsi="Times New Roman"/>
          <w:sz w:val="24"/>
          <w:szCs w:val="24"/>
        </w:rPr>
        <w:t>.</w:t>
      </w:r>
      <w:r w:rsidRPr="00873DC9" w:rsidR="00873DC9">
        <w:rPr>
          <w:rFonts w:ascii="Times New Roman" w:hAnsi="Times New Roman"/>
          <w:sz w:val="24"/>
          <w:szCs w:val="24"/>
        </w:rPr>
        <w:t xml:space="preserve"> </w:t>
      </w:r>
      <w:r w:rsidR="00873DC9">
        <w:rPr>
          <w:rFonts w:ascii="Times New Roman" w:hAnsi="Times New Roman"/>
          <w:sz w:val="24"/>
          <w:szCs w:val="24"/>
        </w:rPr>
        <w:t>S</w:t>
      </w:r>
      <w:r w:rsidRPr="00873DC9" w:rsidR="00873DC9">
        <w:rPr>
          <w:rFonts w:ascii="Times New Roman" w:hAnsi="Times New Roman"/>
          <w:sz w:val="24"/>
          <w:szCs w:val="24"/>
        </w:rPr>
        <w:t>ihtrühma kui terviku käitumises erilisi</w:t>
      </w:r>
      <w:r w:rsidR="00980BF2">
        <w:rPr>
          <w:rFonts w:ascii="Times New Roman" w:hAnsi="Times New Roman"/>
          <w:sz w:val="24"/>
          <w:szCs w:val="24"/>
        </w:rPr>
        <w:t xml:space="preserve"> </w:t>
      </w:r>
      <w:r w:rsidRPr="00873DC9" w:rsidR="00873DC9">
        <w:rPr>
          <w:rFonts w:ascii="Times New Roman" w:hAnsi="Times New Roman"/>
          <w:sz w:val="24"/>
          <w:szCs w:val="24"/>
        </w:rPr>
        <w:t>muutusi ei toimu ning puudub tarvidus muutustega kohanemiseks mõeldud tegevuste järele.</w:t>
      </w:r>
      <w:r w:rsidR="00980BF2">
        <w:rPr>
          <w:rFonts w:ascii="Times New Roman" w:hAnsi="Times New Roman"/>
          <w:sz w:val="24"/>
          <w:szCs w:val="24"/>
        </w:rPr>
        <w:t xml:space="preserve"> Ka </w:t>
      </w:r>
      <w:proofErr w:type="spellStart"/>
      <w:r w:rsidR="00914B9F">
        <w:rPr>
          <w:rFonts w:ascii="Times New Roman" w:hAnsi="Times New Roman"/>
          <w:sz w:val="24"/>
          <w:szCs w:val="24"/>
        </w:rPr>
        <w:t>NS-i</w:t>
      </w:r>
      <w:proofErr w:type="spellEnd"/>
      <w:r w:rsidR="00980BF2">
        <w:rPr>
          <w:rFonts w:ascii="Times New Roman" w:hAnsi="Times New Roman"/>
          <w:sz w:val="24"/>
          <w:szCs w:val="24"/>
        </w:rPr>
        <w:t xml:space="preserve"> alusel on perekonnaseisuasutuste, notarite ja kohtute pädevuses kinnitada, millist perekonnanime inimene lahutuse </w:t>
      </w:r>
      <w:r w:rsidR="005D231B">
        <w:rPr>
          <w:rFonts w:ascii="Times New Roman" w:hAnsi="Times New Roman"/>
          <w:sz w:val="24"/>
          <w:szCs w:val="24"/>
        </w:rPr>
        <w:t xml:space="preserve">või kooselu lõpetamise järgselt kannab, </w:t>
      </w:r>
      <w:commentRangeStart w:id="63"/>
      <w:r w:rsidR="005D231B">
        <w:rPr>
          <w:rFonts w:ascii="Times New Roman" w:hAnsi="Times New Roman"/>
          <w:sz w:val="24"/>
          <w:szCs w:val="24"/>
        </w:rPr>
        <w:t xml:space="preserve">tegemist on täiendava võimalusega, kus inimene võib vahetada abielu sõlmimisel või kooselu registreerimisel võetud perekonnanimi perekonnanimega, mida ta on varem </w:t>
      </w:r>
      <w:proofErr w:type="spellStart"/>
      <w:r w:rsidR="00BD112E">
        <w:rPr>
          <w:rFonts w:ascii="Times New Roman" w:hAnsi="Times New Roman"/>
          <w:sz w:val="24"/>
          <w:szCs w:val="24"/>
        </w:rPr>
        <w:t>RR-i</w:t>
      </w:r>
      <w:proofErr w:type="spellEnd"/>
      <w:r w:rsidR="005D231B">
        <w:rPr>
          <w:rFonts w:ascii="Times New Roman" w:hAnsi="Times New Roman"/>
          <w:sz w:val="24"/>
          <w:szCs w:val="24"/>
        </w:rPr>
        <w:t xml:space="preserve"> andmetel kandnud. </w:t>
      </w:r>
      <w:commentRangeEnd w:id="63"/>
      <w:r w:rsidR="0027162B">
        <w:rPr>
          <w:rStyle w:val="CommentReference"/>
          <w:rFonts w:ascii="Times New Roman" w:hAnsi="Times New Roman"/>
          <w:sz w:val="24"/>
          <w:szCs w:val="24"/>
        </w:rPr>
        <w:commentReference w:id="63"/>
      </w:r>
      <w:r w:rsidR="005D231B">
        <w:rPr>
          <w:rFonts w:ascii="Times New Roman" w:hAnsi="Times New Roman"/>
          <w:sz w:val="24"/>
          <w:szCs w:val="24"/>
        </w:rPr>
        <w:t>Mõju avaldamise sagedust võib hinnata keskmiseks</w:t>
      </w:r>
      <w:r w:rsidRPr="00F02147" w:rsidR="005D231B">
        <w:rPr>
          <w:rFonts w:ascii="Times New Roman" w:hAnsi="Times New Roman"/>
          <w:sz w:val="24"/>
          <w:szCs w:val="24"/>
        </w:rPr>
        <w:t xml:space="preserve">, kuivõrd </w:t>
      </w:r>
      <w:r w:rsidR="005D231B">
        <w:rPr>
          <w:rFonts w:ascii="Times New Roman" w:hAnsi="Times New Roman"/>
          <w:sz w:val="24"/>
          <w:szCs w:val="24"/>
        </w:rPr>
        <w:t xml:space="preserve">abielu lahutuste ja kooselulepingute lõpetamisega </w:t>
      </w:r>
      <w:r w:rsidRPr="00F02147" w:rsidR="005D231B">
        <w:rPr>
          <w:rFonts w:ascii="Times New Roman" w:hAnsi="Times New Roman"/>
          <w:sz w:val="24"/>
          <w:szCs w:val="24"/>
        </w:rPr>
        <w:t>puutub sihtrühm kokku regulaarselt, kuid mitte iga päev.</w:t>
      </w:r>
      <w:r w:rsidR="003D4C70">
        <w:rPr>
          <w:rFonts w:ascii="Times New Roman" w:hAnsi="Times New Roman"/>
          <w:sz w:val="24"/>
          <w:szCs w:val="24"/>
        </w:rPr>
        <w:t xml:space="preserve"> 2024. aastal lahutati 2893 abielu.</w:t>
      </w:r>
      <w:r w:rsidR="003E6CFD">
        <w:rPr>
          <w:rFonts w:ascii="Times New Roman" w:hAnsi="Times New Roman"/>
          <w:sz w:val="24"/>
          <w:szCs w:val="24"/>
        </w:rPr>
        <w:t xml:space="preserve"> Ebasoovitavate mõjude kaasnemise risk on pigem väike või puudub</w:t>
      </w:r>
      <w:r w:rsidR="000E660A">
        <w:rPr>
          <w:rFonts w:ascii="Times New Roman" w:hAnsi="Times New Roman"/>
          <w:sz w:val="24"/>
          <w:szCs w:val="24"/>
        </w:rPr>
        <w:t xml:space="preserve">, kuna </w:t>
      </w:r>
      <w:r w:rsidR="00852A5E">
        <w:rPr>
          <w:rFonts w:ascii="Times New Roman" w:hAnsi="Times New Roman"/>
          <w:sz w:val="24"/>
          <w:szCs w:val="24"/>
        </w:rPr>
        <w:t>eelnõuga</w:t>
      </w:r>
      <w:r w:rsidR="000E660A">
        <w:rPr>
          <w:rFonts w:ascii="Times New Roman" w:hAnsi="Times New Roman"/>
          <w:sz w:val="24"/>
          <w:szCs w:val="24"/>
        </w:rPr>
        <w:t xml:space="preserve"> laiendatakse isikute võimalusi perekonnanime vahetamiseks</w:t>
      </w:r>
      <w:r w:rsidR="00310948">
        <w:rPr>
          <w:rFonts w:ascii="Times New Roman" w:hAnsi="Times New Roman"/>
          <w:sz w:val="24"/>
          <w:szCs w:val="24"/>
        </w:rPr>
        <w:t xml:space="preserve"> ning seetõttu ei pea ka lahutuste ja kooselulepingu lõpetamisi sõlmivad asutused selgitama välja, millised võimalused on isikul lahutuse või kooselulepingu lõpetamisel korral perekonnanime valikuks.</w:t>
      </w:r>
    </w:p>
    <w:p w:rsidR="00310948" w:rsidP="00873DC9" w:rsidRDefault="00310948" w14:paraId="5EE5CC7A" w14:textId="77777777">
      <w:pPr>
        <w:pStyle w:val="NoSpacing"/>
        <w:jc w:val="both"/>
        <w:rPr>
          <w:rFonts w:ascii="Times New Roman" w:hAnsi="Times New Roman"/>
          <w:sz w:val="24"/>
          <w:szCs w:val="24"/>
        </w:rPr>
      </w:pPr>
    </w:p>
    <w:p w:rsidR="00310948" w:rsidP="00873DC9" w:rsidRDefault="00922672" w14:paraId="3BD7F68B" w14:textId="7CC2FE85">
      <w:pPr>
        <w:pStyle w:val="NoSpacing"/>
        <w:jc w:val="both"/>
        <w:rPr>
          <w:rFonts w:ascii="Times New Roman" w:hAnsi="Times New Roman"/>
          <w:sz w:val="24"/>
          <w:szCs w:val="24"/>
        </w:rPr>
      </w:pPr>
      <w:r w:rsidRPr="00914B9F">
        <w:rPr>
          <w:rFonts w:ascii="Times New Roman" w:hAnsi="Times New Roman"/>
          <w:sz w:val="24"/>
          <w:szCs w:val="24"/>
        </w:rPr>
        <w:t>V</w:t>
      </w:r>
      <w:r w:rsidRPr="00914B9F" w:rsidR="00310948">
        <w:rPr>
          <w:rFonts w:ascii="Times New Roman" w:hAnsi="Times New Roman"/>
          <w:sz w:val="24"/>
          <w:szCs w:val="24"/>
        </w:rPr>
        <w:t xml:space="preserve">aldkond: </w:t>
      </w:r>
      <w:r w:rsidR="00310948">
        <w:rPr>
          <w:rFonts w:ascii="Times New Roman" w:hAnsi="Times New Roman"/>
          <w:sz w:val="24"/>
          <w:szCs w:val="24"/>
        </w:rPr>
        <w:t>sotsiaalne mõju</w:t>
      </w:r>
    </w:p>
    <w:p w:rsidR="00922672" w:rsidP="00873DC9" w:rsidRDefault="00922672" w14:paraId="1D74F7BB" w14:textId="77777777">
      <w:pPr>
        <w:pStyle w:val="NoSpacing"/>
        <w:jc w:val="both"/>
        <w:rPr>
          <w:rFonts w:ascii="Times New Roman" w:hAnsi="Times New Roman"/>
          <w:sz w:val="24"/>
          <w:szCs w:val="24"/>
        </w:rPr>
      </w:pPr>
    </w:p>
    <w:p w:rsidR="00922672" w:rsidP="00873DC9" w:rsidRDefault="00922672" w14:paraId="62FBA929" w14:textId="2B0FFADD">
      <w:pPr>
        <w:pStyle w:val="NoSpacing"/>
        <w:jc w:val="both"/>
        <w:rPr>
          <w:rFonts w:ascii="Times New Roman" w:hAnsi="Times New Roman"/>
          <w:sz w:val="24"/>
          <w:szCs w:val="24"/>
        </w:rPr>
      </w:pPr>
      <w:r w:rsidRPr="00914B9F">
        <w:rPr>
          <w:rFonts w:ascii="Times New Roman" w:hAnsi="Times New Roman"/>
          <w:sz w:val="24"/>
          <w:szCs w:val="24"/>
        </w:rPr>
        <w:t xml:space="preserve">Mõju sihtrühm: </w:t>
      </w:r>
      <w:r>
        <w:rPr>
          <w:rFonts w:ascii="Times New Roman" w:hAnsi="Times New Roman"/>
          <w:sz w:val="24"/>
          <w:szCs w:val="24"/>
        </w:rPr>
        <w:t>abielu lahutavad või</w:t>
      </w:r>
      <w:r w:rsidR="0097688D">
        <w:rPr>
          <w:rFonts w:ascii="Times New Roman" w:hAnsi="Times New Roman"/>
          <w:sz w:val="24"/>
          <w:szCs w:val="24"/>
        </w:rPr>
        <w:t xml:space="preserve"> registreeritud</w:t>
      </w:r>
      <w:r>
        <w:rPr>
          <w:rFonts w:ascii="Times New Roman" w:hAnsi="Times New Roman"/>
          <w:sz w:val="24"/>
          <w:szCs w:val="24"/>
        </w:rPr>
        <w:t xml:space="preserve"> kooselu</w:t>
      </w:r>
      <w:r w:rsidR="0097688D">
        <w:rPr>
          <w:rFonts w:ascii="Times New Roman" w:hAnsi="Times New Roman"/>
          <w:sz w:val="24"/>
          <w:szCs w:val="24"/>
        </w:rPr>
        <w:t xml:space="preserve"> </w:t>
      </w:r>
      <w:r>
        <w:rPr>
          <w:rFonts w:ascii="Times New Roman" w:hAnsi="Times New Roman"/>
          <w:sz w:val="24"/>
          <w:szCs w:val="24"/>
        </w:rPr>
        <w:t>lõpetavad isikud</w:t>
      </w:r>
      <w:r w:rsidR="00914B9F">
        <w:rPr>
          <w:rFonts w:ascii="Times New Roman" w:hAnsi="Times New Roman"/>
          <w:sz w:val="24"/>
          <w:szCs w:val="24"/>
        </w:rPr>
        <w:t>.</w:t>
      </w:r>
    </w:p>
    <w:p w:rsidR="00922672" w:rsidP="00873DC9" w:rsidRDefault="00922672" w14:paraId="2DEA7D9F" w14:textId="77777777">
      <w:pPr>
        <w:pStyle w:val="NoSpacing"/>
        <w:jc w:val="both"/>
        <w:rPr>
          <w:rFonts w:ascii="Times New Roman" w:hAnsi="Times New Roman"/>
          <w:sz w:val="24"/>
          <w:szCs w:val="24"/>
        </w:rPr>
      </w:pPr>
    </w:p>
    <w:p w:rsidR="00922672" w:rsidP="00873DC9" w:rsidRDefault="00922672" w14:paraId="62B44073" w14:textId="0A316A74">
      <w:pPr>
        <w:pStyle w:val="NoSpacing"/>
        <w:jc w:val="both"/>
        <w:rPr>
          <w:rFonts w:ascii="Times New Roman" w:hAnsi="Times New Roman"/>
          <w:sz w:val="24"/>
          <w:szCs w:val="24"/>
        </w:rPr>
      </w:pPr>
      <w:r w:rsidRPr="00914B9F">
        <w:rPr>
          <w:rFonts w:ascii="Times New Roman" w:hAnsi="Times New Roman"/>
          <w:sz w:val="24"/>
          <w:szCs w:val="24"/>
        </w:rPr>
        <w:t>Mõju kirjeldus ja olulisus</w:t>
      </w:r>
      <w:r w:rsidRPr="00914B9F" w:rsidR="00914B9F">
        <w:rPr>
          <w:rFonts w:ascii="Times New Roman" w:hAnsi="Times New Roman"/>
          <w:sz w:val="24"/>
          <w:szCs w:val="24"/>
        </w:rPr>
        <w:t>.</w:t>
      </w:r>
      <w:r>
        <w:rPr>
          <w:rFonts w:ascii="Times New Roman" w:hAnsi="Times New Roman"/>
          <w:sz w:val="24"/>
          <w:szCs w:val="24"/>
        </w:rPr>
        <w:t xml:space="preserve"> </w:t>
      </w:r>
      <w:r w:rsidR="00F63A90">
        <w:rPr>
          <w:rFonts w:ascii="Times New Roman" w:hAnsi="Times New Roman"/>
          <w:sz w:val="24"/>
          <w:szCs w:val="24"/>
        </w:rPr>
        <w:t xml:space="preserve">Mõjutatud sihtrühma suurus on väike, </w:t>
      </w:r>
      <w:commentRangeStart w:id="64"/>
      <w:r w:rsidR="00F63A90">
        <w:rPr>
          <w:rFonts w:ascii="Times New Roman" w:hAnsi="Times New Roman"/>
          <w:sz w:val="24"/>
          <w:szCs w:val="24"/>
        </w:rPr>
        <w:t>kuna k</w:t>
      </w:r>
      <w:r w:rsidRPr="00F63A90" w:rsidR="00F63A90">
        <w:rPr>
          <w:rFonts w:ascii="Times New Roman" w:hAnsi="Times New Roman"/>
          <w:sz w:val="24"/>
          <w:szCs w:val="24"/>
        </w:rPr>
        <w:t>ogu Eesti elanikkonnaga võrreldes jääb sihtrühma suurus alla 5% Eesti elanikest</w:t>
      </w:r>
      <w:r w:rsidR="00F63A90">
        <w:rPr>
          <w:rFonts w:ascii="Times New Roman" w:hAnsi="Times New Roman"/>
          <w:sz w:val="24"/>
          <w:szCs w:val="24"/>
        </w:rPr>
        <w:t xml:space="preserve">. </w:t>
      </w:r>
      <w:commentRangeEnd w:id="64"/>
      <w:r w:rsidR="00D32F9F">
        <w:rPr>
          <w:rStyle w:val="CommentReference"/>
          <w:rFonts w:ascii="Times New Roman" w:hAnsi="Times New Roman"/>
          <w:sz w:val="24"/>
          <w:szCs w:val="24"/>
        </w:rPr>
        <w:commentReference w:id="64"/>
      </w:r>
      <w:r w:rsidR="00F63A90">
        <w:rPr>
          <w:rFonts w:ascii="Times New Roman" w:hAnsi="Times New Roman"/>
          <w:sz w:val="24"/>
          <w:szCs w:val="24"/>
        </w:rPr>
        <w:t xml:space="preserve">2024. aastal lahutati 2893 abielu (5786 inimest), lõpetatud kooselude kohta statistika puudub. Mõju ulatust võib hinnata väikeseks, kuna </w:t>
      </w:r>
      <w:r w:rsidR="00A03684">
        <w:rPr>
          <w:rFonts w:ascii="Times New Roman" w:hAnsi="Times New Roman"/>
          <w:sz w:val="24"/>
          <w:szCs w:val="24"/>
        </w:rPr>
        <w:t>põhimõttelisi muudatusi abielu lahutamisel perekonnanime valiku osas ei tehta, vaid laiendatakse inimeste võimalusi</w:t>
      </w:r>
      <w:r w:rsidR="00EB08DE">
        <w:rPr>
          <w:rFonts w:ascii="Times New Roman" w:hAnsi="Times New Roman"/>
          <w:sz w:val="24"/>
          <w:szCs w:val="24"/>
        </w:rPr>
        <w:t xml:space="preserve">. </w:t>
      </w:r>
      <w:proofErr w:type="spellStart"/>
      <w:r w:rsidR="00914B9F">
        <w:rPr>
          <w:rFonts w:ascii="Times New Roman" w:hAnsi="Times New Roman"/>
          <w:sz w:val="24"/>
          <w:szCs w:val="24"/>
        </w:rPr>
        <w:t>NS-i</w:t>
      </w:r>
      <w:proofErr w:type="spellEnd"/>
      <w:r w:rsidR="00914B9F">
        <w:rPr>
          <w:rFonts w:ascii="Times New Roman" w:hAnsi="Times New Roman"/>
          <w:sz w:val="24"/>
          <w:szCs w:val="24"/>
        </w:rPr>
        <w:t xml:space="preserve"> kohaselt saab</w:t>
      </w:r>
      <w:r w:rsidRPr="00EB08DE" w:rsidR="00EB08DE">
        <w:rPr>
          <w:rFonts w:ascii="Times New Roman" w:hAnsi="Times New Roman"/>
          <w:sz w:val="24"/>
          <w:szCs w:val="24"/>
        </w:rPr>
        <w:t xml:space="preserve"> abielu lahutamisel taastada oma vallalis</w:t>
      </w:r>
      <w:r w:rsidR="0097688D">
        <w:rPr>
          <w:rFonts w:ascii="Times New Roman" w:hAnsi="Times New Roman"/>
          <w:sz w:val="24"/>
          <w:szCs w:val="24"/>
        </w:rPr>
        <w:t>e</w:t>
      </w:r>
      <w:r w:rsidRPr="00EB08DE" w:rsidR="00EB08DE">
        <w:rPr>
          <w:rFonts w:ascii="Times New Roman" w:hAnsi="Times New Roman"/>
          <w:sz w:val="24"/>
          <w:szCs w:val="24"/>
        </w:rPr>
        <w:t>na viimati kantud perekonnanime või lahutatava abielu eel kantud perekonnanime. Sama reegel kehtib kooselulepingu lõpetamisel</w:t>
      </w:r>
      <w:r w:rsidR="00EB08DE">
        <w:rPr>
          <w:rFonts w:ascii="Times New Roman" w:hAnsi="Times New Roman"/>
          <w:sz w:val="24"/>
          <w:szCs w:val="24"/>
        </w:rPr>
        <w:t xml:space="preserve">. </w:t>
      </w:r>
      <w:r w:rsidR="00914B9F">
        <w:rPr>
          <w:rFonts w:ascii="Times New Roman" w:hAnsi="Times New Roman"/>
          <w:sz w:val="24"/>
          <w:szCs w:val="24"/>
        </w:rPr>
        <w:t>Eelnõuga</w:t>
      </w:r>
      <w:r w:rsidR="00EB08DE">
        <w:rPr>
          <w:rFonts w:ascii="Times New Roman" w:hAnsi="Times New Roman"/>
          <w:sz w:val="24"/>
          <w:szCs w:val="24"/>
        </w:rPr>
        <w:t xml:space="preserve"> lubatakse inimesel abielu lahutamisel </w:t>
      </w:r>
      <w:r w:rsidR="00EE0D5D">
        <w:rPr>
          <w:rFonts w:ascii="Times New Roman" w:hAnsi="Times New Roman"/>
          <w:sz w:val="24"/>
          <w:szCs w:val="24"/>
        </w:rPr>
        <w:t xml:space="preserve">või registreeritud kooselu lõpetamisel </w:t>
      </w:r>
      <w:r w:rsidR="00EB08DE">
        <w:rPr>
          <w:rFonts w:ascii="Times New Roman" w:hAnsi="Times New Roman"/>
          <w:sz w:val="24"/>
          <w:szCs w:val="24"/>
        </w:rPr>
        <w:t>vahetada perekonnanime ükskõik millise varem kantud perekonnanimega.</w:t>
      </w:r>
      <w:r w:rsidR="0097688D">
        <w:rPr>
          <w:rFonts w:ascii="Times New Roman" w:hAnsi="Times New Roman"/>
          <w:sz w:val="24"/>
          <w:szCs w:val="24"/>
        </w:rPr>
        <w:t xml:space="preserve"> </w:t>
      </w:r>
      <w:r w:rsidRPr="00A60FD4" w:rsidR="00A60FD4">
        <w:rPr>
          <w:rFonts w:ascii="Times New Roman" w:hAnsi="Times New Roman"/>
          <w:sz w:val="24"/>
          <w:szCs w:val="24"/>
        </w:rPr>
        <w:t xml:space="preserve">Mõju avaldumise sagedus hinnatakse </w:t>
      </w:r>
      <w:r w:rsidRPr="00D31E3C" w:rsidR="00A60FD4">
        <w:rPr>
          <w:rFonts w:ascii="Times New Roman" w:hAnsi="Times New Roman"/>
          <w:sz w:val="24"/>
          <w:szCs w:val="24"/>
        </w:rPr>
        <w:t>väikeseks</w:t>
      </w:r>
      <w:r w:rsidRPr="00A60FD4" w:rsidR="00A60FD4">
        <w:rPr>
          <w:rFonts w:ascii="Times New Roman" w:hAnsi="Times New Roman"/>
          <w:sz w:val="24"/>
          <w:szCs w:val="24"/>
        </w:rPr>
        <w:t xml:space="preserve">, kuna isik </w:t>
      </w:r>
      <w:r w:rsidR="00EE0D5D">
        <w:rPr>
          <w:rFonts w:ascii="Times New Roman" w:hAnsi="Times New Roman"/>
          <w:sz w:val="24"/>
          <w:szCs w:val="24"/>
        </w:rPr>
        <w:t xml:space="preserve">võib </w:t>
      </w:r>
      <w:r w:rsidRPr="00A60FD4" w:rsidR="00A60FD4">
        <w:rPr>
          <w:rFonts w:ascii="Times New Roman" w:hAnsi="Times New Roman"/>
          <w:sz w:val="24"/>
          <w:szCs w:val="24"/>
        </w:rPr>
        <w:t>muudatuse tagajärgedega</w:t>
      </w:r>
      <w:r w:rsidR="000241B5">
        <w:rPr>
          <w:rFonts w:ascii="Times New Roman" w:hAnsi="Times New Roman"/>
          <w:sz w:val="24"/>
          <w:szCs w:val="24"/>
        </w:rPr>
        <w:t xml:space="preserve"> (perekonnanime vahetamise abielu lahutamisel või registreeritud kooselu lõppemisel)</w:t>
      </w:r>
      <w:r w:rsidRPr="00A60FD4" w:rsidR="00A60FD4">
        <w:rPr>
          <w:rFonts w:ascii="Times New Roman" w:hAnsi="Times New Roman"/>
          <w:sz w:val="24"/>
          <w:szCs w:val="24"/>
        </w:rPr>
        <w:t xml:space="preserve"> kokku </w:t>
      </w:r>
      <w:r w:rsidR="00EE0D5D">
        <w:rPr>
          <w:rFonts w:ascii="Times New Roman" w:hAnsi="Times New Roman"/>
          <w:sz w:val="24"/>
          <w:szCs w:val="24"/>
        </w:rPr>
        <w:t>puutuda üldse mitte või üksikutel juhtudel</w:t>
      </w:r>
      <w:r w:rsidRPr="00A60FD4" w:rsidR="00A60FD4">
        <w:rPr>
          <w:rFonts w:ascii="Times New Roman" w:hAnsi="Times New Roman"/>
          <w:sz w:val="24"/>
          <w:szCs w:val="24"/>
        </w:rPr>
        <w:t>. Sellised juhtumid tekivad üksnes seoses konkreetsete perekonnasündmustega, mistõttu kokkupuude muudatuse mõjudega on harv ja ebaregulaarne.</w:t>
      </w:r>
    </w:p>
    <w:p w:rsidR="009D6CF6" w:rsidP="00873DC9" w:rsidRDefault="009D6CF6" w14:paraId="6C6088CF" w14:textId="77777777">
      <w:pPr>
        <w:pStyle w:val="NoSpacing"/>
        <w:jc w:val="both"/>
        <w:rPr>
          <w:rFonts w:ascii="Times New Roman" w:hAnsi="Times New Roman"/>
          <w:sz w:val="24"/>
          <w:szCs w:val="24"/>
        </w:rPr>
      </w:pPr>
    </w:p>
    <w:p w:rsidRPr="009D6CF6" w:rsidR="009D6CF6" w:rsidP="009D6CF6" w:rsidRDefault="009D6CF6" w14:paraId="7094EF86" w14:textId="69B67AE0">
      <w:pPr>
        <w:pStyle w:val="NoSpacing"/>
        <w:jc w:val="both"/>
        <w:rPr>
          <w:rFonts w:ascii="Times New Roman" w:hAnsi="Times New Roman"/>
          <w:sz w:val="24"/>
          <w:szCs w:val="24"/>
        </w:rPr>
      </w:pPr>
      <w:r w:rsidRPr="009D6CF6">
        <w:rPr>
          <w:rFonts w:ascii="Times New Roman" w:hAnsi="Times New Roman"/>
          <w:sz w:val="24"/>
          <w:szCs w:val="24"/>
        </w:rPr>
        <w:t>Muudatus, mis võimaldab abielulahutuse või kooselulepingu lõpetamise korral</w:t>
      </w:r>
      <w:r w:rsidR="008C0AD0">
        <w:rPr>
          <w:rFonts w:ascii="Times New Roman" w:hAnsi="Times New Roman"/>
          <w:sz w:val="24"/>
          <w:szCs w:val="24"/>
        </w:rPr>
        <w:t xml:space="preserve"> vahetada</w:t>
      </w:r>
      <w:r w:rsidRPr="009D6CF6">
        <w:rPr>
          <w:rFonts w:ascii="Times New Roman" w:hAnsi="Times New Roman"/>
          <w:sz w:val="24"/>
          <w:szCs w:val="24"/>
        </w:rPr>
        <w:t xml:space="preserve"> varem kantud perekonnanimi ükskõik millise varasema </w:t>
      </w:r>
      <w:r w:rsidR="00770B9E">
        <w:rPr>
          <w:rFonts w:ascii="Times New Roman" w:hAnsi="Times New Roman"/>
          <w:sz w:val="24"/>
          <w:szCs w:val="24"/>
        </w:rPr>
        <w:t xml:space="preserve">kantud </w:t>
      </w:r>
      <w:r w:rsidRPr="009D6CF6">
        <w:rPr>
          <w:rFonts w:ascii="Times New Roman" w:hAnsi="Times New Roman"/>
          <w:sz w:val="24"/>
          <w:szCs w:val="24"/>
        </w:rPr>
        <w:t>perekonnanimega, annab isikule suurema valikuvabaduse. Isik saab valida endale sobiva perekonnanime varasemate nimede vahel, mis arvestab tema isiklikke eelistusi ja perekondlikke sidemeid.</w:t>
      </w:r>
    </w:p>
    <w:p w:rsidRPr="009D6CF6" w:rsidR="009D6CF6" w:rsidP="009D6CF6" w:rsidRDefault="009D6CF6" w14:paraId="1CB5EA6F" w14:textId="77777777">
      <w:pPr>
        <w:pStyle w:val="NoSpacing"/>
        <w:jc w:val="both"/>
        <w:rPr>
          <w:rFonts w:ascii="Times New Roman" w:hAnsi="Times New Roman"/>
          <w:sz w:val="24"/>
          <w:szCs w:val="24"/>
        </w:rPr>
      </w:pPr>
    </w:p>
    <w:p w:rsidRPr="00D31E3C" w:rsidR="00310948" w:rsidP="00873DC9" w:rsidRDefault="009D6CF6" w14:paraId="79616CC2" w14:textId="1F300759">
      <w:pPr>
        <w:pStyle w:val="NoSpacing"/>
        <w:jc w:val="both"/>
        <w:rPr>
          <w:rFonts w:ascii="Times New Roman" w:hAnsi="Times New Roman"/>
          <w:sz w:val="24"/>
          <w:szCs w:val="24"/>
        </w:rPr>
      </w:pPr>
      <w:r w:rsidRPr="009D6CF6">
        <w:rPr>
          <w:rFonts w:ascii="Times New Roman" w:hAnsi="Times New Roman"/>
          <w:sz w:val="24"/>
          <w:szCs w:val="24"/>
        </w:rPr>
        <w:t xml:space="preserve">Kuna sellised olukorrad tekivad ainult konkreetsete perekonnaseisu sündmuste puhul ja esinevad harva, on </w:t>
      </w:r>
      <w:r>
        <w:rPr>
          <w:rFonts w:ascii="Times New Roman" w:hAnsi="Times New Roman"/>
          <w:sz w:val="24"/>
          <w:szCs w:val="24"/>
        </w:rPr>
        <w:t>ebasoovitavate mõjude kaasnemise risk on pigem</w:t>
      </w:r>
      <w:r w:rsidRPr="009D6CF6">
        <w:rPr>
          <w:rFonts w:ascii="Times New Roman" w:hAnsi="Times New Roman"/>
          <w:sz w:val="24"/>
          <w:szCs w:val="24"/>
        </w:rPr>
        <w:t xml:space="preserve"> väike</w:t>
      </w:r>
      <w:r>
        <w:rPr>
          <w:rFonts w:ascii="Times New Roman" w:hAnsi="Times New Roman"/>
          <w:sz w:val="24"/>
          <w:szCs w:val="24"/>
        </w:rPr>
        <w:t xml:space="preserve"> või puudub</w:t>
      </w:r>
      <w:r w:rsidRPr="009D6CF6">
        <w:rPr>
          <w:rFonts w:ascii="Times New Roman" w:hAnsi="Times New Roman"/>
          <w:sz w:val="24"/>
          <w:szCs w:val="24"/>
        </w:rPr>
        <w:t>. Mõju on peamiselt positiivne, kuna muudatus vabastab isiku varasematest piirangutest ning suurendab paindlikkust ja kontrolli oma nime üle.</w:t>
      </w:r>
    </w:p>
    <w:p w:rsidR="00F46100" w:rsidP="00873DC9" w:rsidRDefault="00F46100" w14:paraId="081C08AF" w14:textId="77777777">
      <w:pPr>
        <w:pStyle w:val="NoSpacing"/>
        <w:jc w:val="both"/>
        <w:rPr>
          <w:rFonts w:ascii="Times New Roman" w:hAnsi="Times New Roman"/>
          <w:sz w:val="24"/>
          <w:szCs w:val="24"/>
        </w:rPr>
      </w:pPr>
    </w:p>
    <w:p w:rsidR="00F46100" w:rsidP="00873DC9" w:rsidRDefault="00F46100" w14:paraId="7A3B4535" w14:textId="55405542">
      <w:pPr>
        <w:pStyle w:val="NoSpacing"/>
        <w:jc w:val="both"/>
        <w:rPr>
          <w:rFonts w:ascii="Times New Roman" w:hAnsi="Times New Roman"/>
          <w:sz w:val="24"/>
          <w:szCs w:val="24"/>
        </w:rPr>
      </w:pPr>
      <w:r>
        <w:rPr>
          <w:rFonts w:ascii="Times New Roman" w:hAnsi="Times New Roman"/>
          <w:sz w:val="24"/>
          <w:szCs w:val="24"/>
        </w:rPr>
        <w:t xml:space="preserve">Mõjutatud sihtrühm: isikud, </w:t>
      </w:r>
      <w:r w:rsidRPr="00F46100">
        <w:rPr>
          <w:rFonts w:ascii="Times New Roman" w:hAnsi="Times New Roman"/>
          <w:sz w:val="24"/>
          <w:szCs w:val="24"/>
        </w:rPr>
        <w:t>kelle perekonnanimi võidakse tagasi võtta</w:t>
      </w:r>
      <w:r>
        <w:rPr>
          <w:rFonts w:ascii="Times New Roman" w:hAnsi="Times New Roman"/>
          <w:sz w:val="24"/>
          <w:szCs w:val="24"/>
        </w:rPr>
        <w:t xml:space="preserve"> isiku poolt, kes abielu lahutab või kooselu lõpetab</w:t>
      </w:r>
    </w:p>
    <w:p w:rsidR="00F46100" w:rsidP="00873DC9" w:rsidRDefault="00F46100" w14:paraId="046ACC97" w14:textId="77777777">
      <w:pPr>
        <w:pStyle w:val="NoSpacing"/>
        <w:jc w:val="both"/>
        <w:rPr>
          <w:rFonts w:ascii="Times New Roman" w:hAnsi="Times New Roman"/>
          <w:sz w:val="24"/>
          <w:szCs w:val="24"/>
        </w:rPr>
      </w:pPr>
    </w:p>
    <w:p w:rsidR="00F46100" w:rsidP="00873DC9" w:rsidRDefault="00F46100" w14:paraId="269F8462" w14:textId="193B69D5">
      <w:pPr>
        <w:pStyle w:val="NoSpacing"/>
        <w:jc w:val="both"/>
        <w:rPr>
          <w:rFonts w:ascii="Times New Roman" w:hAnsi="Times New Roman"/>
          <w:sz w:val="24"/>
          <w:szCs w:val="24"/>
        </w:rPr>
      </w:pPr>
      <w:r>
        <w:rPr>
          <w:rFonts w:ascii="Times New Roman" w:hAnsi="Times New Roman"/>
          <w:sz w:val="24"/>
          <w:szCs w:val="24"/>
        </w:rPr>
        <w:t>Mõju kirjeldus ja olulisus</w:t>
      </w:r>
      <w:r w:rsidR="00A917CC">
        <w:rPr>
          <w:rFonts w:ascii="Times New Roman" w:hAnsi="Times New Roman"/>
          <w:sz w:val="24"/>
          <w:szCs w:val="24"/>
        </w:rPr>
        <w:t>.</w:t>
      </w:r>
      <w:r>
        <w:rPr>
          <w:rFonts w:ascii="Times New Roman" w:hAnsi="Times New Roman"/>
          <w:sz w:val="24"/>
          <w:szCs w:val="24"/>
        </w:rPr>
        <w:t xml:space="preserve"> </w:t>
      </w:r>
      <w:r w:rsidRPr="00F46100">
        <w:rPr>
          <w:rFonts w:ascii="Times New Roman" w:hAnsi="Times New Roman"/>
          <w:sz w:val="24"/>
          <w:szCs w:val="24"/>
        </w:rPr>
        <w:t>Mõjutatud sihtrühma suurus on väike, kuna tegemist on üksikjuhtumitega, mis tekivad vaid seoses abielu lahutamise või registreeritud kooselu lõpetamisega. Kõik Eesti elanikud ei puutu selliste juhtumitega kokku ning ka lahutuste üldarvust (2024. aastal 2893 lahutust) moodustavad need olukorrad vaid väikese osa, mistõttu võib sihtrühma suurust hinnata selgelt alla 5% elanikkonnast.</w:t>
      </w:r>
    </w:p>
    <w:p w:rsidR="00F46100" w:rsidP="00873DC9" w:rsidRDefault="00F46100" w14:paraId="52AAAA5A" w14:textId="77777777">
      <w:pPr>
        <w:pStyle w:val="NoSpacing"/>
        <w:jc w:val="both"/>
        <w:rPr>
          <w:rFonts w:ascii="Times New Roman" w:hAnsi="Times New Roman"/>
          <w:sz w:val="24"/>
          <w:szCs w:val="24"/>
        </w:rPr>
      </w:pPr>
    </w:p>
    <w:p w:rsidRPr="00D31E3C" w:rsidR="00F46100" w:rsidP="00873DC9" w:rsidRDefault="00F46100" w14:paraId="6290B1D0" w14:textId="14DAFD8F">
      <w:pPr>
        <w:pStyle w:val="NoSpacing"/>
        <w:jc w:val="both"/>
        <w:rPr>
          <w:rFonts w:ascii="Times New Roman" w:hAnsi="Times New Roman"/>
          <w:sz w:val="24"/>
          <w:szCs w:val="24"/>
        </w:rPr>
      </w:pPr>
      <w:r w:rsidRPr="00F46100">
        <w:rPr>
          <w:rFonts w:ascii="Times New Roman" w:hAnsi="Times New Roman"/>
          <w:sz w:val="24"/>
          <w:szCs w:val="24"/>
        </w:rPr>
        <w:t xml:space="preserve">Mõju ulatus sihtrühmale on samuti väike. Kuigi eelnõuga laiendatakse isiku võimalusi valida endale lahutuse või kooselu lõpetamise järel ükskõik milline varem kantud perekonnanimi, </w:t>
      </w:r>
      <w:commentRangeStart w:id="65"/>
      <w:r w:rsidRPr="00F46100">
        <w:rPr>
          <w:rFonts w:ascii="Times New Roman" w:hAnsi="Times New Roman"/>
          <w:sz w:val="24"/>
          <w:szCs w:val="24"/>
        </w:rPr>
        <w:t xml:space="preserve">võib teoreetiliselt tekkida situatsioone, kus endine partner tajub perekonnanime “tagasivõtmist” ebameeldiva või ebaausana. Näiteks võib </w:t>
      </w:r>
      <w:r>
        <w:rPr>
          <w:rFonts w:ascii="Times New Roman" w:hAnsi="Times New Roman"/>
          <w:sz w:val="24"/>
          <w:szCs w:val="24"/>
        </w:rPr>
        <w:t>endine abikaas</w:t>
      </w:r>
      <w:r w:rsidRPr="00F46100">
        <w:rPr>
          <w:rFonts w:ascii="Times New Roman" w:hAnsi="Times New Roman"/>
          <w:sz w:val="24"/>
          <w:szCs w:val="24"/>
        </w:rPr>
        <w:t>a tunda, et nende perekonnanimega kaasneb soovimatu seos või et nimi kuulub justkui perekonnale, millest isik on lahutanud.</w:t>
      </w:r>
      <w:r>
        <w:rPr>
          <w:rFonts w:ascii="Times New Roman" w:hAnsi="Times New Roman"/>
          <w:sz w:val="24"/>
          <w:szCs w:val="24"/>
        </w:rPr>
        <w:t xml:space="preserve"> </w:t>
      </w:r>
      <w:commentRangeEnd w:id="65"/>
      <w:r w:rsidR="00FD73A1">
        <w:rPr>
          <w:rStyle w:val="CommentReference"/>
          <w:rFonts w:ascii="Times New Roman" w:hAnsi="Times New Roman"/>
          <w:sz w:val="24"/>
          <w:szCs w:val="24"/>
        </w:rPr>
        <w:commentReference w:id="65"/>
      </w:r>
      <w:r>
        <w:rPr>
          <w:rFonts w:ascii="Times New Roman" w:hAnsi="Times New Roman"/>
          <w:sz w:val="24"/>
          <w:szCs w:val="24"/>
        </w:rPr>
        <w:t xml:space="preserve">Samas on isikul õigus võtta tagasi perekonnanime, mida ta on varem kandnud. </w:t>
      </w:r>
      <w:r w:rsidRPr="00F46100">
        <w:rPr>
          <w:rFonts w:ascii="Times New Roman" w:hAnsi="Times New Roman"/>
          <w:sz w:val="24"/>
          <w:szCs w:val="24"/>
        </w:rPr>
        <w:t>Seetõttu ei ole muudatuse mõju endistele abikaasadele sisuliselt oluline ning selle ulatust saab pidada väikeseks.</w:t>
      </w:r>
      <w:r w:rsidRPr="00F46100">
        <w:rPr>
          <w:rFonts w:eastAsiaTheme="minorHAnsi" w:cstheme="minorBidi"/>
          <w:kern w:val="2"/>
          <w14:ligatures w14:val="standardContextual"/>
        </w:rPr>
        <w:t xml:space="preserve"> </w:t>
      </w:r>
      <w:r w:rsidRPr="00F46100">
        <w:rPr>
          <w:rFonts w:ascii="Times New Roman" w:hAnsi="Times New Roman"/>
          <w:sz w:val="24"/>
          <w:szCs w:val="24"/>
        </w:rPr>
        <w:t xml:space="preserve">Mõju avaldumise sagedus on väga väike, kuna tegemist on harvaesinevate, konkreetse perekonnasündmusega seotud situatsioonidega. </w:t>
      </w:r>
      <w:commentRangeStart w:id="66"/>
      <w:r w:rsidRPr="00F46100">
        <w:rPr>
          <w:rFonts w:ascii="Times New Roman" w:hAnsi="Times New Roman"/>
          <w:sz w:val="24"/>
          <w:szCs w:val="24"/>
        </w:rPr>
        <w:t xml:space="preserve">Enamik endisi abikaasasid ei puutu kokku olukorraga, kus nende perekonnanimi </w:t>
      </w:r>
      <w:r>
        <w:rPr>
          <w:rFonts w:ascii="Times New Roman" w:hAnsi="Times New Roman"/>
          <w:sz w:val="24"/>
          <w:szCs w:val="24"/>
        </w:rPr>
        <w:t xml:space="preserve">endise abikaasa uue lahutusega </w:t>
      </w:r>
      <w:r w:rsidRPr="00F46100">
        <w:rPr>
          <w:rFonts w:ascii="Times New Roman" w:hAnsi="Times New Roman"/>
          <w:sz w:val="24"/>
          <w:szCs w:val="24"/>
        </w:rPr>
        <w:t>“tagasi võetakse”</w:t>
      </w:r>
      <w:r>
        <w:rPr>
          <w:rFonts w:ascii="Times New Roman" w:hAnsi="Times New Roman"/>
          <w:sz w:val="24"/>
          <w:szCs w:val="24"/>
        </w:rPr>
        <w:t xml:space="preserve">. </w:t>
      </w:r>
      <w:commentRangeEnd w:id="66"/>
      <w:r w:rsidRPr="00F46100" w:rsidR="00E90BA9">
        <w:rPr>
          <w:rStyle w:val="CommentReference"/>
          <w:rFonts w:ascii="Times New Roman" w:hAnsi="Times New Roman"/>
          <w:sz w:val="24"/>
          <w:szCs w:val="24"/>
        </w:rPr>
        <w:commentReference w:id="66"/>
      </w:r>
      <w:r w:rsidRPr="00F46100">
        <w:rPr>
          <w:rFonts w:ascii="Times New Roman" w:hAnsi="Times New Roman"/>
          <w:sz w:val="24"/>
          <w:szCs w:val="24"/>
        </w:rPr>
        <w:t>Ebasoovitavate mõjude risk on pigem väike või puudub, sest muudatus ei kahjusta endist abikaasat ega mõjuta tema õigusi. Võimalik negatiivne mõju on peamiselt maine- või emotsionaalset laadi ja esineb vaid subjektiivse tajuna. Arvestades, et muudatus suurendab teise sihtrühma</w:t>
      </w:r>
      <w:r w:rsidR="00777712">
        <w:rPr>
          <w:rFonts w:ascii="Times New Roman" w:hAnsi="Times New Roman"/>
          <w:sz w:val="24"/>
          <w:szCs w:val="24"/>
        </w:rPr>
        <w:t>,</w:t>
      </w:r>
      <w:r w:rsidRPr="00F46100">
        <w:rPr>
          <w:rFonts w:ascii="Times New Roman" w:hAnsi="Times New Roman"/>
          <w:sz w:val="24"/>
          <w:szCs w:val="24"/>
        </w:rPr>
        <w:t xml:space="preserve"> </w:t>
      </w:r>
      <w:proofErr w:type="spellStart"/>
      <w:r w:rsidRPr="00F46100">
        <w:rPr>
          <w:rFonts w:ascii="Times New Roman" w:hAnsi="Times New Roman"/>
          <w:sz w:val="24"/>
          <w:szCs w:val="24"/>
        </w:rPr>
        <w:t>lahutajate</w:t>
      </w:r>
      <w:proofErr w:type="spellEnd"/>
      <w:r w:rsidRPr="00F46100">
        <w:rPr>
          <w:rFonts w:ascii="Times New Roman" w:hAnsi="Times New Roman"/>
          <w:sz w:val="24"/>
          <w:szCs w:val="24"/>
        </w:rPr>
        <w:t xml:space="preserve"> ja kooselu lõpetajate</w:t>
      </w:r>
      <w:r w:rsidR="00777712">
        <w:rPr>
          <w:rFonts w:ascii="Times New Roman" w:hAnsi="Times New Roman"/>
          <w:sz w:val="24"/>
          <w:szCs w:val="24"/>
        </w:rPr>
        <w:t>,</w:t>
      </w:r>
      <w:r w:rsidRPr="00F46100">
        <w:rPr>
          <w:rFonts w:ascii="Times New Roman" w:hAnsi="Times New Roman"/>
          <w:sz w:val="24"/>
          <w:szCs w:val="24"/>
        </w:rPr>
        <w:t xml:space="preserve"> valikuvabadust ning ei piira kolmandate isikute õigusi, võib ebasoovitavate mõjude riski pidada</w:t>
      </w:r>
      <w:r>
        <w:rPr>
          <w:rFonts w:ascii="Times New Roman" w:hAnsi="Times New Roman"/>
          <w:sz w:val="24"/>
          <w:szCs w:val="24"/>
        </w:rPr>
        <w:t xml:space="preserve"> väikeseks.</w:t>
      </w:r>
    </w:p>
    <w:p w:rsidR="00633850" w:rsidP="008B09EF" w:rsidRDefault="00633850" w14:paraId="62E2FA12" w14:textId="77777777">
      <w:pPr>
        <w:pStyle w:val="NoSpacing"/>
        <w:jc w:val="both"/>
        <w:rPr>
          <w:rFonts w:ascii="Times New Roman" w:hAnsi="Times New Roman"/>
          <w:sz w:val="24"/>
          <w:szCs w:val="24"/>
          <w:u w:val="single"/>
        </w:rPr>
      </w:pPr>
    </w:p>
    <w:p w:rsidRPr="00914B9F" w:rsidR="00633850" w:rsidP="008B09EF" w:rsidRDefault="00914B9F" w14:paraId="6267F895" w14:textId="24CDAD93">
      <w:pPr>
        <w:pStyle w:val="NoSpacing"/>
        <w:jc w:val="both"/>
        <w:rPr>
          <w:rFonts w:ascii="Times New Roman" w:hAnsi="Times New Roman"/>
          <w:sz w:val="24"/>
          <w:szCs w:val="24"/>
        </w:rPr>
      </w:pPr>
      <w:r w:rsidRPr="00914B9F">
        <w:rPr>
          <w:rFonts w:ascii="Times New Roman" w:hAnsi="Times New Roman"/>
          <w:sz w:val="24"/>
          <w:szCs w:val="24"/>
        </w:rPr>
        <w:t>6.</w:t>
      </w:r>
      <w:r w:rsidRPr="00914B9F" w:rsidR="00633850">
        <w:rPr>
          <w:rFonts w:ascii="Times New Roman" w:hAnsi="Times New Roman"/>
          <w:sz w:val="24"/>
          <w:szCs w:val="24"/>
        </w:rPr>
        <w:t>1</w:t>
      </w:r>
      <w:r w:rsidR="00457FC8">
        <w:rPr>
          <w:rFonts w:ascii="Times New Roman" w:hAnsi="Times New Roman"/>
          <w:sz w:val="24"/>
          <w:szCs w:val="24"/>
        </w:rPr>
        <w:t>3</w:t>
      </w:r>
      <w:r w:rsidRPr="00914B9F" w:rsidR="00633850">
        <w:rPr>
          <w:rFonts w:ascii="Times New Roman" w:hAnsi="Times New Roman"/>
          <w:sz w:val="24"/>
          <w:szCs w:val="24"/>
        </w:rPr>
        <w:t xml:space="preserve">. </w:t>
      </w:r>
      <w:r w:rsidRPr="00914B9F" w:rsidR="00A857E8">
        <w:rPr>
          <w:rFonts w:ascii="Times New Roman" w:hAnsi="Times New Roman"/>
          <w:sz w:val="24"/>
          <w:szCs w:val="24"/>
        </w:rPr>
        <w:t>Perekonnanime nõuetest erandi tegemise võimalus piiratakse ainult kodakondsuse seose olemasoluga</w:t>
      </w:r>
    </w:p>
    <w:p w:rsidR="006050F6" w:rsidP="008B09EF" w:rsidRDefault="006050F6" w14:paraId="0AC01B84" w14:textId="77777777">
      <w:pPr>
        <w:pStyle w:val="NoSpacing"/>
        <w:jc w:val="both"/>
        <w:rPr>
          <w:rFonts w:ascii="Times New Roman" w:hAnsi="Times New Roman"/>
          <w:sz w:val="24"/>
          <w:szCs w:val="24"/>
          <w:u w:val="single"/>
        </w:rPr>
      </w:pPr>
    </w:p>
    <w:p w:rsidRPr="006050F6" w:rsidR="006050F6" w:rsidP="006050F6" w:rsidRDefault="006050F6" w14:paraId="466ADD0A" w14:textId="0188942F">
      <w:pPr>
        <w:pStyle w:val="NoSpacing"/>
        <w:jc w:val="both"/>
        <w:rPr>
          <w:rFonts w:ascii="Times New Roman" w:hAnsi="Times New Roman"/>
          <w:sz w:val="24"/>
          <w:szCs w:val="24"/>
        </w:rPr>
      </w:pPr>
      <w:r w:rsidRPr="00914B9F">
        <w:rPr>
          <w:rFonts w:ascii="Times New Roman" w:hAnsi="Times New Roman"/>
          <w:sz w:val="24"/>
          <w:szCs w:val="24"/>
        </w:rPr>
        <w:t xml:space="preserve">Valdkond: </w:t>
      </w:r>
      <w:r w:rsidRPr="00F02147">
        <w:rPr>
          <w:rFonts w:ascii="Times New Roman" w:hAnsi="Times New Roman"/>
          <w:sz w:val="24"/>
          <w:szCs w:val="24"/>
        </w:rPr>
        <w:t xml:space="preserve">mõju riigiasutuste ja </w:t>
      </w:r>
      <w:r w:rsidR="00194D08">
        <w:rPr>
          <w:rFonts w:ascii="Times New Roman" w:hAnsi="Times New Roman"/>
          <w:sz w:val="24"/>
          <w:szCs w:val="24"/>
        </w:rPr>
        <w:t>KOV</w:t>
      </w:r>
      <w:r w:rsidRPr="00F02147">
        <w:rPr>
          <w:rFonts w:ascii="Times New Roman" w:hAnsi="Times New Roman"/>
          <w:sz w:val="24"/>
          <w:szCs w:val="24"/>
        </w:rPr>
        <w:t xml:space="preserve"> üksuste asutuste korraldusele</w:t>
      </w:r>
    </w:p>
    <w:p w:rsidR="006050F6" w:rsidP="008B09EF" w:rsidRDefault="006050F6" w14:paraId="5848E483" w14:textId="77777777">
      <w:pPr>
        <w:pStyle w:val="NoSpacing"/>
        <w:jc w:val="both"/>
        <w:rPr>
          <w:rFonts w:ascii="Times New Roman" w:hAnsi="Times New Roman"/>
          <w:sz w:val="24"/>
          <w:szCs w:val="24"/>
          <w:u w:val="single"/>
        </w:rPr>
      </w:pPr>
    </w:p>
    <w:p w:rsidR="006050F6" w:rsidP="008B09EF" w:rsidRDefault="006050F6" w14:paraId="1CFF5372" w14:textId="312D9431">
      <w:pPr>
        <w:pStyle w:val="NoSpacing"/>
        <w:jc w:val="both"/>
        <w:rPr>
          <w:rFonts w:ascii="Times New Roman" w:hAnsi="Times New Roman"/>
          <w:sz w:val="24"/>
          <w:szCs w:val="24"/>
        </w:rPr>
      </w:pPr>
      <w:r w:rsidRPr="00914B9F">
        <w:rPr>
          <w:rFonts w:ascii="Times New Roman" w:hAnsi="Times New Roman"/>
          <w:sz w:val="24"/>
          <w:szCs w:val="24"/>
        </w:rPr>
        <w:t>Mõju sihtrühm:</w:t>
      </w:r>
      <w:r>
        <w:rPr>
          <w:rFonts w:ascii="Times New Roman" w:hAnsi="Times New Roman"/>
          <w:sz w:val="24"/>
          <w:szCs w:val="24"/>
        </w:rPr>
        <w:t xml:space="preserve"> perekonnaseisuasutused</w:t>
      </w:r>
      <w:r w:rsidR="00914B9F">
        <w:rPr>
          <w:rFonts w:ascii="Times New Roman" w:hAnsi="Times New Roman"/>
          <w:sz w:val="24"/>
          <w:szCs w:val="24"/>
        </w:rPr>
        <w:t>.</w:t>
      </w:r>
    </w:p>
    <w:p w:rsidR="00972558" w:rsidP="008B09EF" w:rsidRDefault="00972558" w14:paraId="7A5C27BE" w14:textId="77777777">
      <w:pPr>
        <w:pStyle w:val="NoSpacing"/>
        <w:jc w:val="both"/>
        <w:rPr>
          <w:rFonts w:ascii="Times New Roman" w:hAnsi="Times New Roman"/>
          <w:sz w:val="24"/>
          <w:szCs w:val="24"/>
        </w:rPr>
      </w:pPr>
    </w:p>
    <w:p w:rsidRPr="00D31E3C" w:rsidR="00972558" w:rsidP="008B09EF" w:rsidRDefault="00972558" w14:paraId="414BB40E" w14:textId="6F932082">
      <w:pPr>
        <w:pStyle w:val="NoSpacing"/>
        <w:jc w:val="both"/>
        <w:rPr>
          <w:rFonts w:ascii="Times New Roman" w:hAnsi="Times New Roman"/>
          <w:sz w:val="24"/>
          <w:szCs w:val="24"/>
        </w:rPr>
      </w:pPr>
      <w:r w:rsidRPr="007034C9">
        <w:rPr>
          <w:rFonts w:ascii="Times New Roman" w:hAnsi="Times New Roman"/>
          <w:sz w:val="24"/>
          <w:szCs w:val="24"/>
        </w:rPr>
        <w:t>Mõju kirjeldus ja olulisus</w:t>
      </w:r>
      <w:r w:rsidRPr="007034C9" w:rsidR="007034C9">
        <w:rPr>
          <w:rFonts w:ascii="Times New Roman" w:hAnsi="Times New Roman"/>
          <w:sz w:val="24"/>
          <w:szCs w:val="24"/>
        </w:rPr>
        <w:t>.</w:t>
      </w:r>
      <w:r>
        <w:rPr>
          <w:rFonts w:ascii="Times New Roman" w:hAnsi="Times New Roman"/>
          <w:sz w:val="24"/>
          <w:szCs w:val="24"/>
        </w:rPr>
        <w:t xml:space="preserve"> </w:t>
      </w:r>
      <w:r w:rsidR="009C130B">
        <w:rPr>
          <w:rFonts w:ascii="Times New Roman" w:hAnsi="Times New Roman"/>
          <w:sz w:val="24"/>
          <w:szCs w:val="24"/>
        </w:rPr>
        <w:t xml:space="preserve">Muudatusest mõjutatud sihtrühma suurus on väike, kuna </w:t>
      </w:r>
      <w:r w:rsidRPr="00F02147" w:rsidR="009C130B">
        <w:rPr>
          <w:rFonts w:ascii="Times New Roman" w:hAnsi="Times New Roman"/>
          <w:sz w:val="24"/>
          <w:szCs w:val="24"/>
        </w:rPr>
        <w:t xml:space="preserve">Eesti riigi- ja </w:t>
      </w:r>
      <w:r w:rsidR="00194D08">
        <w:rPr>
          <w:rFonts w:ascii="Times New Roman" w:hAnsi="Times New Roman"/>
          <w:sz w:val="24"/>
          <w:szCs w:val="24"/>
        </w:rPr>
        <w:t>KOV</w:t>
      </w:r>
      <w:r w:rsidRPr="00F02147" w:rsidR="009C130B">
        <w:rPr>
          <w:rFonts w:ascii="Times New Roman" w:hAnsi="Times New Roman"/>
          <w:sz w:val="24"/>
          <w:szCs w:val="24"/>
        </w:rPr>
        <w:t xml:space="preserve"> üksuste asutuste arvuga võrreldes jääb sihtrühma suurus alla 5%</w:t>
      </w:r>
      <w:r w:rsidR="009C130B">
        <w:rPr>
          <w:rFonts w:ascii="Times New Roman" w:hAnsi="Times New Roman"/>
          <w:sz w:val="24"/>
          <w:szCs w:val="24"/>
        </w:rPr>
        <w:t xml:space="preserve">. </w:t>
      </w:r>
      <w:r w:rsidR="007034C9">
        <w:rPr>
          <w:rFonts w:ascii="Times New Roman" w:hAnsi="Times New Roman"/>
          <w:sz w:val="24"/>
          <w:szCs w:val="24"/>
        </w:rPr>
        <w:t>Eelnõu</w:t>
      </w:r>
      <w:r w:rsidRPr="00EB1914" w:rsidR="00EB1914">
        <w:rPr>
          <w:rFonts w:ascii="Times New Roman" w:hAnsi="Times New Roman"/>
          <w:sz w:val="24"/>
          <w:szCs w:val="24"/>
        </w:rPr>
        <w:t xml:space="preserve"> kitsendab perekonnanime</w:t>
      </w:r>
      <w:r w:rsidR="00EB1914">
        <w:rPr>
          <w:rFonts w:ascii="Times New Roman" w:hAnsi="Times New Roman"/>
          <w:sz w:val="24"/>
          <w:szCs w:val="24"/>
        </w:rPr>
        <w:t xml:space="preserve"> nõuetele vastavuse hindamisel</w:t>
      </w:r>
      <w:r w:rsidRPr="00EB1914" w:rsidR="00EB1914">
        <w:rPr>
          <w:rFonts w:ascii="Times New Roman" w:hAnsi="Times New Roman"/>
          <w:sz w:val="24"/>
          <w:szCs w:val="24"/>
        </w:rPr>
        <w:t xml:space="preserve"> erandi tegemise võimalust ainult kodakondsuse alusel. </w:t>
      </w:r>
      <w:proofErr w:type="spellStart"/>
      <w:r w:rsidR="007034C9">
        <w:rPr>
          <w:rFonts w:ascii="Times New Roman" w:hAnsi="Times New Roman"/>
          <w:sz w:val="24"/>
          <w:szCs w:val="24"/>
        </w:rPr>
        <w:t>NS-i</w:t>
      </w:r>
      <w:proofErr w:type="spellEnd"/>
      <w:r w:rsidR="007034C9">
        <w:rPr>
          <w:rFonts w:ascii="Times New Roman" w:hAnsi="Times New Roman"/>
          <w:sz w:val="24"/>
          <w:szCs w:val="24"/>
        </w:rPr>
        <w:t xml:space="preserve"> kohaselt</w:t>
      </w:r>
      <w:r w:rsidRPr="00EB1914" w:rsidR="007034C9">
        <w:rPr>
          <w:rFonts w:ascii="Times New Roman" w:hAnsi="Times New Roman"/>
          <w:sz w:val="24"/>
          <w:szCs w:val="24"/>
        </w:rPr>
        <w:t xml:space="preserve"> </w:t>
      </w:r>
      <w:r w:rsidRPr="00EB1914" w:rsidR="00EB1914">
        <w:rPr>
          <w:rFonts w:ascii="Times New Roman" w:hAnsi="Times New Roman"/>
          <w:sz w:val="24"/>
          <w:szCs w:val="24"/>
        </w:rPr>
        <w:t xml:space="preserve">said erandi taotleda ka isikud, kellel oli seos muukeelse nimetraditsiooniga põhinedes peresuhetele, rahvuskuuluvusele või usule. Kuigi tingimused erandi andmiseks on </w:t>
      </w:r>
      <w:r w:rsidR="007034C9">
        <w:rPr>
          <w:rFonts w:ascii="Times New Roman" w:hAnsi="Times New Roman"/>
          <w:sz w:val="24"/>
          <w:szCs w:val="24"/>
        </w:rPr>
        <w:t>eelnõuga</w:t>
      </w:r>
      <w:r w:rsidRPr="00EB1914" w:rsidR="007034C9">
        <w:rPr>
          <w:rFonts w:ascii="Times New Roman" w:hAnsi="Times New Roman"/>
          <w:sz w:val="24"/>
          <w:szCs w:val="24"/>
        </w:rPr>
        <w:t xml:space="preserve"> </w:t>
      </w:r>
      <w:r w:rsidRPr="00EB1914" w:rsidR="00EB1914">
        <w:rPr>
          <w:rFonts w:ascii="Times New Roman" w:hAnsi="Times New Roman"/>
          <w:sz w:val="24"/>
          <w:szCs w:val="24"/>
        </w:rPr>
        <w:t xml:space="preserve">piiratumad, ei muutu menetluste korraldus riigiasutustes ega </w:t>
      </w:r>
      <w:proofErr w:type="spellStart"/>
      <w:r w:rsidR="00194D08">
        <w:rPr>
          <w:rFonts w:ascii="Times New Roman" w:hAnsi="Times New Roman"/>
          <w:sz w:val="24"/>
          <w:szCs w:val="24"/>
        </w:rPr>
        <w:t>KOV-des</w:t>
      </w:r>
      <w:proofErr w:type="spellEnd"/>
      <w:r w:rsidRPr="00EB1914" w:rsidR="00EB1914">
        <w:rPr>
          <w:rFonts w:ascii="Times New Roman" w:hAnsi="Times New Roman"/>
          <w:sz w:val="24"/>
          <w:szCs w:val="24"/>
        </w:rPr>
        <w:t xml:space="preserve"> sisuliselt. Perekonnanime </w:t>
      </w:r>
      <w:r w:rsidR="00EB1914">
        <w:rPr>
          <w:rFonts w:ascii="Times New Roman" w:hAnsi="Times New Roman"/>
          <w:sz w:val="24"/>
          <w:szCs w:val="24"/>
        </w:rPr>
        <w:t>andmise, vahetamise</w:t>
      </w:r>
      <w:r w:rsidRPr="00EB1914" w:rsidR="00EB1914">
        <w:rPr>
          <w:rFonts w:ascii="Times New Roman" w:hAnsi="Times New Roman"/>
          <w:sz w:val="24"/>
          <w:szCs w:val="24"/>
        </w:rPr>
        <w:t xml:space="preserve"> või muutmise protseduurid jäävad samaks ning muudatus seisneb peamiselt erandi tingimuste hindamises, mis on piiratud kodakondsusega. Sellest tulenevalt ei eelda </w:t>
      </w:r>
      <w:r w:rsidR="007034C9">
        <w:rPr>
          <w:rFonts w:ascii="Times New Roman" w:hAnsi="Times New Roman"/>
          <w:sz w:val="24"/>
          <w:szCs w:val="24"/>
        </w:rPr>
        <w:t>eelnõu</w:t>
      </w:r>
      <w:r w:rsidRPr="00EB1914" w:rsidR="00EB1914">
        <w:rPr>
          <w:rFonts w:ascii="Times New Roman" w:hAnsi="Times New Roman"/>
          <w:sz w:val="24"/>
          <w:szCs w:val="24"/>
        </w:rPr>
        <w:t xml:space="preserve"> suuremahulist ümberkorraldust ega lisa olulist töökoormust ning seetõttu on mõju </w:t>
      </w:r>
      <w:r w:rsidR="001B63FC">
        <w:rPr>
          <w:rFonts w:ascii="Times New Roman" w:hAnsi="Times New Roman"/>
          <w:sz w:val="24"/>
          <w:szCs w:val="24"/>
        </w:rPr>
        <w:t xml:space="preserve">perekonnaseisuasutustele </w:t>
      </w:r>
      <w:r w:rsidRPr="00EB1914" w:rsidR="00EB1914">
        <w:rPr>
          <w:rFonts w:ascii="Times New Roman" w:hAnsi="Times New Roman"/>
          <w:sz w:val="24"/>
          <w:szCs w:val="24"/>
        </w:rPr>
        <w:t>korraldusele väike.</w:t>
      </w:r>
    </w:p>
    <w:p w:rsidR="006050F6" w:rsidP="008B09EF" w:rsidRDefault="006050F6" w14:paraId="192584D4" w14:textId="77777777">
      <w:pPr>
        <w:pStyle w:val="NoSpacing"/>
        <w:jc w:val="both"/>
        <w:rPr>
          <w:rFonts w:ascii="Times New Roman" w:hAnsi="Times New Roman"/>
          <w:sz w:val="24"/>
          <w:szCs w:val="24"/>
          <w:u w:val="single"/>
        </w:rPr>
      </w:pPr>
    </w:p>
    <w:p w:rsidR="005F1F14" w:rsidP="008B09EF" w:rsidRDefault="005F1F14" w14:paraId="4F9B4A30" w14:textId="7A52FB95">
      <w:pPr>
        <w:pStyle w:val="NoSpacing"/>
        <w:jc w:val="both"/>
        <w:rPr>
          <w:rFonts w:ascii="Times New Roman" w:hAnsi="Times New Roman"/>
          <w:sz w:val="24"/>
          <w:szCs w:val="24"/>
        </w:rPr>
      </w:pPr>
      <w:r w:rsidRPr="00D31E3C">
        <w:rPr>
          <w:rFonts w:ascii="Times New Roman" w:hAnsi="Times New Roman"/>
          <w:sz w:val="24"/>
          <w:szCs w:val="24"/>
        </w:rPr>
        <w:t>Arvestades, et muudatus perekonnanime erandite tegemisel puudutab üksnes harva esinevaid juhtumeid – st isikuid, kes soovivad perekonnanime</w:t>
      </w:r>
      <w:r w:rsidR="005E7F83">
        <w:rPr>
          <w:rFonts w:ascii="Times New Roman" w:hAnsi="Times New Roman"/>
          <w:sz w:val="24"/>
          <w:szCs w:val="24"/>
        </w:rPr>
        <w:t xml:space="preserve"> osas teha erandit kodakondsuse alusel,</w:t>
      </w:r>
      <w:r w:rsidRPr="00D31E3C">
        <w:rPr>
          <w:rFonts w:ascii="Times New Roman" w:hAnsi="Times New Roman"/>
          <w:sz w:val="24"/>
          <w:szCs w:val="24"/>
        </w:rPr>
        <w:t xml:space="preserve"> on kokkupuude selle muudatuse tagajärgedega harv ja ebaregulaarne. </w:t>
      </w:r>
      <w:r w:rsidR="005E7F83">
        <w:rPr>
          <w:rFonts w:ascii="Times New Roman" w:hAnsi="Times New Roman"/>
          <w:sz w:val="24"/>
          <w:szCs w:val="24"/>
        </w:rPr>
        <w:t>Perekonnaseisuasutused</w:t>
      </w:r>
      <w:r w:rsidRPr="00D31E3C">
        <w:rPr>
          <w:rFonts w:ascii="Times New Roman" w:hAnsi="Times New Roman"/>
          <w:sz w:val="24"/>
          <w:szCs w:val="24"/>
        </w:rPr>
        <w:t xml:space="preserve"> puutuvad selliste juhtumitega kokku üksikjuhtudel, mitte igapäevaselt, ning seetõttu on mõju avaldumise sagedus hinnatav väikeseks.</w:t>
      </w:r>
    </w:p>
    <w:p w:rsidR="00603E47" w:rsidP="008B09EF" w:rsidRDefault="00603E47" w14:paraId="6376EE21" w14:textId="77777777">
      <w:pPr>
        <w:pStyle w:val="NoSpacing"/>
        <w:jc w:val="both"/>
        <w:rPr>
          <w:rFonts w:ascii="Times New Roman" w:hAnsi="Times New Roman"/>
          <w:sz w:val="24"/>
          <w:szCs w:val="24"/>
        </w:rPr>
      </w:pPr>
    </w:p>
    <w:p w:rsidR="00603E47" w:rsidP="008B09EF" w:rsidRDefault="007034C9" w14:paraId="3664DE5D" w14:textId="46874086">
      <w:pPr>
        <w:pStyle w:val="NoSpacing"/>
        <w:jc w:val="both"/>
        <w:rPr>
          <w:rFonts w:ascii="Times New Roman" w:hAnsi="Times New Roman"/>
          <w:sz w:val="24"/>
          <w:szCs w:val="24"/>
        </w:rPr>
      </w:pPr>
      <w:r>
        <w:rPr>
          <w:rFonts w:ascii="Times New Roman" w:hAnsi="Times New Roman"/>
          <w:sz w:val="24"/>
          <w:szCs w:val="24"/>
        </w:rPr>
        <w:t>Kuna eelnõu</w:t>
      </w:r>
      <w:r w:rsidRPr="00603E47" w:rsidDel="007034C9" w:rsidR="00603E47">
        <w:rPr>
          <w:rFonts w:ascii="Times New Roman" w:hAnsi="Times New Roman"/>
          <w:sz w:val="24"/>
          <w:szCs w:val="24"/>
        </w:rPr>
        <w:t xml:space="preserve"> </w:t>
      </w:r>
      <w:r w:rsidRPr="00603E47" w:rsidR="00603E47">
        <w:rPr>
          <w:rFonts w:ascii="Times New Roman" w:hAnsi="Times New Roman"/>
          <w:sz w:val="24"/>
          <w:szCs w:val="24"/>
        </w:rPr>
        <w:t xml:space="preserve">piirab perekonnanime erandi tegemise võimaluse ainult kodakondsuse alusel, võib </w:t>
      </w:r>
      <w:r w:rsidR="009300CC">
        <w:rPr>
          <w:rFonts w:ascii="Times New Roman" w:hAnsi="Times New Roman"/>
          <w:sz w:val="24"/>
          <w:szCs w:val="24"/>
        </w:rPr>
        <w:t>perekonnaseisuasutuse</w:t>
      </w:r>
      <w:r w:rsidRPr="00603E47" w:rsidR="00603E47">
        <w:rPr>
          <w:rFonts w:ascii="Times New Roman" w:hAnsi="Times New Roman"/>
          <w:sz w:val="24"/>
          <w:szCs w:val="24"/>
        </w:rPr>
        <w:t xml:space="preserve"> jaoks tuua kaasa vähese lisakoormuse. Kuigi menetluste põhiprotseduurid ei muutu, tuleb harvadel juhtudel hinnata erandi tingimust ainult kodakondsuse alusel. </w:t>
      </w:r>
      <w:r w:rsidR="004D7CC0">
        <w:rPr>
          <w:rFonts w:ascii="Times New Roman" w:hAnsi="Times New Roman"/>
          <w:sz w:val="24"/>
          <w:szCs w:val="24"/>
        </w:rPr>
        <w:t xml:space="preserve">Ebasoovitavate mõjude kaasnemise </w:t>
      </w:r>
      <w:r w:rsidRPr="00603E47" w:rsidR="00603E47">
        <w:rPr>
          <w:rFonts w:ascii="Times New Roman" w:hAnsi="Times New Roman"/>
          <w:sz w:val="24"/>
          <w:szCs w:val="24"/>
        </w:rPr>
        <w:t>risk on siiski väike, kuna muudatus puudutab üksikjuhtumeid ja ei nõua süsteemset ümberkorraldust ega märkimisväärset täiendavat töökoormust.</w:t>
      </w:r>
    </w:p>
    <w:p w:rsidR="009C002C" w:rsidP="008B09EF" w:rsidRDefault="009C002C" w14:paraId="24143FE2" w14:textId="77777777">
      <w:pPr>
        <w:pStyle w:val="NoSpacing"/>
        <w:jc w:val="both"/>
        <w:rPr>
          <w:rFonts w:ascii="Times New Roman" w:hAnsi="Times New Roman"/>
          <w:sz w:val="24"/>
          <w:szCs w:val="24"/>
        </w:rPr>
      </w:pPr>
    </w:p>
    <w:p w:rsidR="009C002C" w:rsidP="008B09EF" w:rsidRDefault="00482D2C" w14:paraId="3DFAE454" w14:textId="3F4FE442">
      <w:pPr>
        <w:pStyle w:val="NoSpacing"/>
        <w:jc w:val="both"/>
        <w:rPr>
          <w:rFonts w:ascii="Times New Roman" w:hAnsi="Times New Roman"/>
          <w:sz w:val="24"/>
          <w:szCs w:val="24"/>
        </w:rPr>
      </w:pPr>
      <w:r w:rsidRPr="007034C9">
        <w:rPr>
          <w:rFonts w:ascii="Times New Roman" w:hAnsi="Times New Roman"/>
          <w:sz w:val="24"/>
          <w:szCs w:val="24"/>
        </w:rPr>
        <w:t>Mõju v</w:t>
      </w:r>
      <w:r w:rsidRPr="007034C9" w:rsidR="009C002C">
        <w:rPr>
          <w:rFonts w:ascii="Times New Roman" w:hAnsi="Times New Roman"/>
          <w:sz w:val="24"/>
          <w:szCs w:val="24"/>
        </w:rPr>
        <w:t xml:space="preserve">aldkond: </w:t>
      </w:r>
      <w:r w:rsidR="009C002C">
        <w:rPr>
          <w:rFonts w:ascii="Times New Roman" w:hAnsi="Times New Roman"/>
          <w:sz w:val="24"/>
          <w:szCs w:val="24"/>
        </w:rPr>
        <w:t>sotsiaalne mõju</w:t>
      </w:r>
    </w:p>
    <w:p w:rsidR="009C002C" w:rsidP="008B09EF" w:rsidRDefault="009C002C" w14:paraId="19369BC1" w14:textId="77777777">
      <w:pPr>
        <w:pStyle w:val="NoSpacing"/>
        <w:jc w:val="both"/>
        <w:rPr>
          <w:rFonts w:ascii="Times New Roman" w:hAnsi="Times New Roman"/>
          <w:sz w:val="24"/>
          <w:szCs w:val="24"/>
        </w:rPr>
      </w:pPr>
    </w:p>
    <w:p w:rsidR="009C002C" w:rsidP="008B09EF" w:rsidRDefault="009C002C" w14:paraId="557D59FC" w14:textId="4DC34239">
      <w:pPr>
        <w:pStyle w:val="NoSpacing"/>
        <w:jc w:val="both"/>
        <w:rPr>
          <w:rFonts w:ascii="Times New Roman" w:hAnsi="Times New Roman"/>
          <w:sz w:val="24"/>
          <w:szCs w:val="24"/>
        </w:rPr>
      </w:pPr>
      <w:r w:rsidRPr="007034C9">
        <w:rPr>
          <w:rFonts w:ascii="Times New Roman" w:hAnsi="Times New Roman"/>
          <w:sz w:val="24"/>
          <w:szCs w:val="24"/>
        </w:rPr>
        <w:t>Mõju sihtrühm:</w:t>
      </w:r>
      <w:r>
        <w:rPr>
          <w:rFonts w:ascii="Times New Roman" w:hAnsi="Times New Roman"/>
          <w:sz w:val="24"/>
          <w:szCs w:val="24"/>
        </w:rPr>
        <w:t xml:space="preserve"> i</w:t>
      </w:r>
      <w:r w:rsidRPr="009C002C">
        <w:rPr>
          <w:rFonts w:ascii="Times New Roman" w:hAnsi="Times New Roman"/>
          <w:sz w:val="24"/>
          <w:szCs w:val="24"/>
        </w:rPr>
        <w:t xml:space="preserve">sikud, kes puutuvad kokku </w:t>
      </w:r>
      <w:r>
        <w:rPr>
          <w:rFonts w:ascii="Times New Roman" w:hAnsi="Times New Roman"/>
          <w:sz w:val="24"/>
          <w:szCs w:val="24"/>
        </w:rPr>
        <w:t xml:space="preserve">menetlusega, milles toimub </w:t>
      </w:r>
      <w:r w:rsidRPr="009C002C">
        <w:rPr>
          <w:rFonts w:ascii="Times New Roman" w:hAnsi="Times New Roman"/>
          <w:sz w:val="24"/>
          <w:szCs w:val="24"/>
        </w:rPr>
        <w:t>perekonnanime andmi</w:t>
      </w:r>
      <w:r>
        <w:rPr>
          <w:rFonts w:ascii="Times New Roman" w:hAnsi="Times New Roman"/>
          <w:sz w:val="24"/>
          <w:szCs w:val="24"/>
        </w:rPr>
        <w:t xml:space="preserve">ne, </w:t>
      </w:r>
      <w:r w:rsidRPr="009C002C">
        <w:rPr>
          <w:rFonts w:ascii="Times New Roman" w:hAnsi="Times New Roman"/>
          <w:sz w:val="24"/>
          <w:szCs w:val="24"/>
        </w:rPr>
        <w:t>vahetami</w:t>
      </w:r>
      <w:r>
        <w:rPr>
          <w:rFonts w:ascii="Times New Roman" w:hAnsi="Times New Roman"/>
          <w:sz w:val="24"/>
          <w:szCs w:val="24"/>
        </w:rPr>
        <w:t>ne</w:t>
      </w:r>
      <w:r w:rsidRPr="009C002C">
        <w:rPr>
          <w:rFonts w:ascii="Times New Roman" w:hAnsi="Times New Roman"/>
          <w:sz w:val="24"/>
          <w:szCs w:val="24"/>
        </w:rPr>
        <w:t xml:space="preserve"> või muutmi</w:t>
      </w:r>
      <w:r>
        <w:rPr>
          <w:rFonts w:ascii="Times New Roman" w:hAnsi="Times New Roman"/>
          <w:sz w:val="24"/>
          <w:szCs w:val="24"/>
        </w:rPr>
        <w:t>ne.</w:t>
      </w:r>
    </w:p>
    <w:p w:rsidR="002C4631" w:rsidP="008B09EF" w:rsidRDefault="002C4631" w14:paraId="375E39EE" w14:textId="77777777">
      <w:pPr>
        <w:pStyle w:val="NoSpacing"/>
        <w:jc w:val="both"/>
        <w:rPr>
          <w:rFonts w:ascii="Times New Roman" w:hAnsi="Times New Roman"/>
          <w:sz w:val="24"/>
          <w:szCs w:val="24"/>
        </w:rPr>
      </w:pPr>
    </w:p>
    <w:p w:rsidR="002C4631" w:rsidP="008B09EF" w:rsidRDefault="002C4631" w14:paraId="36A9046A" w14:textId="73190BEE">
      <w:pPr>
        <w:pStyle w:val="NoSpacing"/>
        <w:jc w:val="both"/>
        <w:rPr>
          <w:rFonts w:ascii="Times New Roman" w:hAnsi="Times New Roman"/>
          <w:sz w:val="24"/>
          <w:szCs w:val="24"/>
        </w:rPr>
      </w:pPr>
      <w:r w:rsidRPr="007034C9">
        <w:rPr>
          <w:rFonts w:ascii="Times New Roman" w:hAnsi="Times New Roman"/>
          <w:sz w:val="24"/>
          <w:szCs w:val="24"/>
        </w:rPr>
        <w:t>Mõju kirjeldus ja olulisus</w:t>
      </w:r>
      <w:r w:rsidRPr="007034C9" w:rsidR="007034C9">
        <w:rPr>
          <w:rFonts w:ascii="Times New Roman" w:hAnsi="Times New Roman"/>
          <w:sz w:val="24"/>
          <w:szCs w:val="24"/>
        </w:rPr>
        <w:t>.</w:t>
      </w:r>
      <w:r w:rsidRPr="007034C9">
        <w:rPr>
          <w:rFonts w:ascii="Times New Roman" w:hAnsi="Times New Roman"/>
          <w:sz w:val="24"/>
          <w:szCs w:val="24"/>
        </w:rPr>
        <w:t xml:space="preserve"> </w:t>
      </w:r>
      <w:r w:rsidR="0012050B">
        <w:rPr>
          <w:rFonts w:ascii="Times New Roman" w:hAnsi="Times New Roman"/>
          <w:sz w:val="24"/>
          <w:szCs w:val="24"/>
        </w:rPr>
        <w:t>Muudatuse s</w:t>
      </w:r>
      <w:r w:rsidRPr="00A736C3" w:rsidR="0012050B">
        <w:rPr>
          <w:rFonts w:ascii="Times New Roman" w:hAnsi="Times New Roman"/>
          <w:sz w:val="24"/>
          <w:szCs w:val="24"/>
        </w:rPr>
        <w:t xml:space="preserve">ihtrühm võib olla potentsiaalselt suur, hõlmates </w:t>
      </w:r>
      <w:r w:rsidR="0012050B">
        <w:rPr>
          <w:rFonts w:ascii="Times New Roman" w:hAnsi="Times New Roman"/>
          <w:sz w:val="24"/>
          <w:szCs w:val="24"/>
        </w:rPr>
        <w:t xml:space="preserve">kõiki isikuid, kes osalevad nimetoimingu menetluses (näiteks laps ja tema vanemad sünni registreerimise menetluses, abikaasad abielu sõlmimise menetluses, perekonnanime </w:t>
      </w:r>
      <w:proofErr w:type="spellStart"/>
      <w:r w:rsidR="0012050B">
        <w:rPr>
          <w:rFonts w:ascii="Times New Roman" w:hAnsi="Times New Roman"/>
          <w:sz w:val="24"/>
          <w:szCs w:val="24"/>
        </w:rPr>
        <w:t>muutjad</w:t>
      </w:r>
      <w:proofErr w:type="spellEnd"/>
      <w:r w:rsidR="0012050B">
        <w:rPr>
          <w:rFonts w:ascii="Times New Roman" w:hAnsi="Times New Roman"/>
          <w:sz w:val="24"/>
          <w:szCs w:val="24"/>
        </w:rPr>
        <w:t xml:space="preserve"> jne). Samas on võimalus erandi tegemiseks ainut siis, kui </w:t>
      </w:r>
      <w:r w:rsidR="0059231F">
        <w:rPr>
          <w:rFonts w:ascii="Times New Roman" w:hAnsi="Times New Roman"/>
          <w:sz w:val="24"/>
          <w:szCs w:val="24"/>
        </w:rPr>
        <w:t xml:space="preserve">soovitud nimi vastab isiku kodakondsusriigi õigusele. </w:t>
      </w:r>
    </w:p>
    <w:p w:rsidR="0012050B" w:rsidP="008B09EF" w:rsidRDefault="0012050B" w14:paraId="6C70AC15" w14:textId="77777777">
      <w:pPr>
        <w:pStyle w:val="NoSpacing"/>
        <w:jc w:val="both"/>
        <w:rPr>
          <w:rFonts w:ascii="Times New Roman" w:hAnsi="Times New Roman"/>
          <w:sz w:val="24"/>
          <w:szCs w:val="24"/>
        </w:rPr>
      </w:pPr>
    </w:p>
    <w:p w:rsidR="0012050B" w:rsidP="008B09EF" w:rsidRDefault="0012050B" w14:paraId="28F61EA6" w14:textId="52E6AE9D">
      <w:pPr>
        <w:pStyle w:val="NoSpacing"/>
        <w:jc w:val="both"/>
        <w:rPr>
          <w:rFonts w:ascii="Times New Roman" w:hAnsi="Times New Roman"/>
          <w:sz w:val="24"/>
          <w:szCs w:val="24"/>
        </w:rPr>
      </w:pPr>
      <w:r w:rsidRPr="0012050B">
        <w:rPr>
          <w:rFonts w:ascii="Times New Roman" w:hAnsi="Times New Roman"/>
          <w:sz w:val="24"/>
          <w:szCs w:val="24"/>
        </w:rPr>
        <w:t>Muudatus, mis piirab perekonnanime erandi tegemise võimaluse ainult kodakondsuse alusel, mõjutab peamiselt isikuid, kes osalevad või puutuvad kokku perekonnanime nimetoiminguga</w:t>
      </w:r>
      <w:r w:rsidR="00CC69CB">
        <w:rPr>
          <w:rFonts w:ascii="Times New Roman" w:hAnsi="Times New Roman"/>
          <w:sz w:val="24"/>
          <w:szCs w:val="24"/>
        </w:rPr>
        <w:t xml:space="preserve"> (perekonnanime </w:t>
      </w:r>
      <w:r w:rsidRPr="0012050B">
        <w:rPr>
          <w:rFonts w:ascii="Times New Roman" w:hAnsi="Times New Roman"/>
          <w:sz w:val="24"/>
          <w:szCs w:val="24"/>
        </w:rPr>
        <w:t>andmine, vahetamine või muutmine</w:t>
      </w:r>
      <w:r w:rsidR="00CC69CB">
        <w:rPr>
          <w:rFonts w:ascii="Times New Roman" w:hAnsi="Times New Roman"/>
          <w:sz w:val="24"/>
          <w:szCs w:val="24"/>
        </w:rPr>
        <w:t>).</w:t>
      </w:r>
      <w:r w:rsidRPr="0012050B">
        <w:rPr>
          <w:rFonts w:ascii="Times New Roman" w:hAnsi="Times New Roman"/>
          <w:sz w:val="24"/>
          <w:szCs w:val="24"/>
        </w:rPr>
        <w:t xml:space="preserve"> </w:t>
      </w:r>
      <w:r w:rsidR="00B46DC0">
        <w:rPr>
          <w:rFonts w:ascii="Times New Roman" w:hAnsi="Times New Roman"/>
          <w:sz w:val="24"/>
          <w:szCs w:val="24"/>
        </w:rPr>
        <w:t>NS võimaldab erandi tegemist</w:t>
      </w:r>
      <w:r w:rsidRPr="0012050B">
        <w:rPr>
          <w:rFonts w:ascii="Times New Roman" w:hAnsi="Times New Roman"/>
          <w:sz w:val="24"/>
          <w:szCs w:val="24"/>
        </w:rPr>
        <w:t xml:space="preserve"> taotleda ka peresuhete, rahvuskuuluvuse või usu tõttu seose alusel, kuid </w:t>
      </w:r>
      <w:r w:rsidR="00B46DC0">
        <w:rPr>
          <w:rFonts w:ascii="Times New Roman" w:hAnsi="Times New Roman"/>
          <w:sz w:val="24"/>
          <w:szCs w:val="24"/>
        </w:rPr>
        <w:t>eelnõu kohaselt</w:t>
      </w:r>
      <w:r w:rsidRPr="0012050B" w:rsidR="00B46DC0">
        <w:rPr>
          <w:rFonts w:ascii="Times New Roman" w:hAnsi="Times New Roman"/>
          <w:sz w:val="24"/>
          <w:szCs w:val="24"/>
        </w:rPr>
        <w:t xml:space="preserve"> </w:t>
      </w:r>
      <w:r w:rsidRPr="0012050B">
        <w:rPr>
          <w:rFonts w:ascii="Times New Roman" w:hAnsi="Times New Roman"/>
          <w:sz w:val="24"/>
          <w:szCs w:val="24"/>
        </w:rPr>
        <w:t xml:space="preserve">on erandi tingimus kitsendatud ainult kodakondsusele. </w:t>
      </w:r>
      <w:commentRangeStart w:id="67"/>
      <w:r w:rsidRPr="0012050B">
        <w:rPr>
          <w:rFonts w:ascii="Times New Roman" w:hAnsi="Times New Roman"/>
          <w:sz w:val="24"/>
          <w:szCs w:val="24"/>
        </w:rPr>
        <w:t xml:space="preserve">Kuna sellised juhtumid esinevad harva </w:t>
      </w:r>
      <w:commentRangeEnd w:id="67"/>
      <w:r w:rsidRPr="0012050B" w:rsidR="00086140">
        <w:rPr>
          <w:rStyle w:val="CommentReference"/>
          <w:rFonts w:ascii="Times New Roman" w:hAnsi="Times New Roman"/>
          <w:sz w:val="24"/>
          <w:szCs w:val="24"/>
        </w:rPr>
        <w:commentReference w:id="67"/>
      </w:r>
      <w:r w:rsidRPr="0012050B">
        <w:rPr>
          <w:rFonts w:ascii="Times New Roman" w:hAnsi="Times New Roman"/>
          <w:sz w:val="24"/>
          <w:szCs w:val="24"/>
        </w:rPr>
        <w:t xml:space="preserve">ja puudutavad üksikjuhtumeid nimetoimingute käigus, on mõju ulatus isikute </w:t>
      </w:r>
      <w:r w:rsidRPr="005D57EC">
        <w:rPr>
          <w:rFonts w:ascii="Times New Roman" w:hAnsi="Times New Roman"/>
          <w:sz w:val="24"/>
          <w:szCs w:val="24"/>
        </w:rPr>
        <w:t xml:space="preserve">tegevusele </w:t>
      </w:r>
      <w:r w:rsidRPr="00D31E3C">
        <w:rPr>
          <w:rFonts w:ascii="Times New Roman" w:hAnsi="Times New Roman"/>
          <w:sz w:val="24"/>
          <w:szCs w:val="24"/>
        </w:rPr>
        <w:t>väike</w:t>
      </w:r>
      <w:r w:rsidRPr="005D57EC">
        <w:rPr>
          <w:rFonts w:ascii="Times New Roman" w:hAnsi="Times New Roman"/>
          <w:sz w:val="24"/>
          <w:szCs w:val="24"/>
        </w:rPr>
        <w:t>.</w:t>
      </w:r>
      <w:r w:rsidRPr="0012050B">
        <w:rPr>
          <w:rFonts w:ascii="Times New Roman" w:hAnsi="Times New Roman"/>
          <w:sz w:val="24"/>
          <w:szCs w:val="24"/>
        </w:rPr>
        <w:t xml:space="preserve"> Tavapärased menetlused ei muutu ja muudatus ei nõua laialdasi kohanemis- või ümberkorraldustegevus</w:t>
      </w:r>
      <w:r w:rsidR="004E6C3D">
        <w:rPr>
          <w:rFonts w:ascii="Times New Roman" w:hAnsi="Times New Roman"/>
          <w:sz w:val="24"/>
          <w:szCs w:val="24"/>
        </w:rPr>
        <w:t>.</w:t>
      </w:r>
    </w:p>
    <w:p w:rsidR="004E6C3D" w:rsidP="008B09EF" w:rsidRDefault="004E6C3D" w14:paraId="286556EE" w14:textId="77777777">
      <w:pPr>
        <w:pStyle w:val="NoSpacing"/>
        <w:jc w:val="both"/>
        <w:rPr>
          <w:rFonts w:ascii="Times New Roman" w:hAnsi="Times New Roman"/>
          <w:sz w:val="24"/>
          <w:szCs w:val="24"/>
        </w:rPr>
      </w:pPr>
    </w:p>
    <w:p w:rsidRPr="004E6C3D" w:rsidR="004E6C3D" w:rsidP="008B09EF" w:rsidRDefault="004E6C3D" w14:paraId="281E00D5" w14:textId="3486E1F4">
      <w:pPr>
        <w:pStyle w:val="NoSpacing"/>
        <w:jc w:val="both"/>
        <w:rPr>
          <w:rFonts w:ascii="Times New Roman" w:hAnsi="Times New Roman"/>
          <w:sz w:val="24"/>
          <w:szCs w:val="24"/>
        </w:rPr>
      </w:pPr>
      <w:r w:rsidRPr="004E6C3D">
        <w:rPr>
          <w:rFonts w:ascii="Times New Roman" w:hAnsi="Times New Roman"/>
          <w:sz w:val="24"/>
          <w:szCs w:val="24"/>
        </w:rPr>
        <w:t>Arvestades, et muudatus perekonnanime erandi tegemise tingimustes puudutab üksnes harva esinevaid juhtumeid, on kokkupuude selle tagajärgedega nimetoimingute osaliste jaoks harv ja ebaregulaarne. Isikud puutuvad muudatusega kokku ainult oma nimetoimingu käigus,</w:t>
      </w:r>
      <w:r w:rsidR="00906CC5">
        <w:rPr>
          <w:rFonts w:ascii="Times New Roman" w:hAnsi="Times New Roman"/>
          <w:sz w:val="24"/>
          <w:szCs w:val="24"/>
        </w:rPr>
        <w:t xml:space="preserve"> mida tavapäraselt isikul juhtub pigem mõned korrad elus,</w:t>
      </w:r>
      <w:r w:rsidRPr="004E6C3D">
        <w:rPr>
          <w:rFonts w:ascii="Times New Roman" w:hAnsi="Times New Roman"/>
          <w:sz w:val="24"/>
          <w:szCs w:val="24"/>
        </w:rPr>
        <w:t xml:space="preserve"> mitte igapäevaselt, mistõttu on mõju avaldumise sagedus hinnatav </w:t>
      </w:r>
      <w:r w:rsidRPr="00D31E3C">
        <w:rPr>
          <w:rFonts w:ascii="Times New Roman" w:hAnsi="Times New Roman"/>
          <w:sz w:val="24"/>
          <w:szCs w:val="24"/>
        </w:rPr>
        <w:t>väikeseks</w:t>
      </w:r>
      <w:r w:rsidRPr="004E6C3D">
        <w:rPr>
          <w:rFonts w:ascii="Times New Roman" w:hAnsi="Times New Roman"/>
          <w:sz w:val="24"/>
          <w:szCs w:val="24"/>
        </w:rPr>
        <w:t>.</w:t>
      </w:r>
    </w:p>
    <w:p w:rsidR="0012050B" w:rsidP="008B09EF" w:rsidRDefault="0012050B" w14:paraId="3CFB05B0" w14:textId="77777777">
      <w:pPr>
        <w:pStyle w:val="NoSpacing"/>
        <w:jc w:val="both"/>
        <w:rPr>
          <w:rFonts w:ascii="Times New Roman" w:hAnsi="Times New Roman"/>
          <w:sz w:val="24"/>
          <w:szCs w:val="24"/>
        </w:rPr>
      </w:pPr>
    </w:p>
    <w:p w:rsidR="0024408C" w:rsidP="0024408C" w:rsidRDefault="00B46DC0" w14:paraId="1A6A6AB3" w14:textId="76C5A076">
      <w:pPr>
        <w:pStyle w:val="NoSpacing"/>
        <w:jc w:val="both"/>
        <w:rPr>
          <w:rFonts w:ascii="Times New Roman" w:hAnsi="Times New Roman"/>
          <w:sz w:val="24"/>
          <w:szCs w:val="24"/>
        </w:rPr>
      </w:pPr>
      <w:r>
        <w:rPr>
          <w:rFonts w:ascii="Times New Roman" w:hAnsi="Times New Roman"/>
          <w:sz w:val="24"/>
          <w:szCs w:val="24"/>
        </w:rPr>
        <w:t>Eelnõu</w:t>
      </w:r>
      <w:r w:rsidRPr="0024408C" w:rsidR="0024408C">
        <w:rPr>
          <w:rFonts w:ascii="Times New Roman" w:hAnsi="Times New Roman"/>
          <w:sz w:val="24"/>
          <w:szCs w:val="24"/>
        </w:rPr>
        <w:t xml:space="preserve"> kitsendab perekonnanime erandi tegemise aluseid kodakondsuse seosele, </w:t>
      </w:r>
      <w:r w:rsidR="0024408C">
        <w:rPr>
          <w:rFonts w:ascii="Times New Roman" w:hAnsi="Times New Roman"/>
          <w:sz w:val="24"/>
          <w:szCs w:val="24"/>
        </w:rPr>
        <w:t>kuid regulatsioon võimaldab siiski arvesse võtta ig</w:t>
      </w:r>
      <w:r w:rsidRPr="0024408C" w:rsidR="0024408C">
        <w:rPr>
          <w:rFonts w:ascii="Times New Roman" w:hAnsi="Times New Roman"/>
          <w:sz w:val="24"/>
          <w:szCs w:val="24"/>
        </w:rPr>
        <w:t>a nimetoimingu eripära. Näiteks abielu sõlmimisel võib erandi rakendada ka siis, kui mitte isikul endal, vaid tema abikaasal on seos kodakondsuse tõttu muukeelse nimetraditsiooniga</w:t>
      </w:r>
      <w:r w:rsidR="00417EC0">
        <w:rPr>
          <w:rFonts w:ascii="Times New Roman" w:hAnsi="Times New Roman"/>
          <w:sz w:val="24"/>
          <w:szCs w:val="24"/>
        </w:rPr>
        <w:t xml:space="preserve"> (näiteks</w:t>
      </w:r>
      <w:r w:rsidR="0024408C">
        <w:rPr>
          <w:rFonts w:ascii="Times New Roman" w:hAnsi="Times New Roman"/>
          <w:sz w:val="24"/>
          <w:szCs w:val="24"/>
        </w:rPr>
        <w:t xml:space="preserve"> </w:t>
      </w:r>
      <w:r w:rsidR="00417EC0">
        <w:rPr>
          <w:rFonts w:ascii="Times New Roman" w:hAnsi="Times New Roman"/>
          <w:sz w:val="24"/>
          <w:szCs w:val="24"/>
        </w:rPr>
        <w:t>on lubatud</w:t>
      </w:r>
      <w:r w:rsidR="0024408C">
        <w:rPr>
          <w:rFonts w:ascii="Times New Roman" w:hAnsi="Times New Roman"/>
          <w:sz w:val="24"/>
          <w:szCs w:val="24"/>
        </w:rPr>
        <w:t xml:space="preserve"> Eesti kodanikul võtta endale Brasiilia riigi nimetraditsioonile vastav nimi, kui tema abikaasa on Brasiilia kodanik</w:t>
      </w:r>
      <w:r w:rsidR="00417EC0">
        <w:rPr>
          <w:rFonts w:ascii="Times New Roman" w:hAnsi="Times New Roman"/>
          <w:sz w:val="24"/>
          <w:szCs w:val="24"/>
        </w:rPr>
        <w:t>)</w:t>
      </w:r>
      <w:r w:rsidRPr="0024408C" w:rsidR="0024408C">
        <w:rPr>
          <w:rFonts w:ascii="Times New Roman" w:hAnsi="Times New Roman"/>
          <w:sz w:val="24"/>
          <w:szCs w:val="24"/>
        </w:rPr>
        <w:t xml:space="preserve">. </w:t>
      </w:r>
      <w:commentRangeStart w:id="68"/>
      <w:r w:rsidRPr="0024408C" w:rsidR="0024408C">
        <w:rPr>
          <w:rFonts w:ascii="Times New Roman" w:hAnsi="Times New Roman"/>
          <w:sz w:val="24"/>
          <w:szCs w:val="24"/>
        </w:rPr>
        <w:t xml:space="preserve">Kitsenduse tõttu ei ole varasemad alused peresuhete, rahvuskuuluvuse või usu põhjal enam kasutatavad, </w:t>
      </w:r>
      <w:commentRangeEnd w:id="68"/>
      <w:r w:rsidRPr="0024408C" w:rsidR="001F5692">
        <w:rPr>
          <w:rStyle w:val="CommentReference"/>
          <w:rFonts w:ascii="Times New Roman" w:hAnsi="Times New Roman"/>
          <w:sz w:val="24"/>
          <w:szCs w:val="24"/>
        </w:rPr>
        <w:commentReference w:id="68"/>
      </w:r>
      <w:r w:rsidRPr="0024408C" w:rsidR="0024408C">
        <w:rPr>
          <w:rFonts w:ascii="Times New Roman" w:hAnsi="Times New Roman"/>
          <w:sz w:val="24"/>
          <w:szCs w:val="24"/>
        </w:rPr>
        <w:t xml:space="preserve">mis võib vähendada osa isikute valikuvabadust nimetoimingute käigus. Arvestades, et erandi kohaldamine toimub üksikjuhtudel ja puudutatud juhtumid on harvad ning spetsiifilised, hinnatakse ebasoovitavate mõjude risk </w:t>
      </w:r>
      <w:r w:rsidRPr="00D31E3C" w:rsidR="0024408C">
        <w:rPr>
          <w:rFonts w:ascii="Times New Roman" w:hAnsi="Times New Roman"/>
          <w:sz w:val="24"/>
          <w:szCs w:val="24"/>
        </w:rPr>
        <w:t>väikeseks</w:t>
      </w:r>
      <w:r w:rsidRPr="00DA30D4" w:rsidR="0024408C">
        <w:rPr>
          <w:rFonts w:ascii="Times New Roman" w:hAnsi="Times New Roman"/>
          <w:sz w:val="24"/>
          <w:szCs w:val="24"/>
        </w:rPr>
        <w:t>.</w:t>
      </w:r>
    </w:p>
    <w:p w:rsidR="00037B0D" w:rsidP="0024408C" w:rsidRDefault="00037B0D" w14:paraId="1E4292A7" w14:textId="77777777">
      <w:pPr>
        <w:pStyle w:val="NoSpacing"/>
        <w:jc w:val="both"/>
        <w:rPr>
          <w:rFonts w:ascii="Times New Roman" w:hAnsi="Times New Roman"/>
          <w:sz w:val="24"/>
          <w:szCs w:val="24"/>
        </w:rPr>
      </w:pPr>
    </w:p>
    <w:p w:rsidRPr="00B46DC0" w:rsidR="00037B0D" w:rsidP="0024408C" w:rsidRDefault="00B46DC0" w14:paraId="069B2DC7" w14:textId="06B607AD">
      <w:pPr>
        <w:pStyle w:val="NoSpacing"/>
        <w:jc w:val="both"/>
        <w:rPr>
          <w:rFonts w:ascii="Times New Roman" w:hAnsi="Times New Roman"/>
          <w:sz w:val="24"/>
          <w:szCs w:val="24"/>
        </w:rPr>
      </w:pPr>
      <w:r w:rsidRPr="00B46DC0">
        <w:rPr>
          <w:rFonts w:ascii="Times New Roman" w:hAnsi="Times New Roman"/>
          <w:sz w:val="24"/>
          <w:szCs w:val="24"/>
        </w:rPr>
        <w:t>6.</w:t>
      </w:r>
      <w:r w:rsidRPr="00B46DC0" w:rsidR="00037B0D">
        <w:rPr>
          <w:rFonts w:ascii="Times New Roman" w:hAnsi="Times New Roman"/>
          <w:sz w:val="24"/>
          <w:szCs w:val="24"/>
        </w:rPr>
        <w:t>1</w:t>
      </w:r>
      <w:r w:rsidR="00457FC8">
        <w:rPr>
          <w:rFonts w:ascii="Times New Roman" w:hAnsi="Times New Roman"/>
          <w:sz w:val="24"/>
          <w:szCs w:val="24"/>
        </w:rPr>
        <w:t>4</w:t>
      </w:r>
      <w:r w:rsidRPr="00B46DC0" w:rsidR="00037B0D">
        <w:rPr>
          <w:rFonts w:ascii="Times New Roman" w:hAnsi="Times New Roman"/>
          <w:sz w:val="24"/>
          <w:szCs w:val="24"/>
        </w:rPr>
        <w:t xml:space="preserve">. Välisriigi kodaniku õigus isikunime </w:t>
      </w:r>
      <w:r w:rsidRPr="00B46DC0" w:rsidR="00742F16">
        <w:rPr>
          <w:rFonts w:ascii="Times New Roman" w:hAnsi="Times New Roman"/>
          <w:sz w:val="24"/>
          <w:szCs w:val="24"/>
        </w:rPr>
        <w:t xml:space="preserve">seaduses sätestatud juhtudel </w:t>
      </w:r>
      <w:r>
        <w:rPr>
          <w:rFonts w:ascii="Times New Roman" w:hAnsi="Times New Roman"/>
          <w:sz w:val="24"/>
          <w:szCs w:val="24"/>
        </w:rPr>
        <w:t xml:space="preserve">oma nime </w:t>
      </w:r>
      <w:r w:rsidRPr="00B46DC0" w:rsidR="00742F16">
        <w:rPr>
          <w:rFonts w:ascii="Times New Roman" w:hAnsi="Times New Roman"/>
          <w:sz w:val="24"/>
          <w:szCs w:val="24"/>
        </w:rPr>
        <w:t>muuta.</w:t>
      </w:r>
    </w:p>
    <w:p w:rsidR="00037B0D" w:rsidP="0024408C" w:rsidRDefault="00037B0D" w14:paraId="13889F9A" w14:textId="77777777">
      <w:pPr>
        <w:pStyle w:val="NoSpacing"/>
        <w:jc w:val="both"/>
        <w:rPr>
          <w:rFonts w:ascii="Times New Roman" w:hAnsi="Times New Roman"/>
          <w:sz w:val="24"/>
          <w:szCs w:val="24"/>
        </w:rPr>
      </w:pPr>
    </w:p>
    <w:p w:rsidR="00037B0D" w:rsidP="0024408C" w:rsidRDefault="00037B0D" w14:paraId="5818FAF9" w14:textId="10511E97">
      <w:pPr>
        <w:pStyle w:val="NoSpacing"/>
        <w:jc w:val="both"/>
        <w:rPr>
          <w:rFonts w:ascii="Times New Roman" w:hAnsi="Times New Roman"/>
          <w:sz w:val="24"/>
          <w:szCs w:val="24"/>
        </w:rPr>
      </w:pPr>
      <w:r w:rsidRPr="00B46DC0">
        <w:rPr>
          <w:rFonts w:ascii="Times New Roman" w:hAnsi="Times New Roman"/>
          <w:sz w:val="24"/>
          <w:szCs w:val="24"/>
        </w:rPr>
        <w:t>Mõju valdkond:</w:t>
      </w:r>
      <w:r>
        <w:rPr>
          <w:rFonts w:ascii="Times New Roman" w:hAnsi="Times New Roman"/>
          <w:sz w:val="24"/>
          <w:szCs w:val="24"/>
        </w:rPr>
        <w:t xml:space="preserve"> Mõju riigiasutuste ja </w:t>
      </w:r>
      <w:r w:rsidR="00194D08">
        <w:rPr>
          <w:rFonts w:ascii="Times New Roman" w:hAnsi="Times New Roman"/>
          <w:sz w:val="24"/>
          <w:szCs w:val="24"/>
        </w:rPr>
        <w:t>KOV</w:t>
      </w:r>
      <w:r>
        <w:rPr>
          <w:rFonts w:ascii="Times New Roman" w:hAnsi="Times New Roman"/>
          <w:sz w:val="24"/>
          <w:szCs w:val="24"/>
        </w:rPr>
        <w:t xml:space="preserve"> </w:t>
      </w:r>
      <w:r w:rsidRPr="00F02147">
        <w:rPr>
          <w:rFonts w:ascii="Times New Roman" w:hAnsi="Times New Roman"/>
          <w:sz w:val="24"/>
          <w:szCs w:val="24"/>
        </w:rPr>
        <w:t>üksuste asutuste korraldusele</w:t>
      </w:r>
    </w:p>
    <w:p w:rsidR="00CC6F36" w:rsidP="0024408C" w:rsidRDefault="00CC6F36" w14:paraId="2C08D330" w14:textId="77777777">
      <w:pPr>
        <w:pStyle w:val="NoSpacing"/>
        <w:jc w:val="both"/>
        <w:rPr>
          <w:rFonts w:ascii="Times New Roman" w:hAnsi="Times New Roman"/>
          <w:sz w:val="24"/>
          <w:szCs w:val="24"/>
        </w:rPr>
      </w:pPr>
    </w:p>
    <w:p w:rsidR="00CC6F36" w:rsidP="0024408C" w:rsidRDefault="00CC6F36" w14:paraId="2B611BA6" w14:textId="67C862DF">
      <w:pPr>
        <w:pStyle w:val="NoSpacing"/>
        <w:jc w:val="both"/>
        <w:rPr>
          <w:rFonts w:ascii="Times New Roman" w:hAnsi="Times New Roman"/>
          <w:sz w:val="24"/>
          <w:szCs w:val="24"/>
        </w:rPr>
      </w:pPr>
      <w:r w:rsidRPr="00B46DC0">
        <w:rPr>
          <w:rFonts w:ascii="Times New Roman" w:hAnsi="Times New Roman"/>
          <w:sz w:val="24"/>
          <w:szCs w:val="24"/>
        </w:rPr>
        <w:t>Mõju sihtrühm:</w:t>
      </w:r>
      <w:r>
        <w:rPr>
          <w:rFonts w:ascii="Times New Roman" w:hAnsi="Times New Roman"/>
          <w:sz w:val="24"/>
          <w:szCs w:val="24"/>
        </w:rPr>
        <w:t xml:space="preserve"> </w:t>
      </w:r>
      <w:r w:rsidR="009B2120">
        <w:rPr>
          <w:rFonts w:ascii="Times New Roman" w:hAnsi="Times New Roman"/>
          <w:sz w:val="24"/>
          <w:szCs w:val="24"/>
        </w:rPr>
        <w:t>P</w:t>
      </w:r>
      <w:r w:rsidRPr="00F02147" w:rsidR="009B2120">
        <w:rPr>
          <w:rFonts w:ascii="Times New Roman" w:hAnsi="Times New Roman"/>
          <w:sz w:val="24"/>
          <w:szCs w:val="24"/>
        </w:rPr>
        <w:t>erekonnaseisuasutused, kellel on pädevus muuta inimese</w:t>
      </w:r>
      <w:r w:rsidR="009B2120">
        <w:rPr>
          <w:rFonts w:ascii="Times New Roman" w:hAnsi="Times New Roman"/>
          <w:sz w:val="24"/>
          <w:szCs w:val="24"/>
        </w:rPr>
        <w:t xml:space="preserve"> isikunime</w:t>
      </w:r>
      <w:r w:rsidR="00B46DC0">
        <w:rPr>
          <w:rFonts w:ascii="Times New Roman" w:hAnsi="Times New Roman"/>
          <w:sz w:val="24"/>
          <w:szCs w:val="24"/>
        </w:rPr>
        <w:t>.</w:t>
      </w:r>
    </w:p>
    <w:p w:rsidR="009B2120" w:rsidP="0024408C" w:rsidRDefault="009B2120" w14:paraId="3F703929" w14:textId="77777777">
      <w:pPr>
        <w:pStyle w:val="NoSpacing"/>
        <w:jc w:val="both"/>
        <w:rPr>
          <w:rFonts w:ascii="Times New Roman" w:hAnsi="Times New Roman"/>
          <w:sz w:val="24"/>
          <w:szCs w:val="24"/>
        </w:rPr>
      </w:pPr>
    </w:p>
    <w:p w:rsidR="00F50E86" w:rsidP="00F50E86" w:rsidRDefault="009B2120" w14:paraId="180DD4AB" w14:textId="49B686A1">
      <w:pPr>
        <w:pStyle w:val="NoSpacing"/>
        <w:jc w:val="both"/>
        <w:rPr>
          <w:rFonts w:ascii="Times New Roman" w:hAnsi="Times New Roman"/>
          <w:sz w:val="24"/>
          <w:szCs w:val="24"/>
        </w:rPr>
      </w:pPr>
      <w:r w:rsidRPr="00B46DC0">
        <w:rPr>
          <w:rFonts w:ascii="Times New Roman" w:hAnsi="Times New Roman"/>
          <w:sz w:val="24"/>
          <w:szCs w:val="24"/>
        </w:rPr>
        <w:t>Mõju kirjeldus ja olulisus</w:t>
      </w:r>
      <w:r w:rsidRPr="00B46DC0" w:rsidR="00B46DC0">
        <w:rPr>
          <w:rFonts w:ascii="Times New Roman" w:hAnsi="Times New Roman"/>
          <w:sz w:val="24"/>
          <w:szCs w:val="24"/>
        </w:rPr>
        <w:t>.</w:t>
      </w:r>
      <w:r>
        <w:rPr>
          <w:rFonts w:ascii="Times New Roman" w:hAnsi="Times New Roman"/>
          <w:sz w:val="24"/>
          <w:szCs w:val="24"/>
        </w:rPr>
        <w:t xml:space="preserve"> </w:t>
      </w:r>
      <w:r w:rsidR="00F50E86">
        <w:rPr>
          <w:rFonts w:ascii="Times New Roman" w:hAnsi="Times New Roman"/>
          <w:sz w:val="24"/>
          <w:szCs w:val="24"/>
        </w:rPr>
        <w:t xml:space="preserve">Muudatusest mõjutatud sihtrühma suurus on väike, kuna </w:t>
      </w:r>
      <w:r w:rsidRPr="00F02147" w:rsidR="00F50E86">
        <w:rPr>
          <w:rFonts w:ascii="Times New Roman" w:hAnsi="Times New Roman"/>
          <w:sz w:val="24"/>
          <w:szCs w:val="24"/>
        </w:rPr>
        <w:t xml:space="preserve">Eesti riigi- ja </w:t>
      </w:r>
      <w:r w:rsidR="00194D08">
        <w:rPr>
          <w:rFonts w:ascii="Times New Roman" w:hAnsi="Times New Roman"/>
          <w:sz w:val="24"/>
          <w:szCs w:val="24"/>
        </w:rPr>
        <w:t>KOV</w:t>
      </w:r>
      <w:r w:rsidRPr="00F02147" w:rsidR="00F50E86">
        <w:rPr>
          <w:rFonts w:ascii="Times New Roman" w:hAnsi="Times New Roman"/>
          <w:sz w:val="24"/>
          <w:szCs w:val="24"/>
        </w:rPr>
        <w:t xml:space="preserve"> üksuste asutuste arvuga võrreldes jääb sihtrühma suurus alla 5%</w:t>
      </w:r>
      <w:r w:rsidR="00F50E86">
        <w:rPr>
          <w:rFonts w:ascii="Times New Roman" w:hAnsi="Times New Roman"/>
          <w:sz w:val="24"/>
          <w:szCs w:val="24"/>
        </w:rPr>
        <w:t xml:space="preserve">. </w:t>
      </w:r>
      <w:r w:rsidRPr="00A736C3" w:rsidR="00F50E86">
        <w:rPr>
          <w:rFonts w:ascii="Times New Roman" w:hAnsi="Times New Roman"/>
          <w:sz w:val="24"/>
          <w:szCs w:val="24"/>
        </w:rPr>
        <w:t xml:space="preserve">Muudatus mõjutab nelja MK </w:t>
      </w:r>
      <w:proofErr w:type="spellStart"/>
      <w:r w:rsidRPr="00A736C3" w:rsidR="00F50E86">
        <w:rPr>
          <w:rFonts w:ascii="Times New Roman" w:hAnsi="Times New Roman"/>
          <w:sz w:val="24"/>
          <w:szCs w:val="24"/>
        </w:rPr>
        <w:t>KOV-i</w:t>
      </w:r>
      <w:proofErr w:type="spellEnd"/>
      <w:r w:rsidRPr="00A736C3" w:rsidR="00F50E86">
        <w:rPr>
          <w:rFonts w:ascii="Times New Roman" w:hAnsi="Times New Roman"/>
          <w:sz w:val="24"/>
          <w:szCs w:val="24"/>
        </w:rPr>
        <w:t xml:space="preserve"> (Jõhvi, Pärnu, Tallinn, Tartu) ametnikke, kes tegelevad nime muutmise menetluse läbiviimisega. Nime muutmise õigus on kuni 20 ametnikul, kellest kümne tavapäraste tööülesannete hulka kuulub nende menetluste läbiviimine.</w:t>
      </w:r>
    </w:p>
    <w:p w:rsidR="00CE77AC" w:rsidP="00F50E86" w:rsidRDefault="00CE77AC" w14:paraId="27798DC1" w14:textId="77777777">
      <w:pPr>
        <w:pStyle w:val="NoSpacing"/>
        <w:jc w:val="both"/>
        <w:rPr>
          <w:rFonts w:ascii="Times New Roman" w:hAnsi="Times New Roman"/>
          <w:sz w:val="24"/>
          <w:szCs w:val="24"/>
        </w:rPr>
      </w:pPr>
    </w:p>
    <w:p w:rsidR="009B2120" w:rsidP="0024408C" w:rsidRDefault="00CE77AC" w14:paraId="3667D574" w14:textId="7A57A9BF">
      <w:pPr>
        <w:pStyle w:val="NoSpacing"/>
        <w:jc w:val="both"/>
        <w:rPr>
          <w:rFonts w:ascii="Times New Roman" w:hAnsi="Times New Roman"/>
          <w:sz w:val="24"/>
          <w:szCs w:val="24"/>
        </w:rPr>
      </w:pPr>
      <w:r w:rsidRPr="00CE77AC">
        <w:rPr>
          <w:rFonts w:ascii="Times New Roman" w:hAnsi="Times New Roman"/>
          <w:sz w:val="24"/>
          <w:szCs w:val="24"/>
        </w:rPr>
        <w:t>Mõju ulatus on väike, sest perekonnaseisuasutuste senine töökorraldus ja ülesannete sisu ei muutu märkimisväärselt. Tegemist on üksikjuhtudel rakendatava toiminguga, mis ei mõjuta asutuste igapäevast töömahtu ega eelda uut töökorraldust või täiendavaid ressursse. Menetlus sarnaneb juba olemasolevatele nimemuutmise toimingutele, mistõttu ei ole vaja rakendada uusi tööprotsesse ega koolitusi. Muudatus eeldab üksnes ametnike teavitamist ja vajadusel juhendmaterjalide täiendamist.</w:t>
      </w:r>
      <w:r>
        <w:rPr>
          <w:rFonts w:ascii="Times New Roman" w:hAnsi="Times New Roman"/>
          <w:sz w:val="24"/>
          <w:szCs w:val="24"/>
        </w:rPr>
        <w:t xml:space="preserve"> </w:t>
      </w:r>
      <w:r w:rsidRPr="00CE77AC">
        <w:rPr>
          <w:rFonts w:ascii="Times New Roman" w:hAnsi="Times New Roman"/>
          <w:sz w:val="24"/>
          <w:szCs w:val="24"/>
        </w:rPr>
        <w:t>Muudatus ei too kaasa sihtrühma käitumises märgatavaid muutusi ega nõua kohanemistegevusi</w:t>
      </w:r>
      <w:r>
        <w:rPr>
          <w:rFonts w:ascii="Times New Roman" w:hAnsi="Times New Roman"/>
          <w:sz w:val="24"/>
          <w:szCs w:val="24"/>
        </w:rPr>
        <w:t>.</w:t>
      </w:r>
    </w:p>
    <w:p w:rsidR="00CE77AC" w:rsidP="0024408C" w:rsidRDefault="00CE77AC" w14:paraId="3CA30265" w14:textId="77777777">
      <w:pPr>
        <w:pStyle w:val="NoSpacing"/>
        <w:jc w:val="both"/>
        <w:rPr>
          <w:rFonts w:ascii="Times New Roman" w:hAnsi="Times New Roman"/>
          <w:sz w:val="24"/>
          <w:szCs w:val="24"/>
        </w:rPr>
      </w:pPr>
    </w:p>
    <w:p w:rsidR="00CE77AC" w:rsidP="0024408C" w:rsidRDefault="00CE77AC" w14:paraId="0119C4AE" w14:textId="418A203F">
      <w:pPr>
        <w:pStyle w:val="NoSpacing"/>
        <w:jc w:val="both"/>
        <w:rPr>
          <w:rFonts w:ascii="Times New Roman" w:hAnsi="Times New Roman"/>
          <w:sz w:val="24"/>
          <w:szCs w:val="24"/>
        </w:rPr>
      </w:pPr>
      <w:r w:rsidRPr="00CE77AC">
        <w:rPr>
          <w:rFonts w:ascii="Times New Roman" w:hAnsi="Times New Roman"/>
          <w:sz w:val="24"/>
          <w:szCs w:val="24"/>
        </w:rPr>
        <w:t>Mõju avaldumise sagedus on väike, sest perekonnaseisuasutused puutuvad selliste juhtumitega kokku vaid juhuslikult ja harva. Nime muutmise vajadus tekib üksnes erandlikes olukordades, kus välisriigi kodaniku kodakondsusriik ei tunnusta Eestis antud või muudetud nime. Sellised juhtumid ei esine regulaarselt ega reeglipäraselt, mistõttu mõju avaldub ebaregulaarselt ja üksikjuhtumite kaupa.</w:t>
      </w:r>
    </w:p>
    <w:p w:rsidR="005F628A" w:rsidP="0024408C" w:rsidRDefault="005F628A" w14:paraId="0C053CD7" w14:textId="77777777">
      <w:pPr>
        <w:pStyle w:val="NoSpacing"/>
        <w:jc w:val="both"/>
        <w:rPr>
          <w:rFonts w:ascii="Times New Roman" w:hAnsi="Times New Roman"/>
          <w:sz w:val="24"/>
          <w:szCs w:val="24"/>
        </w:rPr>
      </w:pPr>
    </w:p>
    <w:p w:rsidR="005F628A" w:rsidP="0024408C" w:rsidRDefault="005F628A" w14:paraId="18691114" w14:textId="058F5520">
      <w:pPr>
        <w:pStyle w:val="NoSpacing"/>
        <w:jc w:val="both"/>
        <w:rPr>
          <w:rFonts w:ascii="Times New Roman" w:hAnsi="Times New Roman"/>
          <w:sz w:val="24"/>
          <w:szCs w:val="24"/>
        </w:rPr>
      </w:pPr>
      <w:r w:rsidRPr="005F628A">
        <w:rPr>
          <w:rFonts w:ascii="Times New Roman" w:hAnsi="Times New Roman"/>
          <w:sz w:val="24"/>
          <w:szCs w:val="24"/>
        </w:rPr>
        <w:t xml:space="preserve">Ebasoovitavate mõjude kaasnemise risk on väike. Muudatus ei too perekonnaseisuasutustele kaasa uusi piiranguid ega koormavaid kohustusi, vaid lisab olemasoleva töökorralduse raames väikese mahu erandlikke juhtumeid. Toimingute olemus jääb samaks ning menetlus on ametnikele tuttav. </w:t>
      </w:r>
      <w:r w:rsidR="000B02A4">
        <w:rPr>
          <w:rFonts w:ascii="Times New Roman" w:hAnsi="Times New Roman"/>
          <w:sz w:val="24"/>
          <w:szCs w:val="24"/>
        </w:rPr>
        <w:t xml:space="preserve">Kuna välisriigi kodanik saab nime muuta vaid siis, kui tema kodakondsusriik Eestis perekonnaseisutoimingu tegemisel antud nime ei tunnusta, võib see tuua kaasa ametnikele selgitusvajaduse kasvu kuivõrd tegemist on erandlike juhtumitega ning tavapäraselt saavad välisriigi kodanikud oma isikunime muuta oma kodakondsusriigis. </w:t>
      </w:r>
      <w:r w:rsidRPr="005F628A">
        <w:rPr>
          <w:rFonts w:ascii="Times New Roman" w:hAnsi="Times New Roman"/>
          <w:sz w:val="24"/>
          <w:szCs w:val="24"/>
        </w:rPr>
        <w:t>Negatiivse iseloomuga mõjusid, nagu halduskoormuse kasv või vajadus tööprotsesse ümber korraldada, ei ole oodata</w:t>
      </w:r>
      <w:r w:rsidR="000B2C6E">
        <w:rPr>
          <w:rFonts w:ascii="Times New Roman" w:hAnsi="Times New Roman"/>
          <w:sz w:val="24"/>
          <w:szCs w:val="24"/>
        </w:rPr>
        <w:t>.</w:t>
      </w:r>
    </w:p>
    <w:p w:rsidR="00482D2C" w:rsidP="0024408C" w:rsidRDefault="00482D2C" w14:paraId="02864DED" w14:textId="77777777">
      <w:pPr>
        <w:pStyle w:val="NoSpacing"/>
        <w:jc w:val="both"/>
        <w:rPr>
          <w:rFonts w:ascii="Times New Roman" w:hAnsi="Times New Roman"/>
          <w:sz w:val="24"/>
          <w:szCs w:val="24"/>
        </w:rPr>
      </w:pPr>
    </w:p>
    <w:p w:rsidR="00482D2C" w:rsidP="00482D2C" w:rsidRDefault="00482D2C" w14:paraId="131838C2" w14:textId="77777777">
      <w:pPr>
        <w:pStyle w:val="NoSpacing"/>
        <w:jc w:val="both"/>
        <w:rPr>
          <w:rFonts w:ascii="Times New Roman" w:hAnsi="Times New Roman"/>
          <w:sz w:val="24"/>
          <w:szCs w:val="24"/>
        </w:rPr>
      </w:pPr>
      <w:r w:rsidRPr="00B46DC0">
        <w:rPr>
          <w:rFonts w:ascii="Times New Roman" w:hAnsi="Times New Roman"/>
          <w:sz w:val="24"/>
          <w:szCs w:val="24"/>
        </w:rPr>
        <w:t xml:space="preserve">Mõju valdkond: </w:t>
      </w:r>
      <w:r>
        <w:rPr>
          <w:rFonts w:ascii="Times New Roman" w:hAnsi="Times New Roman"/>
          <w:sz w:val="24"/>
          <w:szCs w:val="24"/>
        </w:rPr>
        <w:t>sotsiaalne mõju</w:t>
      </w:r>
    </w:p>
    <w:p w:rsidR="00482D2C" w:rsidP="00482D2C" w:rsidRDefault="00482D2C" w14:paraId="23461B68" w14:textId="77777777">
      <w:pPr>
        <w:pStyle w:val="NoSpacing"/>
        <w:jc w:val="both"/>
        <w:rPr>
          <w:rFonts w:ascii="Times New Roman" w:hAnsi="Times New Roman"/>
          <w:sz w:val="24"/>
          <w:szCs w:val="24"/>
        </w:rPr>
      </w:pPr>
    </w:p>
    <w:p w:rsidR="00684EB8" w:rsidP="00482D2C" w:rsidRDefault="00482D2C" w14:paraId="1DCC0502" w14:textId="77777777">
      <w:pPr>
        <w:pStyle w:val="NoSpacing"/>
        <w:jc w:val="both"/>
        <w:rPr>
          <w:rFonts w:ascii="Times New Roman" w:hAnsi="Times New Roman"/>
          <w:sz w:val="24"/>
          <w:szCs w:val="24"/>
        </w:rPr>
      </w:pPr>
      <w:r w:rsidRPr="00B46DC0">
        <w:rPr>
          <w:rFonts w:ascii="Times New Roman" w:hAnsi="Times New Roman"/>
          <w:sz w:val="24"/>
          <w:szCs w:val="24"/>
        </w:rPr>
        <w:t>Mõju sihtrühm:</w:t>
      </w:r>
      <w:r>
        <w:rPr>
          <w:rFonts w:ascii="Times New Roman" w:hAnsi="Times New Roman"/>
          <w:sz w:val="24"/>
          <w:szCs w:val="24"/>
        </w:rPr>
        <w:t xml:space="preserve"> </w:t>
      </w:r>
      <w:r w:rsidR="00DE0A51">
        <w:rPr>
          <w:rFonts w:ascii="Times New Roman" w:hAnsi="Times New Roman"/>
          <w:sz w:val="24"/>
          <w:szCs w:val="24"/>
        </w:rPr>
        <w:t>välisriigi kodanik, kellel on seaduses sätestatud juhul õigus muuta isikunime</w:t>
      </w:r>
    </w:p>
    <w:p w:rsidR="00684EB8" w:rsidP="00482D2C" w:rsidRDefault="00684EB8" w14:paraId="184E17A9" w14:textId="77777777">
      <w:pPr>
        <w:pStyle w:val="NoSpacing"/>
        <w:jc w:val="both"/>
        <w:rPr>
          <w:rFonts w:ascii="Times New Roman" w:hAnsi="Times New Roman"/>
          <w:sz w:val="24"/>
          <w:szCs w:val="24"/>
        </w:rPr>
      </w:pPr>
    </w:p>
    <w:p w:rsidR="00482D2C" w:rsidP="00482D2C" w:rsidRDefault="00684EB8" w14:paraId="53962FB5" w14:textId="05D396D4">
      <w:pPr>
        <w:pStyle w:val="NoSpacing"/>
        <w:jc w:val="both"/>
        <w:rPr>
          <w:rFonts w:ascii="Times New Roman" w:hAnsi="Times New Roman"/>
          <w:sz w:val="24"/>
          <w:szCs w:val="24"/>
        </w:rPr>
      </w:pPr>
      <w:r w:rsidRPr="00B46DC0">
        <w:rPr>
          <w:rFonts w:ascii="Times New Roman" w:hAnsi="Times New Roman"/>
          <w:sz w:val="24"/>
          <w:szCs w:val="24"/>
        </w:rPr>
        <w:t>Mõju kirjeldus ja olulisus</w:t>
      </w:r>
      <w:r w:rsidRPr="00B46DC0" w:rsidR="00B46DC0">
        <w:rPr>
          <w:rFonts w:ascii="Times New Roman" w:hAnsi="Times New Roman"/>
          <w:sz w:val="24"/>
          <w:szCs w:val="24"/>
        </w:rPr>
        <w:t>.</w:t>
      </w:r>
      <w:r w:rsidRPr="00B46DC0">
        <w:rPr>
          <w:rFonts w:ascii="Times New Roman" w:hAnsi="Times New Roman"/>
          <w:sz w:val="24"/>
          <w:szCs w:val="24"/>
        </w:rPr>
        <w:t xml:space="preserve"> </w:t>
      </w:r>
      <w:commentRangeStart w:id="69"/>
      <w:r>
        <w:rPr>
          <w:rFonts w:ascii="Times New Roman" w:hAnsi="Times New Roman"/>
          <w:sz w:val="24"/>
          <w:szCs w:val="24"/>
        </w:rPr>
        <w:t>Mõjutatud sihtrühma suurus on väike, kuna k</w:t>
      </w:r>
      <w:r w:rsidRPr="00F63A90">
        <w:rPr>
          <w:rFonts w:ascii="Times New Roman" w:hAnsi="Times New Roman"/>
          <w:sz w:val="24"/>
          <w:szCs w:val="24"/>
        </w:rPr>
        <w:t>ogu Eesti elanikkonnaga võrreldes jääb sihtrühma suurus alla 5% Eesti elanikest</w:t>
      </w:r>
      <w:commentRangeEnd w:id="69"/>
      <w:r w:rsidR="00937D09">
        <w:rPr>
          <w:rStyle w:val="CommentReference"/>
          <w:rFonts w:ascii="Times New Roman" w:hAnsi="Times New Roman"/>
          <w:sz w:val="24"/>
          <w:szCs w:val="24"/>
        </w:rPr>
        <w:commentReference w:id="69"/>
      </w:r>
      <w:r>
        <w:rPr>
          <w:rFonts w:ascii="Times New Roman" w:hAnsi="Times New Roman"/>
          <w:sz w:val="24"/>
          <w:szCs w:val="24"/>
        </w:rPr>
        <w:t>. Ei ole teada, kui palju võiks eeldatavalt olla selliseid välisriigi kodanikkel, kellel on seaduses sätestatud alusel õigus isikunime muuta, kuivõrd tegemist on nende jaoks täiesti uue võimalusega. Eelduslikult on nende isikute hulk väike, kuna lisaks sellele, et tegemist peab olema välisriigi kodanikuga, peavad isikunime muutmise õiguseks olema täidetud ka muud seaduses sätestatud tingimused, millest olulisem on asjaolu, et Eesti nimetoimingu tegemisel antud ees- või perekonnanime ei tunnustata tema kodakondsusriigis.</w:t>
      </w:r>
    </w:p>
    <w:p w:rsidR="00684EB8" w:rsidP="00482D2C" w:rsidRDefault="00684EB8" w14:paraId="3CFA4CF6" w14:textId="77777777">
      <w:pPr>
        <w:pStyle w:val="NoSpacing"/>
        <w:jc w:val="both"/>
        <w:rPr>
          <w:rFonts w:ascii="Times New Roman" w:hAnsi="Times New Roman"/>
          <w:sz w:val="24"/>
          <w:szCs w:val="24"/>
        </w:rPr>
      </w:pPr>
    </w:p>
    <w:p w:rsidR="00684EB8" w:rsidP="00482D2C" w:rsidRDefault="00684EB8" w14:paraId="55722BA9" w14:textId="33EC2CA2">
      <w:pPr>
        <w:pStyle w:val="NoSpacing"/>
        <w:jc w:val="both"/>
        <w:rPr>
          <w:rFonts w:ascii="Times New Roman" w:hAnsi="Times New Roman"/>
          <w:sz w:val="24"/>
          <w:szCs w:val="24"/>
        </w:rPr>
      </w:pPr>
      <w:r w:rsidRPr="00684EB8">
        <w:rPr>
          <w:rFonts w:ascii="Times New Roman" w:hAnsi="Times New Roman"/>
          <w:sz w:val="24"/>
          <w:szCs w:val="24"/>
        </w:rPr>
        <w:t>Mõju ulatus on väike. Muudatus annab piiratud arvule välisriigi kodanikele võimaluse korrastada oma isikunime vastavus eri riikide õigusruumides, kuid see ei too kaasa nende igapäevaelu või käitumise märkimisväärset muutust. Tegemist on üksikjuhtudel rakendatava õigusega, mis loob küll positiivse võimaluse, kuid ei eelda sihtrühmalt teadlikku kohanemist ega laiemat tegutsemisviisi muutust. Enamik välisriigi kodanikke selle muudatuse tõttu otseselt mõjutatud ei ole, mistõttu mõju ulatus sihtrühmale tervikuna on väike.</w:t>
      </w:r>
    </w:p>
    <w:p w:rsidR="00684EB8" w:rsidP="00482D2C" w:rsidRDefault="00684EB8" w14:paraId="47C9217B" w14:textId="77777777">
      <w:pPr>
        <w:pStyle w:val="NoSpacing"/>
        <w:jc w:val="both"/>
        <w:rPr>
          <w:rFonts w:ascii="Times New Roman" w:hAnsi="Times New Roman"/>
          <w:sz w:val="24"/>
          <w:szCs w:val="24"/>
        </w:rPr>
      </w:pPr>
    </w:p>
    <w:p w:rsidR="00684EB8" w:rsidP="00482D2C" w:rsidRDefault="00684EB8" w14:paraId="5EF9EBDD" w14:textId="214DF8F7">
      <w:pPr>
        <w:pStyle w:val="NoSpacing"/>
        <w:jc w:val="both"/>
        <w:rPr>
          <w:rFonts w:ascii="Times New Roman" w:hAnsi="Times New Roman"/>
          <w:sz w:val="24"/>
          <w:szCs w:val="24"/>
        </w:rPr>
      </w:pPr>
      <w:r w:rsidRPr="00684EB8">
        <w:rPr>
          <w:rFonts w:ascii="Times New Roman" w:hAnsi="Times New Roman"/>
          <w:sz w:val="24"/>
          <w:szCs w:val="24"/>
        </w:rPr>
        <w:t>Mõju avaldumise sagedus on väike, kuna välisriigi kodaniku võimalus muuta nime tekib ainult erandlikes olukordades ja juhuslikult</w:t>
      </w:r>
      <w:r>
        <w:rPr>
          <w:rFonts w:ascii="Times New Roman" w:hAnsi="Times New Roman"/>
          <w:sz w:val="24"/>
          <w:szCs w:val="24"/>
        </w:rPr>
        <w:t>. Üldjuhtudel ei ole välisriigi kodanikul probleemi kodakondsusriigis muudetud ees- või perekonnanime tunnustamisega, kuid selleks, et tagada isiku ühetaoline dokumenteerimine erinevates riikides</w:t>
      </w:r>
      <w:r w:rsidR="00221665">
        <w:rPr>
          <w:rFonts w:ascii="Times New Roman" w:hAnsi="Times New Roman"/>
          <w:sz w:val="24"/>
          <w:szCs w:val="24"/>
        </w:rPr>
        <w:t xml:space="preserve"> olukorras, kus välisriigi kodanikule Eestis antud ees- või perekonnanime tema kodakondsusriik ei tunnusta, on loodud välisriigi kodanikul õigus isikunime muutmiseks.</w:t>
      </w:r>
    </w:p>
    <w:p w:rsidR="00221665" w:rsidP="00482D2C" w:rsidRDefault="00221665" w14:paraId="21D12DA5" w14:textId="77777777">
      <w:pPr>
        <w:pStyle w:val="NoSpacing"/>
        <w:jc w:val="both"/>
        <w:rPr>
          <w:rFonts w:ascii="Times New Roman" w:hAnsi="Times New Roman"/>
          <w:sz w:val="24"/>
          <w:szCs w:val="24"/>
        </w:rPr>
      </w:pPr>
    </w:p>
    <w:p w:rsidR="00221665" w:rsidP="00482D2C" w:rsidRDefault="00221665" w14:paraId="4D7F9274" w14:textId="55F8E75E">
      <w:pPr>
        <w:pStyle w:val="NoSpacing"/>
        <w:jc w:val="both"/>
        <w:rPr>
          <w:rFonts w:ascii="Times New Roman" w:hAnsi="Times New Roman"/>
          <w:sz w:val="24"/>
          <w:szCs w:val="24"/>
        </w:rPr>
      </w:pPr>
      <w:r>
        <w:rPr>
          <w:rFonts w:ascii="Times New Roman" w:hAnsi="Times New Roman"/>
          <w:sz w:val="24"/>
          <w:szCs w:val="24"/>
        </w:rPr>
        <w:t>Ebasoovitavate mõjud</w:t>
      </w:r>
      <w:r w:rsidR="00B46DC0">
        <w:rPr>
          <w:rFonts w:ascii="Times New Roman" w:hAnsi="Times New Roman"/>
          <w:sz w:val="24"/>
          <w:szCs w:val="24"/>
        </w:rPr>
        <w:t>e</w:t>
      </w:r>
      <w:r>
        <w:rPr>
          <w:rFonts w:ascii="Times New Roman" w:hAnsi="Times New Roman"/>
          <w:sz w:val="24"/>
          <w:szCs w:val="24"/>
        </w:rPr>
        <w:t xml:space="preserve"> risk puudub, kuna tegemist on välisriigi kodaniku jaoks positiivse võimalusega, mis aitab vähendada riski, et teda dokumenteeritakse erinevalt erinevates riikides. </w:t>
      </w:r>
      <w:r w:rsidRPr="00576FC0" w:rsidR="00576FC0">
        <w:rPr>
          <w:rFonts w:ascii="Times New Roman" w:hAnsi="Times New Roman"/>
          <w:sz w:val="24"/>
          <w:szCs w:val="24"/>
        </w:rPr>
        <w:t>Nt abielu sõlmimisel või lahutamisel arvestatakse kodakondsusriigi õigusega, kuid inimesed ei ole sageli sellest teadlikud, samuti ei ole ametnikul alati võimalik välja selgitada asjaomase välisriigi õiguse kõiki nüansse. Inimesed jäävad nimega riikide vahele „lõksu“, oma</w:t>
      </w:r>
      <w:r w:rsidR="00576FC0">
        <w:rPr>
          <w:rFonts w:ascii="Times New Roman" w:hAnsi="Times New Roman"/>
          <w:sz w:val="24"/>
          <w:szCs w:val="24"/>
        </w:rPr>
        <w:t>des</w:t>
      </w:r>
      <w:r w:rsidRPr="00576FC0" w:rsidR="00576FC0">
        <w:rPr>
          <w:rFonts w:ascii="Times New Roman" w:hAnsi="Times New Roman"/>
          <w:sz w:val="24"/>
          <w:szCs w:val="24"/>
        </w:rPr>
        <w:t xml:space="preserve"> eri riikides erinevaid identiteete.</w:t>
      </w:r>
      <w:r w:rsidR="00576FC0">
        <w:rPr>
          <w:rFonts w:ascii="Times New Roman" w:hAnsi="Times New Roman"/>
          <w:sz w:val="24"/>
          <w:szCs w:val="24"/>
        </w:rPr>
        <w:t xml:space="preserve"> Muudatus aitab selliste olukordade tekkimist vältida.</w:t>
      </w:r>
    </w:p>
    <w:p w:rsidR="00C20C17" w:rsidP="00482D2C" w:rsidRDefault="00C20C17" w14:paraId="1884E6BC" w14:textId="77777777">
      <w:pPr>
        <w:pStyle w:val="NoSpacing"/>
        <w:jc w:val="both"/>
        <w:rPr>
          <w:rFonts w:ascii="Times New Roman" w:hAnsi="Times New Roman"/>
          <w:sz w:val="24"/>
          <w:szCs w:val="24"/>
        </w:rPr>
      </w:pPr>
    </w:p>
    <w:p w:rsidRPr="00B46DC0" w:rsidR="00C20C17" w:rsidP="00482D2C" w:rsidRDefault="00B46DC0" w14:paraId="6A817A68" w14:textId="4754ED2D">
      <w:pPr>
        <w:pStyle w:val="NoSpacing"/>
        <w:jc w:val="both"/>
        <w:rPr>
          <w:rFonts w:ascii="Times New Roman" w:hAnsi="Times New Roman"/>
          <w:sz w:val="24"/>
          <w:szCs w:val="24"/>
        </w:rPr>
      </w:pPr>
      <w:r w:rsidRPr="00B46DC0">
        <w:rPr>
          <w:rFonts w:ascii="Times New Roman" w:hAnsi="Times New Roman"/>
          <w:sz w:val="24"/>
          <w:szCs w:val="24"/>
        </w:rPr>
        <w:t>6.</w:t>
      </w:r>
      <w:r w:rsidRPr="00B46DC0" w:rsidR="00C20C17">
        <w:rPr>
          <w:rFonts w:ascii="Times New Roman" w:hAnsi="Times New Roman"/>
          <w:sz w:val="24"/>
          <w:szCs w:val="24"/>
        </w:rPr>
        <w:t>1</w:t>
      </w:r>
      <w:r w:rsidR="00457FC8">
        <w:rPr>
          <w:rFonts w:ascii="Times New Roman" w:hAnsi="Times New Roman"/>
          <w:sz w:val="24"/>
          <w:szCs w:val="24"/>
        </w:rPr>
        <w:t>5</w:t>
      </w:r>
      <w:r w:rsidRPr="00B46DC0" w:rsidR="00C20C17">
        <w:rPr>
          <w:rFonts w:ascii="Times New Roman" w:hAnsi="Times New Roman"/>
          <w:sz w:val="24"/>
          <w:szCs w:val="24"/>
        </w:rPr>
        <w:t xml:space="preserve">. </w:t>
      </w:r>
      <w:r w:rsidRPr="00B46DC0" w:rsidR="00202C0C">
        <w:rPr>
          <w:rFonts w:ascii="Times New Roman" w:hAnsi="Times New Roman"/>
          <w:sz w:val="24"/>
          <w:szCs w:val="24"/>
        </w:rPr>
        <w:t>Koondm</w:t>
      </w:r>
      <w:r w:rsidRPr="00B46DC0" w:rsidR="00C20C17">
        <w:rPr>
          <w:rFonts w:ascii="Times New Roman" w:hAnsi="Times New Roman"/>
          <w:sz w:val="24"/>
          <w:szCs w:val="24"/>
        </w:rPr>
        <w:t xml:space="preserve">õju </w:t>
      </w:r>
      <w:r w:rsidRPr="00B46DC0" w:rsidR="00202C0C">
        <w:rPr>
          <w:rFonts w:ascii="Times New Roman" w:hAnsi="Times New Roman"/>
          <w:sz w:val="24"/>
          <w:szCs w:val="24"/>
        </w:rPr>
        <w:t xml:space="preserve">inimeste ja ettevõtjate </w:t>
      </w:r>
      <w:r w:rsidRPr="00B46DC0" w:rsidR="00C20C17">
        <w:rPr>
          <w:rFonts w:ascii="Times New Roman" w:hAnsi="Times New Roman"/>
          <w:sz w:val="24"/>
          <w:szCs w:val="24"/>
        </w:rPr>
        <w:t>halduskoormusele</w:t>
      </w:r>
    </w:p>
    <w:p w:rsidR="006050F6" w:rsidP="00F02147" w:rsidRDefault="006050F6" w14:paraId="1EC085DF" w14:textId="63F2EE97">
      <w:pPr>
        <w:spacing w:after="0" w:line="240" w:lineRule="auto"/>
        <w:jc w:val="both"/>
        <w:rPr>
          <w:rFonts w:ascii="Times New Roman" w:hAnsi="Times New Roman" w:eastAsia="Times New Roman" w:cs="Times New Roman"/>
          <w:kern w:val="0"/>
          <w:sz w:val="24"/>
          <w:szCs w:val="24"/>
          <w14:ligatures w14:val="none"/>
        </w:rPr>
      </w:pPr>
    </w:p>
    <w:p w:rsidR="000B02A4" w:rsidP="000B02A4" w:rsidRDefault="000B02A4" w14:paraId="102B704D" w14:textId="409980A2">
      <w:pPr>
        <w:spacing w:after="0" w:line="240" w:lineRule="auto"/>
        <w:jc w:val="both"/>
        <w:rPr>
          <w:rFonts w:ascii="Times New Roman" w:hAnsi="Times New Roman" w:eastAsia="Times New Roman" w:cs="Times New Roman"/>
          <w:kern w:val="0"/>
          <w:sz w:val="24"/>
          <w:szCs w:val="24"/>
          <w14:ligatures w14:val="none"/>
        </w:rPr>
      </w:pPr>
      <w:r>
        <w:rPr>
          <w:rFonts w:ascii="Times New Roman" w:hAnsi="Times New Roman" w:eastAsia="Times New Roman" w:cs="Times New Roman"/>
          <w:kern w:val="0"/>
          <w:sz w:val="24"/>
          <w:szCs w:val="24"/>
          <w14:ligatures w14:val="none"/>
        </w:rPr>
        <w:t>E</w:t>
      </w:r>
      <w:r w:rsidRPr="000B02A4">
        <w:rPr>
          <w:rFonts w:ascii="Times New Roman" w:hAnsi="Times New Roman" w:eastAsia="Times New Roman" w:cs="Times New Roman"/>
          <w:kern w:val="0"/>
          <w:sz w:val="24"/>
          <w:szCs w:val="24"/>
          <w14:ligatures w14:val="none"/>
        </w:rPr>
        <w:t>elnõu rakendamisel võivad isikule tekkida teatud lisakohustused, mis suurendavad halduskoormust. See tuleneb eelkõige sellest, et eelnõuga kehtestatakse uu</w:t>
      </w:r>
      <w:r>
        <w:rPr>
          <w:rFonts w:ascii="Times New Roman" w:hAnsi="Times New Roman" w:eastAsia="Times New Roman" w:cs="Times New Roman"/>
          <w:kern w:val="0"/>
          <w:sz w:val="24"/>
          <w:szCs w:val="24"/>
          <w14:ligatures w14:val="none"/>
        </w:rPr>
        <w:t>si</w:t>
      </w:r>
      <w:r w:rsidRPr="000B02A4">
        <w:rPr>
          <w:rFonts w:ascii="Times New Roman" w:hAnsi="Times New Roman" w:eastAsia="Times New Roman" w:cs="Times New Roman"/>
          <w:kern w:val="0"/>
          <w:sz w:val="24"/>
          <w:szCs w:val="24"/>
          <w14:ligatures w14:val="none"/>
        </w:rPr>
        <w:t xml:space="preserve"> sisulis</w:t>
      </w:r>
      <w:r>
        <w:rPr>
          <w:rFonts w:ascii="Times New Roman" w:hAnsi="Times New Roman" w:eastAsia="Times New Roman" w:cs="Times New Roman"/>
          <w:kern w:val="0"/>
          <w:sz w:val="24"/>
          <w:szCs w:val="24"/>
          <w14:ligatures w14:val="none"/>
        </w:rPr>
        <w:t>i</w:t>
      </w:r>
      <w:r w:rsidRPr="000B02A4">
        <w:rPr>
          <w:rFonts w:ascii="Times New Roman" w:hAnsi="Times New Roman" w:eastAsia="Times New Roman" w:cs="Times New Roman"/>
          <w:kern w:val="0"/>
          <w:sz w:val="24"/>
          <w:szCs w:val="24"/>
          <w14:ligatures w14:val="none"/>
        </w:rPr>
        <w:t xml:space="preserve"> tingimus</w:t>
      </w:r>
      <w:r>
        <w:rPr>
          <w:rFonts w:ascii="Times New Roman" w:hAnsi="Times New Roman" w:eastAsia="Times New Roman" w:cs="Times New Roman"/>
          <w:kern w:val="0"/>
          <w:sz w:val="24"/>
          <w:szCs w:val="24"/>
          <w14:ligatures w14:val="none"/>
        </w:rPr>
        <w:t>i</w:t>
      </w:r>
      <w:r w:rsidRPr="000B02A4">
        <w:rPr>
          <w:rFonts w:ascii="Times New Roman" w:hAnsi="Times New Roman" w:eastAsia="Times New Roman" w:cs="Times New Roman"/>
          <w:kern w:val="0"/>
          <w:sz w:val="24"/>
          <w:szCs w:val="24"/>
          <w14:ligatures w14:val="none"/>
        </w:rPr>
        <w:t xml:space="preserve"> ja piirangu</w:t>
      </w:r>
      <w:r w:rsidR="00F34390">
        <w:rPr>
          <w:rFonts w:ascii="Times New Roman" w:hAnsi="Times New Roman" w:eastAsia="Times New Roman" w:cs="Times New Roman"/>
          <w:kern w:val="0"/>
          <w:sz w:val="24"/>
          <w:szCs w:val="24"/>
          <w14:ligatures w14:val="none"/>
        </w:rPr>
        <w:t>i</w:t>
      </w:r>
      <w:r w:rsidRPr="000B02A4">
        <w:rPr>
          <w:rFonts w:ascii="Times New Roman" w:hAnsi="Times New Roman" w:eastAsia="Times New Roman" w:cs="Times New Roman"/>
          <w:kern w:val="0"/>
          <w:sz w:val="24"/>
          <w:szCs w:val="24"/>
          <w14:ligatures w14:val="none"/>
        </w:rPr>
        <w:t xml:space="preserve">d, mille täitmine võib nõuda isikult vajaduse korral täiendavate põhjenduste või selgituste esitamist. Näiteks olukorras, kus isik soovib võtta perekonnanime, mis langeb kokku mõne teise elava isiku perekonnanimega, tuleb arvestada piiranguga ning vajadusel esitada põhjendused alternatiivse nime valikuks. Sellised sisulised nõuded tähendavad, et isik peab oma soovi rohkem läbi mõtlema ja seda </w:t>
      </w:r>
      <w:r>
        <w:rPr>
          <w:rFonts w:ascii="Times New Roman" w:hAnsi="Times New Roman" w:eastAsia="Times New Roman" w:cs="Times New Roman"/>
          <w:kern w:val="0"/>
          <w:sz w:val="24"/>
          <w:szCs w:val="24"/>
          <w14:ligatures w14:val="none"/>
        </w:rPr>
        <w:t xml:space="preserve">ka </w:t>
      </w:r>
      <w:r w:rsidRPr="000B02A4">
        <w:rPr>
          <w:rFonts w:ascii="Times New Roman" w:hAnsi="Times New Roman" w:eastAsia="Times New Roman" w:cs="Times New Roman"/>
          <w:kern w:val="0"/>
          <w:sz w:val="24"/>
          <w:szCs w:val="24"/>
          <w14:ligatures w14:val="none"/>
        </w:rPr>
        <w:t>põhjendama</w:t>
      </w:r>
      <w:r>
        <w:rPr>
          <w:rFonts w:ascii="Times New Roman" w:hAnsi="Times New Roman" w:eastAsia="Times New Roman" w:cs="Times New Roman"/>
          <w:kern w:val="0"/>
          <w:sz w:val="24"/>
          <w:szCs w:val="24"/>
          <w14:ligatures w14:val="none"/>
        </w:rPr>
        <w:t>.</w:t>
      </w:r>
    </w:p>
    <w:p w:rsidRPr="000B02A4" w:rsidR="000B02A4" w:rsidP="000B02A4" w:rsidRDefault="000B02A4" w14:paraId="11AE9869" w14:textId="77777777">
      <w:pPr>
        <w:spacing w:after="0" w:line="240" w:lineRule="auto"/>
        <w:jc w:val="both"/>
        <w:rPr>
          <w:rFonts w:ascii="Times New Roman" w:hAnsi="Times New Roman" w:eastAsia="Times New Roman" w:cs="Times New Roman"/>
          <w:kern w:val="0"/>
          <w:sz w:val="24"/>
          <w:szCs w:val="24"/>
          <w14:ligatures w14:val="none"/>
        </w:rPr>
      </w:pPr>
    </w:p>
    <w:p w:rsidR="000B02A4" w:rsidP="000B02A4" w:rsidRDefault="000B02A4" w14:paraId="6D7FEBA6" w14:textId="58CA86F5">
      <w:pPr>
        <w:spacing w:after="0" w:line="240" w:lineRule="auto"/>
        <w:jc w:val="both"/>
        <w:rPr>
          <w:rFonts w:ascii="Times New Roman" w:hAnsi="Times New Roman" w:eastAsia="Times New Roman" w:cs="Times New Roman"/>
          <w:kern w:val="0"/>
          <w:sz w:val="24"/>
          <w:szCs w:val="24"/>
          <w14:ligatures w14:val="none"/>
        </w:rPr>
      </w:pPr>
      <w:commentRangeStart w:id="70"/>
      <w:r w:rsidRPr="000B02A4">
        <w:rPr>
          <w:rFonts w:ascii="Times New Roman" w:hAnsi="Times New Roman" w:eastAsia="Times New Roman" w:cs="Times New Roman"/>
          <w:kern w:val="0"/>
          <w:sz w:val="24"/>
          <w:szCs w:val="24"/>
          <w14:ligatures w14:val="none"/>
        </w:rPr>
        <w:t>Samas on eelnõul arvestatav halduskoormust vähendav mõju, mis tuleneb menetluse ulatuslikust digitaliseerimisest. Uue eesnime, perekonnanime või isikunime taotlust on võimalik esitada turvalises veebikeskkonnas. Sealjuures toimub</w:t>
      </w:r>
      <w:r>
        <w:rPr>
          <w:rFonts w:ascii="Times New Roman" w:hAnsi="Times New Roman" w:eastAsia="Times New Roman" w:cs="Times New Roman"/>
          <w:kern w:val="0"/>
          <w:sz w:val="24"/>
          <w:szCs w:val="24"/>
          <w14:ligatures w14:val="none"/>
        </w:rPr>
        <w:t xml:space="preserve"> avalduse</w:t>
      </w:r>
      <w:r w:rsidRPr="000B02A4">
        <w:rPr>
          <w:rFonts w:ascii="Times New Roman" w:hAnsi="Times New Roman" w:eastAsia="Times New Roman" w:cs="Times New Roman"/>
          <w:kern w:val="0"/>
          <w:sz w:val="24"/>
          <w:szCs w:val="24"/>
          <w14:ligatures w14:val="none"/>
        </w:rPr>
        <w:t xml:space="preserve"> tingimustele vastavuse kontroll, otsuse tegemine ning kande tegemine rahvastikuregistris võimaluse korral automaatselt, ilma ametniku sekkumiseta. Automaatne menetlemine lühendab menetlusaega ja vähendab vajadust isiku ja riigi vahelise suhtluse järele.</w:t>
      </w:r>
      <w:commentRangeEnd w:id="70"/>
      <w:r w:rsidR="0055026A">
        <w:rPr>
          <w:rStyle w:val="CommentReference"/>
          <w:rFonts w:ascii="Times New Roman" w:hAnsi="Times New Roman" w:eastAsia="Times New Roman" w:cs="Times New Roman"/>
          <w:kern w:val="0"/>
          <w:sz w:val="24"/>
          <w:szCs w:val="24"/>
          <w14:ligatures w14:val="none"/>
        </w:rPr>
        <w:commentReference w:id="70"/>
      </w:r>
    </w:p>
    <w:p w:rsidRPr="000B02A4" w:rsidR="000B02A4" w:rsidP="000B02A4" w:rsidRDefault="000B02A4" w14:paraId="6689541C" w14:textId="77777777">
      <w:pPr>
        <w:spacing w:after="0" w:line="240" w:lineRule="auto"/>
        <w:jc w:val="both"/>
        <w:rPr>
          <w:rFonts w:ascii="Times New Roman" w:hAnsi="Times New Roman" w:eastAsia="Times New Roman" w:cs="Times New Roman"/>
          <w:kern w:val="0"/>
          <w:sz w:val="24"/>
          <w:szCs w:val="24"/>
          <w14:ligatures w14:val="none"/>
        </w:rPr>
      </w:pPr>
    </w:p>
    <w:p w:rsidR="000B02A4" w:rsidP="000B02A4" w:rsidRDefault="000B02A4" w14:paraId="5F80298D" w14:textId="446D7FF4">
      <w:pPr>
        <w:spacing w:after="0" w:line="240" w:lineRule="auto"/>
        <w:jc w:val="both"/>
        <w:rPr>
          <w:rFonts w:ascii="Times New Roman" w:hAnsi="Times New Roman" w:eastAsia="Times New Roman" w:cs="Times New Roman"/>
          <w:kern w:val="0"/>
          <w:sz w:val="24"/>
          <w:szCs w:val="24"/>
          <w14:ligatures w14:val="none"/>
        </w:rPr>
      </w:pPr>
      <w:commentRangeStart w:id="71"/>
      <w:r w:rsidRPr="000B02A4">
        <w:rPr>
          <w:rFonts w:ascii="Times New Roman" w:hAnsi="Times New Roman" w:eastAsia="Times New Roman" w:cs="Times New Roman"/>
          <w:kern w:val="0"/>
          <w:sz w:val="24"/>
          <w:szCs w:val="24"/>
          <w14:ligatures w14:val="none"/>
        </w:rPr>
        <w:t>Lisaks muudab eelnõu regulatsiooni sisuliselt selgemaks ja arusaadavamaks. Kui reeglid on üheselt mõistetavad, väheneb isiku jaoks ebaselgusest tulenev vajadus lisaküsimuste esitamiseks, täiendavate dokumentide koostamiseks või ametnikuga suhtlemiseks</w:t>
      </w:r>
      <w:commentRangeEnd w:id="71"/>
      <w:r w:rsidRPr="000B02A4" w:rsidR="006F081E">
        <w:rPr>
          <w:rStyle w:val="CommentReference"/>
          <w:rFonts w:ascii="Times New Roman" w:hAnsi="Times New Roman" w:eastAsia="Times New Roman" w:cs="Times New Roman"/>
          <w:kern w:val="0"/>
          <w:sz w:val="24"/>
          <w:szCs w:val="24"/>
          <w14:ligatures w14:val="none"/>
        </w:rPr>
        <w:commentReference w:id="71"/>
      </w:r>
      <w:r w:rsidRPr="000B02A4">
        <w:rPr>
          <w:rFonts w:ascii="Times New Roman" w:hAnsi="Times New Roman" w:eastAsia="Times New Roman" w:cs="Times New Roman"/>
          <w:kern w:val="0"/>
          <w:sz w:val="24"/>
          <w:szCs w:val="24"/>
          <w14:ligatures w14:val="none"/>
        </w:rPr>
        <w:t>. Seega aitab regulatsiooni läbipaistvus kaasa halduskoormuse langusele.</w:t>
      </w:r>
    </w:p>
    <w:p w:rsidRPr="000B02A4" w:rsidR="000B02A4" w:rsidP="000B02A4" w:rsidRDefault="000B02A4" w14:paraId="7B0B11E7" w14:textId="77777777">
      <w:pPr>
        <w:spacing w:after="0" w:line="240" w:lineRule="auto"/>
        <w:jc w:val="both"/>
        <w:rPr>
          <w:rFonts w:ascii="Times New Roman" w:hAnsi="Times New Roman" w:eastAsia="Times New Roman" w:cs="Times New Roman"/>
          <w:kern w:val="0"/>
          <w:sz w:val="24"/>
          <w:szCs w:val="24"/>
          <w14:ligatures w14:val="none"/>
        </w:rPr>
      </w:pPr>
    </w:p>
    <w:p w:rsidR="000B02A4" w:rsidP="000B02A4" w:rsidRDefault="000B02A4" w14:paraId="52C6F5F1" w14:textId="38BDA71F">
      <w:pPr>
        <w:spacing w:after="0" w:line="240" w:lineRule="auto"/>
        <w:jc w:val="both"/>
        <w:rPr>
          <w:rFonts w:ascii="Times New Roman" w:hAnsi="Times New Roman" w:eastAsia="Times New Roman" w:cs="Times New Roman"/>
          <w:kern w:val="0"/>
          <w:sz w:val="24"/>
          <w:szCs w:val="24"/>
          <w14:ligatures w14:val="none"/>
        </w:rPr>
      </w:pPr>
      <w:r w:rsidRPr="000B02A4">
        <w:rPr>
          <w:rFonts w:ascii="Times New Roman" w:hAnsi="Times New Roman" w:eastAsia="Times New Roman" w:cs="Times New Roman"/>
          <w:kern w:val="0"/>
          <w:sz w:val="24"/>
          <w:szCs w:val="24"/>
          <w14:ligatures w14:val="none"/>
        </w:rPr>
        <w:t xml:space="preserve">Kokkuvõtlikult võib öelda, et kuigi eelnõu toob kaasa mõningast halduskoormuse kasvu sisuliste nõuete tõttu, </w:t>
      </w:r>
      <w:commentRangeStart w:id="72"/>
      <w:r w:rsidRPr="000B02A4">
        <w:rPr>
          <w:rFonts w:ascii="Times New Roman" w:hAnsi="Times New Roman" w:eastAsia="Times New Roman" w:cs="Times New Roman"/>
          <w:kern w:val="0"/>
          <w:sz w:val="24"/>
          <w:szCs w:val="24"/>
          <w14:ligatures w14:val="none"/>
        </w:rPr>
        <w:t>tasakaalustab seda digitaalne ja automatiseeritud menetlus, mis vähendab ajakulu ja suhtluskoormust</w:t>
      </w:r>
      <w:r w:rsidR="007723E4">
        <w:rPr>
          <w:rFonts w:ascii="Times New Roman" w:hAnsi="Times New Roman" w:eastAsia="Times New Roman" w:cs="Times New Roman"/>
          <w:kern w:val="0"/>
          <w:sz w:val="24"/>
          <w:szCs w:val="24"/>
          <w14:ligatures w14:val="none"/>
        </w:rPr>
        <w:t xml:space="preserve"> </w:t>
      </w:r>
      <w:commentRangeEnd w:id="72"/>
      <w:r w:rsidR="00883AF7">
        <w:rPr>
          <w:rStyle w:val="CommentReference"/>
          <w:rFonts w:ascii="Times New Roman" w:hAnsi="Times New Roman" w:eastAsia="Times New Roman" w:cs="Times New Roman"/>
          <w:kern w:val="0"/>
          <w:sz w:val="24"/>
          <w:szCs w:val="24"/>
          <w14:ligatures w14:val="none"/>
        </w:rPr>
        <w:commentReference w:id="72"/>
      </w:r>
      <w:r w:rsidR="007723E4">
        <w:rPr>
          <w:rFonts w:ascii="Times New Roman" w:hAnsi="Times New Roman" w:eastAsia="Times New Roman" w:cs="Times New Roman"/>
          <w:kern w:val="0"/>
          <w:sz w:val="24"/>
          <w:szCs w:val="24"/>
          <w14:ligatures w14:val="none"/>
        </w:rPr>
        <w:t>ning selgem regulatsioon vähendab isiku jaoks ebaselguses tulenevat vajadust lisaküsimuste esitamiseks või ametnikuga suhtlemiseks</w:t>
      </w:r>
      <w:r w:rsidRPr="000B02A4">
        <w:rPr>
          <w:rFonts w:ascii="Times New Roman" w:hAnsi="Times New Roman" w:eastAsia="Times New Roman" w:cs="Times New Roman"/>
          <w:kern w:val="0"/>
          <w:sz w:val="24"/>
          <w:szCs w:val="24"/>
          <w14:ligatures w14:val="none"/>
        </w:rPr>
        <w:t>. Halduskoormuse tasakaalustamise juhise loogikat järgides võib järeldada, et eelnõu mõju halduskoormusele tervikuna on tasakaalus.</w:t>
      </w:r>
    </w:p>
    <w:p w:rsidRPr="000B02A4" w:rsidR="000B02A4" w:rsidP="000B02A4" w:rsidRDefault="000B02A4" w14:paraId="5EE0645A" w14:textId="77777777">
      <w:pPr>
        <w:spacing w:after="0" w:line="240" w:lineRule="auto"/>
        <w:jc w:val="both"/>
        <w:rPr>
          <w:rFonts w:ascii="Times New Roman" w:hAnsi="Times New Roman" w:eastAsia="Times New Roman" w:cs="Times New Roman"/>
          <w:kern w:val="0"/>
          <w:sz w:val="24"/>
          <w:szCs w:val="24"/>
          <w14:ligatures w14:val="none"/>
        </w:rPr>
      </w:pPr>
    </w:p>
    <w:p w:rsidR="000B02A4" w:rsidP="00F02147" w:rsidRDefault="000B02A4" w14:paraId="682224BB" w14:textId="3E369F94">
      <w:pPr>
        <w:spacing w:after="0" w:line="240" w:lineRule="auto"/>
        <w:jc w:val="both"/>
        <w:rPr>
          <w:rFonts w:ascii="Times New Roman" w:hAnsi="Times New Roman" w:eastAsia="Times New Roman" w:cs="Times New Roman"/>
          <w:kern w:val="0"/>
          <w:sz w:val="24"/>
          <w:szCs w:val="24"/>
          <w14:ligatures w14:val="none"/>
        </w:rPr>
      </w:pPr>
      <w:r w:rsidRPr="000B02A4">
        <w:rPr>
          <w:rFonts w:ascii="Times New Roman" w:hAnsi="Times New Roman" w:eastAsia="Times New Roman" w:cs="Times New Roman"/>
          <w:kern w:val="0"/>
          <w:sz w:val="24"/>
          <w:szCs w:val="24"/>
          <w14:ligatures w14:val="none"/>
        </w:rPr>
        <w:t>Eelnõu ei avalda mõju ettevõtjate halduskoormusele, kuna nime muutmise protsess puudutab ainult füüsilisi isikuid ega loo ettevõtjatele täiendavaid kohustusi.</w:t>
      </w:r>
    </w:p>
    <w:p w:rsidRPr="00DA30D4" w:rsidR="002E00FA" w:rsidP="00F02147" w:rsidRDefault="002E00FA" w14:paraId="726F4C09" w14:textId="610DBAC4">
      <w:pPr>
        <w:spacing w:after="0" w:line="240" w:lineRule="auto"/>
        <w:jc w:val="both"/>
        <w:rPr>
          <w:rFonts w:ascii="Times New Roman" w:hAnsi="Times New Roman" w:cs="Times New Roman"/>
          <w:sz w:val="24"/>
          <w:szCs w:val="24"/>
        </w:rPr>
      </w:pPr>
    </w:p>
    <w:p w:rsidRPr="00F02147" w:rsidR="00F0099E" w:rsidP="00F02147" w:rsidRDefault="00F0099E" w14:paraId="4AEEF26F" w14:textId="77777777">
      <w:pPr>
        <w:pStyle w:val="NoSpacing"/>
        <w:jc w:val="both"/>
        <w:rPr>
          <w:rFonts w:ascii="Times New Roman" w:hAnsi="Times New Roman"/>
          <w:b/>
          <w:bCs/>
          <w:sz w:val="24"/>
          <w:szCs w:val="24"/>
        </w:rPr>
      </w:pPr>
      <w:r w:rsidRPr="00F02147">
        <w:rPr>
          <w:rFonts w:ascii="Times New Roman" w:hAnsi="Times New Roman"/>
          <w:b/>
          <w:bCs/>
          <w:sz w:val="24"/>
          <w:szCs w:val="24"/>
        </w:rPr>
        <w:t>7. Seaduse rakendamisega seotud riigi ja kohaliku omavalitsuse tegevused, eeldatavad kulud ja tulud</w:t>
      </w:r>
    </w:p>
    <w:p w:rsidRPr="00F02147" w:rsidR="00967ADC" w:rsidP="00F02147" w:rsidRDefault="00967ADC" w14:paraId="1AFADE08" w14:textId="7EDAE8A8">
      <w:pPr>
        <w:spacing w:after="0" w:line="240" w:lineRule="auto"/>
        <w:rPr>
          <w:rFonts w:ascii="Times New Roman" w:hAnsi="Times New Roman" w:cs="Times New Roman"/>
          <w:sz w:val="24"/>
          <w:szCs w:val="24"/>
        </w:rPr>
      </w:pPr>
    </w:p>
    <w:p w:rsidR="002E00FA" w:rsidP="00F02147" w:rsidRDefault="00194D08" w14:paraId="490FB472" w14:textId="00ABBB10">
      <w:pPr>
        <w:pStyle w:val="Default"/>
        <w:spacing w:after="0" w:line="240" w:lineRule="auto"/>
        <w:jc w:val="both"/>
        <w:rPr>
          <w:rFonts w:ascii="Times New Roman" w:hAnsi="Times New Roman" w:cs="Times New Roman"/>
          <w:color w:val="auto"/>
          <w:sz w:val="24"/>
          <w:szCs w:val="24"/>
        </w:rPr>
      </w:pPr>
      <w:bookmarkStart w:name="lg164" w:id="73"/>
      <w:bookmarkEnd w:id="73"/>
      <w:r>
        <w:rPr>
          <w:rFonts w:ascii="Times New Roman" w:hAnsi="Times New Roman" w:cs="Times New Roman"/>
          <w:sz w:val="24"/>
          <w:szCs w:val="24"/>
        </w:rPr>
        <w:t>KOV</w:t>
      </w:r>
      <w:r w:rsidRPr="00F02147" w:rsidR="002E00FA">
        <w:rPr>
          <w:rFonts w:ascii="Times New Roman" w:hAnsi="Times New Roman" w:cs="Times New Roman"/>
          <w:sz w:val="24"/>
          <w:szCs w:val="24"/>
        </w:rPr>
        <w:t xml:space="preserve"> üksusele olulisi kulusid ei lisandu, sest menetlused on analoogsed </w:t>
      </w:r>
      <w:proofErr w:type="spellStart"/>
      <w:r w:rsidR="004043EC">
        <w:rPr>
          <w:rFonts w:ascii="Times New Roman" w:hAnsi="Times New Roman" w:cs="Times New Roman"/>
          <w:sz w:val="24"/>
          <w:szCs w:val="24"/>
        </w:rPr>
        <w:t>NS-is</w:t>
      </w:r>
      <w:proofErr w:type="spellEnd"/>
      <w:r w:rsidRPr="00F02147" w:rsidR="002E00FA">
        <w:rPr>
          <w:rFonts w:ascii="Times New Roman" w:hAnsi="Times New Roman" w:cs="Times New Roman"/>
          <w:sz w:val="24"/>
          <w:szCs w:val="24"/>
        </w:rPr>
        <w:t xml:space="preserve"> sätestatud menetlustega. Siseministeeriumi ametnike eksperthinna</w:t>
      </w:r>
      <w:r w:rsidR="004043EC">
        <w:rPr>
          <w:rFonts w:ascii="Times New Roman" w:hAnsi="Times New Roman" w:cs="Times New Roman"/>
          <w:sz w:val="24"/>
          <w:szCs w:val="24"/>
        </w:rPr>
        <w:t>n</w:t>
      </w:r>
      <w:r w:rsidRPr="00F02147" w:rsidR="002E00FA">
        <w:rPr>
          <w:rFonts w:ascii="Times New Roman" w:hAnsi="Times New Roman" w:cs="Times New Roman"/>
          <w:sz w:val="24"/>
          <w:szCs w:val="24"/>
        </w:rPr>
        <w:t xml:space="preserve">gu alusel </w:t>
      </w:r>
      <w:r>
        <w:rPr>
          <w:rFonts w:ascii="Times New Roman" w:hAnsi="Times New Roman" w:cs="Times New Roman"/>
          <w:sz w:val="24"/>
          <w:szCs w:val="24"/>
        </w:rPr>
        <w:t>KOV</w:t>
      </w:r>
      <w:r w:rsidRPr="00F02147" w:rsidR="002E00FA">
        <w:rPr>
          <w:rFonts w:ascii="Times New Roman" w:hAnsi="Times New Roman" w:cs="Times New Roman"/>
          <w:sz w:val="24"/>
          <w:szCs w:val="24"/>
        </w:rPr>
        <w:t xml:space="preserve"> üksuste töökoormus ajakulu mõttes eelnõuga oluliselt ei suurene</w:t>
      </w:r>
      <w:commentRangeStart w:id="74"/>
      <w:r w:rsidRPr="00F02147" w:rsidR="002E00FA">
        <w:rPr>
          <w:rFonts w:ascii="Times New Roman" w:hAnsi="Times New Roman" w:cs="Times New Roman"/>
          <w:sz w:val="24"/>
          <w:szCs w:val="24"/>
        </w:rPr>
        <w:t xml:space="preserve">. </w:t>
      </w:r>
      <w:r w:rsidRPr="00F02147" w:rsidR="001733FC">
        <w:rPr>
          <w:rFonts w:ascii="Times New Roman" w:hAnsi="Times New Roman" w:cs="Times New Roman"/>
          <w:sz w:val="24"/>
          <w:szCs w:val="24"/>
        </w:rPr>
        <w:t>Nimemuutmisega seotud töökoormus võib mõneti väheneda turvalises veebikeskkonnas avalduste esitamise võimaluse tõttu ning automaatotsuse tegemise tõttu</w:t>
      </w:r>
      <w:r w:rsidR="004043EC">
        <w:rPr>
          <w:rFonts w:ascii="Times New Roman" w:hAnsi="Times New Roman" w:cs="Times New Roman"/>
          <w:sz w:val="24"/>
          <w:szCs w:val="24"/>
        </w:rPr>
        <w:t xml:space="preserve"> </w:t>
      </w:r>
      <w:commentRangeEnd w:id="74"/>
      <w:r w:rsidR="00E83B6C">
        <w:rPr>
          <w:rStyle w:val="CommentReference"/>
          <w:rFonts w:ascii="Times New Roman" w:hAnsi="Times New Roman" w:cs="Times New Roman"/>
          <w:sz w:val="24"/>
          <w:szCs w:val="24"/>
        </w:rPr>
        <w:commentReference w:id="74"/>
      </w:r>
      <w:r w:rsidR="004043EC">
        <w:rPr>
          <w:rFonts w:ascii="Times New Roman" w:hAnsi="Times New Roman" w:cs="Times New Roman"/>
          <w:sz w:val="24"/>
          <w:szCs w:val="24"/>
        </w:rPr>
        <w:t>ning</w:t>
      </w:r>
      <w:r w:rsidRPr="00F02147" w:rsidR="001733FC">
        <w:rPr>
          <w:rFonts w:ascii="Times New Roman" w:hAnsi="Times New Roman" w:cs="Times New Roman"/>
          <w:sz w:val="24"/>
          <w:szCs w:val="24"/>
        </w:rPr>
        <w:t xml:space="preserve"> suureneda paberavalduste puhul karistusregistri andmete kontrollimise vajadusest, samuti </w:t>
      </w:r>
      <w:r w:rsidR="00A5216D">
        <w:rPr>
          <w:rFonts w:ascii="Times New Roman" w:hAnsi="Times New Roman" w:cs="Times New Roman"/>
          <w:sz w:val="24"/>
          <w:szCs w:val="24"/>
        </w:rPr>
        <w:t>eelnõus sätestatavate</w:t>
      </w:r>
      <w:r w:rsidR="00360964">
        <w:rPr>
          <w:rFonts w:ascii="Times New Roman" w:hAnsi="Times New Roman" w:cs="Times New Roman"/>
          <w:sz w:val="24"/>
          <w:szCs w:val="24"/>
        </w:rPr>
        <w:t>le</w:t>
      </w:r>
      <w:r w:rsidR="00657E57">
        <w:rPr>
          <w:rFonts w:ascii="Times New Roman" w:hAnsi="Times New Roman" w:cs="Times New Roman"/>
          <w:sz w:val="24"/>
          <w:szCs w:val="24"/>
        </w:rPr>
        <w:t xml:space="preserve"> nõuetele vastavuse</w:t>
      </w:r>
      <w:r w:rsidRPr="00F02147" w:rsidR="001733FC">
        <w:rPr>
          <w:rFonts w:ascii="Times New Roman" w:hAnsi="Times New Roman" w:cs="Times New Roman"/>
          <w:sz w:val="24"/>
          <w:szCs w:val="24"/>
        </w:rPr>
        <w:t xml:space="preserve"> kontrollimisest </w:t>
      </w:r>
      <w:proofErr w:type="spellStart"/>
      <w:r w:rsidR="00A5216D">
        <w:rPr>
          <w:rFonts w:ascii="Times New Roman" w:hAnsi="Times New Roman" w:cs="Times New Roman"/>
          <w:sz w:val="24"/>
          <w:szCs w:val="24"/>
        </w:rPr>
        <w:t>RR-i</w:t>
      </w:r>
      <w:proofErr w:type="spellEnd"/>
      <w:r w:rsidRPr="00F02147" w:rsidR="001733FC">
        <w:rPr>
          <w:rFonts w:ascii="Times New Roman" w:hAnsi="Times New Roman" w:cs="Times New Roman"/>
          <w:sz w:val="24"/>
          <w:szCs w:val="24"/>
        </w:rPr>
        <w:t xml:space="preserve"> andmetes. Sünni registreerimisel olemasoleva isikunime kontroll toimub </w:t>
      </w:r>
      <w:r w:rsidR="004043EC">
        <w:rPr>
          <w:rFonts w:ascii="Times New Roman" w:hAnsi="Times New Roman" w:cs="Times New Roman"/>
          <w:sz w:val="24"/>
          <w:szCs w:val="24"/>
        </w:rPr>
        <w:t>turvalises veebikeskkonnas esitatud</w:t>
      </w:r>
      <w:r w:rsidR="000E1C39">
        <w:rPr>
          <w:rFonts w:ascii="Times New Roman" w:hAnsi="Times New Roman" w:cs="Times New Roman"/>
          <w:sz w:val="24"/>
          <w:szCs w:val="24"/>
        </w:rPr>
        <w:t xml:space="preserve"> </w:t>
      </w:r>
      <w:r w:rsidRPr="00F02147" w:rsidR="001733FC">
        <w:rPr>
          <w:rFonts w:ascii="Times New Roman" w:hAnsi="Times New Roman" w:cs="Times New Roman"/>
          <w:sz w:val="24"/>
          <w:szCs w:val="24"/>
        </w:rPr>
        <w:t xml:space="preserve">avalduste puhul automaatselt, paberavalduste puhul nõuab ametnikult ühe päringu tegemist </w:t>
      </w:r>
      <w:proofErr w:type="spellStart"/>
      <w:r w:rsidR="00BD112E">
        <w:rPr>
          <w:rFonts w:ascii="Times New Roman" w:hAnsi="Times New Roman" w:cs="Times New Roman"/>
          <w:sz w:val="24"/>
          <w:szCs w:val="24"/>
        </w:rPr>
        <w:t>RR-i</w:t>
      </w:r>
      <w:proofErr w:type="spellEnd"/>
      <w:r w:rsidRPr="00F02147" w:rsidR="001733FC">
        <w:rPr>
          <w:rFonts w:ascii="Times New Roman" w:hAnsi="Times New Roman" w:cs="Times New Roman"/>
          <w:sz w:val="24"/>
          <w:szCs w:val="24"/>
        </w:rPr>
        <w:t xml:space="preserve">, mis ei ole ajamahukas. </w:t>
      </w:r>
      <w:r w:rsidRPr="00F02147" w:rsidR="002E00FA">
        <w:rPr>
          <w:rFonts w:ascii="Times New Roman" w:hAnsi="Times New Roman" w:cs="Times New Roman"/>
          <w:sz w:val="24"/>
          <w:szCs w:val="24"/>
        </w:rPr>
        <w:t xml:space="preserve">Uute toimingutega seotud täiendav ajakulu on sedavõrd väike, et jääb nime muutmise ülesande ja sünni registreerimise ajakulu määramise nii-öelda statistilise vea piiridesse. Ametnikul tuleb küll selgitada inimestele uusi sätteid, </w:t>
      </w:r>
      <w:r w:rsidRPr="00F02147" w:rsidR="001733FC">
        <w:rPr>
          <w:rFonts w:ascii="Times New Roman" w:hAnsi="Times New Roman" w:cs="Times New Roman"/>
          <w:sz w:val="24"/>
          <w:szCs w:val="24"/>
        </w:rPr>
        <w:t>k</w:t>
      </w:r>
      <w:r w:rsidRPr="00F02147" w:rsidR="002E00FA">
        <w:rPr>
          <w:rFonts w:ascii="Times New Roman" w:hAnsi="Times New Roman" w:cs="Times New Roman"/>
          <w:sz w:val="24"/>
          <w:szCs w:val="24"/>
        </w:rPr>
        <w:t>uid ka praegu peab ametnik inimestele selgitustööd tegema. Eelnõu koostamisel analüüsiti eelnõuga juurde tulevaid ning ära jäävaid ülesandeid ning jõuti järeldusele, et pigem on ülesanded tasakaalus või on märgatav minimaalne ajakulu kasv, kuid see jääb nagu varem mainitud nn statistilise vea piiridesse.</w:t>
      </w:r>
      <w:r w:rsidRPr="00F02147" w:rsidR="002E00FA">
        <w:rPr>
          <w:rFonts w:ascii="Times New Roman" w:hAnsi="Times New Roman" w:cs="Times New Roman"/>
          <w:color w:val="auto"/>
          <w:sz w:val="24"/>
          <w:szCs w:val="24"/>
        </w:rPr>
        <w:t xml:space="preserve"> </w:t>
      </w:r>
      <w:r>
        <w:rPr>
          <w:rFonts w:ascii="Times New Roman" w:hAnsi="Times New Roman" w:cs="Times New Roman"/>
          <w:color w:val="auto"/>
          <w:sz w:val="24"/>
          <w:szCs w:val="24"/>
        </w:rPr>
        <w:t>KOV</w:t>
      </w:r>
      <w:r w:rsidRPr="00F02147" w:rsidR="002E00FA">
        <w:rPr>
          <w:rFonts w:ascii="Times New Roman" w:hAnsi="Times New Roman" w:cs="Times New Roman"/>
          <w:color w:val="auto"/>
          <w:sz w:val="24"/>
          <w:szCs w:val="24"/>
        </w:rPr>
        <w:t xml:space="preserve"> üksusele võivad kaasneda kulud seoses koolitustest osavõtmisega, koolitused korraldatakse Siseministeeriumi kulul. </w:t>
      </w:r>
      <w:commentRangeStart w:id="75"/>
      <w:r w:rsidRPr="00F02147" w:rsidR="002E00FA">
        <w:rPr>
          <w:rFonts w:ascii="Times New Roman" w:hAnsi="Times New Roman" w:cs="Times New Roman"/>
          <w:color w:val="auto"/>
          <w:sz w:val="24"/>
          <w:szCs w:val="24"/>
        </w:rPr>
        <w:t xml:space="preserve">Pigem võib seaduse jõustumine tuua mõningatele </w:t>
      </w:r>
      <w:r>
        <w:rPr>
          <w:rFonts w:ascii="Times New Roman" w:hAnsi="Times New Roman" w:cs="Times New Roman"/>
          <w:color w:val="auto"/>
          <w:sz w:val="24"/>
          <w:szCs w:val="24"/>
        </w:rPr>
        <w:t>KOV</w:t>
      </w:r>
      <w:r w:rsidRPr="00F02147" w:rsidR="002E00FA">
        <w:rPr>
          <w:rFonts w:ascii="Times New Roman" w:hAnsi="Times New Roman" w:cs="Times New Roman"/>
          <w:color w:val="auto"/>
          <w:sz w:val="24"/>
          <w:szCs w:val="24"/>
        </w:rPr>
        <w:t xml:space="preserve"> üksustele kaasa tulusid.</w:t>
      </w:r>
      <w:commentRangeEnd w:id="75"/>
      <w:r w:rsidR="00A3393A">
        <w:rPr>
          <w:rStyle w:val="CommentReference"/>
          <w:rFonts w:ascii="Times New Roman" w:hAnsi="Times New Roman" w:cs="Times New Roman"/>
          <w:color w:val="auto"/>
          <w:sz w:val="24"/>
          <w:szCs w:val="24"/>
        </w:rPr>
        <w:commentReference w:id="75"/>
      </w:r>
    </w:p>
    <w:p w:rsidRPr="00F02147" w:rsidR="0083323C" w:rsidP="00F02147" w:rsidRDefault="0083323C" w14:paraId="00112CD6" w14:textId="77777777">
      <w:pPr>
        <w:pStyle w:val="Default"/>
        <w:spacing w:after="0" w:line="240" w:lineRule="auto"/>
        <w:jc w:val="both"/>
        <w:rPr>
          <w:rFonts w:ascii="Times New Roman" w:hAnsi="Times New Roman" w:cs="Times New Roman"/>
          <w:color w:val="auto"/>
          <w:sz w:val="24"/>
          <w:szCs w:val="24"/>
        </w:rPr>
      </w:pPr>
    </w:p>
    <w:p w:rsidRPr="00F02147" w:rsidR="002E00FA" w:rsidP="00F02147" w:rsidRDefault="002E00FA" w14:paraId="7A8A5187" w14:textId="77777777">
      <w:pPr>
        <w:pStyle w:val="Default"/>
        <w:spacing w:after="0" w:line="240" w:lineRule="auto"/>
        <w:jc w:val="both"/>
        <w:rPr>
          <w:rFonts w:ascii="Times New Roman" w:hAnsi="Times New Roman" w:cs="Times New Roman"/>
          <w:sz w:val="24"/>
          <w:szCs w:val="24"/>
        </w:rPr>
      </w:pPr>
      <w:commentRangeStart w:id="76"/>
      <w:r w:rsidRPr="00F02147">
        <w:rPr>
          <w:rFonts w:ascii="Times New Roman" w:hAnsi="Times New Roman" w:cs="Times New Roman"/>
          <w:sz w:val="24"/>
          <w:szCs w:val="24"/>
        </w:rPr>
        <w:t>Inimeste halduskoormus peaks eelnõuga eelduslikult vähenema, menetluste kiirus kasvab ja selgemad sätted peaksid inimestel võimaldama seadust lugedes kiiresti ja efektiivselt enda menetluste kohta kehtivad reeglid seadusest üles leida ning nende kohaselt ka tegutseda. Vajadusel on võimalik ka ametnike poole pöörduda selgituste saamiseks.</w:t>
      </w:r>
      <w:commentRangeEnd w:id="76"/>
      <w:r w:rsidRPr="00F02147" w:rsidR="00A3393A">
        <w:rPr>
          <w:rStyle w:val="CommentReference"/>
          <w:rFonts w:ascii="Times New Roman" w:hAnsi="Times New Roman" w:cs="Times New Roman"/>
          <w:sz w:val="24"/>
          <w:szCs w:val="24"/>
        </w:rPr>
        <w:commentReference w:id="76"/>
      </w:r>
    </w:p>
    <w:p w:rsidRPr="00F02147" w:rsidR="00967ADC" w:rsidP="00F02147" w:rsidRDefault="00967ADC" w14:paraId="235200F2" w14:textId="77777777">
      <w:pPr>
        <w:pStyle w:val="Default"/>
        <w:spacing w:after="0" w:line="240" w:lineRule="auto"/>
        <w:jc w:val="both"/>
        <w:rPr>
          <w:rFonts w:ascii="Times New Roman" w:hAnsi="Times New Roman" w:cs="Times New Roman"/>
          <w:color w:val="auto"/>
          <w:sz w:val="24"/>
          <w:szCs w:val="24"/>
        </w:rPr>
      </w:pPr>
    </w:p>
    <w:p w:rsidRPr="00F02147" w:rsidR="00F0099E" w:rsidP="00F02147" w:rsidRDefault="00F0099E" w14:paraId="77E37333" w14:textId="1AA1F089">
      <w:pPr>
        <w:pStyle w:val="NoSpacing"/>
        <w:jc w:val="both"/>
        <w:rPr>
          <w:rFonts w:ascii="Times New Roman" w:hAnsi="Times New Roman"/>
          <w:b/>
          <w:bCs/>
          <w:sz w:val="24"/>
          <w:szCs w:val="24"/>
        </w:rPr>
      </w:pPr>
      <w:r w:rsidRPr="00F02147">
        <w:rPr>
          <w:rFonts w:ascii="Times New Roman" w:hAnsi="Times New Roman"/>
          <w:b/>
          <w:bCs/>
          <w:sz w:val="24"/>
          <w:szCs w:val="24"/>
        </w:rPr>
        <w:t>8. Rakendusaktid</w:t>
      </w:r>
    </w:p>
    <w:p w:rsidRPr="00C939BA" w:rsidR="00967ADC" w:rsidP="00F02147" w:rsidRDefault="00967ADC" w14:paraId="691F89B0" w14:textId="77777777">
      <w:pPr>
        <w:pStyle w:val="NoSpacing"/>
        <w:jc w:val="both"/>
        <w:rPr>
          <w:rFonts w:ascii="Times New Roman" w:hAnsi="Times New Roman"/>
          <w:bCs/>
          <w:sz w:val="24"/>
          <w:szCs w:val="24"/>
        </w:rPr>
      </w:pPr>
    </w:p>
    <w:p w:rsidR="00F8472F" w:rsidP="00F02147" w:rsidRDefault="00F8472F" w14:paraId="76A86D62" w14:textId="6C354D54">
      <w:pPr>
        <w:pStyle w:val="NoSpacing"/>
        <w:jc w:val="both"/>
        <w:rPr>
          <w:rFonts w:ascii="Times New Roman" w:hAnsi="Times New Roman"/>
          <w:b/>
          <w:bCs/>
          <w:sz w:val="24"/>
          <w:szCs w:val="24"/>
        </w:rPr>
      </w:pPr>
      <w:bookmarkStart w:name="lg169" w:id="77"/>
      <w:bookmarkEnd w:id="77"/>
      <w:r>
        <w:rPr>
          <w:rFonts w:ascii="Times New Roman" w:hAnsi="Times New Roman"/>
          <w:b/>
          <w:bCs/>
          <w:sz w:val="24"/>
          <w:szCs w:val="24"/>
        </w:rPr>
        <w:t>Seoses NS kehtetuks tunnistamisega muutuvad kehtetuks järgmised rakendusaktid:</w:t>
      </w:r>
    </w:p>
    <w:p w:rsidRPr="00C939BA" w:rsidR="00C8548A" w:rsidP="00F02147" w:rsidRDefault="00C8548A" w14:paraId="280E9A5D" w14:textId="77777777">
      <w:pPr>
        <w:pStyle w:val="NoSpacing"/>
        <w:jc w:val="both"/>
        <w:rPr>
          <w:rFonts w:ascii="Times New Roman" w:hAnsi="Times New Roman"/>
          <w:sz w:val="24"/>
          <w:szCs w:val="24"/>
        </w:rPr>
      </w:pPr>
    </w:p>
    <w:p w:rsidR="00C45383" w:rsidP="00C45383" w:rsidRDefault="00C45383" w14:paraId="79BFF6B6" w14:textId="77777777">
      <w:pPr>
        <w:pStyle w:val="NoSpacing"/>
        <w:numPr>
          <w:ilvl w:val="0"/>
          <w:numId w:val="25"/>
        </w:numPr>
        <w:jc w:val="both"/>
        <w:rPr>
          <w:rFonts w:ascii="Times New Roman" w:hAnsi="Times New Roman"/>
          <w:sz w:val="24"/>
          <w:szCs w:val="24"/>
        </w:rPr>
      </w:pPr>
      <w:r>
        <w:rPr>
          <w:rFonts w:ascii="Times New Roman" w:hAnsi="Times New Roman"/>
          <w:sz w:val="24"/>
          <w:szCs w:val="24"/>
        </w:rPr>
        <w:t xml:space="preserve">Rahvastikuministri </w:t>
      </w:r>
      <w:r w:rsidRPr="00C8548A">
        <w:rPr>
          <w:rFonts w:ascii="Times New Roman" w:hAnsi="Times New Roman"/>
          <w:sz w:val="24"/>
          <w:szCs w:val="24"/>
        </w:rPr>
        <w:t>03.10.2019</w:t>
      </w:r>
      <w:r>
        <w:rPr>
          <w:rFonts w:ascii="Times New Roman" w:hAnsi="Times New Roman"/>
          <w:sz w:val="24"/>
          <w:szCs w:val="24"/>
        </w:rPr>
        <w:t>. aasta määrus</w:t>
      </w:r>
      <w:r w:rsidRPr="00C8548A">
        <w:rPr>
          <w:rFonts w:ascii="Times New Roman" w:hAnsi="Times New Roman"/>
          <w:sz w:val="24"/>
          <w:szCs w:val="24"/>
        </w:rPr>
        <w:t xml:space="preserve"> nr 31</w:t>
      </w:r>
      <w:r>
        <w:rPr>
          <w:rFonts w:ascii="Times New Roman" w:hAnsi="Times New Roman"/>
          <w:sz w:val="24"/>
          <w:szCs w:val="24"/>
        </w:rPr>
        <w:t xml:space="preserve"> „</w:t>
      </w:r>
      <w:r w:rsidRPr="00C8548A">
        <w:rPr>
          <w:rFonts w:ascii="Times New Roman" w:hAnsi="Times New Roman"/>
          <w:sz w:val="24"/>
          <w:szCs w:val="24"/>
        </w:rPr>
        <w:t>Liiga laialdase kasutusega perekonnanimede loetelu</w:t>
      </w:r>
      <w:r>
        <w:rPr>
          <w:rFonts w:ascii="Times New Roman" w:hAnsi="Times New Roman"/>
          <w:sz w:val="24"/>
          <w:szCs w:val="24"/>
        </w:rPr>
        <w:t>“;</w:t>
      </w:r>
    </w:p>
    <w:p w:rsidR="00C45383" w:rsidP="00C45383" w:rsidRDefault="00C45383" w14:paraId="5468ADD6" w14:textId="77777777">
      <w:pPr>
        <w:pStyle w:val="NoSpacing"/>
        <w:numPr>
          <w:ilvl w:val="0"/>
          <w:numId w:val="25"/>
        </w:numPr>
        <w:jc w:val="both"/>
        <w:rPr>
          <w:rFonts w:ascii="Times New Roman" w:hAnsi="Times New Roman"/>
          <w:sz w:val="24"/>
          <w:szCs w:val="24"/>
        </w:rPr>
      </w:pPr>
      <w:r>
        <w:rPr>
          <w:rFonts w:ascii="Times New Roman" w:hAnsi="Times New Roman"/>
          <w:sz w:val="24"/>
          <w:szCs w:val="24"/>
        </w:rPr>
        <w:t xml:space="preserve">Siseministri </w:t>
      </w:r>
      <w:r w:rsidRPr="00C8548A">
        <w:rPr>
          <w:rFonts w:ascii="Times New Roman" w:hAnsi="Times New Roman"/>
          <w:sz w:val="24"/>
          <w:szCs w:val="24"/>
        </w:rPr>
        <w:t>12.12.2017</w:t>
      </w:r>
      <w:r>
        <w:rPr>
          <w:rFonts w:ascii="Times New Roman" w:hAnsi="Times New Roman"/>
          <w:sz w:val="24"/>
          <w:szCs w:val="24"/>
        </w:rPr>
        <w:t>. aasta määrus</w:t>
      </w:r>
      <w:r w:rsidRPr="00C8548A">
        <w:rPr>
          <w:rFonts w:ascii="Times New Roman" w:hAnsi="Times New Roman"/>
          <w:sz w:val="24"/>
          <w:szCs w:val="24"/>
        </w:rPr>
        <w:t xml:space="preserve"> nr 45</w:t>
      </w:r>
      <w:r>
        <w:rPr>
          <w:rFonts w:ascii="Times New Roman" w:hAnsi="Times New Roman"/>
          <w:sz w:val="24"/>
          <w:szCs w:val="24"/>
        </w:rPr>
        <w:t xml:space="preserve"> „</w:t>
      </w:r>
      <w:r w:rsidRPr="00C8548A">
        <w:rPr>
          <w:rFonts w:ascii="Times New Roman" w:hAnsi="Times New Roman"/>
          <w:sz w:val="24"/>
          <w:szCs w:val="24"/>
        </w:rPr>
        <w:t>Isikule uue eesnime, perekonnanime või isikunime andmise kord ja avalduse vorm</w:t>
      </w:r>
      <w:r>
        <w:rPr>
          <w:rFonts w:ascii="Times New Roman" w:hAnsi="Times New Roman"/>
          <w:sz w:val="24"/>
          <w:szCs w:val="24"/>
        </w:rPr>
        <w:t>“;</w:t>
      </w:r>
    </w:p>
    <w:p w:rsidR="00C45383" w:rsidP="00C45383" w:rsidRDefault="00C45383" w14:paraId="4EE1BF30" w14:textId="77777777">
      <w:pPr>
        <w:pStyle w:val="NoSpacing"/>
        <w:numPr>
          <w:ilvl w:val="0"/>
          <w:numId w:val="25"/>
        </w:numPr>
        <w:jc w:val="both"/>
        <w:rPr>
          <w:rFonts w:ascii="Times New Roman" w:hAnsi="Times New Roman"/>
          <w:sz w:val="24"/>
          <w:szCs w:val="24"/>
        </w:rPr>
      </w:pPr>
      <w:r>
        <w:rPr>
          <w:rFonts w:ascii="Times New Roman" w:hAnsi="Times New Roman"/>
          <w:sz w:val="24"/>
          <w:szCs w:val="24"/>
        </w:rPr>
        <w:t xml:space="preserve">Regionaalministri </w:t>
      </w:r>
      <w:r w:rsidRPr="00C8548A">
        <w:rPr>
          <w:rFonts w:ascii="Times New Roman" w:hAnsi="Times New Roman"/>
          <w:sz w:val="24"/>
          <w:szCs w:val="24"/>
        </w:rPr>
        <w:t>16.03.2005</w:t>
      </w:r>
      <w:r>
        <w:rPr>
          <w:rFonts w:ascii="Times New Roman" w:hAnsi="Times New Roman"/>
          <w:sz w:val="24"/>
          <w:szCs w:val="24"/>
        </w:rPr>
        <w:t>. aasta määrus</w:t>
      </w:r>
      <w:r w:rsidRPr="00C8548A">
        <w:rPr>
          <w:rFonts w:ascii="Times New Roman" w:hAnsi="Times New Roman"/>
          <w:sz w:val="24"/>
          <w:szCs w:val="24"/>
        </w:rPr>
        <w:t xml:space="preserve"> nr 9</w:t>
      </w:r>
      <w:r>
        <w:rPr>
          <w:rFonts w:ascii="Times New Roman" w:hAnsi="Times New Roman"/>
          <w:sz w:val="24"/>
          <w:szCs w:val="24"/>
        </w:rPr>
        <w:t xml:space="preserve"> „</w:t>
      </w:r>
      <w:r w:rsidRPr="00C8548A">
        <w:rPr>
          <w:rFonts w:ascii="Times New Roman" w:hAnsi="Times New Roman"/>
          <w:sz w:val="24"/>
          <w:szCs w:val="24"/>
        </w:rPr>
        <w:t>Tunnused, mille alusel perekonnanimesid käsitatakse ühise perekonnanimena</w:t>
      </w:r>
      <w:r>
        <w:rPr>
          <w:rFonts w:ascii="Times New Roman" w:hAnsi="Times New Roman"/>
          <w:sz w:val="24"/>
          <w:szCs w:val="24"/>
        </w:rPr>
        <w:t>“;</w:t>
      </w:r>
    </w:p>
    <w:p w:rsidR="00C45383" w:rsidP="00C45383" w:rsidRDefault="00C45383" w14:paraId="4570631D" w14:textId="77777777">
      <w:pPr>
        <w:pStyle w:val="NoSpacing"/>
        <w:numPr>
          <w:ilvl w:val="0"/>
          <w:numId w:val="25"/>
        </w:numPr>
        <w:jc w:val="both"/>
        <w:rPr>
          <w:rFonts w:ascii="Times New Roman" w:hAnsi="Times New Roman"/>
          <w:sz w:val="24"/>
          <w:szCs w:val="24"/>
        </w:rPr>
      </w:pPr>
      <w:r>
        <w:rPr>
          <w:rFonts w:ascii="Times New Roman" w:hAnsi="Times New Roman"/>
          <w:sz w:val="24"/>
          <w:szCs w:val="24"/>
        </w:rPr>
        <w:t xml:space="preserve">Vabariigi Valitsuse </w:t>
      </w:r>
      <w:r w:rsidRPr="00C8548A">
        <w:rPr>
          <w:rFonts w:ascii="Times New Roman" w:hAnsi="Times New Roman"/>
          <w:sz w:val="24"/>
          <w:szCs w:val="24"/>
        </w:rPr>
        <w:t>18.03.2005</w:t>
      </w:r>
      <w:r>
        <w:rPr>
          <w:rFonts w:ascii="Times New Roman" w:hAnsi="Times New Roman"/>
          <w:sz w:val="24"/>
          <w:szCs w:val="24"/>
        </w:rPr>
        <w:t>. aasta määrus</w:t>
      </w:r>
      <w:r w:rsidRPr="00C8548A">
        <w:rPr>
          <w:rFonts w:ascii="Times New Roman" w:hAnsi="Times New Roman"/>
          <w:sz w:val="24"/>
          <w:szCs w:val="24"/>
        </w:rPr>
        <w:t xml:space="preserve"> nr 61</w:t>
      </w:r>
      <w:r>
        <w:rPr>
          <w:rFonts w:ascii="Times New Roman" w:hAnsi="Times New Roman"/>
          <w:sz w:val="24"/>
          <w:szCs w:val="24"/>
        </w:rPr>
        <w:t xml:space="preserve"> „</w:t>
      </w:r>
      <w:r w:rsidRPr="00C8548A">
        <w:rPr>
          <w:rFonts w:ascii="Times New Roman" w:hAnsi="Times New Roman"/>
          <w:sz w:val="24"/>
          <w:szCs w:val="24"/>
        </w:rPr>
        <w:t>Isikunime andmisel ja kohaldamisel kasutatavate eesti-ladina tähtede ja sümbolite loetelu ning võõrkeelsete isikunimede ümberkirjutusreeglid</w:t>
      </w:r>
      <w:r>
        <w:rPr>
          <w:rFonts w:ascii="Times New Roman" w:hAnsi="Times New Roman"/>
          <w:sz w:val="24"/>
          <w:szCs w:val="24"/>
        </w:rPr>
        <w:t>“;</w:t>
      </w:r>
    </w:p>
    <w:p w:rsidRPr="00C8548A" w:rsidR="00C45383" w:rsidP="00C45383" w:rsidRDefault="00C45383" w14:paraId="03971EBD" w14:textId="77777777">
      <w:pPr>
        <w:pStyle w:val="NoSpacing"/>
        <w:numPr>
          <w:ilvl w:val="0"/>
          <w:numId w:val="25"/>
        </w:numPr>
        <w:jc w:val="both"/>
        <w:rPr>
          <w:rFonts w:ascii="Times New Roman" w:hAnsi="Times New Roman"/>
          <w:sz w:val="24"/>
          <w:szCs w:val="24"/>
        </w:rPr>
      </w:pPr>
      <w:r>
        <w:rPr>
          <w:rFonts w:ascii="Times New Roman" w:hAnsi="Times New Roman"/>
          <w:sz w:val="24"/>
          <w:szCs w:val="24"/>
        </w:rPr>
        <w:t xml:space="preserve">Vabariigi Valitsuse </w:t>
      </w:r>
      <w:r w:rsidRPr="00C8548A">
        <w:rPr>
          <w:rFonts w:ascii="Times New Roman" w:hAnsi="Times New Roman"/>
          <w:sz w:val="24"/>
          <w:szCs w:val="24"/>
        </w:rPr>
        <w:t>17.06.2010</w:t>
      </w:r>
      <w:r>
        <w:rPr>
          <w:rFonts w:ascii="Times New Roman" w:hAnsi="Times New Roman"/>
          <w:sz w:val="24"/>
          <w:szCs w:val="24"/>
        </w:rPr>
        <w:t>. aasta määrus</w:t>
      </w:r>
      <w:r w:rsidRPr="00C8548A">
        <w:rPr>
          <w:rFonts w:ascii="Times New Roman" w:hAnsi="Times New Roman"/>
          <w:sz w:val="24"/>
          <w:szCs w:val="24"/>
        </w:rPr>
        <w:t xml:space="preserve"> nr 74</w:t>
      </w:r>
      <w:r>
        <w:rPr>
          <w:rFonts w:ascii="Times New Roman" w:hAnsi="Times New Roman"/>
          <w:sz w:val="24"/>
          <w:szCs w:val="24"/>
        </w:rPr>
        <w:t xml:space="preserve"> „</w:t>
      </w:r>
      <w:r w:rsidRPr="00C8548A">
        <w:rPr>
          <w:rFonts w:ascii="Times New Roman" w:hAnsi="Times New Roman"/>
          <w:sz w:val="24"/>
          <w:szCs w:val="24"/>
        </w:rPr>
        <w:t>Isikule uue eesnime, perekonnanime või isikunime andmise avalduses esitatavate andmete loetelu</w:t>
      </w:r>
      <w:r>
        <w:rPr>
          <w:rFonts w:ascii="Times New Roman" w:hAnsi="Times New Roman"/>
          <w:sz w:val="24"/>
          <w:szCs w:val="24"/>
        </w:rPr>
        <w:t>“.</w:t>
      </w:r>
    </w:p>
    <w:p w:rsidRPr="00F02147" w:rsidR="00967ADC" w:rsidP="00F02147" w:rsidRDefault="00967ADC" w14:paraId="6BBF4498" w14:textId="77777777">
      <w:pPr>
        <w:pStyle w:val="NoSpacing"/>
        <w:jc w:val="both"/>
        <w:rPr>
          <w:rFonts w:ascii="Times New Roman" w:hAnsi="Times New Roman"/>
          <w:sz w:val="24"/>
          <w:szCs w:val="24"/>
        </w:rPr>
      </w:pPr>
    </w:p>
    <w:p w:rsidR="00F8472F" w:rsidP="00F02147" w:rsidRDefault="00F8472F" w14:paraId="02239B84" w14:textId="0E966E29">
      <w:pPr>
        <w:pStyle w:val="Default"/>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Eelnõuga kehtestatakse järgmised rakendusaktid:</w:t>
      </w:r>
    </w:p>
    <w:p w:rsidRPr="000C5061" w:rsidR="00C45383" w:rsidP="00F02147" w:rsidRDefault="00C45383" w14:paraId="1E11F394" w14:textId="77777777">
      <w:pPr>
        <w:pStyle w:val="Default"/>
        <w:spacing w:after="0" w:line="240" w:lineRule="auto"/>
        <w:jc w:val="both"/>
        <w:rPr>
          <w:rFonts w:ascii="Times New Roman" w:hAnsi="Times New Roman" w:cs="Times New Roman"/>
          <w:sz w:val="24"/>
          <w:szCs w:val="24"/>
        </w:rPr>
      </w:pPr>
    </w:p>
    <w:p w:rsidRPr="00C45383" w:rsidR="00C45383" w:rsidP="00F02147" w:rsidRDefault="00C45383" w14:paraId="568A79BD" w14:textId="5F8CBEDC">
      <w:pPr>
        <w:pStyle w:val="Default"/>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Valdkonna eest vastutav minister kehtestab määrusega: </w:t>
      </w:r>
    </w:p>
    <w:p w:rsidRPr="00C45383" w:rsidR="000338BF" w:rsidP="000338BF" w:rsidRDefault="00C45383" w14:paraId="5D9C05E8" w14:textId="223DF195">
      <w:pPr>
        <w:pStyle w:val="Default"/>
        <w:numPr>
          <w:ilvl w:val="0"/>
          <w:numId w:val="25"/>
        </w:numPr>
        <w:spacing w:after="0" w:line="240" w:lineRule="auto"/>
        <w:jc w:val="both"/>
        <w:rPr>
          <w:rFonts w:ascii="Times New Roman" w:hAnsi="Times New Roman" w:cs="Times New Roman"/>
          <w:b/>
          <w:bCs/>
          <w:sz w:val="24"/>
          <w:szCs w:val="24"/>
        </w:rPr>
      </w:pPr>
      <w:r>
        <w:rPr>
          <w:rFonts w:ascii="Times New Roman" w:hAnsi="Times New Roman"/>
          <w:sz w:val="24"/>
          <w:szCs w:val="24"/>
        </w:rPr>
        <w:t>Isikunime kirjutamisel kasutatavate e</w:t>
      </w:r>
      <w:r w:rsidRPr="008971DB">
        <w:rPr>
          <w:rFonts w:ascii="Times New Roman" w:hAnsi="Times New Roman"/>
          <w:sz w:val="24"/>
          <w:szCs w:val="24"/>
        </w:rPr>
        <w:t>esti-ladina tähestiku tähtede ja lubatud sümbolite loetelu</w:t>
      </w:r>
      <w:r w:rsidR="00503CD1">
        <w:rPr>
          <w:rFonts w:ascii="Times New Roman" w:hAnsi="Times New Roman"/>
          <w:sz w:val="24"/>
          <w:szCs w:val="24"/>
        </w:rPr>
        <w:t>;</w:t>
      </w:r>
    </w:p>
    <w:p w:rsidRPr="00C45383" w:rsidR="00C45383" w:rsidP="000338BF" w:rsidRDefault="00C45383" w14:paraId="14142B8C" w14:textId="43DDB9B9">
      <w:pPr>
        <w:pStyle w:val="Default"/>
        <w:numPr>
          <w:ilvl w:val="0"/>
          <w:numId w:val="25"/>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Isikunime muutmise tingimused ja kord</w:t>
      </w:r>
      <w:r w:rsidR="00503CD1">
        <w:rPr>
          <w:rFonts w:ascii="Times New Roman" w:hAnsi="Times New Roman" w:cs="Times New Roman"/>
          <w:sz w:val="24"/>
          <w:szCs w:val="24"/>
        </w:rPr>
        <w:t>;</w:t>
      </w:r>
    </w:p>
    <w:p w:rsidRPr="00C45383" w:rsidR="00C45383" w:rsidP="000338BF" w:rsidRDefault="00C45383" w14:paraId="184C467A" w14:textId="69201E53">
      <w:pPr>
        <w:pStyle w:val="Default"/>
        <w:numPr>
          <w:ilvl w:val="0"/>
          <w:numId w:val="25"/>
        </w:numPr>
        <w:spacing w:after="0" w:line="240" w:lineRule="auto"/>
        <w:jc w:val="both"/>
        <w:rPr>
          <w:rFonts w:ascii="Times New Roman" w:hAnsi="Times New Roman" w:cs="Times New Roman"/>
          <w:b/>
          <w:bCs/>
          <w:sz w:val="24"/>
          <w:szCs w:val="24"/>
        </w:rPr>
      </w:pPr>
      <w:r w:rsidRPr="008971DB">
        <w:rPr>
          <w:rFonts w:ascii="Times New Roman" w:hAnsi="Times New Roman"/>
          <w:sz w:val="24"/>
          <w:szCs w:val="24"/>
        </w:rPr>
        <w:t xml:space="preserve">Mitteladina tähestiku tähtedega kirjutatud </w:t>
      </w:r>
      <w:r>
        <w:rPr>
          <w:rFonts w:ascii="Times New Roman" w:hAnsi="Times New Roman"/>
          <w:sz w:val="24"/>
          <w:szCs w:val="24"/>
        </w:rPr>
        <w:t>isikunime kohaldamise, osalise kohaldamise ja ümberkirjutamise täpsemad reeglid</w:t>
      </w:r>
      <w:r w:rsidR="00503CD1">
        <w:rPr>
          <w:rFonts w:ascii="Times New Roman" w:hAnsi="Times New Roman"/>
          <w:sz w:val="24"/>
          <w:szCs w:val="24"/>
        </w:rPr>
        <w:t>.</w:t>
      </w:r>
    </w:p>
    <w:p w:rsidR="00C45383" w:rsidP="00C45383" w:rsidRDefault="00C45383" w14:paraId="15F943C3" w14:textId="77777777">
      <w:pPr>
        <w:pStyle w:val="Default"/>
        <w:spacing w:after="0" w:line="240" w:lineRule="auto"/>
        <w:jc w:val="both"/>
        <w:rPr>
          <w:rFonts w:ascii="Times New Roman" w:hAnsi="Times New Roman"/>
          <w:sz w:val="24"/>
          <w:szCs w:val="24"/>
        </w:rPr>
      </w:pPr>
    </w:p>
    <w:p w:rsidR="00C45383" w:rsidP="00C45383" w:rsidRDefault="00C45383" w14:paraId="712AD4BE" w14:textId="5043BF7D">
      <w:pPr>
        <w:pStyle w:val="Default"/>
        <w:spacing w:after="0" w:line="240" w:lineRule="auto"/>
        <w:jc w:val="both"/>
        <w:rPr>
          <w:rFonts w:ascii="Times New Roman" w:hAnsi="Times New Roman" w:cs="Times New Roman"/>
          <w:sz w:val="24"/>
          <w:szCs w:val="24"/>
        </w:rPr>
      </w:pPr>
      <w:r>
        <w:rPr>
          <w:rFonts w:ascii="Times New Roman" w:hAnsi="Times New Roman"/>
          <w:sz w:val="24"/>
          <w:szCs w:val="24"/>
        </w:rPr>
        <w:t>Valdkonna eest vastutav minister kiidab heaks käskkirjaga</w:t>
      </w:r>
      <w:r w:rsidR="00AA01AF">
        <w:rPr>
          <w:rFonts w:ascii="Times New Roman" w:hAnsi="Times New Roman"/>
          <w:sz w:val="24"/>
          <w:szCs w:val="24"/>
        </w:rPr>
        <w:t xml:space="preserve"> </w:t>
      </w:r>
      <w:r w:rsidRPr="00F02147">
        <w:rPr>
          <w:rFonts w:ascii="Times New Roman" w:hAnsi="Times New Roman" w:cs="Times New Roman"/>
          <w:sz w:val="24"/>
          <w:szCs w:val="24"/>
        </w:rPr>
        <w:t>isikunime keelelise päritolu mõttes</w:t>
      </w:r>
      <w:r>
        <w:rPr>
          <w:rFonts w:ascii="Times New Roman" w:hAnsi="Times New Roman" w:cs="Times New Roman"/>
          <w:sz w:val="24"/>
          <w:szCs w:val="24"/>
        </w:rPr>
        <w:t xml:space="preserve"> </w:t>
      </w:r>
      <w:r w:rsidRPr="00F02147">
        <w:rPr>
          <w:rFonts w:ascii="Times New Roman" w:hAnsi="Times New Roman" w:cs="Times New Roman"/>
          <w:sz w:val="24"/>
          <w:szCs w:val="24"/>
        </w:rPr>
        <w:t>lähteriigis ametlikult kehtivad tähetabelid</w:t>
      </w:r>
      <w:r>
        <w:rPr>
          <w:rFonts w:ascii="Times New Roman" w:hAnsi="Times New Roman" w:cs="Times New Roman"/>
          <w:sz w:val="24"/>
          <w:szCs w:val="24"/>
        </w:rPr>
        <w:t>.</w:t>
      </w:r>
    </w:p>
    <w:p w:rsidR="00C45383" w:rsidP="00C45383" w:rsidRDefault="00C45383" w14:paraId="2FF49D0D" w14:textId="77777777">
      <w:pPr>
        <w:pStyle w:val="Default"/>
        <w:spacing w:after="0" w:line="240" w:lineRule="auto"/>
        <w:jc w:val="both"/>
        <w:rPr>
          <w:rFonts w:ascii="Times New Roman" w:hAnsi="Times New Roman" w:cs="Times New Roman"/>
          <w:sz w:val="24"/>
          <w:szCs w:val="24"/>
        </w:rPr>
      </w:pPr>
    </w:p>
    <w:p w:rsidRPr="000C5061" w:rsidR="00C45383" w:rsidP="00C45383" w:rsidRDefault="00C45383" w14:paraId="3B28B29D" w14:textId="5215F82C">
      <w:pPr>
        <w:pStyle w:val="Default"/>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Vabariigi Valitsus </w:t>
      </w:r>
      <w:r w:rsidRPr="008971DB">
        <w:rPr>
          <w:rFonts w:ascii="Times New Roman" w:hAnsi="Times New Roman"/>
          <w:sz w:val="24"/>
          <w:szCs w:val="24"/>
        </w:rPr>
        <w:t>määrab oma korraldusega</w:t>
      </w:r>
      <w:r w:rsidRPr="00C45383">
        <w:rPr>
          <w:rFonts w:ascii="Times New Roman" w:hAnsi="Times New Roman"/>
          <w:sz w:val="24"/>
          <w:szCs w:val="24"/>
        </w:rPr>
        <w:t xml:space="preserve"> </w:t>
      </w:r>
      <w:r w:rsidRPr="008971DB">
        <w:rPr>
          <w:rFonts w:ascii="Times New Roman" w:hAnsi="Times New Roman"/>
          <w:sz w:val="24"/>
          <w:szCs w:val="24"/>
        </w:rPr>
        <w:t xml:space="preserve">valdkonna eest vastutava ministri ettepanekul </w:t>
      </w:r>
      <w:r>
        <w:rPr>
          <w:rFonts w:ascii="Times New Roman" w:hAnsi="Times New Roman"/>
          <w:sz w:val="24"/>
          <w:szCs w:val="24"/>
        </w:rPr>
        <w:t xml:space="preserve">nimeteadusliku </w:t>
      </w:r>
      <w:r w:rsidRPr="008971DB">
        <w:rPr>
          <w:rFonts w:ascii="Times New Roman" w:hAnsi="Times New Roman"/>
          <w:sz w:val="24"/>
          <w:szCs w:val="24"/>
        </w:rPr>
        <w:t>usaldusasutuse</w:t>
      </w:r>
      <w:r>
        <w:rPr>
          <w:rFonts w:ascii="Times New Roman" w:hAnsi="Times New Roman"/>
          <w:sz w:val="24"/>
          <w:szCs w:val="24"/>
        </w:rPr>
        <w:t>.</w:t>
      </w:r>
    </w:p>
    <w:p w:rsidR="00C55517" w:rsidP="00C45383" w:rsidRDefault="00C55517" w14:paraId="1A559504" w14:textId="77777777">
      <w:pPr>
        <w:pStyle w:val="Default"/>
        <w:spacing w:after="0" w:line="240" w:lineRule="auto"/>
        <w:jc w:val="both"/>
        <w:rPr>
          <w:rFonts w:ascii="Times New Roman" w:hAnsi="Times New Roman"/>
          <w:sz w:val="24"/>
          <w:szCs w:val="24"/>
        </w:rPr>
      </w:pPr>
    </w:p>
    <w:p w:rsidR="00C55517" w:rsidP="00C45383" w:rsidRDefault="00B149F7" w14:paraId="5464EEB4" w14:textId="22252509">
      <w:pPr>
        <w:pStyle w:val="Default"/>
        <w:spacing w:after="0" w:line="240" w:lineRule="auto"/>
        <w:jc w:val="both"/>
        <w:rPr>
          <w:rFonts w:ascii="Times New Roman" w:hAnsi="Times New Roman"/>
          <w:b/>
          <w:bCs/>
          <w:sz w:val="24"/>
          <w:szCs w:val="24"/>
        </w:rPr>
      </w:pPr>
      <w:r>
        <w:rPr>
          <w:rFonts w:ascii="Times New Roman" w:hAnsi="Times New Roman"/>
          <w:b/>
          <w:bCs/>
          <w:sz w:val="24"/>
          <w:szCs w:val="24"/>
        </w:rPr>
        <w:t xml:space="preserve">Muudatuste rakendamiseks on </w:t>
      </w:r>
      <w:r w:rsidR="00C55517">
        <w:rPr>
          <w:rFonts w:ascii="Times New Roman" w:hAnsi="Times New Roman"/>
          <w:b/>
          <w:bCs/>
          <w:sz w:val="24"/>
          <w:szCs w:val="24"/>
        </w:rPr>
        <w:t>vaja muuta järgmiseid rakendusakte:</w:t>
      </w:r>
    </w:p>
    <w:p w:rsidRPr="00C55517" w:rsidR="00AA01AF" w:rsidP="00C45383" w:rsidRDefault="00AA01AF" w14:paraId="601BA54B" w14:textId="77777777">
      <w:pPr>
        <w:pStyle w:val="Default"/>
        <w:spacing w:after="0" w:line="240" w:lineRule="auto"/>
        <w:jc w:val="both"/>
        <w:rPr>
          <w:rFonts w:ascii="Times New Roman" w:hAnsi="Times New Roman"/>
          <w:sz w:val="24"/>
          <w:szCs w:val="24"/>
        </w:rPr>
      </w:pPr>
    </w:p>
    <w:p w:rsidRPr="00C55517" w:rsidR="00C55517" w:rsidP="00C939BA" w:rsidRDefault="00C55517" w14:paraId="73C463FC" w14:textId="661DCF2C">
      <w:pPr>
        <w:pStyle w:val="Default"/>
        <w:spacing w:after="0" w:line="240" w:lineRule="auto"/>
        <w:jc w:val="both"/>
        <w:rPr>
          <w:rFonts w:ascii="Times New Roman" w:hAnsi="Times New Roman" w:cs="Times New Roman"/>
          <w:sz w:val="24"/>
          <w:szCs w:val="24"/>
        </w:rPr>
      </w:pPr>
      <w:r w:rsidRPr="00C55517">
        <w:rPr>
          <w:rFonts w:ascii="Times New Roman" w:hAnsi="Times New Roman" w:cs="Times New Roman"/>
          <w:sz w:val="24"/>
          <w:szCs w:val="24"/>
        </w:rPr>
        <w:t>Vabariigi Valitsuse 09. juuni 2011. aasta määruse nr 71 „Eesti kirjakeele normi rakendamise</w:t>
      </w:r>
      <w:r w:rsidR="00C939BA">
        <w:rPr>
          <w:rFonts w:ascii="Times New Roman" w:hAnsi="Times New Roman" w:cs="Times New Roman"/>
          <w:sz w:val="24"/>
          <w:szCs w:val="24"/>
        </w:rPr>
        <w:t xml:space="preserve"> </w:t>
      </w:r>
      <w:r w:rsidRPr="00C55517">
        <w:rPr>
          <w:rFonts w:ascii="Times New Roman" w:hAnsi="Times New Roman" w:cs="Times New Roman"/>
          <w:sz w:val="24"/>
          <w:szCs w:val="24"/>
        </w:rPr>
        <w:t>kord“</w:t>
      </w:r>
      <w:r>
        <w:rPr>
          <w:rFonts w:ascii="Times New Roman" w:hAnsi="Times New Roman" w:cs="Times New Roman"/>
          <w:sz w:val="24"/>
          <w:szCs w:val="24"/>
        </w:rPr>
        <w:t>.</w:t>
      </w:r>
    </w:p>
    <w:p w:rsidRPr="00F02147" w:rsidR="00635C1F" w:rsidP="00F02147" w:rsidRDefault="00635C1F" w14:paraId="4BB35E22" w14:textId="77777777">
      <w:pPr>
        <w:pStyle w:val="NoSpacing"/>
        <w:jc w:val="both"/>
        <w:rPr>
          <w:rFonts w:ascii="Times New Roman" w:hAnsi="Times New Roman"/>
          <w:sz w:val="24"/>
          <w:szCs w:val="24"/>
        </w:rPr>
      </w:pPr>
    </w:p>
    <w:p w:rsidRPr="00F02147" w:rsidR="00635C1F" w:rsidP="003656F5" w:rsidRDefault="002E00FA" w14:paraId="13BD7121" w14:textId="2CA88EC6">
      <w:pPr>
        <w:pStyle w:val="Default"/>
        <w:spacing w:after="0" w:line="240" w:lineRule="auto"/>
        <w:jc w:val="both"/>
        <w:rPr>
          <w:rFonts w:ascii="Times New Roman" w:hAnsi="Times New Roman" w:cs="Times New Roman"/>
          <w:sz w:val="24"/>
          <w:szCs w:val="24"/>
        </w:rPr>
      </w:pPr>
      <w:r w:rsidRPr="00F02147">
        <w:rPr>
          <w:rFonts w:ascii="Times New Roman" w:hAnsi="Times New Roman" w:cs="Times New Roman"/>
          <w:color w:val="auto"/>
          <w:sz w:val="24"/>
          <w:szCs w:val="24"/>
        </w:rPr>
        <w:t>Eelnõuga sätestatud volitusnormide alusel kehtestatakse rakendusaktid, mis jõustuvad samal ajal seaduse jõustumisega. Need on lisatud seletuskirjale (lisa 1).</w:t>
      </w:r>
    </w:p>
    <w:p w:rsidRPr="00F02147" w:rsidR="00703B06" w:rsidP="00F02147" w:rsidRDefault="00703B06" w14:paraId="66DFEC37" w14:textId="77777777">
      <w:pPr>
        <w:pStyle w:val="Default"/>
        <w:spacing w:after="0" w:line="240" w:lineRule="auto"/>
        <w:jc w:val="both"/>
        <w:rPr>
          <w:rFonts w:ascii="Times New Roman" w:hAnsi="Times New Roman" w:cs="Times New Roman"/>
          <w:color w:val="auto"/>
          <w:sz w:val="24"/>
          <w:szCs w:val="24"/>
        </w:rPr>
      </w:pPr>
    </w:p>
    <w:p w:rsidRPr="00F02147" w:rsidR="00F0099E" w:rsidP="00F02147" w:rsidRDefault="00F0099E" w14:paraId="3793A84B" w14:textId="6755631E">
      <w:pPr>
        <w:pStyle w:val="NoSpacing"/>
        <w:jc w:val="both"/>
        <w:rPr>
          <w:rFonts w:ascii="Times New Roman" w:hAnsi="Times New Roman"/>
          <w:b/>
          <w:bCs/>
          <w:sz w:val="24"/>
          <w:szCs w:val="24"/>
        </w:rPr>
      </w:pPr>
      <w:r w:rsidRPr="00F02147">
        <w:rPr>
          <w:rFonts w:ascii="Times New Roman" w:hAnsi="Times New Roman"/>
          <w:b/>
          <w:bCs/>
          <w:sz w:val="24"/>
          <w:szCs w:val="24"/>
        </w:rPr>
        <w:t>9. Seaduse jõustumine</w:t>
      </w:r>
    </w:p>
    <w:p w:rsidRPr="00F02147" w:rsidR="00703B06" w:rsidP="00F02147" w:rsidRDefault="00703B06" w14:paraId="3B82609B" w14:textId="2F200587">
      <w:pPr>
        <w:spacing w:after="0" w:line="240" w:lineRule="auto"/>
        <w:rPr>
          <w:rFonts w:ascii="Times New Roman" w:hAnsi="Times New Roman" w:cs="Times New Roman"/>
          <w:sz w:val="24"/>
          <w:szCs w:val="24"/>
        </w:rPr>
      </w:pPr>
    </w:p>
    <w:p w:rsidRPr="00F02147" w:rsidR="002E00FA" w:rsidP="00F02147" w:rsidRDefault="002E00FA" w14:paraId="7039344A" w14:textId="340470E5">
      <w:pPr>
        <w:pStyle w:val="Default"/>
        <w:spacing w:after="0" w:line="240" w:lineRule="auto"/>
        <w:jc w:val="both"/>
        <w:rPr>
          <w:rFonts w:ascii="Times New Roman" w:hAnsi="Times New Roman" w:cs="Times New Roman"/>
          <w:color w:val="auto"/>
          <w:sz w:val="24"/>
          <w:szCs w:val="24"/>
        </w:rPr>
      </w:pPr>
      <w:bookmarkStart w:name="lg172" w:id="78"/>
      <w:bookmarkEnd w:id="78"/>
      <w:r w:rsidRPr="00F02147">
        <w:rPr>
          <w:rFonts w:ascii="Times New Roman" w:hAnsi="Times New Roman" w:cs="Times New Roman"/>
          <w:color w:val="auto"/>
          <w:sz w:val="24"/>
          <w:szCs w:val="24"/>
        </w:rPr>
        <w:t>Seaduse jõustumistähtaeg on 202</w:t>
      </w:r>
      <w:r w:rsidR="00FD75C8">
        <w:rPr>
          <w:rFonts w:ascii="Times New Roman" w:hAnsi="Times New Roman" w:cs="Times New Roman"/>
          <w:color w:val="auto"/>
          <w:sz w:val="24"/>
          <w:szCs w:val="24"/>
        </w:rPr>
        <w:t>7</w:t>
      </w:r>
      <w:r w:rsidRPr="00F02147">
        <w:rPr>
          <w:rFonts w:ascii="Times New Roman" w:hAnsi="Times New Roman" w:cs="Times New Roman"/>
          <w:color w:val="auto"/>
          <w:sz w:val="24"/>
          <w:szCs w:val="24"/>
        </w:rPr>
        <w:t>.</w:t>
      </w:r>
      <w:r w:rsidRPr="00F02147">
        <w:rPr>
          <w:rFonts w:ascii="Times New Roman" w:hAnsi="Times New Roman" w:cs="Times New Roman"/>
          <w:sz w:val="24"/>
          <w:szCs w:val="24"/>
        </w:rPr>
        <w:t> </w:t>
      </w:r>
      <w:r w:rsidRPr="00F02147">
        <w:rPr>
          <w:rFonts w:ascii="Times New Roman" w:hAnsi="Times New Roman" w:cs="Times New Roman"/>
          <w:color w:val="auto"/>
          <w:sz w:val="24"/>
          <w:szCs w:val="24"/>
        </w:rPr>
        <w:t>aastal 1.</w:t>
      </w:r>
      <w:r w:rsidRPr="00F02147">
        <w:rPr>
          <w:rFonts w:ascii="Times New Roman" w:hAnsi="Times New Roman" w:cs="Times New Roman"/>
          <w:sz w:val="24"/>
          <w:szCs w:val="24"/>
        </w:rPr>
        <w:t> </w:t>
      </w:r>
      <w:r w:rsidR="00165CDE">
        <w:rPr>
          <w:rFonts w:ascii="Times New Roman" w:hAnsi="Times New Roman" w:cs="Times New Roman"/>
          <w:color w:val="auto"/>
          <w:sz w:val="24"/>
          <w:szCs w:val="24"/>
        </w:rPr>
        <w:t>detsembril</w:t>
      </w:r>
      <w:r w:rsidRPr="00F02147">
        <w:rPr>
          <w:rFonts w:ascii="Times New Roman" w:hAnsi="Times New Roman" w:cs="Times New Roman"/>
          <w:color w:val="auto"/>
          <w:sz w:val="24"/>
          <w:szCs w:val="24"/>
        </w:rPr>
        <w:t>.</w:t>
      </w:r>
    </w:p>
    <w:p w:rsidRPr="00F02147" w:rsidR="00703B06" w:rsidP="00F02147" w:rsidRDefault="00703B06" w14:paraId="2CF86D3D" w14:textId="77777777">
      <w:pPr>
        <w:pStyle w:val="Default"/>
        <w:spacing w:after="0" w:line="240" w:lineRule="auto"/>
        <w:jc w:val="both"/>
        <w:rPr>
          <w:rFonts w:ascii="Times New Roman" w:hAnsi="Times New Roman" w:cs="Times New Roman"/>
          <w:color w:val="auto"/>
          <w:sz w:val="24"/>
          <w:szCs w:val="24"/>
        </w:rPr>
      </w:pPr>
    </w:p>
    <w:p w:rsidRPr="00F02147" w:rsidR="002E00FA" w:rsidP="00F02147" w:rsidRDefault="002E00FA" w14:paraId="5D97F5EA" w14:textId="6B9ABC60">
      <w:pPr>
        <w:pStyle w:val="Default"/>
        <w:spacing w:after="0" w:line="240" w:lineRule="auto"/>
        <w:jc w:val="both"/>
        <w:rPr>
          <w:rFonts w:ascii="Times New Roman" w:hAnsi="Times New Roman" w:cs="Times New Roman"/>
          <w:color w:val="auto"/>
          <w:sz w:val="24"/>
          <w:szCs w:val="24"/>
        </w:rPr>
      </w:pPr>
      <w:r w:rsidRPr="36BA6DC8" w:rsidR="54142E4E">
        <w:rPr>
          <w:rFonts w:ascii="Times New Roman" w:hAnsi="Times New Roman" w:cs="Times New Roman"/>
          <w:color w:val="auto"/>
          <w:sz w:val="24"/>
          <w:szCs w:val="24"/>
        </w:rPr>
        <w:t xml:space="preserve">Seaduse jõustumine on planeeritud nimetatud kuupäevale, arvestades seaduseelnõu menetluseks kuluvat aega alates kooskõlastamistele saatmisest kuni Riigikogus seaduse vastuvõtmiseni ning Eesti Vabariigi presidendi poolt väljakuulutamiseni. </w:t>
      </w:r>
      <w:commentRangeStart w:id="2012716329"/>
      <w:r w:rsidRPr="36BA6DC8" w:rsidR="54142E4E">
        <w:rPr>
          <w:rFonts w:ascii="Times New Roman" w:hAnsi="Times New Roman" w:cs="Times New Roman"/>
          <w:color w:val="auto"/>
          <w:sz w:val="24"/>
          <w:szCs w:val="24"/>
        </w:rPr>
        <w:t xml:space="preserve">Samas on arvestatud, et oleks piisavalt aega, et muuta seaduse rakendamiseks vajalikke tööprotsesse ja </w:t>
      </w:r>
      <w:r w:rsidRPr="36BA6DC8" w:rsidR="6813E02F">
        <w:rPr>
          <w:rFonts w:ascii="Times New Roman" w:hAnsi="Times New Roman" w:cs="Times New Roman"/>
          <w:color w:val="auto"/>
          <w:sz w:val="24"/>
          <w:szCs w:val="24"/>
        </w:rPr>
        <w:t>RR-i</w:t>
      </w:r>
      <w:r w:rsidRPr="36BA6DC8" w:rsidR="54142E4E">
        <w:rPr>
          <w:rFonts w:ascii="Times New Roman" w:hAnsi="Times New Roman" w:cs="Times New Roman"/>
          <w:color w:val="auto"/>
          <w:sz w:val="24"/>
          <w:szCs w:val="24"/>
        </w:rPr>
        <w:t xml:space="preserve"> menetlustarkvara.</w:t>
      </w:r>
      <w:commentRangeEnd w:id="2012716329"/>
      <w:r>
        <w:rPr>
          <w:rStyle w:val="CommentReference"/>
        </w:rPr>
        <w:commentReference w:id="2012716329"/>
      </w:r>
      <w:r w:rsidRPr="36BA6DC8" w:rsidR="54142E4E">
        <w:rPr>
          <w:rFonts w:ascii="Times New Roman" w:hAnsi="Times New Roman" w:cs="Times New Roman"/>
          <w:color w:val="auto"/>
          <w:sz w:val="24"/>
          <w:szCs w:val="24"/>
        </w:rPr>
        <w:t xml:space="preserve"> Samuti on see piisavalt pikk aega, et inimesed jõuaksid enne seaduse jõustumist sellega piisavalt pika aja vältel tutvuda.</w:t>
      </w:r>
    </w:p>
    <w:p w:rsidRPr="00F02147" w:rsidR="00703B06" w:rsidP="00F02147" w:rsidRDefault="00703B06" w14:paraId="409A95AB" w14:textId="77777777">
      <w:pPr>
        <w:pStyle w:val="Default"/>
        <w:spacing w:after="0" w:line="240" w:lineRule="auto"/>
        <w:jc w:val="both"/>
        <w:rPr>
          <w:rFonts w:ascii="Times New Roman" w:hAnsi="Times New Roman" w:cs="Times New Roman"/>
          <w:color w:val="auto"/>
          <w:sz w:val="24"/>
          <w:szCs w:val="24"/>
        </w:rPr>
      </w:pPr>
    </w:p>
    <w:p w:rsidRPr="00F02147" w:rsidR="00F0099E" w:rsidP="00F02147" w:rsidRDefault="00F0099E" w14:paraId="0EF3D2AB" w14:textId="77777777">
      <w:pPr>
        <w:pStyle w:val="NoSpacing"/>
        <w:jc w:val="both"/>
        <w:rPr>
          <w:rFonts w:ascii="Times New Roman" w:hAnsi="Times New Roman"/>
          <w:b/>
          <w:bCs/>
          <w:sz w:val="24"/>
          <w:szCs w:val="24"/>
        </w:rPr>
      </w:pPr>
      <w:r w:rsidRPr="00F02147">
        <w:rPr>
          <w:rFonts w:ascii="Times New Roman" w:hAnsi="Times New Roman"/>
          <w:b/>
          <w:bCs/>
          <w:sz w:val="24"/>
          <w:szCs w:val="24"/>
        </w:rPr>
        <w:t>10. Eelnõu kooskõlastamine, huvirühmade kaasamine ja avalik konsultatsioon</w:t>
      </w:r>
    </w:p>
    <w:p w:rsidRPr="00F02147" w:rsidR="00F0099E" w:rsidP="00F02147" w:rsidRDefault="00F0099E" w14:paraId="7C9CD270" w14:textId="77777777">
      <w:pPr>
        <w:pStyle w:val="Default"/>
        <w:spacing w:after="0" w:line="240" w:lineRule="auto"/>
        <w:jc w:val="both"/>
        <w:rPr>
          <w:rFonts w:ascii="Times New Roman" w:hAnsi="Times New Roman" w:cs="Times New Roman" w:eastAsiaTheme="minorHAnsi"/>
          <w:color w:val="auto"/>
          <w:kern w:val="2"/>
          <w:sz w:val="24"/>
          <w:szCs w:val="24"/>
          <w:lang w:eastAsia="en-US" w:bidi="ar-SA"/>
          <w14:ligatures w14:val="standardContextual"/>
        </w:rPr>
      </w:pPr>
      <w:bookmarkStart w:name="lg173" w:id="79"/>
      <w:bookmarkEnd w:id="79"/>
    </w:p>
    <w:p w:rsidRPr="00F02147" w:rsidR="002E00FA" w:rsidP="00F02147" w:rsidRDefault="002E00FA" w14:paraId="10FD2470" w14:textId="4FB2EE91">
      <w:pPr>
        <w:pStyle w:val="Default"/>
        <w:spacing w:after="0" w:line="240" w:lineRule="auto"/>
        <w:jc w:val="both"/>
        <w:rPr>
          <w:rFonts w:ascii="Times New Roman" w:hAnsi="Times New Roman" w:cs="Times New Roman"/>
          <w:color w:val="auto"/>
          <w:sz w:val="24"/>
          <w:szCs w:val="24"/>
        </w:rPr>
      </w:pPr>
      <w:r w:rsidRPr="36BA6DC8" w:rsidR="54142E4E">
        <w:rPr>
          <w:rFonts w:ascii="Times New Roman" w:hAnsi="Times New Roman" w:cs="Times New Roman"/>
          <w:color w:val="auto"/>
          <w:sz w:val="24"/>
          <w:szCs w:val="24"/>
        </w:rPr>
        <w:t xml:space="preserve">Eelnõu </w:t>
      </w:r>
      <w:r w:rsidRPr="36BA6DC8" w:rsidR="7494DE1F">
        <w:rPr>
          <w:rFonts w:ascii="Times New Roman" w:hAnsi="Times New Roman" w:cs="Times New Roman"/>
          <w:color w:val="auto"/>
          <w:sz w:val="24"/>
          <w:szCs w:val="24"/>
        </w:rPr>
        <w:t xml:space="preserve">saadetakse </w:t>
      </w:r>
      <w:r w:rsidRPr="36BA6DC8" w:rsidR="54142E4E">
        <w:rPr>
          <w:rFonts w:ascii="Times New Roman" w:hAnsi="Times New Roman" w:cs="Times New Roman"/>
          <w:color w:val="auto"/>
          <w:sz w:val="24"/>
          <w:szCs w:val="24"/>
        </w:rPr>
        <w:t xml:space="preserve">eelnõude infosüsteemi </w:t>
      </w:r>
      <w:commentRangeStart w:id="2022438379"/>
      <w:r w:rsidRPr="36BA6DC8" w:rsidR="54142E4E">
        <w:rPr>
          <w:rFonts w:ascii="Times New Roman" w:hAnsi="Times New Roman" w:cs="Times New Roman"/>
          <w:color w:val="auto"/>
          <w:sz w:val="24"/>
          <w:szCs w:val="24"/>
        </w:rPr>
        <w:t>EIS kooskõlastamiseks</w:t>
      </w:r>
      <w:commentRangeEnd w:id="2022438379"/>
      <w:r>
        <w:rPr>
          <w:rStyle w:val="CommentReference"/>
        </w:rPr>
        <w:commentReference w:id="2022438379"/>
      </w:r>
      <w:r w:rsidRPr="36BA6DC8" w:rsidR="54142E4E">
        <w:rPr>
          <w:rFonts w:ascii="Times New Roman" w:hAnsi="Times New Roman" w:cs="Times New Roman"/>
          <w:color w:val="auto"/>
          <w:sz w:val="24"/>
          <w:szCs w:val="24"/>
        </w:rPr>
        <w:t xml:space="preserve"> ministeeriumitele ning arvamuse avaldamiseks</w:t>
      </w:r>
      <w:r w:rsidRPr="36BA6DC8" w:rsidR="1AF1E8DC">
        <w:rPr>
          <w:rFonts w:ascii="Times New Roman" w:hAnsi="Times New Roman" w:cs="Times New Roman"/>
          <w:color w:val="auto"/>
          <w:sz w:val="24"/>
          <w:szCs w:val="24"/>
        </w:rPr>
        <w:t xml:space="preserve"> Andmekaitse Inspektsioonile,</w:t>
      </w:r>
      <w:r w:rsidRPr="36BA6DC8" w:rsidR="54142E4E">
        <w:rPr>
          <w:rFonts w:ascii="Times New Roman" w:hAnsi="Times New Roman" w:cs="Times New Roman"/>
          <w:color w:val="auto"/>
          <w:sz w:val="24"/>
          <w:szCs w:val="24"/>
        </w:rPr>
        <w:t xml:space="preserve"> Eesti Inimõiguste Keskusele, Eesti Keele Instituudile, Eesti Kirikute Nõukogule, Eesti Kohtunike Ühingule, Eesti Lasterikaste Perede Liidule, </w:t>
      </w:r>
      <w:r w:rsidRPr="36BA6DC8" w:rsidR="54142E4E">
        <w:rPr>
          <w:rStyle w:val="Strong"/>
          <w:rFonts w:ascii="Times New Roman" w:hAnsi="Times New Roman" w:cs="Times New Roman"/>
          <w:b w:val="0"/>
          <w:bCs w:val="0"/>
          <w:color w:val="auto"/>
          <w:sz w:val="24"/>
          <w:szCs w:val="24"/>
        </w:rPr>
        <w:t>Eesti LGBT Ühingule,</w:t>
      </w:r>
      <w:r w:rsidR="54142E4E">
        <w:rPr/>
        <w:t xml:space="preserve"> </w:t>
      </w:r>
      <w:r w:rsidRPr="36BA6DC8" w:rsidR="54142E4E">
        <w:rPr>
          <w:rFonts w:ascii="Times New Roman" w:hAnsi="Times New Roman" w:cs="Times New Roman"/>
          <w:color w:val="auto"/>
          <w:sz w:val="24"/>
          <w:szCs w:val="24"/>
        </w:rPr>
        <w:t xml:space="preserve">Eesti Linnade ja Valdade Liidule, Eesti Perekonnaseisuametnike Kutseliidule, </w:t>
      </w:r>
      <w:r w:rsidRPr="36BA6DC8" w:rsidR="60E7C8F7">
        <w:rPr>
          <w:rFonts w:ascii="Times New Roman" w:hAnsi="Times New Roman" w:cs="Times New Roman"/>
          <w:color w:val="auto"/>
          <w:sz w:val="24"/>
          <w:szCs w:val="24"/>
        </w:rPr>
        <w:t xml:space="preserve">Kaitsepolitseiametile, </w:t>
      </w:r>
      <w:r w:rsidRPr="36BA6DC8" w:rsidR="54142E4E">
        <w:rPr>
          <w:rFonts w:ascii="Times New Roman" w:hAnsi="Times New Roman" w:cs="Times New Roman"/>
          <w:color w:val="auto"/>
          <w:sz w:val="24"/>
          <w:szCs w:val="24"/>
        </w:rPr>
        <w:t xml:space="preserve">Lastekaitse Liidule, MTÜ-le Oma Pere, Notarite Kojale, </w:t>
      </w:r>
      <w:r w:rsidRPr="36BA6DC8" w:rsidR="54142E4E">
        <w:rPr>
          <w:rFonts w:ascii="Times New Roman" w:hAnsi="Times New Roman" w:cs="Times New Roman"/>
          <w:color w:val="auto"/>
          <w:sz w:val="24"/>
          <w:szCs w:val="24"/>
        </w:rPr>
        <w:t>PPA-le</w:t>
      </w:r>
      <w:r w:rsidRPr="36BA6DC8" w:rsidR="54142E4E">
        <w:rPr>
          <w:rFonts w:ascii="Times New Roman" w:hAnsi="Times New Roman" w:cs="Times New Roman"/>
          <w:color w:val="auto"/>
          <w:sz w:val="24"/>
          <w:szCs w:val="24"/>
        </w:rPr>
        <w:t xml:space="preserve">, </w:t>
      </w:r>
      <w:r w:rsidRPr="36BA6DC8" w:rsidR="60E7C8F7">
        <w:rPr>
          <w:rFonts w:ascii="Times New Roman" w:hAnsi="Times New Roman" w:cs="Times New Roman"/>
          <w:color w:val="auto"/>
          <w:sz w:val="24"/>
          <w:szCs w:val="24"/>
        </w:rPr>
        <w:t>SMIT-ile</w:t>
      </w:r>
      <w:r w:rsidRPr="36BA6DC8" w:rsidR="60E7C8F7">
        <w:rPr>
          <w:rFonts w:ascii="Times New Roman" w:hAnsi="Times New Roman" w:cs="Times New Roman"/>
          <w:color w:val="auto"/>
          <w:sz w:val="24"/>
          <w:szCs w:val="24"/>
        </w:rPr>
        <w:t xml:space="preserve">, </w:t>
      </w:r>
      <w:r w:rsidRPr="36BA6DC8" w:rsidR="54142E4E">
        <w:rPr>
          <w:rFonts w:ascii="Times New Roman" w:hAnsi="Times New Roman" w:cs="Times New Roman"/>
          <w:color w:val="auto"/>
          <w:sz w:val="24"/>
          <w:szCs w:val="24"/>
        </w:rPr>
        <w:t>Soolise võrdõiguslikkuse ja võrdse kohtlemise volinikule, Tallinna Ülikoolile ja Õiguskantsleri Kantseleile.</w:t>
      </w:r>
    </w:p>
    <w:p w:rsidRPr="00F02147" w:rsidR="00F0099E" w:rsidP="00F02147" w:rsidRDefault="00F0099E" w14:paraId="21523D30" w14:textId="77777777">
      <w:pPr>
        <w:pStyle w:val="Default"/>
        <w:spacing w:after="0" w:line="240" w:lineRule="auto"/>
        <w:jc w:val="both"/>
        <w:rPr>
          <w:rFonts w:ascii="Times New Roman" w:hAnsi="Times New Roman" w:cs="Times New Roman"/>
          <w:color w:val="auto"/>
          <w:sz w:val="24"/>
          <w:szCs w:val="24"/>
        </w:rPr>
      </w:pPr>
    </w:p>
    <w:p w:rsidRPr="00F02147" w:rsidR="00F0099E" w:rsidP="00F02147" w:rsidRDefault="00F0099E" w14:paraId="6B022417" w14:textId="77777777">
      <w:pPr>
        <w:pStyle w:val="Default"/>
        <w:spacing w:after="0" w:line="240" w:lineRule="auto"/>
        <w:jc w:val="both"/>
        <w:rPr>
          <w:rFonts w:ascii="Times New Roman" w:hAnsi="Times New Roman" w:cs="Times New Roman"/>
          <w:color w:val="auto"/>
          <w:sz w:val="24"/>
          <w:szCs w:val="24"/>
        </w:rPr>
      </w:pPr>
    </w:p>
    <w:p w:rsidRPr="00F02147" w:rsidR="00F0099E" w:rsidP="00F02147" w:rsidRDefault="00F0099E" w14:paraId="4C2F7566" w14:textId="77777777">
      <w:pPr>
        <w:pStyle w:val="Default"/>
        <w:spacing w:after="0" w:line="240" w:lineRule="auto"/>
        <w:jc w:val="both"/>
        <w:rPr>
          <w:rFonts w:ascii="Times New Roman" w:hAnsi="Times New Roman" w:cs="Times New Roman"/>
          <w:color w:val="auto"/>
          <w:sz w:val="24"/>
          <w:szCs w:val="24"/>
        </w:rPr>
      </w:pPr>
      <w:r w:rsidRPr="00F02147">
        <w:rPr>
          <w:rFonts w:ascii="Times New Roman" w:hAnsi="Times New Roman" w:cs="Times New Roman"/>
          <w:color w:val="auto"/>
          <w:sz w:val="24"/>
          <w:szCs w:val="24"/>
        </w:rPr>
        <w:t xml:space="preserve">___________________________________________________________________________ </w:t>
      </w:r>
    </w:p>
    <w:p w:rsidRPr="00F02147" w:rsidR="00F0099E" w:rsidP="00F02147" w:rsidRDefault="00F0099E" w14:paraId="53B7AB63" w14:textId="3FEDD585">
      <w:pPr>
        <w:pStyle w:val="Default"/>
        <w:spacing w:after="0" w:line="240" w:lineRule="auto"/>
        <w:jc w:val="both"/>
        <w:rPr>
          <w:rFonts w:ascii="Times New Roman" w:hAnsi="Times New Roman" w:cs="Times New Roman"/>
          <w:color w:val="auto"/>
          <w:sz w:val="24"/>
          <w:szCs w:val="24"/>
        </w:rPr>
      </w:pPr>
      <w:r w:rsidRPr="00F02147">
        <w:rPr>
          <w:rFonts w:ascii="Times New Roman" w:hAnsi="Times New Roman" w:cs="Times New Roman"/>
          <w:color w:val="auto"/>
          <w:sz w:val="24"/>
          <w:szCs w:val="24"/>
        </w:rPr>
        <w:t>Algatab Vabariigi Valitsus .................202</w:t>
      </w:r>
      <w:r w:rsidR="0059231F">
        <w:rPr>
          <w:rFonts w:ascii="Times New Roman" w:hAnsi="Times New Roman" w:cs="Times New Roman"/>
          <w:color w:val="auto"/>
          <w:sz w:val="24"/>
          <w:szCs w:val="24"/>
        </w:rPr>
        <w:t>6</w:t>
      </w:r>
    </w:p>
    <w:p w:rsidRPr="00F02147" w:rsidR="00F0099E" w:rsidP="00F02147" w:rsidRDefault="00F0099E" w14:paraId="4836CCEE" w14:textId="77777777">
      <w:pPr>
        <w:pStyle w:val="Default"/>
        <w:spacing w:after="0" w:line="240" w:lineRule="auto"/>
        <w:jc w:val="both"/>
        <w:rPr>
          <w:rFonts w:ascii="Times New Roman" w:hAnsi="Times New Roman" w:cs="Times New Roman"/>
          <w:color w:val="auto"/>
          <w:sz w:val="24"/>
          <w:szCs w:val="24"/>
        </w:rPr>
      </w:pPr>
    </w:p>
    <w:p w:rsidRPr="00F02147" w:rsidR="002E00FA" w:rsidP="00C32C33" w:rsidRDefault="00F0099E" w14:paraId="46AA9639" w14:textId="73A5FD13">
      <w:pPr>
        <w:pStyle w:val="Default"/>
        <w:spacing w:after="0" w:line="240" w:lineRule="auto"/>
        <w:jc w:val="both"/>
      </w:pPr>
      <w:r w:rsidRPr="00F02147">
        <w:rPr>
          <w:rFonts w:ascii="Times New Roman" w:hAnsi="Times New Roman" w:cs="Times New Roman"/>
          <w:color w:val="auto"/>
          <w:sz w:val="24"/>
          <w:szCs w:val="24"/>
        </w:rPr>
        <w:t>(allkirjastatud digitaalselt)</w:t>
      </w:r>
    </w:p>
    <w:sectPr w:rsidRPr="00F02147" w:rsidR="002E00FA" w:rsidSect="00F72919">
      <w:footerReference w:type="default" r:id="rId20"/>
      <w:pgSz w:w="11906" w:h="16838" w:orient="portrait"/>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JK" w:author="Joel Kook - JUSTDIGI" w:date="2026-01-28T18:57:00Z" w:id="1">
    <w:p w:rsidR="00E043E0" w:rsidP="00E043E0" w:rsidRDefault="00E043E0" w14:paraId="781A6864" w14:textId="77777777">
      <w:pPr>
        <w:pStyle w:val="CommentText"/>
      </w:pPr>
      <w:r>
        <w:rPr>
          <w:rStyle w:val="CommentReference"/>
        </w:rPr>
        <w:annotationRef/>
      </w:r>
      <w:r>
        <w:rPr>
          <w:color w:val="000000"/>
        </w:rPr>
        <w:t>See muudatus on juba vastu võetud. RK menetles seda 2025. a (719 SE).</w:t>
      </w:r>
    </w:p>
  </w:comment>
  <w:comment w:initials="JK" w:author="Joel Kook - JUSTDIGI" w:date="2026-01-28T18:58:00Z" w:id="2">
    <w:p w:rsidR="000C3B17" w:rsidP="000C3B17" w:rsidRDefault="000C3B17" w14:paraId="2B61DBF5" w14:textId="77777777">
      <w:pPr>
        <w:pStyle w:val="CommentText"/>
      </w:pPr>
      <w:r>
        <w:rPr>
          <w:rStyle w:val="CommentReference"/>
        </w:rPr>
        <w:annotationRef/>
      </w:r>
      <w:r>
        <w:rPr>
          <w:color w:val="000000"/>
        </w:rPr>
        <w:t>Vaja on täpsustada, milliseid lisatoiminguid edaspidi enam vaja ei lähe, mis toimiksid ühtlasi halduskoormuse tasakaalustamise reegli kohase vähendusena.</w:t>
      </w:r>
    </w:p>
  </w:comment>
  <w:comment w:initials="JK" w:author="Joel Kook - JUSTDIGI" w:date="2026-01-28T17:18:00Z" w:id="3">
    <w:p w:rsidR="00654D1D" w:rsidP="00654D1D" w:rsidRDefault="00CA2261" w14:paraId="08AEA39A" w14:textId="4A8DAE7D">
      <w:pPr>
        <w:pStyle w:val="CommentText"/>
      </w:pPr>
      <w:r>
        <w:rPr>
          <w:rStyle w:val="CommentReference"/>
        </w:rPr>
        <w:annotationRef/>
      </w:r>
      <w:r w:rsidR="00654D1D">
        <w:t xml:space="preserve">Siinses jaos pole toodud seost 2025. a kooskõlastamisel käinud ja 18.12.25 RT-s avaldatud nimeseaduse ja riigilõivuseaduse muutmise seadusega (719 SE), millega muudeti automaatkannete ja -otsuste tegemist turvalise veebikeskkonna avalduste esitamisel (nt mõjuanalüüsis p 6.11), aga millega lisati RK menetluses nt ka nime muutmise keeld </w:t>
      </w:r>
      <w:r w:rsidR="00654D1D">
        <w:rPr>
          <w:color w:val="000000"/>
        </w:rPr>
        <w:t>alaealise suhtes seksuaalse enesemääramise vastase kuriteo toimepanemise eest süüdi mõistetud isikutele, mida on analüüsitud ka selle eelnõu seletuskirjas. Palume arvestada viimase kehtiva seaduse redaktsiooniga, sh muudes seletuskirja asjakohastes osades.</w:t>
      </w:r>
    </w:p>
  </w:comment>
  <w:comment w:initials="MJ" w:author="Maarja-Liis Lall - JUSTDIGI" w:date="2026-01-28T10:14:00Z" w:id="6">
    <w:p w:rsidR="00AB2F65" w:rsidRDefault="00AB2F65" w14:paraId="1FE9FD1D" w14:textId="34791313">
      <w:r>
        <w:annotationRef/>
      </w:r>
      <w:r w:rsidRPr="05AE8DF8">
        <w:t>Seletuskirja lk 3, 34, 35, 59 esitatakse loetelu karistusseadustiku §-dest. Samas puuduvad sätete pealkirjad ehk ei ole aru saada, mis tegudest käib jutt. Palume parema arusaadavuse huvides vähemalt esimesel korral, kui see loetelu esitatakse, tuua välja ka paragrahvide pealkirjad, et lugejal (sh kõigepealt Riigikogu liikmetel) oleks paremini hoomatav, millega on tegemist. Need täpsustused võib esitada ka joonealuse selgitusena, kui tekstis endas tundub nende väljatoomine olema liiga mahukas. </w:t>
      </w:r>
    </w:p>
  </w:comment>
  <w:comment w:initials="JK" w:author="Joel Kook - JUSTDIGI" w:date="2026-01-28T18:59:00Z" w:id="5">
    <w:p w:rsidR="0072538E" w:rsidP="0072538E" w:rsidRDefault="0072538E" w14:paraId="28C2EA35" w14:textId="77777777">
      <w:pPr>
        <w:pStyle w:val="CommentText"/>
      </w:pPr>
      <w:r>
        <w:rPr>
          <w:rStyle w:val="CommentReference"/>
        </w:rPr>
        <w:annotationRef/>
      </w:r>
      <w:r>
        <w:rPr>
          <w:color w:val="000000"/>
        </w:rPr>
        <w:t>Sellega seotult on juba kehtiv erisus, 18.12.25 RT-s avaldatud NS redaktsiooniga.</w:t>
      </w:r>
    </w:p>
  </w:comment>
  <w:comment w:initials="JK" w:author="Joel Kook - JUSTDIGI" w:date="2026-01-28T18:59:00Z" w:id="7">
    <w:p w:rsidR="00DE7C0C" w:rsidP="00DE7C0C" w:rsidRDefault="00DE7C0C" w14:paraId="3EB90852" w14:textId="77777777">
      <w:pPr>
        <w:pStyle w:val="CommentText"/>
      </w:pPr>
      <w:r>
        <w:rPr>
          <w:rStyle w:val="CommentReference"/>
        </w:rPr>
        <w:annotationRef/>
      </w:r>
      <w:r>
        <w:rPr>
          <w:color w:val="000000"/>
        </w:rPr>
        <w:t>Seda muudatust menetleti 2025. eelnõuga, kehtiv redaktsioon RT-s 18.12.25.</w:t>
      </w:r>
    </w:p>
  </w:comment>
  <w:comment w:initials="JK" w:author="Joel Kook - JUSTDIGI" w:date="2026-01-28T19:00:00Z" w:id="8">
    <w:p w:rsidR="0037651F" w:rsidP="0037651F" w:rsidRDefault="0037651F" w14:paraId="11202774" w14:textId="77777777">
      <w:pPr>
        <w:pStyle w:val="CommentText"/>
      </w:pPr>
      <w:r>
        <w:rPr>
          <w:rStyle w:val="CommentReference"/>
        </w:rPr>
        <w:annotationRef/>
      </w:r>
      <w:r>
        <w:rPr>
          <w:color w:val="000000"/>
        </w:rPr>
        <w:t xml:space="preserve">Täpsustada eesmärki. SK p-s 2.4.6.: </w:t>
      </w:r>
      <w:r>
        <w:rPr>
          <w:i/>
          <w:iCs/>
          <w:color w:val="000000"/>
        </w:rPr>
        <w:t>Samuti on alaealise perekonnanime muutmise piirang suunatud lapse huvide kaitsele, tagades, et laps kannab oma vanema perekonnanime ja seeläbi säilib tema identiteedi järjepidevus ning seos pereringiga.</w:t>
      </w:r>
    </w:p>
  </w:comment>
  <w:comment w:initials="JK" w:author="Joel Kook - JUSTDIGI" w:date="2026-01-28T19:02:00Z" w:id="9">
    <w:p w:rsidR="002E6D8D" w:rsidP="002E6D8D" w:rsidRDefault="002E6D8D" w14:paraId="1662D552" w14:textId="77777777">
      <w:pPr>
        <w:pStyle w:val="CommentText"/>
      </w:pPr>
      <w:r>
        <w:rPr>
          <w:rStyle w:val="CommentReference"/>
        </w:rPr>
        <w:annotationRef/>
      </w:r>
      <w:r>
        <w:rPr>
          <w:color w:val="000000"/>
        </w:rPr>
        <w:t>Põhjus(ed), miks toona VV-le esitatud EN ei liikunud edasi, vajab siin siiski selgitamist.</w:t>
      </w:r>
    </w:p>
  </w:comment>
  <w:comment w:initials="JK" w:author="Joel Kook - JUSTDIGI" w:date="2026-01-28T19:03:00Z" w:id="11">
    <w:p w:rsidR="00D82276" w:rsidP="00D82276" w:rsidRDefault="0064263D" w14:paraId="1BEEF85C" w14:textId="77777777">
      <w:pPr>
        <w:pStyle w:val="CommentText"/>
      </w:pPr>
      <w:r>
        <w:rPr>
          <w:rStyle w:val="CommentReference"/>
        </w:rPr>
        <w:annotationRef/>
      </w:r>
      <w:r w:rsidR="00D82276">
        <w:rPr>
          <w:color w:val="000000"/>
        </w:rPr>
        <w:t>Muudatus lisatud NS redaktsiooniga 18.12.25.</w:t>
      </w:r>
    </w:p>
  </w:comment>
  <w:comment w:initials="JK" w:author="Joel Kook - JUSTDIGI" w:date="2026-01-28T19:04:00Z" w:id="12">
    <w:p w:rsidR="00D82276" w:rsidP="00D82276" w:rsidRDefault="00D82276" w14:paraId="3ACF2A96" w14:textId="77777777">
      <w:pPr>
        <w:pStyle w:val="CommentText"/>
      </w:pPr>
      <w:r>
        <w:rPr>
          <w:rStyle w:val="CommentReference"/>
        </w:rPr>
        <w:annotationRef/>
      </w:r>
      <w:r>
        <w:rPr>
          <w:color w:val="000000"/>
        </w:rPr>
        <w:t>Muudatus lisatud NS redaktsiooniga 18.12.25.</w:t>
      </w:r>
    </w:p>
  </w:comment>
  <w:comment w:initials="MJ" w:author="Maarja-Liis Lall - JUSTDIGI" w:date="2026-01-28T10:41:00Z" w:id="14">
    <w:p w:rsidR="00AB2F65" w:rsidRDefault="00AB2F65" w14:paraId="129F9D13" w14:textId="7015B684">
      <w:r>
        <w:annotationRef/>
      </w:r>
      <w:r w:rsidRPr="6C5A7327">
        <w:t>palume lisada viited ka lõigetele, et oleks paremini leitav seletus iga lõike kohta. märkus käib kõigi paragrahvide, lõigete kohta. Palume läbivalt seletuskirja täiendada.</w:t>
      </w:r>
    </w:p>
  </w:comment>
  <w:comment w:initials="MJ" w:author="Maarja-Liis Lall - JUSTDIGI" w:date="2026-01-28T12:21:00Z" w:id="15">
    <w:p w:rsidR="00AB2F65" w:rsidRDefault="00AB2F65" w14:paraId="292FDE0E" w14:textId="0F12AEC3">
      <w:r>
        <w:annotationRef/>
      </w:r>
      <w:r w:rsidRPr="1C36C2F4">
        <w:t>puuduolev tühik</w:t>
      </w:r>
    </w:p>
  </w:comment>
  <w:comment w:initials="MJ" w:author="Maarja-Liis Lall - JUSTDIGI" w:date="2026-01-27T18:49:00Z" w:id="17">
    <w:p w:rsidR="00AB2F65" w:rsidRDefault="00AB2F65" w14:paraId="1B9CA90F" w14:textId="4BE425F7">
      <w:r>
        <w:annotationRef/>
      </w:r>
      <w:r w:rsidRPr="50B30190">
        <w:t xml:space="preserve">lg 2 ei räägi taotluse esitamisest, st ei esitata ju taotlust välisesinduses (siis peaks see ka lg-s 1 olema), vaid välisesinduse kaudu või vahendusel või lihtsalt on see vorminõue, aga isik lõpuks ise esitab selle? See tundub läbi mõtlemata. </w:t>
      </w:r>
    </w:p>
  </w:comment>
  <w:comment w:initials="MJ" w:author="Maarja-Liis Lall - JUSTDIGI" w:date="2026-01-27T17:21:00Z" w:id="18">
    <w:p w:rsidR="00AB2F65" w:rsidRDefault="00AB2F65" w14:paraId="402BE5EF" w14:textId="10515E4E">
      <w:r>
        <w:annotationRef/>
      </w:r>
      <w:r w:rsidRPr="41E163D4">
        <w:t>Kordab, aga samas vastuoluline juba varasema lausega: "Avaldaja valib, millisele menetlevale asutusele avaldus esitatakse, avalduse saadab edasi välisesindus.". Palun pange need laused kokku nt viimaseks lauseks ja tooge välja, kas avalduse edastab siis isik ise või välisesindus/notar/vangla direktor. Kui erineb punkti kaupa, siis tuleks selgelt välja tuua. Samuti peaks olema siis selgelt kirjas kuskil, et lg-s 2 nimetatud isikutel on kohustus see edastada siis.</w:t>
      </w:r>
    </w:p>
  </w:comment>
  <w:comment w:initials="MJ" w:author="Maarja-Liis Lall - JUSTDIGI" w:date="2026-01-27T18:10:00Z" w:id="19">
    <w:p w:rsidR="00AB2F65" w:rsidRDefault="00AB2F65" w14:paraId="0CB7B8BA" w14:textId="0768DCE4">
      <w:r>
        <w:annotationRef/>
      </w:r>
      <w:r w:rsidRPr="0528048F">
        <w:t>kas vangla direktor või konsulaarametnikul on selline kohustus, pädevus?</w:t>
      </w:r>
    </w:p>
  </w:comment>
  <w:comment w:initials="MJ" w:author="Maarja-Liis Lall - JUSTDIGI" w:date="2026-01-28T10:08:00Z" w:id="25">
    <w:p w:rsidR="00AB2F65" w:rsidRDefault="00AB2F65" w14:paraId="3D1E0F4D" w14:textId="27D56336">
      <w:r>
        <w:annotationRef/>
      </w:r>
      <w:r w:rsidRPr="74D0F52F">
        <w:t>Palume täiendavalt selgitada, mida reguleerivad viidatud sätted. Esitatud kujul jääb tekst seletuskirjas äärmiselt juriidiliseks, ei ole tegemist lihtsa ja arusaadava selgitusega. </w:t>
      </w:r>
    </w:p>
    <w:p w:rsidR="00AB2F65" w:rsidRDefault="00AB2F65" w14:paraId="31944F67" w14:textId="54733D4F"/>
  </w:comment>
  <w:comment w:initials="JK" w:author="Joel Kook - JUSTDIGI" w:date="2026-01-28T19:05:00Z" w:id="26">
    <w:p w:rsidR="000727BA" w:rsidP="000727BA" w:rsidRDefault="000727BA" w14:paraId="4DD905B2" w14:textId="77777777">
      <w:pPr>
        <w:pStyle w:val="CommentText"/>
      </w:pPr>
      <w:r>
        <w:rPr>
          <w:rStyle w:val="CommentReference"/>
        </w:rPr>
        <w:annotationRef/>
      </w:r>
      <w:r>
        <w:rPr>
          <w:color w:val="000000"/>
        </w:rPr>
        <w:t>Mõjuanalüüs ei käsitlenud elamisloaga rahvusvahelise kaitse saajale õiguste lisamist seoses võimalusega oma nime muuta. Palume hinnata vajadust ka see siia lisada.</w:t>
      </w:r>
    </w:p>
  </w:comment>
  <w:comment w:initials="JK" w:author="Joel Kook - JUSTDIGI" w:date="2026-01-28T19:05:00Z" w:id="29">
    <w:p w:rsidR="00F91D40" w:rsidP="00F91D40" w:rsidRDefault="00F91D40" w14:paraId="4DD600AE" w14:textId="77777777">
      <w:pPr>
        <w:pStyle w:val="CommentText"/>
      </w:pPr>
      <w:r>
        <w:rPr>
          <w:rStyle w:val="CommentReference"/>
        </w:rPr>
        <w:annotationRef/>
      </w:r>
      <w:r>
        <w:rPr>
          <w:color w:val="000000"/>
        </w:rPr>
        <w:t xml:space="preserve">Kui siin on mõeldud eelkõige seaduse struktuuri ja sätete korrastamist, siis võiks selle siin välja tuua, kuna </w:t>
      </w:r>
      <w:r>
        <w:rPr>
          <w:i/>
          <w:iCs/>
          <w:color w:val="000000"/>
        </w:rPr>
        <w:t xml:space="preserve">selge seadus </w:t>
      </w:r>
      <w:r>
        <w:rPr>
          <w:color w:val="000000"/>
        </w:rPr>
        <w:t xml:space="preserve">ja </w:t>
      </w:r>
      <w:r>
        <w:rPr>
          <w:i/>
          <w:iCs/>
          <w:color w:val="000000"/>
        </w:rPr>
        <w:t xml:space="preserve">toimingute selgus </w:t>
      </w:r>
      <w:r>
        <w:rPr>
          <w:color w:val="000000"/>
        </w:rPr>
        <w:t>ei anna sisu piisavalt edasi.</w:t>
      </w:r>
    </w:p>
  </w:comment>
  <w:comment w:initials="JK" w:author="Joel Kook - JUSTDIGI" w:date="2026-01-28T19:06:00Z" w:id="30">
    <w:p w:rsidR="00424F9E" w:rsidP="00424F9E" w:rsidRDefault="00424F9E" w14:paraId="3284A0EB" w14:textId="77777777">
      <w:pPr>
        <w:pStyle w:val="CommentText"/>
      </w:pPr>
      <w:r>
        <w:rPr>
          <w:rStyle w:val="CommentReference"/>
        </w:rPr>
        <w:annotationRef/>
      </w:r>
      <w:r>
        <w:rPr>
          <w:color w:val="000000"/>
        </w:rPr>
        <w:t>Ka siin oleks võibolla mõistlik viidata, et ka tavakodanikul on edaspidi lihtsam vajaminev säte seadusest üles leida kergema vaevaga, kuna seaduse struktuur muutub loogilisemaks/kasutajasõbralikumaks vms. Võibolla tasuks ka lisada, et kokkupuude INS-iga on inimestel reeglina harv ning pigem seotud olulisemate perekonnasündmustega nagu lapse sünd, abiellumine jne.</w:t>
      </w:r>
    </w:p>
  </w:comment>
  <w:comment w:initials="JK" w:author="Joel Kook - JUSTDIGI" w:date="2026-01-28T19:10:00Z" w:id="32">
    <w:p w:rsidR="00F13566" w:rsidP="00F13566" w:rsidRDefault="00F13566" w14:paraId="3AA41EA5" w14:textId="77777777">
      <w:pPr>
        <w:pStyle w:val="CommentText"/>
      </w:pPr>
      <w:r>
        <w:rPr>
          <w:rStyle w:val="CommentReference"/>
        </w:rPr>
        <w:annotationRef/>
      </w:r>
      <w:r>
        <w:t>See muudatus oli osa 2025. a EN muudatusest, RT redaktsioon 18.12.25.  Kas siin kirjeldatakse veel mingeid muudatusi, mida viidatud redaktsiooniga ei tehtud? Täpsustada.</w:t>
      </w:r>
    </w:p>
  </w:comment>
  <w:comment w:initials="JK" w:author="Joel Kook - JUSTDIGI" w:date="2026-01-28T19:11:00Z" w:id="33">
    <w:p w:rsidR="00A40849" w:rsidP="00A40849" w:rsidRDefault="00A40849" w14:paraId="0ACE0889" w14:textId="77777777">
      <w:pPr>
        <w:pStyle w:val="CommentText"/>
      </w:pPr>
      <w:r>
        <w:rPr>
          <w:rStyle w:val="CommentReference"/>
        </w:rPr>
        <w:annotationRef/>
      </w:r>
      <w:r>
        <w:rPr>
          <w:color w:val="000000"/>
        </w:rPr>
        <w:t xml:space="preserve">Kas mitte ei muutu lihtsamaks </w:t>
      </w:r>
      <w:r>
        <w:rPr>
          <w:i/>
          <w:iCs/>
          <w:color w:val="000000"/>
        </w:rPr>
        <w:t>menetlus</w:t>
      </w:r>
      <w:r>
        <w:rPr>
          <w:color w:val="000000"/>
        </w:rPr>
        <w:t xml:space="preserve">, kui tegemist saab valdavalt olema automaatotsustega? </w:t>
      </w:r>
    </w:p>
  </w:comment>
  <w:comment w:initials="JK" w:author="Joel Kook - JUSTDIGI" w:date="2026-01-28T19:11:00Z" w:id="34">
    <w:p w:rsidR="00402B25" w:rsidP="00402B25" w:rsidRDefault="00402B25" w14:paraId="63CC21F5" w14:textId="77777777">
      <w:pPr>
        <w:pStyle w:val="CommentText"/>
      </w:pPr>
      <w:r>
        <w:rPr>
          <w:rStyle w:val="CommentReference"/>
        </w:rPr>
        <w:annotationRef/>
      </w:r>
      <w:r>
        <w:t>Ilmselt oli see ka senimaani nii.</w:t>
      </w:r>
    </w:p>
  </w:comment>
  <w:comment w:initials="JK" w:author="Joel Kook - JUSTDIGI" w:date="2026-01-28T19:12:00Z" w:id="35">
    <w:p w:rsidR="008C42D2" w:rsidP="008C42D2" w:rsidRDefault="008C42D2" w14:paraId="32C87A76" w14:textId="77777777">
      <w:pPr>
        <w:pStyle w:val="CommentText"/>
      </w:pPr>
      <w:r>
        <w:rPr>
          <w:rStyle w:val="CommentReference"/>
        </w:rPr>
        <w:annotationRef/>
      </w:r>
      <w:r>
        <w:rPr>
          <w:color w:val="000000"/>
        </w:rPr>
        <w:t xml:space="preserve">Võibolla on parem märkida, et </w:t>
      </w:r>
      <w:r>
        <w:rPr>
          <w:i/>
          <w:iCs/>
          <w:color w:val="000000"/>
        </w:rPr>
        <w:t xml:space="preserve">ametnikul on lihtsam langetada otsus </w:t>
      </w:r>
      <w:r>
        <w:rPr>
          <w:color w:val="000000"/>
        </w:rPr>
        <w:t xml:space="preserve">või </w:t>
      </w:r>
      <w:r>
        <w:rPr>
          <w:i/>
          <w:iCs/>
          <w:color w:val="000000"/>
        </w:rPr>
        <w:t xml:space="preserve">vähendada langetatud otsuste edasist vaidlustamist </w:t>
      </w:r>
      <w:r>
        <w:rPr>
          <w:color w:val="000000"/>
        </w:rPr>
        <w:t>vms?</w:t>
      </w:r>
    </w:p>
  </w:comment>
  <w:comment w:initials="JK" w:author="Joel Kook - JUSTDIGI" w:date="2026-01-28T19:13:00Z" w:id="36">
    <w:p w:rsidR="00833F60" w:rsidP="00833F60" w:rsidRDefault="00833F60" w14:paraId="09A8FDC7" w14:textId="77777777">
      <w:pPr>
        <w:pStyle w:val="CommentText"/>
      </w:pPr>
      <w:r>
        <w:rPr>
          <w:rStyle w:val="CommentReference"/>
        </w:rPr>
        <w:annotationRef/>
      </w:r>
      <w:r>
        <w:t>Poolik lause, mõte jääb ebaselgeks.</w:t>
      </w:r>
    </w:p>
  </w:comment>
  <w:comment w:initials="JK" w:author="Joel Kook - JUSTDIGI" w:date="2026-01-28T19:14:00Z" w:id="37">
    <w:p w:rsidR="006A578F" w:rsidP="006A578F" w:rsidRDefault="001A08DB" w14:paraId="7B2CC2F7" w14:textId="77777777">
      <w:pPr>
        <w:pStyle w:val="CommentText"/>
      </w:pPr>
      <w:r>
        <w:rPr>
          <w:rStyle w:val="CommentReference"/>
        </w:rPr>
        <w:annotationRef/>
      </w:r>
      <w:r w:rsidR="006A578F">
        <w:rPr>
          <w:color w:val="000000"/>
        </w:rPr>
        <w:t>Kas see on ainus oluline aspekt muutmisel? Kui on midagi veel, siis see lisada, samuti selgitada millised on põhimõttelised alused menetluste eristamiseks MK KOV/ministeerium ja mis osas seal on muutusi.</w:t>
      </w:r>
    </w:p>
  </w:comment>
  <w:comment w:initials="JK" w:author="Joel Kook - JUSTDIGI" w:date="2026-01-28T19:15:00Z" w:id="38">
    <w:p w:rsidR="00456047" w:rsidP="00456047" w:rsidRDefault="00456047" w14:paraId="73865CE9" w14:textId="77777777">
      <w:pPr>
        <w:pStyle w:val="CommentText"/>
      </w:pPr>
      <w:r>
        <w:rPr>
          <w:rStyle w:val="CommentReference"/>
        </w:rPr>
        <w:annotationRef/>
      </w:r>
      <w:r>
        <w:rPr>
          <w:color w:val="000000"/>
        </w:rPr>
        <w:t xml:space="preserve">Täpsustada, millest </w:t>
      </w:r>
      <w:r>
        <w:rPr>
          <w:i/>
          <w:iCs/>
          <w:color w:val="000000"/>
        </w:rPr>
        <w:t>lihtsamini eristatavad</w:t>
      </w:r>
      <w:r>
        <w:rPr>
          <w:color w:val="000000"/>
        </w:rPr>
        <w:t>.</w:t>
      </w:r>
    </w:p>
  </w:comment>
  <w:comment w:initials="JK" w:author="Joel Kook - JUSTDIGI" w:date="2026-01-28T19:16:00Z" w:id="39">
    <w:p w:rsidR="005247B8" w:rsidP="005247B8" w:rsidRDefault="005247B8" w14:paraId="42892419" w14:textId="77777777">
      <w:pPr>
        <w:pStyle w:val="CommentText"/>
      </w:pPr>
      <w:r>
        <w:rPr>
          <w:rStyle w:val="CommentReference"/>
        </w:rPr>
        <w:annotationRef/>
      </w:r>
      <w:r>
        <w:t xml:space="preserve">Kas sõna </w:t>
      </w:r>
      <w:r>
        <w:rPr>
          <w:i/>
          <w:iCs/>
        </w:rPr>
        <w:t xml:space="preserve">uut </w:t>
      </w:r>
      <w:r>
        <w:t>on siin üleliigne?</w:t>
      </w:r>
    </w:p>
  </w:comment>
  <w:comment w:initials="JK" w:author="Joel Kook - JUSTDIGI" w:date="2026-01-28T19:16:00Z" w:id="40">
    <w:p w:rsidR="00E65487" w:rsidP="00E65487" w:rsidRDefault="00E65487" w14:paraId="0A1EE8A9" w14:textId="77777777">
      <w:pPr>
        <w:pStyle w:val="CommentText"/>
      </w:pPr>
      <w:r>
        <w:rPr>
          <w:rStyle w:val="CommentReference"/>
        </w:rPr>
        <w:annotationRef/>
      </w:r>
      <w:r>
        <w:t xml:space="preserve">Selguse huvides: </w:t>
      </w:r>
      <w:r>
        <w:rPr>
          <w:color w:val="000000"/>
        </w:rPr>
        <w:t>*</w:t>
      </w:r>
      <w:r>
        <w:rPr>
          <w:i/>
          <w:iCs/>
          <w:color w:val="000000"/>
        </w:rPr>
        <w:t>ükski</w:t>
      </w:r>
    </w:p>
  </w:comment>
  <w:comment w:initials="JK" w:author="Joel Kook - JUSTDIGI" w:date="2026-01-28T19:19:00Z" w:id="41">
    <w:p w:rsidR="00635D39" w:rsidP="00635D39" w:rsidRDefault="00635D39" w14:paraId="54229249" w14:textId="77777777">
      <w:pPr>
        <w:pStyle w:val="CommentText"/>
      </w:pPr>
      <w:r>
        <w:rPr>
          <w:rStyle w:val="CommentReference"/>
        </w:rPr>
        <w:annotationRef/>
      </w:r>
      <w:r>
        <w:rPr>
          <w:color w:val="000000"/>
        </w:rPr>
        <w:t>Võimalusel esitada selle asemel konkreetne arv (nt aastakeskmine?) isikutest, kes on loetletud paragrahvide alusel süüdi mõistetud ning kelle karistusandmed ei ole kustutatud ehk potentsiaalne ring isikuid, keda see võib mõjutada.</w:t>
      </w:r>
    </w:p>
  </w:comment>
  <w:comment w:initials="JK" w:author="Joel Kook - JUSTDIGI" w:date="2026-01-28T19:19:00Z" w:id="42">
    <w:p w:rsidR="00EA5F3E" w:rsidP="00EA5F3E" w:rsidRDefault="00EA5F3E" w14:paraId="29D333BB" w14:textId="77777777">
      <w:pPr>
        <w:pStyle w:val="CommentText"/>
      </w:pPr>
      <w:r>
        <w:rPr>
          <w:rStyle w:val="CommentReference"/>
        </w:rPr>
        <w:annotationRef/>
      </w:r>
      <w:r>
        <w:rPr>
          <w:color w:val="000000"/>
        </w:rPr>
        <w:t>Ilmselt arusaadavuse huvides on mõistlik tõsta see lause ühe lause võrra ettepoole.</w:t>
      </w:r>
    </w:p>
  </w:comment>
  <w:comment w:initials="JK" w:author="Joel Kook - JUSTDIGI" w:date="2026-01-28T19:21:00Z" w:id="43">
    <w:p w:rsidR="000563F7" w:rsidP="000563F7" w:rsidRDefault="00E86B55" w14:paraId="0945633D" w14:textId="77777777">
      <w:pPr>
        <w:pStyle w:val="CommentText"/>
      </w:pPr>
      <w:r>
        <w:rPr>
          <w:rStyle w:val="CommentReference"/>
        </w:rPr>
        <w:annotationRef/>
      </w:r>
      <w:r w:rsidR="000563F7">
        <w:rPr>
          <w:color w:val="000000"/>
        </w:rPr>
        <w:t>Selle statistika saaks siiski välja tuua, sest see on see ring isikuid, keda see muudatus otseselt puudutab.</w:t>
      </w:r>
    </w:p>
  </w:comment>
  <w:comment w:initials="JK" w:author="Joel Kook - JUSTDIGI" w:date="2026-01-28T19:23:00Z" w:id="44">
    <w:p w:rsidR="003F6518" w:rsidP="003F6518" w:rsidRDefault="003F6518" w14:paraId="5E7937C8" w14:textId="77777777">
      <w:pPr>
        <w:pStyle w:val="CommentText"/>
      </w:pPr>
      <w:r>
        <w:rPr>
          <w:rStyle w:val="CommentReference"/>
        </w:rPr>
        <w:annotationRef/>
      </w:r>
      <w:r>
        <w:rPr>
          <w:color w:val="000000"/>
        </w:rPr>
        <w:t>Arusaadavuse huvides võiks tõsta selle lause ühe võrra ettepoole.</w:t>
      </w:r>
    </w:p>
  </w:comment>
  <w:comment w:initials="JK" w:author="Joel Kook - JUSTDIGI" w:date="2026-01-28T19:24:00Z" w:id="45">
    <w:p w:rsidR="00883020" w:rsidP="00883020" w:rsidRDefault="00883020" w14:paraId="27AFD6C2" w14:textId="77777777">
      <w:pPr>
        <w:pStyle w:val="CommentText"/>
      </w:pPr>
      <w:r>
        <w:rPr>
          <w:rStyle w:val="CommentReference"/>
        </w:rPr>
        <w:annotationRef/>
      </w:r>
      <w:r>
        <w:rPr>
          <w:color w:val="000000"/>
        </w:rPr>
        <w:t>Tundub tarbetu info kordus.</w:t>
      </w:r>
    </w:p>
  </w:comment>
  <w:comment w:initials="JK" w:author="Joel Kook - JUSTDIGI" w:date="2026-01-28T19:25:00Z" w:id="46">
    <w:p w:rsidR="00A62768" w:rsidP="00A62768" w:rsidRDefault="00A62768" w14:paraId="04077700" w14:textId="77777777">
      <w:pPr>
        <w:pStyle w:val="CommentText"/>
      </w:pPr>
      <w:r>
        <w:rPr>
          <w:rStyle w:val="CommentReference"/>
        </w:rPr>
        <w:annotationRef/>
      </w:r>
      <w:r>
        <w:rPr>
          <w:color w:val="000000"/>
        </w:rPr>
        <w:t xml:space="preserve">Parem nt: </w:t>
      </w:r>
      <w:r>
        <w:rPr>
          <w:i/>
          <w:iCs/>
          <w:color w:val="000000"/>
        </w:rPr>
        <w:t>elanikkonnale</w:t>
      </w:r>
      <w:r>
        <w:rPr>
          <w:color w:val="000000"/>
        </w:rPr>
        <w:t>.</w:t>
      </w:r>
    </w:p>
  </w:comment>
  <w:comment w:initials="JK" w:author="Joel Kook - JUSTDIGI" w:date="2026-01-28T19:30:00Z" w:id="47">
    <w:p w:rsidR="009E05C3" w:rsidP="009E05C3" w:rsidRDefault="0095509D" w14:paraId="36069C4A" w14:textId="77777777">
      <w:pPr>
        <w:pStyle w:val="CommentText"/>
      </w:pPr>
      <w:r>
        <w:rPr>
          <w:rStyle w:val="CommentReference"/>
        </w:rPr>
        <w:annotationRef/>
      </w:r>
      <w:r w:rsidR="009E05C3">
        <w:t>Kas see muudatus on samuti ellu rakendatud NS redaktsiooniga 18.12.25? Sel juhul ei peaks olema osaks siinsest mõjuanalüüsist.</w:t>
      </w:r>
    </w:p>
  </w:comment>
  <w:comment w:initials="JK" w:author="Joel Kook - JUSTDIGI" w:date="2026-01-28T19:27:00Z" w:id="48">
    <w:p w:rsidR="00107C2F" w:rsidP="00107C2F" w:rsidRDefault="00107C2F" w14:paraId="590BB45C" w14:textId="12A22BD9">
      <w:pPr>
        <w:pStyle w:val="CommentText"/>
      </w:pPr>
      <w:r>
        <w:rPr>
          <w:rStyle w:val="CommentReference"/>
        </w:rPr>
        <w:annotationRef/>
      </w:r>
      <w:r>
        <w:rPr>
          <w:color w:val="000000"/>
        </w:rPr>
        <w:t xml:space="preserve">Kas mõeldi </w:t>
      </w:r>
      <w:r>
        <w:rPr>
          <w:i/>
          <w:iCs/>
          <w:color w:val="000000"/>
        </w:rPr>
        <w:t xml:space="preserve">mõju avaldumise sagedust </w:t>
      </w:r>
      <w:r>
        <w:rPr>
          <w:color w:val="000000"/>
        </w:rPr>
        <w:t xml:space="preserve">sihtrühmale? Selgem oleks sel juhul kirjutada </w:t>
      </w:r>
      <w:r>
        <w:rPr>
          <w:i/>
          <w:iCs/>
          <w:color w:val="000000"/>
        </w:rPr>
        <w:t>regulaarseks</w:t>
      </w:r>
      <w:r>
        <w:rPr>
          <w:color w:val="000000"/>
        </w:rPr>
        <w:t>.</w:t>
      </w:r>
    </w:p>
  </w:comment>
  <w:comment w:initials="JK" w:author="Joel Kook - JUSTDIGI" w:date="2026-01-28T19:32:00Z" w:id="49">
    <w:p w:rsidR="00D6276A" w:rsidP="00D6276A" w:rsidRDefault="00857507" w14:paraId="3A0E4152" w14:textId="77777777">
      <w:pPr>
        <w:pStyle w:val="CommentText"/>
      </w:pPr>
      <w:r>
        <w:rPr>
          <w:rStyle w:val="CommentReference"/>
        </w:rPr>
        <w:annotationRef/>
      </w:r>
      <w:r w:rsidR="00D6276A">
        <w:t xml:space="preserve">Miks on mõju sihtrühmaks märgitud MK KOV-id, kui </w:t>
      </w:r>
      <w:r w:rsidR="00D6276A">
        <w:rPr>
          <w:color w:val="000000"/>
        </w:rPr>
        <w:t>vabalt valitud perekonnanime muutmise menetlusi viib läbi Siseministeerium? Selgitada.</w:t>
      </w:r>
    </w:p>
  </w:comment>
  <w:comment w:initials="JK" w:author="Joel Kook - JUSTDIGI" w:date="2026-01-28T19:33:00Z" w:id="50">
    <w:p w:rsidR="003034A3" w:rsidP="003034A3" w:rsidRDefault="00DF67C7" w14:paraId="3F6A6AD5" w14:textId="77777777">
      <w:pPr>
        <w:pStyle w:val="CommentText"/>
      </w:pPr>
      <w:r>
        <w:rPr>
          <w:rStyle w:val="CommentReference"/>
        </w:rPr>
        <w:annotationRef/>
      </w:r>
      <w:r w:rsidR="003034A3">
        <w:rPr>
          <w:color w:val="000000"/>
        </w:rPr>
        <w:t>Soovitame sellistest määratlustest loobuda, kuna ei ole selge, mida sellega tegelikult öelda tahetakse. Eespool toodud arvudest piisab iseloomustuseks.</w:t>
      </w:r>
    </w:p>
  </w:comment>
  <w:comment w:initials="JK" w:author="Joel Kook - JUSTDIGI" w:date="2026-01-28T19:34:00Z" w:id="51">
    <w:p w:rsidR="00BE653F" w:rsidP="00BE653F" w:rsidRDefault="00BE653F" w14:paraId="1093CB71" w14:textId="77777777">
      <w:pPr>
        <w:pStyle w:val="CommentText"/>
      </w:pPr>
      <w:r>
        <w:rPr>
          <w:rStyle w:val="CommentReference"/>
        </w:rPr>
        <w:annotationRef/>
      </w:r>
      <w:r>
        <w:rPr>
          <w:color w:val="000000"/>
        </w:rPr>
        <w:t>Siit ei ole aru saada, milles mõju üldse seisneb. Palume täpsustada ja märkida seejuures vaid olulisim.</w:t>
      </w:r>
    </w:p>
  </w:comment>
  <w:comment w:initials="JK" w:author="Joel Kook - JUSTDIGI" w:date="2026-01-28T19:35:00Z" w:id="52">
    <w:p w:rsidR="00B515B7" w:rsidP="00B515B7" w:rsidRDefault="00B515B7" w14:paraId="4E3BD75D" w14:textId="77777777">
      <w:pPr>
        <w:pStyle w:val="CommentText"/>
      </w:pPr>
      <w:r>
        <w:rPr>
          <w:rStyle w:val="CommentReference"/>
        </w:rPr>
        <w:annotationRef/>
      </w:r>
      <w:r>
        <w:rPr>
          <w:color w:val="000000"/>
        </w:rPr>
        <w:t xml:space="preserve">Ka selle sihtrühma osas pole selge, milles eelkõige seisneb muudatuse peamine sisu - nt mida tähendab, et </w:t>
      </w:r>
      <w:r>
        <w:rPr>
          <w:i/>
          <w:iCs/>
          <w:color w:val="000000"/>
        </w:rPr>
        <w:t>kohaldamise süsteem on senisest paindlikum</w:t>
      </w:r>
      <w:r>
        <w:rPr>
          <w:color w:val="000000"/>
        </w:rPr>
        <w:t>? Palume selgitada sihtrühma vaatest, sh nt märkides, kas see on senisest kiirem, arvestab rohkem inimese enda sooviga vms?</w:t>
      </w:r>
    </w:p>
  </w:comment>
  <w:comment w:initials="JK" w:author="Joel Kook - JUSTDIGI" w:date="2026-01-28T19:36:00Z" w:id="53">
    <w:p w:rsidR="00982124" w:rsidP="00982124" w:rsidRDefault="00982124" w14:paraId="6E81AF6C" w14:textId="77777777">
      <w:pPr>
        <w:pStyle w:val="CommentText"/>
      </w:pPr>
      <w:r>
        <w:rPr>
          <w:rStyle w:val="CommentReference"/>
        </w:rPr>
        <w:annotationRef/>
      </w:r>
      <w:r>
        <w:rPr>
          <w:color w:val="000000"/>
        </w:rPr>
        <w:t>2025. a oli alaealisi elanikke Eestis 262 585. Kõigil alaealistel kahte vanemat ei ole või on lapsevanemad sageli samaaegselt mitme alaealise lapse vanemad, mistõttu sihtrühma kuulub pigem samas suurusjärgus arv lapsevanemaid kui on ka alaealiste laste arv. Palume analüüsi vastavalt täiendada.</w:t>
      </w:r>
    </w:p>
  </w:comment>
  <w:comment w:initials="JK" w:author="Joel Kook - JUSTDIGI" w:date="2026-01-28T19:36:00Z" w:id="54">
    <w:p w:rsidR="00AB23E0" w:rsidP="00AB23E0" w:rsidRDefault="00AB23E0" w14:paraId="7F34B024" w14:textId="77777777">
      <w:pPr>
        <w:pStyle w:val="CommentText"/>
      </w:pPr>
      <w:r>
        <w:rPr>
          <w:rStyle w:val="CommentReference"/>
        </w:rPr>
        <w:annotationRef/>
      </w:r>
      <w:r>
        <w:rPr>
          <w:color w:val="000000"/>
        </w:rPr>
        <w:t>Millega on võrreldud, ei ole siin päris selge - kas otsese sihtrühmaga ehk ligi 400 lapse vanemaga? Kuna alaealised ollakse kokku 18 aastat, siis on muudatusest mõjutatud maksimaalselt 18*400=7200 lapse vanemad laste alaealiseks olemise ajal ning võttes arvesse, et kõigil lastel pole kahte vanemat ning otsene mõju võib avalduda samade vanemate erinevatele lastele ning viimaks ka asjaolu, et muudatus piiranguna võib ka ise tingida väiksema vajaduse/soovi edaspidi lapse nime muuta, saaks hinnata et otsene mõju avaldub üksnes väikesele osale lapsevanematest, tinglikult võibolla ehk kuni 1%-le neist. Vt ka eelmist märkust ja järgmist märkust. Vastavalt täpsustada.</w:t>
      </w:r>
    </w:p>
  </w:comment>
  <w:comment w:initials="JK" w:author="Joel Kook - JUSTDIGI" w:date="2026-01-28T19:36:00Z" w:id="55">
    <w:p w:rsidR="002164E0" w:rsidP="002164E0" w:rsidRDefault="002164E0" w14:paraId="3B98FB08" w14:textId="77777777">
      <w:pPr>
        <w:pStyle w:val="CommentText"/>
      </w:pPr>
      <w:r>
        <w:rPr>
          <w:rStyle w:val="CommentReference"/>
        </w:rPr>
        <w:annotationRef/>
      </w:r>
      <w:r>
        <w:rPr>
          <w:color w:val="000000"/>
        </w:rPr>
        <w:t>Võrdlema peaks võrreldavaid hulki. Nt võiks antud kontekstis võrrelda alaealiste Eesti elanike koguarvuga, mis oli 2025. a andmetel 262 500 (</w:t>
      </w:r>
      <w:hyperlink w:history="1" r:id="rId1">
        <w:r w:rsidRPr="00C7448D">
          <w:rPr>
            <w:rStyle w:val="Hyperlink"/>
          </w:rPr>
          <w:t>https://stat.ee/rahvastikupyramiid/?lang=et</w:t>
        </w:r>
      </w:hyperlink>
      <w:r>
        <w:rPr>
          <w:color w:val="000000"/>
        </w:rPr>
        <w:t>) ehk keskmiselt 400 lapse puhul ühes aastas u 0,15% kõigist alaealistest, kuid võttes arvesse, et mõju võib sellele sihtrühmale avalduda kogu alaealiseks olemise aja jooksul, siis on alaealise tõenäosus nime muutmisega kokku puutuda selle võrra suurem ehk 18x0,15%=2,7%, kui mitte arvestada uuest piirangust endast tuleneda võivat mõju ehk vähenevat soovi/vajadust nime üldse muuta.</w:t>
      </w:r>
    </w:p>
  </w:comment>
  <w:comment w:initials="JK" w:author="Joel Kook - JUSTDIGI" w:date="2026-01-28T19:37:00Z" w:id="56">
    <w:p w:rsidR="00FA1596" w:rsidP="00FA1596" w:rsidRDefault="00FA1596" w14:paraId="638727A0" w14:textId="77777777">
      <w:pPr>
        <w:pStyle w:val="CommentText"/>
      </w:pPr>
      <w:r>
        <w:rPr>
          <w:rStyle w:val="CommentReference"/>
        </w:rPr>
        <w:annotationRef/>
      </w:r>
      <w:r>
        <w:rPr>
          <w:color w:val="000000"/>
        </w:rPr>
        <w:t>Täpsustada: eriti arvestades ka seda, et viimastel aastatel ei ole selliseid juhtumeid iga aasta kohtutesse jõudnudki.</w:t>
      </w:r>
    </w:p>
  </w:comment>
  <w:comment w:initials="JK" w:author="Joel Kook - JUSTDIGI" w:date="2026-01-28T19:37:00Z" w:id="57">
    <w:p w:rsidR="00AA0496" w:rsidP="00AA0496" w:rsidRDefault="00AA0496" w14:paraId="1CF2C95C" w14:textId="77777777">
      <w:pPr>
        <w:pStyle w:val="CommentText"/>
      </w:pPr>
      <w:r>
        <w:rPr>
          <w:rStyle w:val="CommentReference"/>
        </w:rPr>
        <w:annotationRef/>
      </w:r>
      <w:r>
        <w:rPr>
          <w:color w:val="000000"/>
        </w:rPr>
        <w:t>Milles seisneb tegelik muutus ehk kuidas on olukord lahendatud praegu või kuidas hakkab see edaspidi erinema just kohtunike poolt langetatavate otsuste vaatest. Siit see ei selgu, mistõttu jääb ebaselgeks ka sihtrühma käitumise muutmise vajadus. Täpsustada.</w:t>
      </w:r>
    </w:p>
  </w:comment>
  <w:comment w:initials="JK" w:author="Joel Kook - JUSTDIGI" w:date="2026-01-28T19:38:00Z" w:id="58">
    <w:p w:rsidR="001260FD" w:rsidP="001260FD" w:rsidRDefault="001260FD" w14:paraId="34D3DB6E" w14:textId="77777777">
      <w:pPr>
        <w:pStyle w:val="CommentText"/>
      </w:pPr>
      <w:r>
        <w:rPr>
          <w:rStyle w:val="CommentReference"/>
        </w:rPr>
        <w:annotationRef/>
      </w:r>
      <w:r>
        <w:rPr>
          <w:color w:val="000000"/>
        </w:rPr>
        <w:t>Ebavajalik võrdlus. Sellele järgnevast lausest piisab, et hinnata sihtrühma suurust, kuna see puudutab ka edaspidi ilmselt vaid üksikuid inimesi aastas.</w:t>
      </w:r>
    </w:p>
  </w:comment>
  <w:comment w:initials="JK" w:author="Joel Kook - JUSTDIGI" w:date="2026-01-28T19:39:00Z" w:id="59">
    <w:p w:rsidR="00320B79" w:rsidP="00320B79" w:rsidRDefault="00320B79" w14:paraId="0485237B" w14:textId="77777777">
      <w:pPr>
        <w:pStyle w:val="CommentText"/>
      </w:pPr>
      <w:r>
        <w:rPr>
          <w:rStyle w:val="CommentReference"/>
        </w:rPr>
        <w:annotationRef/>
      </w:r>
      <w:r>
        <w:rPr>
          <w:color w:val="000000"/>
        </w:rPr>
        <w:t>Kuidas läheb see kokku p-s 6.10 pealkirjas nimetatud teemaga (</w:t>
      </w:r>
      <w:r>
        <w:rPr>
          <w:i/>
          <w:iCs/>
          <w:color w:val="000000"/>
        </w:rPr>
        <w:t>lapse ema perekonnanime andmisega</w:t>
      </w:r>
      <w:r>
        <w:rPr>
          <w:color w:val="000000"/>
        </w:rPr>
        <w:t>)? Vajadusel sõnastusi kohendada.</w:t>
      </w:r>
    </w:p>
  </w:comment>
  <w:comment w:initials="JK" w:author="Joel Kook - JUSTDIGI" w:date="2026-01-28T19:40:00Z" w:id="60">
    <w:p w:rsidR="00C12C9B" w:rsidP="00C12C9B" w:rsidRDefault="00C12C9B" w14:paraId="0AE6B319" w14:textId="77777777">
      <w:pPr>
        <w:pStyle w:val="CommentText"/>
      </w:pPr>
      <w:r>
        <w:rPr>
          <w:rStyle w:val="CommentReference"/>
        </w:rPr>
        <w:annotationRef/>
      </w:r>
      <w:r>
        <w:rPr>
          <w:color w:val="000000"/>
        </w:rPr>
        <w:t>See muudatus on samas sõnastuses käsitlust leidnud juba varasema eelnõu seletuskirja mõjuanalüüsi osas (nimeseaduse ja riigilõivuseaduse muutmise eelnõu, 2025, RK-s 719 SE) ning on juba osa praegu kehtivast seadusest. Seetõttu pole selle siin kajastamine enam asjakohane - vt ka märkust seletuskirja osa 1.3. kohta ja teisi teemaga seotud märkuseid.</w:t>
      </w:r>
    </w:p>
  </w:comment>
  <w:comment w:initials="JK" w:author="Joel Kook - JUSTDIGI" w:date="2026-01-28T19:40:00Z" w:id="63">
    <w:p w:rsidR="0027162B" w:rsidP="0027162B" w:rsidRDefault="0027162B" w14:paraId="7D95D250" w14:textId="77777777">
      <w:pPr>
        <w:pStyle w:val="CommentText"/>
      </w:pPr>
      <w:r>
        <w:rPr>
          <w:rStyle w:val="CommentReference"/>
        </w:rPr>
        <w:annotationRef/>
      </w:r>
      <w:r>
        <w:rPr>
          <w:color w:val="000000"/>
        </w:rPr>
        <w:t>Siin ei anta muudatuse sisu edasi täielikult arusaadaval moel - nimelt puudub kehtiva seaduse alusel üldse võimalus registreeritud kooselu lõpetamisel nime vahetada varem kantud nime vastu ning abielu osas on see võimalus siiski ka praegu olemas, kuid veidi piiratumal kujul (ehk avaldab mõju varasemalt just mitmeid kordi abielus olnud isikutele). Palume sõnastust selgemaks muuta ning muudatuse tegelik sisu ja mõju edasi anda.</w:t>
      </w:r>
    </w:p>
  </w:comment>
  <w:comment w:initials="JK" w:author="Joel Kook - JUSTDIGI" w:date="2026-01-28T19:42:00Z" w:id="64">
    <w:p w:rsidR="00D32F9F" w:rsidP="00D32F9F" w:rsidRDefault="00D32F9F" w14:paraId="022308DE" w14:textId="77777777">
      <w:pPr>
        <w:pStyle w:val="CommentText"/>
      </w:pPr>
      <w:r>
        <w:rPr>
          <w:rStyle w:val="CommentReference"/>
        </w:rPr>
        <w:annotationRef/>
      </w:r>
      <w:r>
        <w:rPr>
          <w:color w:val="000000"/>
        </w:rPr>
        <w:t>Siin on võrreldud Eesti elanikkonnaga ühe aasta jooksul sellest mõjutatud isikuid. Tegelikult tuleks arvestada sihtrühma suuruse võrdlemisel ikkagi isikutega, kes muudatusega oma elu jooksul võiksid kokku puutuda (mõned neist seejuures siiski ka mitmeid kordi). Samas palume seda hinnata ka eelmist märkust arvesse võttes, kuna muudatuse tegelik mõju võib avalduda just abielu lahutavatele, kuid samas mitmeid kordi abielus olnud isikutele ning isikutele, kes lõpetavad registreeritud kooselu. Palume sellega arvestada või täiendavalt selgitada.</w:t>
      </w:r>
    </w:p>
  </w:comment>
  <w:comment w:initials="JK" w:author="Joel Kook - JUSTDIGI" w:date="2026-01-28T19:44:00Z" w:id="65">
    <w:p w:rsidR="00FD73A1" w:rsidP="00FD73A1" w:rsidRDefault="00FD73A1" w14:paraId="4828982F" w14:textId="77777777">
      <w:pPr>
        <w:pStyle w:val="CommentText"/>
      </w:pPr>
      <w:r>
        <w:rPr>
          <w:rStyle w:val="CommentReference"/>
        </w:rPr>
        <w:annotationRef/>
      </w:r>
      <w:r>
        <w:rPr>
          <w:color w:val="000000"/>
        </w:rPr>
        <w:t>Tuleb märkida, et sarnane võimalus on abielus olnud isikutel ka praegu, muudatusega seda veidi laiendatakse, mistõttu muutus avaldub üksnes siis, kui mitmete lahutatud abielude hulgast valitakse mõni selline kantud perekonnanimi, keda varasemalt valida ei oleks saanud (nt üle-eelmine abielu), kuid see eeldab mitmeid kordi (vähemalt kolmes?) varasemalt abielus olemist, mis ilmselt ei ole väga tavapärane.</w:t>
      </w:r>
    </w:p>
  </w:comment>
  <w:comment w:initials="JK" w:author="Joel Kook - JUSTDIGI" w:date="2026-01-28T19:45:00Z" w:id="66">
    <w:p w:rsidR="00E90BA9" w:rsidP="00E90BA9" w:rsidRDefault="00E90BA9" w14:paraId="266EBE96" w14:textId="77777777">
      <w:pPr>
        <w:pStyle w:val="CommentText"/>
      </w:pPr>
      <w:r>
        <w:rPr>
          <w:rStyle w:val="CommentReference"/>
        </w:rPr>
        <w:annotationRef/>
      </w:r>
      <w:r>
        <w:rPr>
          <w:color w:val="000000"/>
        </w:rPr>
        <w:t xml:space="preserve">Kehtiv nimeseadus (§ 11 lg 2): </w:t>
      </w:r>
    </w:p>
    <w:p w:rsidR="00E90BA9" w:rsidP="00E90BA9" w:rsidRDefault="00E90BA9" w14:paraId="01923578" w14:textId="77777777">
      <w:pPr>
        <w:pStyle w:val="CommentText"/>
      </w:pPr>
    </w:p>
    <w:p w:rsidR="00E90BA9" w:rsidP="00E90BA9" w:rsidRDefault="00E90BA9" w14:paraId="611A002D" w14:textId="77777777">
      <w:pPr>
        <w:pStyle w:val="CommentText"/>
      </w:pPr>
      <w:r>
        <w:rPr>
          <w:i/>
          <w:iCs/>
          <w:color w:val="000000"/>
        </w:rPr>
        <w:t>Taastatav perekonnanimi võib olla:</w:t>
      </w:r>
      <w:r>
        <w:rPr>
          <w:i/>
          <w:iCs/>
          <w:color w:val="000000"/>
        </w:rPr>
        <w:br/>
        <w:t xml:space="preserve">1) lahutatava abielu eel viimati kantud perekonnanimi; </w:t>
      </w:r>
    </w:p>
    <w:p w:rsidR="00E90BA9" w:rsidP="00E90BA9" w:rsidRDefault="00E90BA9" w14:paraId="3D85B868" w14:textId="77777777">
      <w:pPr>
        <w:pStyle w:val="CommentText"/>
      </w:pPr>
    </w:p>
    <w:p w:rsidR="00E90BA9" w:rsidP="00E90BA9" w:rsidRDefault="00E90BA9" w14:paraId="22A48CF8" w14:textId="77777777">
      <w:pPr>
        <w:pStyle w:val="CommentText"/>
      </w:pPr>
      <w:r>
        <w:rPr>
          <w:color w:val="000000"/>
        </w:rPr>
        <w:t>Selgitada, kuna ka kehtiv seadus võimaldab võtta viimase abielu eel kantud perekonnanime, mis on endise abikaasa oma.</w:t>
      </w:r>
    </w:p>
  </w:comment>
  <w:comment w:initials="JK" w:author="Joel Kook - JUSTDIGI" w:date="2026-01-28T19:46:00Z" w:id="67">
    <w:p w:rsidR="00086140" w:rsidP="00086140" w:rsidRDefault="00086140" w14:paraId="511B138A" w14:textId="77777777">
      <w:pPr>
        <w:pStyle w:val="CommentText"/>
      </w:pPr>
      <w:r>
        <w:rPr>
          <w:rStyle w:val="CommentReference"/>
        </w:rPr>
        <w:annotationRef/>
      </w:r>
      <w:r>
        <w:rPr>
          <w:color w:val="000000"/>
        </w:rPr>
        <w:t>Kas selle kohta on võimalik esitada ka mõni arvuline kinnitus - kas jutt on tõepoolest üksikutest juhtumitest aastas (ja nt mõnel aastal ei pruugi selliseid ollagi?). Võimalusel täpsustada.</w:t>
      </w:r>
    </w:p>
  </w:comment>
  <w:comment w:initials="JK" w:author="Joel Kook - JUSTDIGI" w:date="2026-01-28T19:46:00Z" w:id="68">
    <w:p w:rsidR="001F5692" w:rsidP="001F5692" w:rsidRDefault="001F5692" w14:paraId="69D1CACE" w14:textId="77777777">
      <w:pPr>
        <w:pStyle w:val="CommentText"/>
      </w:pPr>
      <w:r>
        <w:rPr>
          <w:rStyle w:val="CommentReference"/>
        </w:rPr>
        <w:annotationRef/>
      </w:r>
      <w:r>
        <w:rPr>
          <w:color w:val="000000"/>
        </w:rPr>
        <w:t>Vt eelmist märkust ehk võimalusel märkida, kuivõrd neid aluseid üldse on kasutatud - nt mida tähendab peresuhete alusel erandi tegemine - milliseid peresuhteid siin silmas peetakse? Samuti - kas leevendusmeetmena ebasoovitavale mõjule ei ole see, et abielu sõlmitakse sel juhul soovi korral mujal kui Eestis?</w:t>
      </w:r>
    </w:p>
  </w:comment>
  <w:comment w:initials="JK" w:author="Joel Kook - JUSTDIGI" w:date="2026-01-28T19:47:00Z" w:id="69">
    <w:p w:rsidR="00937D09" w:rsidP="00937D09" w:rsidRDefault="00937D09" w14:paraId="22C8ED3B" w14:textId="77777777">
      <w:pPr>
        <w:pStyle w:val="CommentText"/>
      </w:pPr>
      <w:r>
        <w:rPr>
          <w:rStyle w:val="CommentReference"/>
        </w:rPr>
        <w:annotationRef/>
      </w:r>
      <w:r>
        <w:rPr>
          <w:color w:val="000000"/>
        </w:rPr>
        <w:t>Järgnevat arvestades ebavajalik võrdlus.</w:t>
      </w:r>
    </w:p>
  </w:comment>
  <w:comment w:initials="JK" w:author="Joel Kook - JUSTDIGI" w:date="2026-01-28T19:48:00Z" w:id="70">
    <w:p w:rsidR="0055026A" w:rsidP="0055026A" w:rsidRDefault="0055026A" w14:paraId="0861C5C0" w14:textId="77777777">
      <w:pPr>
        <w:pStyle w:val="CommentText"/>
      </w:pPr>
      <w:r>
        <w:rPr>
          <w:rStyle w:val="CommentReference"/>
        </w:rPr>
        <w:annotationRef/>
      </w:r>
      <w:r>
        <w:rPr>
          <w:color w:val="000000"/>
        </w:rPr>
        <w:t>Digitaliseerimisega seotud muudatust menetleti eelmise nimeseadust muutnud eelnõuga. Vt varasemaid märkusi, sh asjakohast märkust p 1.3.</w:t>
      </w:r>
    </w:p>
  </w:comment>
  <w:comment w:initials="JK" w:author="Joel Kook - JUSTDIGI" w:date="2026-01-28T19:48:00Z" w:id="71">
    <w:p w:rsidR="006F081E" w:rsidP="006F081E" w:rsidRDefault="006F081E" w14:paraId="06420737" w14:textId="77777777">
      <w:pPr>
        <w:pStyle w:val="CommentText"/>
      </w:pPr>
      <w:r>
        <w:rPr>
          <w:rStyle w:val="CommentReference"/>
        </w:rPr>
        <w:annotationRef/>
      </w:r>
      <w:r>
        <w:rPr>
          <w:color w:val="000000"/>
        </w:rPr>
        <w:t>Siin tuleb olla konkreetsem, tuues välja, millistes küsimustes või teemadega seotult eelkõige halduskoormus vähenema peaks.</w:t>
      </w:r>
    </w:p>
  </w:comment>
  <w:comment w:initials="JK" w:author="Joel Kook - JUSTDIGI" w:date="2026-01-28T19:51:00Z" w:id="72">
    <w:p w:rsidR="00883AF7" w:rsidP="00883AF7" w:rsidRDefault="00883AF7" w14:paraId="1AAC045C" w14:textId="77777777">
      <w:pPr>
        <w:pStyle w:val="CommentText"/>
      </w:pPr>
      <w:r>
        <w:rPr>
          <w:rStyle w:val="CommentReference"/>
        </w:rPr>
        <w:annotationRef/>
      </w:r>
      <w:r>
        <w:rPr>
          <w:color w:val="000000"/>
        </w:rPr>
        <w:t>Digitaliseerimisega seotud muudatust menetleti eelmise nimeseadust muutnud eelnõuga, mis on juba ka kehtiva õiguse osa.</w:t>
      </w:r>
    </w:p>
  </w:comment>
  <w:comment w:initials="JK" w:author="Joel Kook - JUSTDIGI" w:date="2026-01-28T19:51:00Z" w:id="74">
    <w:p w:rsidR="00E83B6C" w:rsidP="00E83B6C" w:rsidRDefault="00E83B6C" w14:paraId="3727A474" w14:textId="77777777">
      <w:pPr>
        <w:pStyle w:val="CommentText"/>
      </w:pPr>
      <w:r>
        <w:rPr>
          <w:rStyle w:val="CommentReference"/>
        </w:rPr>
        <w:annotationRef/>
      </w:r>
      <w:r>
        <w:t>Vt eelnenud samasisulist märkust.</w:t>
      </w:r>
    </w:p>
  </w:comment>
  <w:comment w:initials="JK" w:author="Joel Kook - JUSTDIGI" w:date="2026-01-28T19:53:00Z" w:id="75">
    <w:p w:rsidR="00A3393A" w:rsidP="00A3393A" w:rsidRDefault="00A3393A" w14:paraId="1E5D5633" w14:textId="77777777">
      <w:pPr>
        <w:pStyle w:val="CommentText"/>
      </w:pPr>
      <w:r>
        <w:rPr>
          <w:rStyle w:val="CommentReference"/>
        </w:rPr>
        <w:annotationRef/>
      </w:r>
      <w:r>
        <w:t>See vajaks lisaselgitust, millest need tuleneksid.</w:t>
      </w:r>
    </w:p>
  </w:comment>
  <w:comment w:initials="JK" w:author="Joel Kook - JUSTDIGI" w:date="2026-01-28T19:53:00Z" w:id="76">
    <w:p w:rsidR="00A3393A" w:rsidP="00A3393A" w:rsidRDefault="00A3393A" w14:paraId="3A7B1CF5" w14:textId="77777777">
      <w:pPr>
        <w:pStyle w:val="CommentText"/>
      </w:pPr>
      <w:r>
        <w:rPr>
          <w:rStyle w:val="CommentReference"/>
        </w:rPr>
        <w:annotationRef/>
      </w:r>
      <w:r>
        <w:t>Halduskoormust käsitleti eelmises osas.</w:t>
      </w:r>
    </w:p>
  </w:comment>
  <w:comment xmlns:w="http://schemas.openxmlformats.org/wordprocessingml/2006/main" w:initials="MJ" w:author="Maarja-Liis Lall - JUSTDIGI" w:date="2026-01-29T11:28:00" w:id="1305519922">
    <w:p xmlns:w14="http://schemas.microsoft.com/office/word/2010/wordml" xmlns:w="http://schemas.openxmlformats.org/wordprocessingml/2006/main" w:rsidR="286CF4F4" w:rsidRDefault="6D3C6112" w14:paraId="0FA91D43" w14:textId="0BB294E1">
      <w:pPr>
        <w:pStyle w:val="CommentText"/>
      </w:pPr>
      <w:r>
        <w:rPr>
          <w:rStyle w:val="CommentReference"/>
        </w:rPr>
        <w:annotationRef/>
      </w:r>
      <w:r w:rsidRPr="3820FA37" w:rsidR="1A8A66DC">
        <w:t>kuna teadaolevalt on ka Riigikogu menetluses õiguskomisjoni kaudu NS+KARRS eelnõu, siis tuleks ka see siin ära mainida, sest sellega on tugev seos.</w:t>
      </w:r>
    </w:p>
  </w:comment>
  <w:comment xmlns:w="http://schemas.openxmlformats.org/wordprocessingml/2006/main" w:initials="MJ" w:author="Maarja-Liis Lall - JUSTDIGI" w:date="2026-01-29T11:29:11" w:id="2022438379">
    <w:p xmlns:w14="http://schemas.microsoft.com/office/word/2010/wordml" xmlns:w="http://schemas.openxmlformats.org/wordprocessingml/2006/main" w:rsidR="5A5C972B" w:rsidRDefault="4C539536" w14:paraId="79547F02" w14:textId="68DFF521">
      <w:pPr>
        <w:pStyle w:val="CommentText"/>
      </w:pPr>
      <w:r>
        <w:rPr>
          <w:rStyle w:val="CommentReference"/>
        </w:rPr>
        <w:annotationRef/>
      </w:r>
      <w:r w:rsidRPr="5C869046" w:rsidR="6BD0C715">
        <w:t>miks ei ole maakohtutele, ringkonnakohtutele ja Riigikohtule saadetud, arvestades, et seal ka reguleeritud kohtu kaudu nime andmine (2. ptk). Palun saatke ka neile II ringil.</w:t>
      </w:r>
    </w:p>
  </w:comment>
  <w:comment xmlns:w="http://schemas.openxmlformats.org/wordprocessingml/2006/main" w:initials="MJ" w:author="Maarja-Liis Lall - JUSTDIGI" w:date="2026-01-29T11:36:02" w:id="1998138666">
    <w:p xmlns:w14="http://schemas.microsoft.com/office/word/2010/wordml" xmlns:w="http://schemas.openxmlformats.org/wordprocessingml/2006/main" w:rsidR="372A6A94" w:rsidRDefault="740F4E80" w14:paraId="246EEA87" w14:textId="435123FE">
      <w:pPr>
        <w:pStyle w:val="CommentText"/>
      </w:pPr>
      <w:r>
        <w:rPr>
          <w:rStyle w:val="CommentReference"/>
        </w:rPr>
        <w:annotationRef/>
      </w:r>
      <w:r w:rsidRPr="3726DCAB" w:rsidR="6ADA9D30">
        <w:t>see muutuv ja viitab redaktsiooni avaldamismärkele, mitte algse seaduse avaldamismärkele, viidata siin algupärasele avaldamismärkele.</w:t>
      </w:r>
    </w:p>
  </w:comment>
  <w:comment xmlns:w="http://schemas.openxmlformats.org/wordprocessingml/2006/main" w:initials="MJ" w:author="Maarja-Liis Lall - JUSTDIGI" w:date="2026-01-29T11:48:59" w:id="152592188">
    <w:p xmlns:w14="http://schemas.microsoft.com/office/word/2010/wordml" xmlns:w="http://schemas.openxmlformats.org/wordprocessingml/2006/main" w:rsidR="7EFA0DB6" w:rsidRDefault="5EB35F58" w14:paraId="53FB7A40" w14:textId="5A024F75">
      <w:pPr>
        <w:pStyle w:val="CommentText"/>
      </w:pPr>
      <w:r>
        <w:rPr>
          <w:rStyle w:val="CommentReference"/>
        </w:rPr>
        <w:annotationRef/>
      </w:r>
      <w:r w:rsidRPr="1032E34F" w:rsidR="3AE6C143">
        <w:t>Eelnõu seletuskirjas too põhiseaduspärasuse analüüs seletuskirja 3. osas “Eelnõu sisu ja võrdlev analüüs” eraldi viimase alajaotusena välja.</w:t>
      </w:r>
    </w:p>
  </w:comment>
  <w:comment xmlns:w="http://schemas.openxmlformats.org/wordprocessingml/2006/main" w:initials="MJ" w:author="Maarja-Liis Lall - JUSTDIGI" w:date="2026-01-29T11:50:25" w:id="653443082">
    <w:p xmlns:w14="http://schemas.microsoft.com/office/word/2010/wordml" xmlns:w="http://schemas.openxmlformats.org/wordprocessingml/2006/main" w:rsidR="18B44BA7" w:rsidRDefault="5A249C6B" w14:paraId="60039353" w14:textId="74A20674">
      <w:pPr>
        <w:pStyle w:val="CommentText"/>
      </w:pPr>
      <w:r>
        <w:rPr>
          <w:rStyle w:val="CommentReference"/>
        </w:rPr>
        <w:annotationRef/>
      </w:r>
      <w:r w:rsidRPr="0A33BE11" w:rsidR="6DE9A158">
        <w:t>nb</w:t>
      </w:r>
    </w:p>
  </w:comment>
  <w:comment xmlns:w="http://schemas.openxmlformats.org/wordprocessingml/2006/main" w:initials="MJ" w:author="Maarja-Liis Lall - JUSTDIGI" w:date="2026-01-29T12:43:00" w:id="315404184">
    <w:p xmlns:w14="http://schemas.microsoft.com/office/word/2010/wordml" xmlns:w="http://schemas.openxmlformats.org/wordprocessingml/2006/main" w:rsidR="35E57D05" w:rsidRDefault="04006513" w14:paraId="5991B322" w14:textId="12FB5947">
      <w:pPr>
        <w:pStyle w:val="CommentText"/>
      </w:pPr>
      <w:r>
        <w:rPr>
          <w:rStyle w:val="CommentReference"/>
        </w:rPr>
        <w:annotationRef/>
      </w:r>
      <w:r w:rsidRPr="1F37EE8F" w:rsidR="4B9A6AFC">
        <w:t>-</w:t>
      </w:r>
    </w:p>
  </w:comment>
  <w:comment xmlns:w="http://schemas.openxmlformats.org/wordprocessingml/2006/main" w:initials="MJ" w:author="Maarja-Liis Lall - JUSTDIGI" w:date="2026-01-29T12:44:44" w:id="1941412213">
    <w:p xmlns:w14="http://schemas.microsoft.com/office/word/2010/wordml" xmlns:w="http://schemas.openxmlformats.org/wordprocessingml/2006/main" w:rsidR="40A9E22B" w:rsidRDefault="516C87F5" w14:paraId="471614C7" w14:textId="5B2F3728">
      <w:pPr>
        <w:pStyle w:val="CommentText"/>
      </w:pPr>
      <w:r>
        <w:rPr>
          <w:rStyle w:val="CommentReference"/>
        </w:rPr>
        <w:annotationRef/>
      </w:r>
      <w:r w:rsidRPr="07747241" w:rsidR="5E2B5724">
        <w:t>§ 16 reguleerib ka eesnime vahetust.</w:t>
      </w:r>
    </w:p>
  </w:comment>
  <w:comment xmlns:w="http://schemas.openxmlformats.org/wordprocessingml/2006/main" w:initials="MJ" w:author="Maarja-Liis Lall - JUSTDIGI" w:date="2026-01-29T15:23:31" w:id="635976426">
    <w:p xmlns:w14="http://schemas.microsoft.com/office/word/2010/wordml" xmlns:w="http://schemas.openxmlformats.org/wordprocessingml/2006/main" w:rsidR="3B3B7A19" w:rsidRDefault="3EB73B57" w14:paraId="512FC518" w14:textId="3CC68280">
      <w:pPr>
        <w:pStyle w:val="CommentText"/>
      </w:pPr>
      <w:r>
        <w:rPr>
          <w:rStyle w:val="CommentReference"/>
        </w:rPr>
        <w:annotationRef/>
      </w:r>
      <w:r w:rsidRPr="179268A5" w:rsidR="02040BB1">
        <w:t>ei saa nõustuda, et tegemist on põhimõtetega, vaid sellega luuakse materiaalõiguslikud eeldused. sama märkus läbivalt seletuskirja osade kohta, kus on tegelikult materiaalõiguslikud eeldused, mitte põhimõtted. Põhimõtted on üldised normatiivne lähtekohad, nt et tuleb juhinduda lapse huvidest vm.</w:t>
      </w:r>
    </w:p>
  </w:comment>
  <w:comment xmlns:w="http://schemas.openxmlformats.org/wordprocessingml/2006/main" w:initials="MJ" w:author="Maarja-Liis Lall - JUSTDIGI" w:date="2026-01-29T15:38:34" w:id="1510524629">
    <w:p xmlns:w14="http://schemas.microsoft.com/office/word/2010/wordml" xmlns:w="http://schemas.openxmlformats.org/wordprocessingml/2006/main" w:rsidR="7519D63E" w:rsidRDefault="2F2C441F" w14:paraId="60F3150C" w14:textId="3DF2CF30">
      <w:pPr>
        <w:pStyle w:val="CommentText"/>
      </w:pPr>
      <w:r>
        <w:rPr>
          <w:rStyle w:val="CommentReference"/>
        </w:rPr>
        <w:annotationRef/>
      </w:r>
      <w:r w:rsidRPr="3CF4FB92" w:rsidR="58DDA36A">
        <w:t>5? lõiked siin sassis</w:t>
      </w:r>
    </w:p>
  </w:comment>
  <w:comment xmlns:w="http://schemas.openxmlformats.org/wordprocessingml/2006/main" w:initials="MJ" w:author="Maarja-Liis Lall - JUSTDIGI" w:date="2026-01-29T15:39:00" w:id="1799113089">
    <w:p xmlns:w14="http://schemas.microsoft.com/office/word/2010/wordml" xmlns:w="http://schemas.openxmlformats.org/wordprocessingml/2006/main" w:rsidR="0DEADB89" w:rsidRDefault="6A7A1642" w14:paraId="49CFA1F2" w14:textId="474F25C9">
      <w:pPr>
        <w:pStyle w:val="CommentText"/>
      </w:pPr>
      <w:r>
        <w:rPr>
          <w:rStyle w:val="CommentReference"/>
        </w:rPr>
        <w:annotationRef/>
      </w:r>
      <w:r w:rsidRPr="5D61C059" w:rsidR="27199270">
        <w:t>6?</w:t>
      </w:r>
    </w:p>
  </w:comment>
  <w:comment xmlns:w="http://schemas.openxmlformats.org/wordprocessingml/2006/main" w:initials="MJ" w:author="Maarja-Liis Lall - JUSTDIGI" w:date="2026-01-29T15:41:05" w:id="1594232911">
    <w:p xmlns:w14="http://schemas.microsoft.com/office/word/2010/wordml" xmlns:w="http://schemas.openxmlformats.org/wordprocessingml/2006/main" w:rsidR="7A01809D" w:rsidRDefault="7363F96E" w14:paraId="2BC7DD40" w14:textId="03EF1DFE">
      <w:pPr>
        <w:pStyle w:val="CommentText"/>
      </w:pPr>
      <w:r>
        <w:rPr>
          <w:rStyle w:val="CommentReference"/>
        </w:rPr>
        <w:annotationRef/>
      </w:r>
      <w:r w:rsidRPr="1EC276C3" w:rsidR="2A74978F">
        <w:t>eelnõust ei nähtu, et see oleks võimalus, vaid justkui seda tehakse igakordselt. Palun läbi mõelda, kas seda tehakse igakordselt või on see üksnes taotlusel ja muuta eelnõu/seletuskirja</w:t>
      </w:r>
    </w:p>
  </w:comment>
  <w:comment xmlns:w="http://schemas.openxmlformats.org/wordprocessingml/2006/main" w:initials="MJ" w:author="Maarja-Liis Lall - JUSTDIGI" w:date="2026-01-29T15:41:16" w:id="2059106239">
    <w:p xmlns:w14="http://schemas.microsoft.com/office/word/2010/wordml" xmlns:w="http://schemas.openxmlformats.org/wordprocessingml/2006/main" w:rsidR="20CF882D" w:rsidRDefault="08DB798E" w14:paraId="0FFFAD1E" w14:textId="3FDEE930">
      <w:pPr>
        <w:pStyle w:val="CommentText"/>
      </w:pPr>
      <w:r>
        <w:rPr>
          <w:rStyle w:val="CommentReference"/>
        </w:rPr>
        <w:annotationRef/>
      </w:r>
      <w:r w:rsidRPr="71001F0B" w:rsidR="428CAC3D">
        <w:t>palume viidata õiguslikule alusele</w:t>
      </w:r>
    </w:p>
  </w:comment>
  <w:comment xmlns:w="http://schemas.openxmlformats.org/wordprocessingml/2006/main" w:initials="MJ" w:author="Maarja-Liis Lall - JUSTDIGI" w:date="2026-01-29T15:41:27" w:id="110929242">
    <w:p xmlns:w14="http://schemas.microsoft.com/office/word/2010/wordml" xmlns:w="http://schemas.openxmlformats.org/wordprocessingml/2006/main" w:rsidR="11DAC13B" w:rsidRDefault="7418370B" w14:paraId="65EF967E" w14:textId="38E92F1B">
      <w:pPr>
        <w:pStyle w:val="CommentText"/>
      </w:pPr>
      <w:r>
        <w:rPr>
          <w:rStyle w:val="CommentReference"/>
        </w:rPr>
        <w:annotationRef/>
      </w:r>
      <w:r w:rsidRPr="3F12580E" w:rsidR="4D06ED18">
        <w:t>palun viidata õiguslikule alusele</w:t>
      </w:r>
    </w:p>
  </w:comment>
  <w:comment xmlns:w="http://schemas.openxmlformats.org/wordprocessingml/2006/main" w:initials="MJ" w:author="Maarja-Liis Lall - JUSTDIGI" w:date="2026-01-29T15:42:55" w:id="1040659847">
    <w:p xmlns:w14="http://schemas.microsoft.com/office/word/2010/wordml" xmlns:w="http://schemas.openxmlformats.org/wordprocessingml/2006/main" w:rsidR="78D514A6" w:rsidRDefault="5DA85395" w14:paraId="180A3B47" w14:textId="71164333">
      <w:pPr>
        <w:pStyle w:val="CommentText"/>
      </w:pPr>
      <w:r>
        <w:rPr>
          <w:rStyle w:val="CommentReference"/>
        </w:rPr>
        <w:annotationRef/>
      </w:r>
      <w:r w:rsidRPr="7E3881C6" w:rsidR="512F572A">
        <w:t>palun viidata õiguslikule alusele</w:t>
      </w:r>
    </w:p>
  </w:comment>
  <w:comment xmlns:w="http://schemas.openxmlformats.org/wordprocessingml/2006/main" w:initials="MJ" w:author="Maarja-Liis Lall - JUSTDIGI" w:date="2026-01-29T15:51:33" w:id="966135141">
    <w:p xmlns:w14="http://schemas.microsoft.com/office/word/2010/wordml" xmlns:w="http://schemas.openxmlformats.org/wordprocessingml/2006/main" w:rsidR="4D04FD83" w:rsidRDefault="4AA01505" w14:paraId="06B083DC" w14:textId="0BE4D915">
      <w:pPr>
        <w:pStyle w:val="CommentText"/>
      </w:pPr>
      <w:r>
        <w:rPr>
          <w:rStyle w:val="CommentReference"/>
        </w:rPr>
        <w:annotationRef/>
      </w:r>
      <w:r w:rsidRPr="6DBA3E82" w:rsidR="33176C98">
        <w:t xml:space="preserve">kas omaksvõtu osas on ka menetlusõiguslik regulatsioon või see allub nime muutmise regulatsioonile? Palume selgitada täpsemalt lahti. Jäin mõtlema, et kas on vaja seda üldse eraldi nime andmise all tuua või tegemist on nime muutmisega ja peaks olema 4. ptk kaetud? Sest omaksvõtu korral ju automaatset nime muutmist ei toimu ja PKTS-is ka selle kohta midagi kirjas pole. </w:t>
      </w:r>
    </w:p>
  </w:comment>
  <w:comment xmlns:w="http://schemas.openxmlformats.org/wordprocessingml/2006/main" w:initials="MJ" w:author="Maarja-Liis Lall - JUSTDIGI" w:date="2026-01-29T16:10:13" w:id="1773463246">
    <w:p xmlns:w14="http://schemas.microsoft.com/office/word/2010/wordml" xmlns:w="http://schemas.openxmlformats.org/wordprocessingml/2006/main" w:rsidR="3968372C" w:rsidRDefault="5E41CDB1" w14:paraId="225E4E7F" w14:textId="10E43A5E">
      <w:pPr>
        <w:pStyle w:val="CommentText"/>
      </w:pPr>
      <w:r>
        <w:rPr>
          <w:rStyle w:val="CommentReference"/>
        </w:rPr>
        <w:annotationRef/>
      </w:r>
      <w:r w:rsidRPr="76CCC53D" w:rsidR="3B1F1C49">
        <w:t>iseenesest § 10 lg 5 viitab §-le 9, aga § 9 reguleerib materiaalõigust, mitte menetlusõigust. Sünni andmisel nime registreerimise menetlusõiguslik poolt (PKTS-is) ei kohaldu ju omaksvõtule.</w:t>
      </w:r>
    </w:p>
  </w:comment>
  <w:comment xmlns:w="http://schemas.openxmlformats.org/wordprocessingml/2006/main" w:initials="MJ" w:author="Maarja-Liis Lall - JUSTDIGI" w:date="2026-01-29T15:52:45" w:id="1270735144">
    <w:p xmlns:w14="http://schemas.microsoft.com/office/word/2010/wordml" xmlns:w="http://schemas.openxmlformats.org/wordprocessingml/2006/main" w:rsidR="23D09E04" w:rsidRDefault="6ED2854A" w14:paraId="623C2ECC" w14:textId="1B9DD8B2">
      <w:pPr>
        <w:pStyle w:val="CommentText"/>
      </w:pPr>
      <w:r>
        <w:rPr>
          <w:rStyle w:val="CommentReference"/>
        </w:rPr>
        <w:annotationRef/>
      </w:r>
      <w:r w:rsidRPr="42E54AED" w:rsidR="4CFE7528">
        <w:t>lapse õigusi teostavad vanemad. Mida see lause tähendab? Kes saab mida nõuda INS § 10 lg 1 alusel? Kas isa saab pöörduda kohtusse ja nõuda, et lapsele antakse tema perekonnanimi? See peaks ju siis samamoodi toimima nagu 4. ptk nime muutmine. Kui vanemad on eriarvamusel, siis otsustab kohus, kellele anda otsustusõigus.</w:t>
      </w:r>
    </w:p>
  </w:comment>
  <w:comment xmlns:w="http://schemas.openxmlformats.org/wordprocessingml/2006/main" w:initials="MJ" w:author="Maarja-Liis Lall - JUSTDIGI" w:date="2026-01-29T16:23:14" w:id="629967477">
    <w:p xmlns:w14="http://schemas.microsoft.com/office/word/2010/wordml" xmlns:w="http://schemas.openxmlformats.org/wordprocessingml/2006/main" w:rsidR="234E34C8" w:rsidRDefault="6F8B5438" w14:paraId="5E0AE4E9" w14:textId="00BFCC57">
      <w:pPr>
        <w:pStyle w:val="CommentText"/>
      </w:pPr>
      <w:r>
        <w:rPr>
          <w:rStyle w:val="CommentReference"/>
        </w:rPr>
        <w:annotationRef/>
      </w:r>
      <w:r w:rsidRPr="4BE18BAC" w:rsidR="2833888B">
        <w:t>Nii § 10 kui ka 11 puhul on viide sellele, et lähtutakse §-st 9. Samas peab kohus ka alati lähtuma §-st 123. Kas see nüüd eelnõusse peaks minema, aga seletuskirjas võiks see olla märgitud ehk</w:t>
      </w:r>
    </w:p>
  </w:comment>
  <w:comment xmlns:w="http://schemas.openxmlformats.org/wordprocessingml/2006/main" w:initials="MJ" w:author="Maarja-Liis Lall - JUSTDIGI" w:date="2026-01-29T16:49:18" w:id="1481102772">
    <w:p xmlns:w14="http://schemas.microsoft.com/office/word/2010/wordml" xmlns:w="http://schemas.openxmlformats.org/wordprocessingml/2006/main" w:rsidR="27303E53" w:rsidRDefault="17C8594C" w14:paraId="0DDEA9BF" w14:textId="040DB6FA">
      <w:pPr>
        <w:pStyle w:val="CommentText"/>
      </w:pPr>
      <w:r>
        <w:rPr>
          <w:rStyle w:val="CommentReference"/>
        </w:rPr>
        <w:annotationRef/>
      </w:r>
      <w:r w:rsidRPr="2D2A51C4" w:rsidR="7703632F">
        <w:t>HÕNTE § 42 lg 1 p 2 kohaselt peaks andma ka ülevaate küsimuse senisest õiguslikust regulatsioonist ja selle rakendamise praktikast. Arvestades, et tegemist terviktekstiga, siis peaks vaatama, et 3. osas oleks iga paragrahvi, lõike juures olemas info selle kohta, et mis oli senine õiguslik regulatsioon ja rakendamise praktika. Seda on praeguses versioonis tehtud puudulikult, eriti rakendamise praktika osas.</w:t>
      </w:r>
    </w:p>
  </w:comment>
  <w:comment xmlns:w="http://schemas.openxmlformats.org/wordprocessingml/2006/main" w:initials="MJ" w:author="Maarja-Liis Lall - JUSTDIGI" w:date="2026-01-29T16:51:31" w:id="1533680188">
    <w:p xmlns:w14="http://schemas.microsoft.com/office/word/2010/wordml" xmlns:w="http://schemas.openxmlformats.org/wordprocessingml/2006/main" w:rsidR="78D62843" w:rsidRDefault="177D6FBA" w14:paraId="231975F3" w14:textId="16D39457">
      <w:pPr>
        <w:pStyle w:val="CommentText"/>
      </w:pPr>
      <w:r>
        <w:rPr>
          <w:rStyle w:val="CommentReference"/>
        </w:rPr>
        <w:annotationRef/>
      </w:r>
      <w:r w:rsidRPr="524DBC84" w:rsidR="4CDE5E93">
        <w:t>HÕNTE § 42 lg 2: Kui eelnõu erineb VTK-st, siis märgitakse ka mille poolest ja põhjendatakse erinevust.</w:t>
      </w:r>
    </w:p>
  </w:comment>
  <w:comment xmlns:w="http://schemas.openxmlformats.org/wordprocessingml/2006/main" w:initials="MJ" w:author="Maarja-Liis Lall - JUSTDIGI" w:date="2026-01-29T16:55:30" w:id="298573624">
    <w:p xmlns:w14="http://schemas.microsoft.com/office/word/2010/wordml" xmlns:w="http://schemas.openxmlformats.org/wordprocessingml/2006/main" w:rsidR="7E7A3753" w:rsidRDefault="303E7362" w14:paraId="6DA93356" w14:textId="3D40002A">
      <w:pPr>
        <w:pStyle w:val="CommentText"/>
      </w:pPr>
      <w:r>
        <w:rPr>
          <w:rStyle w:val="CommentReference"/>
        </w:rPr>
        <w:annotationRef/>
      </w:r>
      <w:r w:rsidRPr="04F0489C" w:rsidR="5606F382">
        <w:t xml:space="preserve">HÕNTE § 45 lg 1 kohaselt ei ole mõeldud üksnes seda, kas rakendatakse EL õigust, vaid peaks selgitama eelnõu </w:t>
      </w:r>
      <w:r w:rsidRPr="7B7E32D3" w:rsidR="788EB7A7">
        <w:rPr>
          <w:u w:val="single"/>
        </w:rPr>
        <w:t>reguleerimisalaga seotud</w:t>
      </w:r>
      <w:r w:rsidRPr="06D1F502" w:rsidR="6833B96C">
        <w:t xml:space="preserve"> Euroopa Liidu määruse, direktiivi ja muude õigusaktide ning nende tõlgendamiseks vajaliku kohtupraktika loetelu. </w:t>
      </w:r>
    </w:p>
  </w:comment>
  <w:comment xmlns:w="http://schemas.openxmlformats.org/wordprocessingml/2006/main" w:initials="MJ" w:author="Maarja-Liis Lall - JUSTDIGI" w:date="2026-01-29T17:07:41" w:id="2012716329">
    <w:p xmlns:w14="http://schemas.microsoft.com/office/word/2010/wordml" xmlns:w="http://schemas.openxmlformats.org/wordprocessingml/2006/main" w:rsidR="42A2F876" w:rsidRDefault="570463FD" w14:paraId="15B0CF43" w14:textId="5E15AA23">
      <w:pPr>
        <w:pStyle w:val="CommentText"/>
      </w:pPr>
      <w:r>
        <w:rPr>
          <w:rStyle w:val="CommentReference"/>
        </w:rPr>
        <w:annotationRef/>
      </w:r>
      <w:r w:rsidRPr="15B6C55F" w:rsidR="6F5C565A">
        <w:t>palume ka välja tuua, mis on see aeg, mis on vajalik selleks, kas see on 3 kuud, 6 kuud või 1 aasta hinnanguliselt. Ainult selle järgi saab hinnata, kas see on piisav aeg. Hetkel on siin üksnes järeldus.</w:t>
      </w:r>
    </w:p>
  </w:comment>
  <w:comment xmlns:w="http://schemas.openxmlformats.org/wordprocessingml/2006/main" w:initials="MJ" w:author="Maarja-Liis Lall - JUSTDIGI" w:date="2026-01-29T17:43:54" w:id="726115429">
    <w:p xmlns:w14="http://schemas.microsoft.com/office/word/2010/wordml" xmlns:w="http://schemas.openxmlformats.org/wordprocessingml/2006/main" w:rsidR="0D2BA5FC" w:rsidRDefault="664C41CC" w14:paraId="0B122295" w14:textId="0DCDE576">
      <w:pPr>
        <w:pStyle w:val="CommentText"/>
      </w:pPr>
      <w:r>
        <w:rPr>
          <w:rStyle w:val="CommentReference"/>
        </w:rPr>
        <w:annotationRef/>
      </w:r>
      <w:r w:rsidRPr="02F28F26" w:rsidR="4F320031">
        <w:t>-</w:t>
      </w:r>
    </w:p>
  </w:comment>
  <w:comment xmlns:w="http://schemas.openxmlformats.org/wordprocessingml/2006/main" w:initials="MJ" w:author="Maarja-Liis Lall - JUSTDIGI" w:date="2026-01-29T18:13:51" w:id="1049749459">
    <w:p xmlns:w14="http://schemas.microsoft.com/office/word/2010/wordml" xmlns:w="http://schemas.openxmlformats.org/wordprocessingml/2006/main" w:rsidR="23F37E2D" w:rsidRDefault="4A8F87CD" w14:paraId="49A4AF37" w14:textId="0EB40196">
      <w:pPr>
        <w:pStyle w:val="CommentText"/>
      </w:pPr>
      <w:r>
        <w:rPr>
          <w:rStyle w:val="CommentReference"/>
        </w:rPr>
        <w:annotationRef/>
      </w:r>
      <w:r w:rsidRPr="3485CC02" w:rsidR="186AA55B">
        <w:t>Aga notaris? PKS § 64.1 järgi on võimalik abielu lahutada ka notaris. Palume eelnõu täiendada või esitada selgitused, miks notaris abielu lahutamise korral pole võimalik nime vahetada.</w:t>
      </w:r>
    </w:p>
  </w:comment>
  <w:comment xmlns:w="http://schemas.openxmlformats.org/wordprocessingml/2006/main" w:initials="MJ" w:author="Maarja-Liis Lall - JUSTDIGI" w:date="2026-01-29T18:22:57" w:id="2128690903">
    <w:p xmlns:w14="http://schemas.microsoft.com/office/word/2010/wordml" xmlns:w="http://schemas.openxmlformats.org/wordprocessingml/2006/main" w:rsidR="562175E6" w:rsidRDefault="5B36842C" w14:paraId="3320684A" w14:textId="567BE2A9">
      <w:pPr>
        <w:pStyle w:val="CommentText"/>
      </w:pPr>
      <w:r>
        <w:rPr>
          <w:rStyle w:val="CommentReference"/>
        </w:rPr>
        <w:annotationRef/>
      </w:r>
      <w:r w:rsidRPr="0B526D35" w:rsidR="5421E6B3">
        <w:t xml:space="preserve">Siin on oluline rõhutada, et kohus teeb siin otsustuse lähtuvalt lapse huvidest. Kui laps on kandnud nt isa perekonnanime 10 aastat ning tuleb välja, et tegelik isa on keegi teine, ei saa ilma kaalumata otsustada, et laps ei tohi isa nime edasi kanda. Lapse huvid on primaarsed ning siinkohal peaks kohtul olema siiski kohustus kaaluda, milline perekonnanimi lapsele jääb, mitte kõigest võimalus. Kui õigesti aru saame, on antud juhul lapselt võetud ära võimalus kanda sama perekonnanime edasi. </w:t>
      </w:r>
    </w:p>
  </w:comment>
  <w:comment xmlns:w="http://schemas.openxmlformats.org/wordprocessingml/2006/main" w:initials="MJ" w:author="Maarja-Liis Lall - JUSTDIGI" w:date="2026-01-29T18:27:09" w:id="1311555882">
    <w:p xmlns:w14="http://schemas.microsoft.com/office/word/2010/wordml" xmlns:w="http://schemas.openxmlformats.org/wordprocessingml/2006/main" w:rsidR="6C20AE66" w:rsidRDefault="10E37B16" w14:paraId="6FB17E73" w14:textId="643FA74E">
      <w:pPr>
        <w:pStyle w:val="CommentText"/>
      </w:pPr>
      <w:r>
        <w:rPr>
          <w:rStyle w:val="CommentReference"/>
        </w:rPr>
        <w:annotationRef/>
      </w:r>
      <w:r w:rsidRPr="02786C48" w:rsidR="3388584A">
        <w:t>Kui Eestis nt laps jääb ilma perekonnanimest india nimetraditsiooni tõttu, siis ei pruugi see olla kooskõlas lapse huvidega. Mõistame vajadust, et erinevate riikide nimetraditsioone peaks austama, aga samal ajal peaks läbi mõtlema, kas kõik need sobituvad Eesti ühiskonna väärtustega. Antud juhul ei ole ka selgitusi ja analüüsi, mis juhtub pikemas perspektiivis, kui lapsel ei ole Eesti kontekstis perekonnanime. Palume siin põhjalikumat analüüsi ja selgitust sätte põhjendatuse kohta.</w:t>
      </w:r>
    </w:p>
    <w:p xmlns:w14="http://schemas.microsoft.com/office/word/2010/wordml" xmlns:w="http://schemas.openxmlformats.org/wordprocessingml/2006/main" w:rsidR="0A8ECF05" w:rsidRDefault="4B930579" w14:paraId="2AFC20DE" w14:textId="590D4CE4">
      <w:pPr>
        <w:pStyle w:val="CommentText"/>
      </w:pPr>
    </w:p>
  </w:comment>
  <w:comment xmlns:w="http://schemas.openxmlformats.org/wordprocessingml/2006/main" w:initials="MJ" w:author="Maarja-Liis Lall - JUSTDIGI" w:date="2026-01-29T18:48:43" w:id="10877652">
    <w:p xmlns:w14="http://schemas.microsoft.com/office/word/2010/wordml" xmlns:w="http://schemas.openxmlformats.org/wordprocessingml/2006/main" w:rsidR="510B0ED6" w:rsidRDefault="27A6FD36" w14:paraId="7A6CB28A" w14:textId="4BD55A7B">
      <w:pPr>
        <w:pStyle w:val="CommentText"/>
      </w:pPr>
      <w:r>
        <w:rPr>
          <w:rStyle w:val="CommentReference"/>
        </w:rPr>
        <w:annotationRef/>
      </w:r>
      <w:r w:rsidRPr="00600730" w:rsidR="3FA5FB2F">
        <w:t>Leiame, et eelnõus kavandatud lähenemine võib olla problemaatiline. Kas võiks olla oluline, et õdedel-vendadel peaks üldjuhul olema ühine perekonnanimi? Sellel on oluline väärtus nii lapse identiteedi, perekondliku kuuluvuse kui ka sotsiaalse sidususe seisukohast.</w:t>
      </w:r>
    </w:p>
    <w:p xmlns:w14="http://schemas.microsoft.com/office/word/2010/wordml" xmlns:w="http://schemas.openxmlformats.org/wordprocessingml/2006/main" w:rsidR="2EB6E882" w:rsidRDefault="101B4A84" w14:paraId="20B09213" w14:textId="37500B92">
      <w:pPr>
        <w:pStyle w:val="CommentText"/>
      </w:pPr>
      <w:r w:rsidRPr="78202615" w:rsidR="4EB440B9">
        <w:t>Ühise perekonnanime kandmine aitab lastel tajuda end ühe perekonna liikmetena ning toetab nende enesemääratlust ja õigust perekonnaelule.</w:t>
      </w:r>
    </w:p>
    <w:p xmlns:w14="http://schemas.microsoft.com/office/word/2010/wordml" xmlns:w="http://schemas.openxmlformats.org/wordprocessingml/2006/main" w:rsidR="2BB18613" w:rsidRDefault="208550AD" w14:paraId="6C6C2FB4" w14:textId="59DC1A9D">
      <w:pPr>
        <w:pStyle w:val="CommentText"/>
      </w:pPr>
      <w:r w:rsidRPr="1BC4099A" w:rsidR="1E71857C">
        <w:t>Eelnõu seletuskirjas ei ole piisavalt analüüsitud, ega ole esitatud veenvaid põhjendusi, mis õigustaksid olukorda, kus sama pere lapsed kannavad erinevaid perekonnanimesid. Seega EN-ga kavandatava lahenduse vajalikkus ja proportsionaalsus on põhjendamata. Seda kindlasti mitmike osas (varasem nimeseaduse regulatsioon), aga ka muul juhul samade vanemate laste puhul.</w:t>
      </w:r>
    </w:p>
    <w:p xmlns:w14="http://schemas.microsoft.com/office/word/2010/wordml" xmlns:w="http://schemas.openxmlformats.org/wordprocessingml/2006/main" w:rsidR="6BFC1882" w:rsidRDefault="42FE1263" w14:paraId="44E27123" w14:textId="056EC4B8">
      <w:pPr>
        <w:pStyle w:val="CommentText"/>
      </w:pPr>
    </w:p>
  </w:comment>
  <w:comment xmlns:w="http://schemas.openxmlformats.org/wordprocessingml/2006/main" w:initials="MJ" w:author="Maarja-Liis Lall - JUSTDIGI" w:date="2026-01-29T19:21:05" w:id="784616978">
    <w:p xmlns:w14="http://schemas.microsoft.com/office/word/2010/wordml" xmlns:w="http://schemas.openxmlformats.org/wordprocessingml/2006/main" w:rsidR="676E6218" w:rsidRDefault="3C2283C0" w14:paraId="61301663" w14:textId="7B9C07A0">
      <w:pPr>
        <w:pStyle w:val="CommentText"/>
      </w:pPr>
      <w:r>
        <w:rPr>
          <w:rStyle w:val="CommentReference"/>
        </w:rPr>
        <w:annotationRef/>
      </w:r>
      <w:r w:rsidRPr="24A247FC" w:rsidR="40D5F1FA">
        <w:t xml:space="preserve"> kohus ei toimeta hagimenetluses omal algatusel!</w:t>
      </w:r>
    </w:p>
  </w:comment>
  <w:comment xmlns:w="http://schemas.openxmlformats.org/wordprocessingml/2006/main" w:initials="MJ" w:author="Maarja-Liis Lall - JUSTDIGI" w:date="2026-01-29T21:28:11" w:id="1983882353">
    <w:p xmlns:w14="http://schemas.microsoft.com/office/word/2010/wordml" xmlns:w="http://schemas.openxmlformats.org/wordprocessingml/2006/main" w:rsidR="3FCCF16F" w:rsidRDefault="25A83024" w14:paraId="25778E51" w14:textId="55D6AE88">
      <w:pPr>
        <w:pStyle w:val="CommentText"/>
      </w:pPr>
      <w:r>
        <w:rPr>
          <w:rStyle w:val="CommentReference"/>
        </w:rPr>
        <w:annotationRef/>
      </w:r>
      <w:r w:rsidRPr="23481A8D" w:rsidR="1F248A42">
        <w:t>pole selgitatud, miks see kuupäev</w:t>
      </w:r>
    </w:p>
  </w:comment>
  <w:comment xmlns:w="http://schemas.openxmlformats.org/wordprocessingml/2006/main" w:initials="MJ" w:author="Maarja-Liis Lall - JUSTDIGI" w:date="2026-01-29T21:41:48" w:id="781475569">
    <w:p xmlns:w14="http://schemas.microsoft.com/office/word/2010/wordml" xmlns:w="http://schemas.openxmlformats.org/wordprocessingml/2006/main" w:rsidR="3D23D8E2" w:rsidRDefault="4557968F" w14:paraId="6F9AB91E" w14:textId="6E31DA0E">
      <w:pPr>
        <w:pStyle w:val="CommentText"/>
      </w:pPr>
      <w:r>
        <w:rPr>
          <w:rStyle w:val="CommentReference"/>
        </w:rPr>
        <w:annotationRef/>
      </w:r>
      <w:r w:rsidRPr="1DA050ED" w:rsidR="1B82501B">
        <w:t>Miks seda pole käsitletud mõjude all, töökoormuse kasv nimetoimingute teostamisel erinevatel asutustel. Samuti palume selgelt välja tuua, kes ja millal peab lapse arvamuse välja selgitama, et siin oleks tervikpilt, kuidas see säte mõjutab erinevate asutuste töökoormust jne. Palume seletuskirja täiendada.</w:t>
      </w:r>
    </w:p>
  </w:comment>
  <w:comment xmlns:w="http://schemas.openxmlformats.org/wordprocessingml/2006/main" w:initials="MJ" w:author="Maarja-Liis Lall - JUSTDIGI" w:date="2026-01-29T21:43:57" w:id="519230588">
    <w:p xmlns:w14="http://schemas.microsoft.com/office/word/2010/wordml" xmlns:w="http://schemas.openxmlformats.org/wordprocessingml/2006/main" w:rsidR="7F78BAE1" w:rsidRDefault="413B9582" w14:paraId="53EBE21F" w14:textId="71AF8B97">
      <w:pPr>
        <w:pStyle w:val="CommentText"/>
      </w:pPr>
      <w:r>
        <w:rPr>
          <w:rStyle w:val="CommentReference"/>
        </w:rPr>
        <w:annotationRef/>
      </w:r>
      <w:r w:rsidRPr="4F296CCB" w:rsidR="4B39EA1B">
        <w:t>Samuti palume siin tuua välja tagajärjed, kui seda tehtud pole.</w:t>
      </w:r>
    </w:p>
  </w:comment>
  <w:comment xmlns:w="http://schemas.openxmlformats.org/wordprocessingml/2006/main" w:initials="MJ" w:author="Maarja-Liis Lall - JUSTDIGI" w:date="2026-01-29T21:52:31" w:id="660863459">
    <w:p xmlns:w14="http://schemas.microsoft.com/office/word/2010/wordml" xmlns:w="http://schemas.openxmlformats.org/wordprocessingml/2006/main" w:rsidR="69A6D131" w:rsidRDefault="716B0907" w14:paraId="14A5E836" w14:textId="7CF4EAF9">
      <w:pPr>
        <w:pStyle w:val="CommentText"/>
      </w:pPr>
      <w:r>
        <w:rPr>
          <w:rStyle w:val="CommentReference"/>
        </w:rPr>
        <w:annotationRef/>
      </w:r>
      <w:r w:rsidRPr="7C0C04C4" w:rsidR="710AB2FE">
        <w:t>hetkel on siin korratud EN regulatsiooni. Palume rohkem lahti selgitada. Mis on PKTS sätestatud kord? Kuidas lg 2 toimib, mis on need õiguslikud alused, tausta regulatsioon. See ei ole selge.</w:t>
      </w:r>
    </w:p>
  </w:comment>
  <w:comment xmlns:w="http://schemas.openxmlformats.org/wordprocessingml/2006/main" w:initials="MJ" w:author="Maarja-Liis Lall - JUSTDIGI" w:date="2026-01-29T22:00:07" w:id="1909963796">
    <w:p xmlns:w14="http://schemas.microsoft.com/office/word/2010/wordml" xmlns:w="http://schemas.openxmlformats.org/wordprocessingml/2006/main" w:rsidR="70C14CF6" w:rsidRDefault="1C6C6657" w14:paraId="4D8416ED" w14:textId="5B3D5FF5">
      <w:pPr>
        <w:pStyle w:val="CommentText"/>
      </w:pPr>
      <w:r>
        <w:rPr>
          <w:rStyle w:val="CommentReference"/>
        </w:rPr>
        <w:annotationRef/>
      </w:r>
      <w:r w:rsidRPr="1FDFEB49" w:rsidR="28B90DD4">
        <w:t>palun liigendage selgitus vastavalt lõigetele ja lõigete punktidele. Väga keeruline on nii seletuskirja lugeda ja kontrollida selle piisavust. Sama märkus ka teiste paragrahvide kohta!</w:t>
      </w:r>
    </w:p>
  </w:comment>
  <w:comment xmlns:w="http://schemas.openxmlformats.org/wordprocessingml/2006/main" w:initials="MJ" w:author="Maarja-Liis Lall - JUSTDIGI" w:date="2026-01-29T22:10:01" w:id="1812062905">
    <w:p xmlns:w14="http://schemas.microsoft.com/office/word/2010/wordml" xmlns:w="http://schemas.openxmlformats.org/wordprocessingml/2006/main" w:rsidR="210FCB35" w:rsidRDefault="59B47E1F" w14:paraId="7D31D1D6" w14:textId="63786E37">
      <w:pPr>
        <w:pStyle w:val="CommentText"/>
      </w:pPr>
      <w:r>
        <w:rPr>
          <w:rStyle w:val="CommentReference"/>
        </w:rPr>
        <w:annotationRef/>
      </w:r>
      <w:r w:rsidRPr="69F1CFCA" w:rsidR="5324BF4B">
        <w:t>punkt?</w:t>
      </w:r>
    </w:p>
  </w:comment>
  <w:comment xmlns:w="http://schemas.openxmlformats.org/wordprocessingml/2006/main" w:initials="MJ" w:author="Maarja-Liis Lall - JUSTDIGI" w:date="2026-01-29T22:29:22" w:id="699990417">
    <w:p xmlns:w14="http://schemas.microsoft.com/office/word/2010/wordml" xmlns:w="http://schemas.openxmlformats.org/wordprocessingml/2006/main" w:rsidR="3F172B10" w:rsidRDefault="4B28A3E7" w14:paraId="7CDD5236" w14:textId="52BDA93E">
      <w:pPr>
        <w:pStyle w:val="CommentText"/>
      </w:pPr>
      <w:r>
        <w:rPr>
          <w:rStyle w:val="CommentReference"/>
        </w:rPr>
        <w:annotationRef/>
      </w:r>
      <w:r w:rsidRPr="756F74A3" w:rsidR="13F2C95F">
        <w:t>palume siin ka avada praktikat, mis need mõjuvad põhjused on olnud</w:t>
      </w:r>
    </w:p>
  </w:comment>
  <w:comment xmlns:w="http://schemas.openxmlformats.org/wordprocessingml/2006/main" w:initials="MJ" w:author="Maarja-Liis Lall - JUSTDIGI" w:date="2026-01-29T22:33:08" w:id="1362346">
    <w:p xmlns:w14="http://schemas.microsoft.com/office/word/2010/wordml" xmlns:w="http://schemas.openxmlformats.org/wordprocessingml/2006/main" w:rsidR="52D53C8B" w:rsidRDefault="00E2820F" w14:paraId="50FD5BB7" w14:textId="4BC821CC">
      <w:pPr>
        <w:pStyle w:val="CommentText"/>
      </w:pPr>
      <w:r>
        <w:rPr>
          <w:rStyle w:val="CommentReference"/>
        </w:rPr>
        <w:annotationRef/>
      </w:r>
      <w:r w:rsidRPr="4C943E47" w:rsidR="647F2180">
        <w:t xml:space="preserve">Läbivalt märkus (ei hakka iga paragrahvi juurde seda kirjutama): paljude paragrahvide puhul on üksnes korratud EN teksti, kuid ei ole täidetud HÕNTE § 43 lg 1 p 3-7 nõuded. Palume läbivalt üle vaadata paragrahvid ja täiendada paragrahvide osas selgitusi, kus see on üksnes eelnõu teksti kordamine. </w:t>
      </w:r>
    </w:p>
  </w:comment>
  <w:comment xmlns:w="http://schemas.openxmlformats.org/wordprocessingml/2006/main" w:initials="MJ" w:author="Maarja-Liis Lall - JUSTDIGI" w:date="2026-01-29T22:33:59" w:id="935196650">
    <w:p xmlns:w14="http://schemas.microsoft.com/office/word/2010/wordml" xmlns:w="http://schemas.openxmlformats.org/wordprocessingml/2006/main" w:rsidR="7C70AD06" w:rsidRDefault="4BB45DFD" w14:paraId="0993E7A3" w14:textId="53B8BAAA">
      <w:pPr>
        <w:pStyle w:val="CommentText"/>
      </w:pPr>
      <w:r>
        <w:rPr>
          <w:rStyle w:val="CommentReference"/>
        </w:rPr>
        <w:annotationRef/>
      </w:r>
      <w:r w:rsidRPr="26D19205" w:rsidR="4C560261">
        <w:t>Siinkohal on väga oluline, et kui kehtestatakse erinev regulatsioon kehtivast nimeseadusest, oleks toodud ka välja põhjus uueks lahenduseks ja seda analüüsitud. Samas ka sama lahenduse juurde jäämine peaks olema põhjendatud ja selgitatud</w:t>
      </w:r>
    </w:p>
  </w:comment>
  <w:comment xmlns:w="http://schemas.openxmlformats.org/wordprocessingml/2006/main" w:initials="MJ" w:author="Maarja-Liis Lall - JUSTDIGI" w:date="2026-01-29T22:42:27" w:id="1788079190">
    <w:p xmlns:w14="http://schemas.microsoft.com/office/word/2010/wordml" xmlns:w="http://schemas.openxmlformats.org/wordprocessingml/2006/main" w:rsidR="63272A01" w:rsidRDefault="2EAE5172" w14:paraId="7B616E94" w14:textId="3EFC0EDD">
      <w:pPr>
        <w:pStyle w:val="CommentText"/>
      </w:pPr>
      <w:r>
        <w:rPr>
          <w:rStyle w:val="CommentReference"/>
        </w:rPr>
        <w:annotationRef/>
      </w:r>
      <w:r w:rsidRPr="646D6D3A" w:rsidR="4C1C0C7C">
        <w:t xml:space="preserve">Palume selgitada lahti, kuidas saab jõuda järeldusele, et riigilõivumäära kujundamisel on lähtutud kulupõhimõttest (RLS § 4 lg 1). </w:t>
      </w:r>
    </w:p>
  </w:comment>
  <w:comment xmlns:w="http://schemas.openxmlformats.org/wordprocessingml/2006/main" w:initials="MJ" w:author="Maarja-Liis Lall - JUSTDIGI" w:date="2026-01-30T10:02:33" w:id="2072186085">
    <w:p xmlns:w14="http://schemas.microsoft.com/office/word/2010/wordml" xmlns:w="http://schemas.openxmlformats.org/wordprocessingml/2006/main" w:rsidR="7D5A09B5" w:rsidRDefault="19D46EBF" w14:paraId="6B4FE1E3" w14:textId="51328B14">
      <w:pPr>
        <w:pStyle w:val="CommentText"/>
      </w:pPr>
      <w:r>
        <w:rPr>
          <w:rStyle w:val="CommentReference"/>
        </w:rPr>
        <w:annotationRef/>
      </w:r>
      <w:r w:rsidRPr="094E1BC7" w:rsidR="015465D2">
        <w:t>palun selgitada, mis on tagajärg, kui seda ei tehta?</w:t>
      </w:r>
    </w:p>
  </w:comment>
  <w:comment xmlns:w="http://schemas.openxmlformats.org/wordprocessingml/2006/main" w:initials="MJ" w:author="Maarja-Liis Lall - JUSTDIGI" w:date="2026-01-30T10:04:53" w:id="604837111">
    <w:p xmlns:w14="http://schemas.microsoft.com/office/word/2010/wordml" xmlns:w="http://schemas.openxmlformats.org/wordprocessingml/2006/main" w:rsidR="17ABC790" w:rsidRDefault="2E460DAB" w14:paraId="1BEA9EF7" w14:textId="1BEC0A9D">
      <w:pPr>
        <w:pStyle w:val="CommentText"/>
      </w:pPr>
      <w:r>
        <w:rPr>
          <w:rStyle w:val="CommentReference"/>
        </w:rPr>
        <w:annotationRef/>
      </w:r>
      <w:r w:rsidRPr="66604252" w:rsidR="4EBFE208">
        <w:t>palume siin ka selgitada lauseosa "Eestis avalikku ülesannet täitva asutuse poolt" - kellel on selleks õigus?</w:t>
      </w:r>
    </w:p>
  </w:comment>
  <w:comment xmlns:w="http://schemas.openxmlformats.org/wordprocessingml/2006/main" w:initials="MJ" w:author="Maarja-Liis Lall - JUSTDIGI" w:date="2026-01-30T10:13:45" w:id="656709810">
    <w:p xmlns:w14="http://schemas.microsoft.com/office/word/2010/wordml" xmlns:w="http://schemas.openxmlformats.org/wordprocessingml/2006/main" w:rsidR="6562B88D" w:rsidRDefault="7EEC9222" w14:paraId="696C738D" w14:textId="5A8D1968">
      <w:pPr>
        <w:pStyle w:val="CommentText"/>
      </w:pPr>
      <w:r>
        <w:rPr>
          <w:rStyle w:val="CommentReference"/>
        </w:rPr>
        <w:annotationRef/>
      </w:r>
      <w:r w:rsidRPr="2B3F8910" w:rsidR="5925FCF0">
        <w:t>palume siin rohkem lahti selgitada lõikeid, seletuskirjas on lihtsalt eelnõu tekst korratud.</w:t>
      </w:r>
    </w:p>
  </w:comment>
  <w:comment xmlns:w="http://schemas.openxmlformats.org/wordprocessingml/2006/main" w:initials="MJ" w:author="Maarja-Liis Lall - JUSTDIGI" w:date="2026-01-30T10:13:49" w:id="616770605">
    <w:p xmlns:w14="http://schemas.microsoft.com/office/word/2010/wordml" xmlns:w="http://schemas.openxmlformats.org/wordprocessingml/2006/main" w:rsidR="419C4DF4" w:rsidRDefault="234E0574" w14:paraId="503227B3" w14:textId="0F08A31E">
      <w:pPr>
        <w:pStyle w:val="CommentText"/>
      </w:pPr>
      <w:r>
        <w:rPr>
          <w:rStyle w:val="CommentReference"/>
        </w:rPr>
        <w:annotationRef/>
      </w:r>
      <w:r w:rsidRPr="7541B053" w:rsidR="5E7413AD">
        <w:t>palume siin rohkem lahti selgitada lõikeid, seletuskirjas on lihtsalt eelnõu tekst korratud.</w:t>
      </w:r>
    </w:p>
  </w:comment>
  <w:comment xmlns:w="http://schemas.openxmlformats.org/wordprocessingml/2006/main" w:initials="MJ" w:author="Maarja-Liis Lall - JUSTDIGI" w:date="2026-01-30T10:13:58" w:id="975164494">
    <w:p xmlns:w14="http://schemas.microsoft.com/office/word/2010/wordml" xmlns:w="http://schemas.openxmlformats.org/wordprocessingml/2006/main" w:rsidR="1995A5EA" w:rsidRDefault="679A8966" w14:paraId="69EE7F6C" w14:textId="76725A79">
      <w:pPr>
        <w:pStyle w:val="CommentText"/>
      </w:pPr>
      <w:r>
        <w:rPr>
          <w:rStyle w:val="CommentReference"/>
        </w:rPr>
        <w:annotationRef/>
      </w:r>
      <w:r w:rsidRPr="4BF03EFF" w:rsidR="274EBD75">
        <w:t>-</w:t>
      </w:r>
    </w:p>
  </w:comment>
  <w:comment xmlns:w="http://schemas.openxmlformats.org/wordprocessingml/2006/main" w:initials="MJ" w:author="Maarja-Liis Lall - JUSTDIGI" w:date="2026-01-30T10:15:01" w:id="267949933">
    <w:p xmlns:w14="http://schemas.microsoft.com/office/word/2010/wordml" xmlns:w="http://schemas.openxmlformats.org/wordprocessingml/2006/main" w:rsidR="3873411E" w:rsidRDefault="2A33EF02" w14:paraId="6EF4BC18" w14:textId="72C0E6B9">
      <w:pPr>
        <w:pStyle w:val="CommentText"/>
      </w:pPr>
      <w:r>
        <w:rPr>
          <w:rStyle w:val="CommentReference"/>
        </w:rPr>
        <w:annotationRef/>
      </w:r>
      <w:r w:rsidRPr="7539F4A1" w:rsidR="208DD0EB">
        <w:t>palume lisada kuupäeva selgitus</w:t>
      </w:r>
    </w:p>
  </w:comment>
</w:comments>
</file>

<file path=word/commentsExtended.xml><?xml version="1.0" encoding="utf-8"?>
<w15:commentsEx xmlns:mc="http://schemas.openxmlformats.org/markup-compatibility/2006" xmlns:w15="http://schemas.microsoft.com/office/word/2012/wordml" mc:Ignorable="w15">
  <w15:commentEx w15:done="0" w15:paraId="781A6864"/>
  <w15:commentEx w15:done="0" w15:paraId="2B61DBF5"/>
  <w15:commentEx w15:done="0" w15:paraId="08AEA39A"/>
  <w15:commentEx w15:done="0" w15:paraId="1FE9FD1D"/>
  <w15:commentEx w15:done="0" w15:paraId="28C2EA35"/>
  <w15:commentEx w15:done="0" w15:paraId="3EB90852"/>
  <w15:commentEx w15:done="0" w15:paraId="11202774"/>
  <w15:commentEx w15:done="0" w15:paraId="1662D552"/>
  <w15:commentEx w15:done="0" w15:paraId="1BEEF85C"/>
  <w15:commentEx w15:done="0" w15:paraId="3ACF2A96"/>
  <w15:commentEx w15:done="0" w15:paraId="129F9D13"/>
  <w15:commentEx w15:done="0" w15:paraId="292FDE0E"/>
  <w15:commentEx w15:done="0" w15:paraId="1B9CA90F"/>
  <w15:commentEx w15:done="0" w15:paraId="402BE5EF"/>
  <w15:commentEx w15:done="0" w15:paraId="0CB7B8BA"/>
  <w15:commentEx w15:done="0" w15:paraId="31944F67"/>
  <w15:commentEx w15:done="0" w15:paraId="4DD905B2"/>
  <w15:commentEx w15:done="0" w15:paraId="4DD600AE"/>
  <w15:commentEx w15:done="0" w15:paraId="3284A0EB"/>
  <w15:commentEx w15:done="0" w15:paraId="3AA41EA5"/>
  <w15:commentEx w15:done="0" w15:paraId="0ACE0889"/>
  <w15:commentEx w15:done="0" w15:paraId="63CC21F5"/>
  <w15:commentEx w15:done="0" w15:paraId="32C87A76"/>
  <w15:commentEx w15:done="0" w15:paraId="09A8FDC7"/>
  <w15:commentEx w15:done="0" w15:paraId="7B2CC2F7"/>
  <w15:commentEx w15:done="0" w15:paraId="73865CE9"/>
  <w15:commentEx w15:done="0" w15:paraId="42892419"/>
  <w15:commentEx w15:done="0" w15:paraId="0A1EE8A9"/>
  <w15:commentEx w15:done="0" w15:paraId="54229249"/>
  <w15:commentEx w15:done="0" w15:paraId="29D333BB"/>
  <w15:commentEx w15:done="0" w15:paraId="0945633D"/>
  <w15:commentEx w15:done="0" w15:paraId="5E7937C8"/>
  <w15:commentEx w15:done="0" w15:paraId="27AFD6C2"/>
  <w15:commentEx w15:done="0" w15:paraId="04077700"/>
  <w15:commentEx w15:done="0" w15:paraId="36069C4A"/>
  <w15:commentEx w15:done="0" w15:paraId="590BB45C"/>
  <w15:commentEx w15:done="0" w15:paraId="3A0E4152"/>
  <w15:commentEx w15:done="0" w15:paraId="3F6A6AD5"/>
  <w15:commentEx w15:done="0" w15:paraId="1093CB71"/>
  <w15:commentEx w15:done="0" w15:paraId="4E3BD75D"/>
  <w15:commentEx w15:done="0" w15:paraId="6E81AF6C"/>
  <w15:commentEx w15:done="0" w15:paraId="7F34B024"/>
  <w15:commentEx w15:done="0" w15:paraId="3B98FB08"/>
  <w15:commentEx w15:done="0" w15:paraId="638727A0"/>
  <w15:commentEx w15:done="0" w15:paraId="1CF2C95C"/>
  <w15:commentEx w15:done="0" w15:paraId="34D3DB6E"/>
  <w15:commentEx w15:done="0" w15:paraId="0485237B"/>
  <w15:commentEx w15:done="0" w15:paraId="0AE6B319"/>
  <w15:commentEx w15:done="0" w15:paraId="7D95D250"/>
  <w15:commentEx w15:done="0" w15:paraId="022308DE"/>
  <w15:commentEx w15:done="0" w15:paraId="4828982F"/>
  <w15:commentEx w15:done="0" w15:paraId="22A48CF8"/>
  <w15:commentEx w15:done="0" w15:paraId="511B138A"/>
  <w15:commentEx w15:done="0" w15:paraId="69D1CACE"/>
  <w15:commentEx w15:done="0" w15:paraId="22C8ED3B"/>
  <w15:commentEx w15:done="0" w15:paraId="0861C5C0"/>
  <w15:commentEx w15:done="0" w15:paraId="06420737"/>
  <w15:commentEx w15:done="0" w15:paraId="1AAC045C"/>
  <w15:commentEx w15:done="0" w15:paraId="3727A474"/>
  <w15:commentEx w15:done="0" w15:paraId="1E5D5633"/>
  <w15:commentEx w15:done="0" w15:paraId="3A7B1CF5"/>
  <w15:commentEx w15:done="0" w15:paraId="0FA91D43"/>
  <w15:commentEx w15:done="0" w15:paraId="79547F02"/>
  <w15:commentEx w15:done="0" w15:paraId="246EEA87"/>
  <w15:commentEx w15:done="0" w15:paraId="53FB7A40"/>
  <w15:commentEx w15:done="0" w15:paraId="60039353"/>
  <w15:commentEx w15:done="0" w15:paraId="5991B322"/>
  <w15:commentEx w15:done="0" w15:paraId="471614C7"/>
  <w15:commentEx w15:done="0" w15:paraId="512FC518"/>
  <w15:commentEx w15:done="0" w15:paraId="60F3150C"/>
  <w15:commentEx w15:done="0" w15:paraId="49CFA1F2"/>
  <w15:commentEx w15:done="0" w15:paraId="2BC7DD40"/>
  <w15:commentEx w15:done="0" w15:paraId="0FFFAD1E"/>
  <w15:commentEx w15:done="0" w15:paraId="65EF967E"/>
  <w15:commentEx w15:done="0" w15:paraId="180A3B47"/>
  <w15:commentEx w15:done="0" w15:paraId="06B083DC"/>
  <w15:commentEx w15:done="0" w15:paraId="225E4E7F" w15:paraIdParent="06B083DC"/>
  <w15:commentEx w15:done="0" w15:paraId="623C2ECC"/>
  <w15:commentEx w15:done="0" w15:paraId="5E0AE4E9"/>
  <w15:commentEx w15:done="0" w15:paraId="0DDEA9BF"/>
  <w15:commentEx w15:done="0" w15:paraId="231975F3"/>
  <w15:commentEx w15:done="0" w15:paraId="6DA93356"/>
  <w15:commentEx w15:done="0" w15:paraId="15B0CF43"/>
  <w15:commentEx w15:done="0" w15:paraId="0B122295"/>
  <w15:commentEx w15:done="0" w15:paraId="49A4AF37"/>
  <w15:commentEx w15:done="0" w15:paraId="3320684A"/>
  <w15:commentEx w15:done="0" w15:paraId="2AFC20DE"/>
  <w15:commentEx w15:done="0" w15:paraId="44E27123"/>
  <w15:commentEx w15:done="0" w15:paraId="61301663"/>
  <w15:commentEx w15:done="0" w15:paraId="25778E51"/>
  <w15:commentEx w15:done="0" w15:paraId="6F9AB91E"/>
  <w15:commentEx w15:done="0" w15:paraId="53EBE21F" w15:paraIdParent="6F9AB91E"/>
  <w15:commentEx w15:done="0" w15:paraId="14A5E836"/>
  <w15:commentEx w15:done="0" w15:paraId="4D8416ED"/>
  <w15:commentEx w15:done="0" w15:paraId="7D31D1D6"/>
  <w15:commentEx w15:done="0" w15:paraId="7CDD5236"/>
  <w15:commentEx w15:done="0" w15:paraId="50FD5BB7"/>
  <w15:commentEx w15:done="0" w15:paraId="0993E7A3" w15:paraIdParent="50FD5BB7"/>
  <w15:commentEx w15:done="0" w15:paraId="7B616E94"/>
  <w15:commentEx w15:done="0" w15:paraId="6B4FE1E3"/>
  <w15:commentEx w15:done="0" w15:paraId="1BEA9EF7"/>
  <w15:commentEx w15:done="0" w15:paraId="696C738D"/>
  <w15:commentEx w15:done="0" w15:paraId="503227B3"/>
  <w15:commentEx w15:done="0" w15:paraId="69EE7F6C"/>
  <w15:commentEx w15:done="0" w15:paraId="6EF4BC18"/>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72FB5E8" w16cex:dateUtc="2026-01-28T16:57:00Z"/>
  <w16cex:commentExtensible w16cex:durableId="29190B7E" w16cex:dateUtc="2026-01-28T16:58:00Z"/>
  <w16cex:commentExtensible w16cex:durableId="6DC0C7AE" w16cex:dateUtc="2026-01-28T15:18:00Z"/>
  <w16cex:commentExtensible w16cex:durableId="1E460F8B" w16cex:dateUtc="2026-01-28T08:14:00Z"/>
  <w16cex:commentExtensible w16cex:durableId="6027C074" w16cex:dateUtc="2026-01-28T16:59:00Z"/>
  <w16cex:commentExtensible w16cex:durableId="348A2C17" w16cex:dateUtc="2026-01-28T16:59:00Z"/>
  <w16cex:commentExtensible w16cex:durableId="6397CED5" w16cex:dateUtc="2026-01-28T17:00:00Z"/>
  <w16cex:commentExtensible w16cex:durableId="650F259D" w16cex:dateUtc="2026-01-28T17:02:00Z"/>
  <w16cex:commentExtensible w16cex:durableId="15A9F1DA" w16cex:dateUtc="2026-01-28T17:03:00Z"/>
  <w16cex:commentExtensible w16cex:durableId="68ECDF28" w16cex:dateUtc="2026-01-28T17:04:00Z"/>
  <w16cex:commentExtensible w16cex:durableId="063616E2" w16cex:dateUtc="2026-01-28T08:41:00Z"/>
  <w16cex:commentExtensible w16cex:durableId="03B3DB77" w16cex:dateUtc="2026-01-28T10:21:00Z"/>
  <w16cex:commentExtensible w16cex:durableId="13161077" w16cex:dateUtc="2026-01-27T16:49:00Z"/>
  <w16cex:commentExtensible w16cex:durableId="1471047F" w16cex:dateUtc="2026-01-27T15:21:00Z"/>
  <w16cex:commentExtensible w16cex:durableId="3F33C876" w16cex:dateUtc="2026-01-27T16:10:00Z"/>
  <w16cex:commentExtensible w16cex:durableId="44DD4463" w16cex:dateUtc="2026-01-28T08:08:00Z"/>
  <w16cex:commentExtensible w16cex:durableId="573DF0F5" w16cex:dateUtc="2026-01-28T17:05:00Z"/>
  <w16cex:commentExtensible w16cex:durableId="6456468E" w16cex:dateUtc="2026-01-28T17:05:00Z"/>
  <w16cex:commentExtensible w16cex:durableId="43B2B736" w16cex:dateUtc="2026-01-28T17:06:00Z"/>
  <w16cex:commentExtensible w16cex:durableId="341B3C10" w16cex:dateUtc="2026-01-28T17:10:00Z"/>
  <w16cex:commentExtensible w16cex:durableId="77CFF401" w16cex:dateUtc="2026-01-28T17:11:00Z"/>
  <w16cex:commentExtensible w16cex:durableId="08B341F4" w16cex:dateUtc="2026-01-28T17:11:00Z"/>
  <w16cex:commentExtensible w16cex:durableId="44393A01" w16cex:dateUtc="2026-01-28T17:12:00Z"/>
  <w16cex:commentExtensible w16cex:durableId="400DCF59" w16cex:dateUtc="2026-01-28T17:13:00Z"/>
  <w16cex:commentExtensible w16cex:durableId="6600A388" w16cex:dateUtc="2026-01-28T17:14:00Z"/>
  <w16cex:commentExtensible w16cex:durableId="4C38FA41" w16cex:dateUtc="2026-01-28T17:15:00Z"/>
  <w16cex:commentExtensible w16cex:durableId="1829D210" w16cex:dateUtc="2026-01-28T17:16:00Z"/>
  <w16cex:commentExtensible w16cex:durableId="2B556420" w16cex:dateUtc="2026-01-28T17:16:00Z"/>
  <w16cex:commentExtensible w16cex:durableId="6622FEBE" w16cex:dateUtc="2026-01-28T17:19:00Z"/>
  <w16cex:commentExtensible w16cex:durableId="133B5BD2" w16cex:dateUtc="2026-01-28T17:19:00Z"/>
  <w16cex:commentExtensible w16cex:durableId="4402C4A7" w16cex:dateUtc="2026-01-28T17:21:00Z"/>
  <w16cex:commentExtensible w16cex:durableId="1F6966E8" w16cex:dateUtc="2026-01-28T17:23:00Z"/>
  <w16cex:commentExtensible w16cex:durableId="16EB598C" w16cex:dateUtc="2026-01-28T17:24:00Z"/>
  <w16cex:commentExtensible w16cex:durableId="7BF6C6CB" w16cex:dateUtc="2026-01-28T17:25:00Z"/>
  <w16cex:commentExtensible w16cex:durableId="434D3662" w16cex:dateUtc="2026-01-28T17:30:00Z"/>
  <w16cex:commentExtensible w16cex:durableId="41879D84" w16cex:dateUtc="2026-01-28T17:27:00Z"/>
  <w16cex:commentExtensible w16cex:durableId="3F0FC71D" w16cex:dateUtc="2026-01-28T17:32:00Z"/>
  <w16cex:commentExtensible w16cex:durableId="5CC9CEC1" w16cex:dateUtc="2026-01-28T17:33:00Z"/>
  <w16cex:commentExtensible w16cex:durableId="2699D691" w16cex:dateUtc="2026-01-28T17:34:00Z"/>
  <w16cex:commentExtensible w16cex:durableId="09EC684A" w16cex:dateUtc="2026-01-28T17:35:00Z"/>
  <w16cex:commentExtensible w16cex:durableId="53A1AF67" w16cex:dateUtc="2026-01-28T17:36:00Z"/>
  <w16cex:commentExtensible w16cex:durableId="46C3E494" w16cex:dateUtc="2026-01-28T17:36:00Z"/>
  <w16cex:commentExtensible w16cex:durableId="00AF7964" w16cex:dateUtc="2026-01-28T17:36:00Z"/>
  <w16cex:commentExtensible w16cex:durableId="6BA9F00C" w16cex:dateUtc="2026-01-28T17:37:00Z"/>
  <w16cex:commentExtensible w16cex:durableId="741CB3CC" w16cex:dateUtc="2026-01-28T17:37:00Z"/>
  <w16cex:commentExtensible w16cex:durableId="36FA5E8C" w16cex:dateUtc="2026-01-28T17:38:00Z"/>
  <w16cex:commentExtensible w16cex:durableId="02622F04" w16cex:dateUtc="2026-01-28T17:39:00Z"/>
  <w16cex:commentExtensible w16cex:durableId="67C25BEE" w16cex:dateUtc="2026-01-28T17:40:00Z"/>
  <w16cex:commentExtensible w16cex:durableId="4FFAB42E" w16cex:dateUtc="2026-01-28T17:40:00Z"/>
  <w16cex:commentExtensible w16cex:durableId="58053596" w16cex:dateUtc="2026-01-28T17:42:00Z"/>
  <w16cex:commentExtensible w16cex:durableId="1A1D0A70" w16cex:dateUtc="2026-01-28T17:44:00Z"/>
  <w16cex:commentExtensible w16cex:durableId="1841C666" w16cex:dateUtc="2026-01-28T17:45:00Z"/>
  <w16cex:commentExtensible w16cex:durableId="30DAF329" w16cex:dateUtc="2026-01-28T17:46:00Z"/>
  <w16cex:commentExtensible w16cex:durableId="087D8609" w16cex:dateUtc="2026-01-28T17:46:00Z"/>
  <w16cex:commentExtensible w16cex:durableId="08058C61" w16cex:dateUtc="2026-01-28T17:47:00Z"/>
  <w16cex:commentExtensible w16cex:durableId="65C50DDF" w16cex:dateUtc="2026-01-28T17:48:00Z"/>
  <w16cex:commentExtensible w16cex:durableId="5234F85D" w16cex:dateUtc="2026-01-28T17:48:00Z"/>
  <w16cex:commentExtensible w16cex:durableId="4C496123" w16cex:dateUtc="2026-01-28T17:51:00Z"/>
  <w16cex:commentExtensible w16cex:durableId="0EB36FAD" w16cex:dateUtc="2026-01-28T17:51:00Z"/>
  <w16cex:commentExtensible w16cex:durableId="0B9AB5E0" w16cex:dateUtc="2026-01-28T17:53:00Z"/>
  <w16cex:commentExtensible w16cex:durableId="0B04C120" w16cex:dateUtc="2026-01-28T17:53:00Z"/>
  <w16cex:commentExtensible w16cex:durableId="7CF14F7E" w16cex:dateUtc="2026-01-29T09:28:00.521Z"/>
  <w16cex:commentExtensible w16cex:durableId="70A08A8C" w16cex:dateUtc="2026-01-29T09:29:11.679Z"/>
  <w16cex:commentExtensible w16cex:durableId="56F81CBC" w16cex:dateUtc="2026-01-29T09:36:02.232Z"/>
  <w16cex:commentExtensible w16cex:durableId="3D02A879" w16cex:dateUtc="2026-01-29T09:48:59.196Z"/>
  <w16cex:commentExtensible w16cex:durableId="4DA3FA16" w16cex:dateUtc="2026-01-29T09:50:25.126Z"/>
  <w16cex:commentExtensible w16cex:durableId="01D56225" w16cex:dateUtc="2026-01-29T10:43:00.655Z"/>
  <w16cex:commentExtensible w16cex:durableId="5F32D60A" w16cex:dateUtc="2026-01-29T10:44:44.726Z"/>
  <w16cex:commentExtensible w16cex:durableId="02540F02" w16cex:dateUtc="2026-01-29T13:23:31.952Z"/>
  <w16cex:commentExtensible w16cex:durableId="34A699AD" w16cex:dateUtc="2026-01-29T13:38:34.182Z"/>
  <w16cex:commentExtensible w16cex:durableId="39E8CE20" w16cex:dateUtc="2026-01-29T13:39:00.128Z"/>
  <w16cex:commentExtensible w16cex:durableId="6A75D09A" w16cex:dateUtc="2026-01-29T13:41:05.956Z"/>
  <w16cex:commentExtensible w16cex:durableId="196A578A" w16cex:dateUtc="2026-01-29T13:41:16.617Z"/>
  <w16cex:commentExtensible w16cex:durableId="33D94EBC" w16cex:dateUtc="2026-01-29T13:41:27.207Z"/>
  <w16cex:commentExtensible w16cex:durableId="768D1CD4" w16cex:dateUtc="2026-01-29T13:42:55.074Z"/>
  <w16cex:commentExtensible w16cex:durableId="59F349A1" w16cex:dateUtc="2026-01-29T13:51:33.97Z"/>
  <w16cex:commentExtensible w16cex:durableId="4C7F6D0D" w16cex:dateUtc="2026-01-29T14:10:13.147Z"/>
  <w16cex:commentExtensible w16cex:durableId="5BF94133" w16cex:dateUtc="2026-01-29T13:52:45.897Z"/>
  <w16cex:commentExtensible w16cex:durableId="77752F4B" w16cex:dateUtc="2026-01-29T14:23:14.234Z"/>
  <w16cex:commentExtensible w16cex:durableId="4256DE21" w16cex:dateUtc="2026-01-29T14:49:18.783Z"/>
  <w16cex:commentExtensible w16cex:durableId="153E5DDC" w16cex:dateUtc="2026-01-29T14:51:31.682Z"/>
  <w16cex:commentExtensible w16cex:durableId="325DA699" w16cex:dateUtc="2026-01-29T14:55:30.544Z"/>
  <w16cex:commentExtensible w16cex:durableId="715CD804" w16cex:dateUtc="2026-01-29T15:07:41.99Z"/>
  <w16cex:commentExtensible w16cex:durableId="2AE6F6B4" w16cex:dateUtc="2026-01-29T15:43:54.693Z"/>
  <w16cex:commentExtensible w16cex:durableId="13E22373" w16cex:dateUtc="2026-01-29T16:13:51.788Z"/>
  <w16cex:commentExtensible w16cex:durableId="1D4D9CF9" w16cex:dateUtc="2026-01-29T16:22:57.287Z"/>
  <w16cex:commentExtensible w16cex:durableId="3AF54C3C" w16cex:dateUtc="2026-01-29T16:27:09.243Z"/>
  <w16cex:commentExtensible w16cex:durableId="79074EC8" w16cex:dateUtc="2026-01-29T16:48:43.418Z"/>
  <w16cex:commentExtensible w16cex:durableId="3E9D5BF1" w16cex:dateUtc="2026-01-29T17:21:05.691Z"/>
  <w16cex:commentExtensible w16cex:durableId="43FAE28B" w16cex:dateUtc="2026-01-29T19:28:11.682Z"/>
  <w16cex:commentExtensible w16cex:durableId="0E59CF7B" w16cex:dateUtc="2026-01-29T19:41:48.669Z"/>
  <w16cex:commentExtensible w16cex:durableId="2673EB92" w16cex:dateUtc="2026-01-29T19:43:57.229Z"/>
  <w16cex:commentExtensible w16cex:durableId="46F59681" w16cex:dateUtc="2026-01-29T19:52:31.282Z"/>
  <w16cex:commentExtensible w16cex:durableId="52104C67" w16cex:dateUtc="2026-01-29T20:00:07.176Z"/>
  <w16cex:commentExtensible w16cex:durableId="1C3D0F02" w16cex:dateUtc="2026-01-29T20:10:01.997Z"/>
  <w16cex:commentExtensible w16cex:durableId="05DACBE6" w16cex:dateUtc="2026-01-29T20:29:22.778Z"/>
  <w16cex:commentExtensible w16cex:durableId="756A1C5E" w16cex:dateUtc="2026-01-29T20:33:08.191Z"/>
  <w16cex:commentExtensible w16cex:durableId="6C29775A" w16cex:dateUtc="2026-01-29T20:33:59.069Z"/>
  <w16cex:commentExtensible w16cex:durableId="3065DA7D" w16cex:dateUtc="2026-01-29T20:42:27.334Z"/>
  <w16cex:commentExtensible w16cex:durableId="58F34B96" w16cex:dateUtc="2026-01-30T08:02:33.025Z"/>
  <w16cex:commentExtensible w16cex:durableId="4512B6DB" w16cex:dateUtc="2026-01-30T08:04:53.182Z"/>
  <w16cex:commentExtensible w16cex:durableId="4617028D" w16cex:dateUtc="2026-01-30T08:13:45.307Z"/>
  <w16cex:commentExtensible w16cex:durableId="71728037" w16cex:dateUtc="2026-01-30T08:13:49.079Z"/>
  <w16cex:commentExtensible w16cex:durableId="1E29A13C" w16cex:dateUtc="2026-01-30T08:13:58.774Z"/>
  <w16cex:commentExtensible w16cex:durableId="0F60B21B" w16cex:dateUtc="2026-01-30T08:15:01.462Z"/>
</w16cex:commentsExtensible>
</file>

<file path=word/commentsIds.xml><?xml version="1.0" encoding="utf-8"?>
<w16cid:commentsIds xmlns:mc="http://schemas.openxmlformats.org/markup-compatibility/2006" xmlns:w16cid="http://schemas.microsoft.com/office/word/2016/wordml/cid" mc:Ignorable="w16cid">
  <w16cid:commentId w16cid:paraId="781A6864" w16cid:durableId="272FB5E8"/>
  <w16cid:commentId w16cid:paraId="2B61DBF5" w16cid:durableId="29190B7E"/>
  <w16cid:commentId w16cid:paraId="08AEA39A" w16cid:durableId="6DC0C7AE"/>
  <w16cid:commentId w16cid:paraId="1FE9FD1D" w16cid:durableId="1E460F8B"/>
  <w16cid:commentId w16cid:paraId="28C2EA35" w16cid:durableId="6027C074"/>
  <w16cid:commentId w16cid:paraId="3EB90852" w16cid:durableId="348A2C17"/>
  <w16cid:commentId w16cid:paraId="11202774" w16cid:durableId="6397CED5"/>
  <w16cid:commentId w16cid:paraId="1662D552" w16cid:durableId="650F259D"/>
  <w16cid:commentId w16cid:paraId="1BEEF85C" w16cid:durableId="15A9F1DA"/>
  <w16cid:commentId w16cid:paraId="3ACF2A96" w16cid:durableId="68ECDF28"/>
  <w16cid:commentId w16cid:paraId="129F9D13" w16cid:durableId="063616E2"/>
  <w16cid:commentId w16cid:paraId="292FDE0E" w16cid:durableId="03B3DB77"/>
  <w16cid:commentId w16cid:paraId="1B9CA90F" w16cid:durableId="13161077"/>
  <w16cid:commentId w16cid:paraId="402BE5EF" w16cid:durableId="1471047F"/>
  <w16cid:commentId w16cid:paraId="0CB7B8BA" w16cid:durableId="3F33C876"/>
  <w16cid:commentId w16cid:paraId="31944F67" w16cid:durableId="44DD4463"/>
  <w16cid:commentId w16cid:paraId="4DD905B2" w16cid:durableId="573DF0F5"/>
  <w16cid:commentId w16cid:paraId="4DD600AE" w16cid:durableId="6456468E"/>
  <w16cid:commentId w16cid:paraId="3284A0EB" w16cid:durableId="43B2B736"/>
  <w16cid:commentId w16cid:paraId="3AA41EA5" w16cid:durableId="341B3C10"/>
  <w16cid:commentId w16cid:paraId="0ACE0889" w16cid:durableId="77CFF401"/>
  <w16cid:commentId w16cid:paraId="63CC21F5" w16cid:durableId="08B341F4"/>
  <w16cid:commentId w16cid:paraId="32C87A76" w16cid:durableId="44393A01"/>
  <w16cid:commentId w16cid:paraId="09A8FDC7" w16cid:durableId="400DCF59"/>
  <w16cid:commentId w16cid:paraId="7B2CC2F7" w16cid:durableId="6600A388"/>
  <w16cid:commentId w16cid:paraId="73865CE9" w16cid:durableId="4C38FA41"/>
  <w16cid:commentId w16cid:paraId="42892419" w16cid:durableId="1829D210"/>
  <w16cid:commentId w16cid:paraId="0A1EE8A9" w16cid:durableId="2B556420"/>
  <w16cid:commentId w16cid:paraId="54229249" w16cid:durableId="6622FEBE"/>
  <w16cid:commentId w16cid:paraId="29D333BB" w16cid:durableId="133B5BD2"/>
  <w16cid:commentId w16cid:paraId="0945633D" w16cid:durableId="4402C4A7"/>
  <w16cid:commentId w16cid:paraId="5E7937C8" w16cid:durableId="1F6966E8"/>
  <w16cid:commentId w16cid:paraId="27AFD6C2" w16cid:durableId="16EB598C"/>
  <w16cid:commentId w16cid:paraId="04077700" w16cid:durableId="7BF6C6CB"/>
  <w16cid:commentId w16cid:paraId="36069C4A" w16cid:durableId="434D3662"/>
  <w16cid:commentId w16cid:paraId="590BB45C" w16cid:durableId="41879D84"/>
  <w16cid:commentId w16cid:paraId="3A0E4152" w16cid:durableId="3F0FC71D"/>
  <w16cid:commentId w16cid:paraId="3F6A6AD5" w16cid:durableId="5CC9CEC1"/>
  <w16cid:commentId w16cid:paraId="1093CB71" w16cid:durableId="2699D691"/>
  <w16cid:commentId w16cid:paraId="4E3BD75D" w16cid:durableId="09EC684A"/>
  <w16cid:commentId w16cid:paraId="6E81AF6C" w16cid:durableId="53A1AF67"/>
  <w16cid:commentId w16cid:paraId="7F34B024" w16cid:durableId="46C3E494"/>
  <w16cid:commentId w16cid:paraId="3B98FB08" w16cid:durableId="00AF7964"/>
  <w16cid:commentId w16cid:paraId="638727A0" w16cid:durableId="6BA9F00C"/>
  <w16cid:commentId w16cid:paraId="1CF2C95C" w16cid:durableId="741CB3CC"/>
  <w16cid:commentId w16cid:paraId="34D3DB6E" w16cid:durableId="36FA5E8C"/>
  <w16cid:commentId w16cid:paraId="0485237B" w16cid:durableId="02622F04"/>
  <w16cid:commentId w16cid:paraId="0AE6B319" w16cid:durableId="67C25BEE"/>
  <w16cid:commentId w16cid:paraId="7D95D250" w16cid:durableId="4FFAB42E"/>
  <w16cid:commentId w16cid:paraId="022308DE" w16cid:durableId="58053596"/>
  <w16cid:commentId w16cid:paraId="4828982F" w16cid:durableId="1A1D0A70"/>
  <w16cid:commentId w16cid:paraId="22A48CF8" w16cid:durableId="1841C666"/>
  <w16cid:commentId w16cid:paraId="511B138A" w16cid:durableId="30DAF329"/>
  <w16cid:commentId w16cid:paraId="69D1CACE" w16cid:durableId="087D8609"/>
  <w16cid:commentId w16cid:paraId="22C8ED3B" w16cid:durableId="08058C61"/>
  <w16cid:commentId w16cid:paraId="0861C5C0" w16cid:durableId="65C50DDF"/>
  <w16cid:commentId w16cid:paraId="06420737" w16cid:durableId="5234F85D"/>
  <w16cid:commentId w16cid:paraId="1AAC045C" w16cid:durableId="4C496123"/>
  <w16cid:commentId w16cid:paraId="3727A474" w16cid:durableId="0EB36FAD"/>
  <w16cid:commentId w16cid:paraId="1E5D5633" w16cid:durableId="0B9AB5E0"/>
  <w16cid:commentId w16cid:paraId="3A7B1CF5" w16cid:durableId="0B04C120"/>
  <w16cid:commentId w16cid:paraId="0FA91D43" w16cid:durableId="7CF14F7E"/>
  <w16cid:commentId w16cid:paraId="79547F02" w16cid:durableId="70A08A8C"/>
  <w16cid:commentId w16cid:paraId="246EEA87" w16cid:durableId="56F81CBC"/>
  <w16cid:commentId w16cid:paraId="53FB7A40" w16cid:durableId="3D02A879"/>
  <w16cid:commentId w16cid:paraId="60039353" w16cid:durableId="4DA3FA16"/>
  <w16cid:commentId w16cid:paraId="5991B322" w16cid:durableId="01D56225"/>
  <w16cid:commentId w16cid:paraId="471614C7" w16cid:durableId="5F32D60A"/>
  <w16cid:commentId w16cid:paraId="512FC518" w16cid:durableId="02540F02"/>
  <w16cid:commentId w16cid:paraId="60F3150C" w16cid:durableId="34A699AD"/>
  <w16cid:commentId w16cid:paraId="49CFA1F2" w16cid:durableId="39E8CE20"/>
  <w16cid:commentId w16cid:paraId="2BC7DD40" w16cid:durableId="6A75D09A"/>
  <w16cid:commentId w16cid:paraId="0FFFAD1E" w16cid:durableId="196A578A"/>
  <w16cid:commentId w16cid:paraId="65EF967E" w16cid:durableId="33D94EBC"/>
  <w16cid:commentId w16cid:paraId="180A3B47" w16cid:durableId="768D1CD4"/>
  <w16cid:commentId w16cid:paraId="06B083DC" w16cid:durableId="59F349A1"/>
  <w16cid:commentId w16cid:paraId="225E4E7F" w16cid:durableId="4C7F6D0D"/>
  <w16cid:commentId w16cid:paraId="623C2ECC" w16cid:durableId="5BF94133"/>
  <w16cid:commentId w16cid:paraId="5E0AE4E9" w16cid:durableId="77752F4B"/>
  <w16cid:commentId w16cid:paraId="0DDEA9BF" w16cid:durableId="4256DE21"/>
  <w16cid:commentId w16cid:paraId="231975F3" w16cid:durableId="153E5DDC"/>
  <w16cid:commentId w16cid:paraId="6DA93356" w16cid:durableId="325DA699"/>
  <w16cid:commentId w16cid:paraId="15B0CF43" w16cid:durableId="715CD804"/>
  <w16cid:commentId w16cid:paraId="0B122295" w16cid:durableId="2AE6F6B4"/>
  <w16cid:commentId w16cid:paraId="49A4AF37" w16cid:durableId="13E22373"/>
  <w16cid:commentId w16cid:paraId="3320684A" w16cid:durableId="1D4D9CF9"/>
  <w16cid:commentId w16cid:paraId="2AFC20DE" w16cid:durableId="3AF54C3C"/>
  <w16cid:commentId w16cid:paraId="44E27123" w16cid:durableId="79074EC8"/>
  <w16cid:commentId w16cid:paraId="61301663" w16cid:durableId="3E9D5BF1"/>
  <w16cid:commentId w16cid:paraId="25778E51" w16cid:durableId="43FAE28B"/>
  <w16cid:commentId w16cid:paraId="6F9AB91E" w16cid:durableId="0E59CF7B"/>
  <w16cid:commentId w16cid:paraId="53EBE21F" w16cid:durableId="2673EB92"/>
  <w16cid:commentId w16cid:paraId="14A5E836" w16cid:durableId="46F59681"/>
  <w16cid:commentId w16cid:paraId="4D8416ED" w16cid:durableId="52104C67"/>
  <w16cid:commentId w16cid:paraId="7D31D1D6" w16cid:durableId="1C3D0F02"/>
  <w16cid:commentId w16cid:paraId="7CDD5236" w16cid:durableId="05DACBE6"/>
  <w16cid:commentId w16cid:paraId="50FD5BB7" w16cid:durableId="756A1C5E"/>
  <w16cid:commentId w16cid:paraId="0993E7A3" w16cid:durableId="6C29775A"/>
  <w16cid:commentId w16cid:paraId="7B616E94" w16cid:durableId="3065DA7D"/>
  <w16cid:commentId w16cid:paraId="6B4FE1E3" w16cid:durableId="58F34B96"/>
  <w16cid:commentId w16cid:paraId="1BEA9EF7" w16cid:durableId="4512B6DB"/>
  <w16cid:commentId w16cid:paraId="696C738D" w16cid:durableId="4617028D"/>
  <w16cid:commentId w16cid:paraId="503227B3" w16cid:durableId="71728037"/>
  <w16cid:commentId w16cid:paraId="69EE7F6C" w16cid:durableId="1E29A13C"/>
  <w16cid:commentId w16cid:paraId="6EF4BC18" w16cid:durableId="0F60B21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8494D" w:rsidP="00F80CC5" w:rsidRDefault="00C8494D" w14:paraId="0B3D6C94" w14:textId="77777777">
      <w:pPr>
        <w:spacing w:after="0" w:line="240" w:lineRule="auto"/>
      </w:pPr>
      <w:r>
        <w:separator/>
      </w:r>
    </w:p>
  </w:endnote>
  <w:endnote w:type="continuationSeparator" w:id="0">
    <w:p w:rsidR="00C8494D" w:rsidP="00F80CC5" w:rsidRDefault="00C8494D" w14:paraId="6511FA3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040508"/>
      <w:docPartObj>
        <w:docPartGallery w:val="Page Numbers (Bottom of Page)"/>
        <w:docPartUnique/>
      </w:docPartObj>
    </w:sdtPr>
    <w:sdtEndPr>
      <w:rPr>
        <w:rFonts w:ascii="Times New Roman" w:hAnsi="Times New Roman"/>
        <w:sz w:val="24"/>
        <w:szCs w:val="24"/>
      </w:rPr>
    </w:sdtEndPr>
    <w:sdtContent>
      <w:p w:rsidRPr="002A1F95" w:rsidR="002A1F95" w:rsidRDefault="002A1F95" w14:paraId="0817991C" w14:textId="25D2E707">
        <w:pPr>
          <w:pStyle w:val="Footer"/>
          <w:jc w:val="center"/>
          <w:rPr>
            <w:rFonts w:ascii="Times New Roman" w:hAnsi="Times New Roman"/>
            <w:sz w:val="24"/>
            <w:szCs w:val="24"/>
          </w:rPr>
        </w:pPr>
        <w:r w:rsidRPr="002A1F95">
          <w:rPr>
            <w:rFonts w:ascii="Times New Roman" w:hAnsi="Times New Roman"/>
            <w:sz w:val="24"/>
            <w:szCs w:val="24"/>
          </w:rPr>
          <w:fldChar w:fldCharType="begin"/>
        </w:r>
        <w:r w:rsidRPr="00C429D5">
          <w:rPr>
            <w:rFonts w:ascii="Times New Roman" w:hAnsi="Times New Roman"/>
            <w:sz w:val="24"/>
            <w:szCs w:val="24"/>
          </w:rPr>
          <w:instrText>PAGE   \* MERGEFORMAT</w:instrText>
        </w:r>
        <w:r w:rsidRPr="002A1F95">
          <w:rPr>
            <w:rFonts w:ascii="Times New Roman" w:hAnsi="Times New Roman"/>
            <w:sz w:val="24"/>
            <w:szCs w:val="24"/>
          </w:rPr>
          <w:fldChar w:fldCharType="separate"/>
        </w:r>
        <w:r w:rsidRPr="00C429D5">
          <w:rPr>
            <w:rFonts w:ascii="Times New Roman" w:hAnsi="Times New Roman"/>
            <w:sz w:val="24"/>
            <w:szCs w:val="24"/>
          </w:rPr>
          <w:t>2</w:t>
        </w:r>
        <w:r w:rsidRPr="002A1F95">
          <w:rPr>
            <w:rFonts w:ascii="Times New Roman" w:hAnsi="Times New Roman"/>
            <w:sz w:val="24"/>
            <w:szCs w:val="24"/>
          </w:rPr>
          <w:fldChar w:fldCharType="end"/>
        </w:r>
      </w:p>
    </w:sdtContent>
  </w:sdt>
  <w:p w:rsidR="002A1F95" w:rsidRDefault="002A1F95" w14:paraId="200A93E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8494D" w:rsidP="00F80CC5" w:rsidRDefault="00C8494D" w14:paraId="623B57B0" w14:textId="77777777">
      <w:pPr>
        <w:spacing w:after="0" w:line="240" w:lineRule="auto"/>
      </w:pPr>
      <w:r>
        <w:separator/>
      </w:r>
    </w:p>
  </w:footnote>
  <w:footnote w:type="continuationSeparator" w:id="0">
    <w:p w:rsidR="00C8494D" w:rsidP="00F80CC5" w:rsidRDefault="00C8494D" w14:paraId="274D5E74" w14:textId="77777777">
      <w:pPr>
        <w:spacing w:after="0" w:line="240" w:lineRule="auto"/>
      </w:pPr>
      <w:r>
        <w:continuationSeparator/>
      </w:r>
    </w:p>
  </w:footnote>
  <w:footnote w:id="1">
    <w:p w:rsidRPr="00C77FC9" w:rsidR="00C77FC9" w:rsidP="009C495C" w:rsidRDefault="00C77FC9" w14:paraId="79613BCB" w14:textId="709EB667">
      <w:pPr>
        <w:pStyle w:val="FootnoteText"/>
        <w:spacing w:after="0" w:line="240" w:lineRule="auto"/>
        <w:jc w:val="both"/>
        <w:rPr>
          <w:rFonts w:ascii="Times New Roman" w:hAnsi="Times New Roman" w:cs="Times New Roman"/>
        </w:rPr>
      </w:pPr>
      <w:r w:rsidRPr="00C77FC9">
        <w:rPr>
          <w:rStyle w:val="FootnoteReference"/>
          <w:rFonts w:ascii="Times New Roman" w:hAnsi="Times New Roman" w:cs="Times New Roman"/>
        </w:rPr>
        <w:footnoteRef/>
      </w:r>
      <w:r w:rsidRPr="00C77FC9">
        <w:rPr>
          <w:rFonts w:ascii="Times New Roman" w:hAnsi="Times New Roman" w:cs="Times New Roman"/>
        </w:rPr>
        <w:t xml:space="preserve"> </w:t>
      </w:r>
      <w:r w:rsidRPr="008F3E0B" w:rsidR="000F6189">
        <w:rPr>
          <w:rFonts w:ascii="Times New Roman" w:hAnsi="Times New Roman" w:cs="Times New Roman"/>
        </w:rPr>
        <w:t>E</w:t>
      </w:r>
      <w:r w:rsidR="000F6189">
        <w:rPr>
          <w:rFonts w:ascii="Times New Roman" w:hAnsi="Times New Roman" w:cs="Times New Roman"/>
        </w:rPr>
        <w:t>elnõude infosüsteemi</w:t>
      </w:r>
      <w:r w:rsidRPr="008F3E0B" w:rsidR="000F6189">
        <w:rPr>
          <w:rFonts w:ascii="Times New Roman" w:hAnsi="Times New Roman" w:cs="Times New Roman"/>
        </w:rPr>
        <w:t xml:space="preserve"> toimiku number </w:t>
      </w:r>
      <w:hyperlink w:history="1" r:id="rId1">
        <w:r w:rsidRPr="000F6189" w:rsidR="000F6189">
          <w:rPr>
            <w:rStyle w:val="Hyperlink"/>
            <w:rFonts w:ascii="Times New Roman" w:hAnsi="Times New Roman" w:cs="Times New Roman"/>
          </w:rPr>
          <w:t>15-1697</w:t>
        </w:r>
        <w:r w:rsidRPr="00704487" w:rsidR="00704487">
          <w:rPr>
            <w:rStyle w:val="Hyperlink"/>
            <w:rFonts w:ascii="Times New Roman" w:hAnsi="Times New Roman" w:cs="Times New Roman"/>
          </w:rPr>
          <w:t>/01</w:t>
        </w:r>
      </w:hyperlink>
      <w:r w:rsidR="00704487">
        <w:rPr>
          <w:rFonts w:ascii="Times New Roman" w:hAnsi="Times New Roman" w:cs="Times New Roman"/>
        </w:rPr>
        <w:t>.</w:t>
      </w:r>
    </w:p>
  </w:footnote>
  <w:footnote w:id="2">
    <w:p w:rsidRPr="003B1DC7" w:rsidR="00BE1AAC" w:rsidP="0020365C" w:rsidRDefault="00BE1AAC" w14:paraId="27F8FCA9" w14:textId="0C2B4ECE">
      <w:pPr>
        <w:pStyle w:val="NoSpacing"/>
      </w:pPr>
      <w:r w:rsidRPr="0020365C">
        <w:rPr>
          <w:rStyle w:val="FootnoteReference"/>
          <w:rFonts w:ascii="Times New Roman" w:hAnsi="Times New Roman"/>
          <w:sz w:val="20"/>
          <w:szCs w:val="20"/>
        </w:rPr>
        <w:footnoteRef/>
      </w:r>
      <w:r w:rsidRPr="0020365C">
        <w:rPr>
          <w:rFonts w:ascii="Times New Roman" w:hAnsi="Times New Roman"/>
          <w:sz w:val="20"/>
          <w:szCs w:val="20"/>
        </w:rPr>
        <w:t xml:space="preserve"> </w:t>
      </w:r>
      <w:r w:rsidR="00704487">
        <w:rPr>
          <w:rFonts w:ascii="Times New Roman" w:hAnsi="Times New Roman"/>
          <w:sz w:val="20"/>
          <w:szCs w:val="20"/>
        </w:rPr>
        <w:t xml:space="preserve">Eelnõu toimiku nr </w:t>
      </w:r>
      <w:hyperlink w:history="1" r:id="rId2">
        <w:r w:rsidRPr="00704487" w:rsidR="00704487">
          <w:rPr>
            <w:rStyle w:val="Hyperlink"/>
            <w:rFonts w:ascii="Times New Roman" w:hAnsi="Times New Roman"/>
            <w:sz w:val="20"/>
            <w:szCs w:val="20"/>
          </w:rPr>
          <w:t>19-0616</w:t>
        </w:r>
      </w:hyperlink>
      <w:r w:rsidR="00704487">
        <w:rPr>
          <w:rFonts w:ascii="Times New Roman" w:hAnsi="Times New Roman"/>
          <w:sz w:val="20"/>
          <w:szCs w:val="20"/>
        </w:rPr>
        <w:t>.</w:t>
      </w:r>
    </w:p>
  </w:footnote>
  <w:footnote w:id="3">
    <w:p w:rsidRPr="00C449DA" w:rsidR="00C449DA" w:rsidP="009C495C" w:rsidRDefault="00C449DA" w14:paraId="65D2EB01" w14:textId="0E4A9178">
      <w:pPr>
        <w:pStyle w:val="NoSpacing"/>
        <w:jc w:val="both"/>
        <w:rPr>
          <w:rFonts w:ascii="Times New Roman" w:hAnsi="Times New Roman"/>
          <w:sz w:val="20"/>
          <w:szCs w:val="20"/>
        </w:rPr>
      </w:pPr>
      <w:r w:rsidRPr="00C449DA">
        <w:rPr>
          <w:rStyle w:val="FootnoteReference"/>
          <w:rFonts w:ascii="Times New Roman" w:hAnsi="Times New Roman"/>
          <w:sz w:val="20"/>
          <w:szCs w:val="20"/>
        </w:rPr>
        <w:footnoteRef/>
      </w:r>
      <w:r w:rsidRPr="00C449DA">
        <w:rPr>
          <w:rFonts w:ascii="Times New Roman" w:hAnsi="Times New Roman"/>
          <w:sz w:val="20"/>
          <w:szCs w:val="20"/>
        </w:rPr>
        <w:t xml:space="preserve"> </w:t>
      </w:r>
      <w:bookmarkStart w:name="_Hlk213925221" w:id="10"/>
      <w:r w:rsidRPr="00C449DA">
        <w:rPr>
          <w:rFonts w:ascii="Times New Roman" w:hAnsi="Times New Roman"/>
          <w:sz w:val="20"/>
          <w:szCs w:val="20"/>
        </w:rPr>
        <w:t xml:space="preserve">Vallikivi, Hannes, 2020. </w:t>
      </w:r>
      <w:proofErr w:type="spellStart"/>
      <w:r w:rsidRPr="00C449DA">
        <w:rPr>
          <w:rFonts w:ascii="Times New Roman" w:hAnsi="Times New Roman"/>
          <w:sz w:val="20"/>
          <w:szCs w:val="20"/>
        </w:rPr>
        <w:t>PS-i</w:t>
      </w:r>
      <w:proofErr w:type="spellEnd"/>
      <w:r w:rsidRPr="00C449DA">
        <w:rPr>
          <w:rFonts w:ascii="Times New Roman" w:hAnsi="Times New Roman"/>
          <w:sz w:val="20"/>
          <w:szCs w:val="20"/>
        </w:rPr>
        <w:t xml:space="preserve"> § 19 kommentaarid, p 6. – </w:t>
      </w:r>
      <w:hyperlink w:history="1" r:id="rId3">
        <w:r w:rsidRPr="003274A5">
          <w:rPr>
            <w:rStyle w:val="Hyperlink"/>
            <w:rFonts w:ascii="Times New Roman" w:hAnsi="Times New Roman"/>
            <w:sz w:val="20"/>
            <w:szCs w:val="20"/>
          </w:rPr>
          <w:t>Eesti Vabariigi põhiseadus. Kommenteeritud väljaanne</w:t>
        </w:r>
      </w:hyperlink>
      <w:r w:rsidRPr="00C449DA">
        <w:rPr>
          <w:rFonts w:ascii="Times New Roman" w:hAnsi="Times New Roman"/>
          <w:sz w:val="20"/>
          <w:szCs w:val="20"/>
        </w:rPr>
        <w:t>.– Eesti Vabariigi põhiseadus. Kommenteeritud väljaanne. Kättesaadav:</w:t>
      </w:r>
      <w:bookmarkEnd w:id="10"/>
      <w:r w:rsidRPr="00C449DA">
        <w:rPr>
          <w:rFonts w:ascii="Times New Roman" w:hAnsi="Times New Roman"/>
          <w:sz w:val="20"/>
          <w:szCs w:val="20"/>
        </w:rPr>
        <w:t xml:space="preserve"> </w:t>
      </w:r>
      <w:hyperlink w:history="1" r:id="rId4">
        <w:r w:rsidRPr="00FC76AE" w:rsidR="00FC76AE">
          <w:rPr>
            <w:rStyle w:val="Hyperlink"/>
            <w:rFonts w:ascii="Times New Roman" w:hAnsi="Times New Roman"/>
            <w:sz w:val="20"/>
            <w:szCs w:val="20"/>
          </w:rPr>
          <w:t>https://pohiseadus.ee/sisu/3490</w:t>
        </w:r>
      </w:hyperlink>
      <w:r w:rsidR="00FC76AE">
        <w:rPr>
          <w:rFonts w:ascii="Times New Roman" w:hAnsi="Times New Roman"/>
          <w:sz w:val="20"/>
          <w:szCs w:val="20"/>
        </w:rPr>
        <w:t>.</w:t>
      </w:r>
      <w:r w:rsidRPr="00C449DA" w:rsidDel="00FC76AE">
        <w:rPr>
          <w:rFonts w:ascii="Times New Roman" w:hAnsi="Times New Roman"/>
          <w:sz w:val="20"/>
          <w:szCs w:val="20"/>
        </w:rPr>
        <w:t xml:space="preserve"> </w:t>
      </w:r>
    </w:p>
  </w:footnote>
  <w:footnote w:id="4">
    <w:p w:rsidRPr="00C449DA" w:rsidR="00C449DA" w:rsidP="00C449DA" w:rsidRDefault="00C449DA" w14:paraId="16AE81E9" w14:textId="1867394B">
      <w:pPr>
        <w:pStyle w:val="NoSpacing"/>
        <w:rPr>
          <w:rFonts w:ascii="Times New Roman" w:hAnsi="Times New Roman"/>
          <w:sz w:val="20"/>
          <w:szCs w:val="20"/>
        </w:rPr>
      </w:pPr>
      <w:r w:rsidRPr="00C449DA">
        <w:rPr>
          <w:rStyle w:val="FootnoteReference"/>
          <w:rFonts w:ascii="Times New Roman" w:hAnsi="Times New Roman"/>
          <w:sz w:val="20"/>
          <w:szCs w:val="20"/>
        </w:rPr>
        <w:footnoteRef/>
      </w:r>
      <w:r w:rsidRPr="00C449DA">
        <w:rPr>
          <w:rFonts w:ascii="Times New Roman" w:hAnsi="Times New Roman"/>
          <w:sz w:val="20"/>
          <w:szCs w:val="20"/>
        </w:rPr>
        <w:t xml:space="preserve"> </w:t>
      </w:r>
      <w:proofErr w:type="spellStart"/>
      <w:r w:rsidRPr="00C449DA">
        <w:rPr>
          <w:rFonts w:ascii="Times New Roman" w:hAnsi="Times New Roman"/>
          <w:i/>
          <w:iCs/>
          <w:sz w:val="20"/>
          <w:szCs w:val="20"/>
        </w:rPr>
        <w:t>Ibid</w:t>
      </w:r>
      <w:proofErr w:type="spellEnd"/>
      <w:r w:rsidRPr="00C449DA">
        <w:rPr>
          <w:rFonts w:ascii="Times New Roman" w:hAnsi="Times New Roman"/>
          <w:sz w:val="20"/>
          <w:szCs w:val="20"/>
        </w:rPr>
        <w:t>, p 10.</w:t>
      </w:r>
    </w:p>
  </w:footnote>
  <w:footnote w:id="5">
    <w:p w:rsidRPr="00C449DA" w:rsidR="00C449DA" w:rsidP="009C495C" w:rsidRDefault="00C449DA" w14:paraId="64E38427" w14:textId="0282E04D">
      <w:pPr>
        <w:pStyle w:val="NoSpacing"/>
        <w:jc w:val="both"/>
        <w:rPr>
          <w:rFonts w:ascii="Times New Roman" w:hAnsi="Times New Roman"/>
          <w:sz w:val="20"/>
          <w:szCs w:val="20"/>
        </w:rPr>
      </w:pPr>
      <w:r w:rsidRPr="00C449DA">
        <w:rPr>
          <w:rStyle w:val="FootnoteReference"/>
          <w:rFonts w:ascii="Times New Roman" w:hAnsi="Times New Roman"/>
          <w:sz w:val="20"/>
          <w:szCs w:val="20"/>
        </w:rPr>
        <w:footnoteRef/>
      </w:r>
      <w:r w:rsidRPr="00C449DA">
        <w:rPr>
          <w:rFonts w:ascii="Times New Roman" w:hAnsi="Times New Roman"/>
          <w:sz w:val="20"/>
          <w:szCs w:val="20"/>
        </w:rPr>
        <w:t xml:space="preserve"> </w:t>
      </w:r>
      <w:r w:rsidRPr="00C449DA">
        <w:rPr>
          <w:rFonts w:ascii="Times New Roman" w:hAnsi="Times New Roman"/>
          <w:sz w:val="20"/>
          <w:szCs w:val="20"/>
        </w:rPr>
        <w:t>Riigikohtu põhiseaduslikkuse järelevalve kolleegiumi (</w:t>
      </w:r>
      <w:proofErr w:type="spellStart"/>
      <w:r w:rsidRPr="00C449DA">
        <w:rPr>
          <w:rFonts w:ascii="Times New Roman" w:hAnsi="Times New Roman"/>
          <w:sz w:val="20"/>
          <w:szCs w:val="20"/>
        </w:rPr>
        <w:t>RKPJKo</w:t>
      </w:r>
      <w:proofErr w:type="spellEnd"/>
      <w:r w:rsidRPr="00C449DA">
        <w:rPr>
          <w:rFonts w:ascii="Times New Roman" w:hAnsi="Times New Roman"/>
          <w:sz w:val="20"/>
          <w:szCs w:val="20"/>
        </w:rPr>
        <w:t xml:space="preserve">) , 25.06.2009, </w:t>
      </w:r>
      <w:hyperlink w:history="1" r:id="rId5">
        <w:r w:rsidRPr="00FF4D97">
          <w:rPr>
            <w:rStyle w:val="Hyperlink"/>
            <w:rFonts w:ascii="Times New Roman" w:hAnsi="Times New Roman"/>
            <w:sz w:val="20"/>
            <w:szCs w:val="20"/>
          </w:rPr>
          <w:t>3-4-1-3-09</w:t>
        </w:r>
      </w:hyperlink>
      <w:r w:rsidRPr="00C449DA">
        <w:rPr>
          <w:rFonts w:ascii="Times New Roman" w:hAnsi="Times New Roman"/>
          <w:sz w:val="20"/>
          <w:szCs w:val="20"/>
        </w:rPr>
        <w:t xml:space="preserve">, p 16; </w:t>
      </w:r>
      <w:proofErr w:type="spellStart"/>
      <w:r w:rsidRPr="00C449DA">
        <w:rPr>
          <w:rFonts w:ascii="Times New Roman" w:hAnsi="Times New Roman"/>
          <w:sz w:val="20"/>
          <w:szCs w:val="20"/>
        </w:rPr>
        <w:t>RKPJKo</w:t>
      </w:r>
      <w:proofErr w:type="spellEnd"/>
      <w:r w:rsidRPr="00C449DA">
        <w:rPr>
          <w:rFonts w:ascii="Times New Roman" w:hAnsi="Times New Roman"/>
          <w:sz w:val="20"/>
          <w:szCs w:val="20"/>
        </w:rPr>
        <w:t xml:space="preserve">, 19.12.2019, </w:t>
      </w:r>
      <w:hyperlink w:history="1" r:id="rId6">
        <w:r w:rsidRPr="00FF4D97">
          <w:rPr>
            <w:rStyle w:val="Hyperlink"/>
            <w:rFonts w:ascii="Times New Roman" w:hAnsi="Times New Roman"/>
            <w:sz w:val="20"/>
            <w:szCs w:val="20"/>
          </w:rPr>
          <w:t>5-19-38/15</w:t>
        </w:r>
      </w:hyperlink>
      <w:r w:rsidRPr="00C449DA">
        <w:rPr>
          <w:rFonts w:ascii="Times New Roman" w:hAnsi="Times New Roman"/>
          <w:sz w:val="20"/>
          <w:szCs w:val="20"/>
        </w:rPr>
        <w:t>, p 96.</w:t>
      </w:r>
    </w:p>
  </w:footnote>
  <w:footnote w:id="6">
    <w:p w:rsidR="00C449DA" w:rsidP="009C495C" w:rsidRDefault="00C449DA" w14:paraId="6ED314F7" w14:textId="5C622B0B">
      <w:pPr>
        <w:pStyle w:val="NoSpacing"/>
        <w:jc w:val="both"/>
      </w:pPr>
      <w:r w:rsidRPr="00C449DA">
        <w:rPr>
          <w:rStyle w:val="FootnoteReference"/>
          <w:rFonts w:ascii="Times New Roman" w:hAnsi="Times New Roman"/>
          <w:sz w:val="20"/>
          <w:szCs w:val="20"/>
        </w:rPr>
        <w:footnoteRef/>
      </w:r>
      <w:r w:rsidRPr="00C449DA">
        <w:rPr>
          <w:rFonts w:ascii="Times New Roman" w:hAnsi="Times New Roman"/>
          <w:sz w:val="20"/>
          <w:szCs w:val="20"/>
        </w:rPr>
        <w:t xml:space="preserve"> </w:t>
      </w:r>
      <w:r w:rsidRPr="00C449DA">
        <w:rPr>
          <w:rFonts w:ascii="Times New Roman" w:hAnsi="Times New Roman"/>
          <w:sz w:val="20"/>
          <w:szCs w:val="20"/>
        </w:rPr>
        <w:t>Riigikohtu üldkogu (</w:t>
      </w:r>
      <w:proofErr w:type="spellStart"/>
      <w:r w:rsidRPr="00C449DA">
        <w:rPr>
          <w:rFonts w:ascii="Times New Roman" w:hAnsi="Times New Roman"/>
          <w:sz w:val="20"/>
          <w:szCs w:val="20"/>
        </w:rPr>
        <w:t>RKÜKo</w:t>
      </w:r>
      <w:proofErr w:type="spellEnd"/>
      <w:r w:rsidRPr="00C449DA">
        <w:rPr>
          <w:rFonts w:ascii="Times New Roman" w:hAnsi="Times New Roman"/>
          <w:sz w:val="20"/>
          <w:szCs w:val="20"/>
        </w:rPr>
        <w:t xml:space="preserve">), 11.06.2019, </w:t>
      </w:r>
      <w:hyperlink w:history="1" r:id="rId7">
        <w:r w:rsidRPr="00FF4D97">
          <w:rPr>
            <w:rStyle w:val="Hyperlink"/>
            <w:rFonts w:ascii="Times New Roman" w:hAnsi="Times New Roman"/>
            <w:sz w:val="20"/>
            <w:szCs w:val="20"/>
          </w:rPr>
          <w:t>5-18-8/19</w:t>
        </w:r>
      </w:hyperlink>
      <w:r w:rsidRPr="00C449DA">
        <w:rPr>
          <w:rFonts w:ascii="Times New Roman" w:hAnsi="Times New Roman"/>
          <w:sz w:val="20"/>
          <w:szCs w:val="20"/>
        </w:rPr>
        <w:t xml:space="preserve">, p 60; </w:t>
      </w:r>
      <w:proofErr w:type="spellStart"/>
      <w:r w:rsidRPr="00C449DA">
        <w:rPr>
          <w:rFonts w:ascii="Times New Roman" w:hAnsi="Times New Roman"/>
          <w:sz w:val="20"/>
          <w:szCs w:val="20"/>
        </w:rPr>
        <w:t>RKPJKo</w:t>
      </w:r>
      <w:proofErr w:type="spellEnd"/>
      <w:r w:rsidRPr="00C449DA">
        <w:rPr>
          <w:rFonts w:ascii="Times New Roman" w:hAnsi="Times New Roman"/>
          <w:sz w:val="20"/>
          <w:szCs w:val="20"/>
        </w:rPr>
        <w:t xml:space="preserve">, 04.04.2011, </w:t>
      </w:r>
      <w:hyperlink w:history="1" r:id="rId8">
        <w:r w:rsidRPr="00FF4D97">
          <w:rPr>
            <w:rStyle w:val="Hyperlink"/>
            <w:rFonts w:ascii="Times New Roman" w:hAnsi="Times New Roman"/>
            <w:sz w:val="20"/>
            <w:szCs w:val="20"/>
          </w:rPr>
          <w:t>3-4-1-9-10</w:t>
        </w:r>
      </w:hyperlink>
      <w:r w:rsidRPr="00C449DA">
        <w:rPr>
          <w:rFonts w:ascii="Times New Roman" w:hAnsi="Times New Roman"/>
          <w:sz w:val="20"/>
          <w:szCs w:val="20"/>
        </w:rPr>
        <w:t xml:space="preserve">, p 50; </w:t>
      </w:r>
      <w:proofErr w:type="spellStart"/>
      <w:r w:rsidRPr="00C449DA">
        <w:rPr>
          <w:rFonts w:ascii="Times New Roman" w:hAnsi="Times New Roman"/>
          <w:sz w:val="20"/>
          <w:szCs w:val="20"/>
        </w:rPr>
        <w:t>RKPJKo</w:t>
      </w:r>
      <w:proofErr w:type="spellEnd"/>
      <w:r w:rsidRPr="00C449DA">
        <w:rPr>
          <w:rFonts w:ascii="Times New Roman" w:hAnsi="Times New Roman"/>
          <w:sz w:val="20"/>
          <w:szCs w:val="20"/>
        </w:rPr>
        <w:t xml:space="preserve">, 16.11.2016, </w:t>
      </w:r>
      <w:hyperlink w:history="1" r:id="rId9">
        <w:r w:rsidRPr="00FF4D97">
          <w:rPr>
            <w:rStyle w:val="Hyperlink"/>
            <w:rFonts w:ascii="Times New Roman" w:hAnsi="Times New Roman"/>
            <w:sz w:val="20"/>
            <w:szCs w:val="20"/>
          </w:rPr>
          <w:t>3-4-1-2-16</w:t>
        </w:r>
      </w:hyperlink>
      <w:r w:rsidRPr="00C449DA">
        <w:rPr>
          <w:rFonts w:ascii="Times New Roman" w:hAnsi="Times New Roman"/>
          <w:sz w:val="20"/>
          <w:szCs w:val="20"/>
        </w:rPr>
        <w:t>, p 97.</w:t>
      </w:r>
    </w:p>
  </w:footnote>
  <w:footnote w:id="7">
    <w:p w:rsidRPr="00F75262" w:rsidR="00423270" w:rsidP="00F75262" w:rsidRDefault="00423270" w14:paraId="0A299ADC" w14:textId="097C9C25">
      <w:pPr>
        <w:pStyle w:val="FootnoteText"/>
        <w:spacing w:after="0"/>
        <w:jc w:val="both"/>
        <w:rPr>
          <w:rFonts w:ascii="Times New Roman" w:hAnsi="Times New Roman" w:cs="Times New Roman"/>
        </w:rPr>
      </w:pPr>
      <w:r w:rsidRPr="00F75262">
        <w:rPr>
          <w:rStyle w:val="FootnoteReference"/>
          <w:rFonts w:ascii="Times New Roman" w:hAnsi="Times New Roman" w:cs="Times New Roman"/>
        </w:rPr>
        <w:footnoteRef/>
      </w:r>
      <w:r w:rsidRPr="00F75262">
        <w:rPr>
          <w:rFonts w:ascii="Times New Roman" w:hAnsi="Times New Roman" w:cs="Times New Roman"/>
        </w:rPr>
        <w:t xml:space="preserve"> </w:t>
      </w:r>
      <w:proofErr w:type="spellStart"/>
      <w:r w:rsidRPr="00F75262">
        <w:rPr>
          <w:rFonts w:ascii="Times New Roman" w:hAnsi="Times New Roman" w:cs="Times New Roman"/>
        </w:rPr>
        <w:t>RKPJKo</w:t>
      </w:r>
      <w:proofErr w:type="spellEnd"/>
      <w:r w:rsidRPr="00F75262">
        <w:rPr>
          <w:rFonts w:ascii="Times New Roman" w:hAnsi="Times New Roman" w:cs="Times New Roman"/>
        </w:rPr>
        <w:t xml:space="preserve"> 17. juuli 2009. a otsus nr </w:t>
      </w:r>
      <w:hyperlink w:history="1" r:id="rId10">
        <w:r w:rsidRPr="00FF4D97">
          <w:rPr>
            <w:rStyle w:val="Hyperlink"/>
            <w:rFonts w:ascii="Times New Roman" w:hAnsi="Times New Roman" w:cs="Times New Roman"/>
          </w:rPr>
          <w:t>3-4-1-6-09</w:t>
        </w:r>
      </w:hyperlink>
      <w:r w:rsidRPr="00F75262">
        <w:rPr>
          <w:rFonts w:ascii="Times New Roman" w:hAnsi="Times New Roman" w:cs="Times New Roman"/>
        </w:rPr>
        <w:t>, p 21.</w:t>
      </w:r>
    </w:p>
  </w:footnote>
  <w:footnote w:id="8">
    <w:p w:rsidRPr="00F75262" w:rsidR="00423270" w:rsidP="00A85AE9" w:rsidRDefault="00423270" w14:paraId="3C41E276" w14:textId="25082FC3">
      <w:pPr>
        <w:pStyle w:val="NoSpacing"/>
        <w:rPr>
          <w:rFonts w:ascii="Times New Roman" w:hAnsi="Times New Roman"/>
          <w:sz w:val="20"/>
          <w:szCs w:val="20"/>
        </w:rPr>
      </w:pPr>
      <w:r w:rsidRPr="00F75262">
        <w:rPr>
          <w:rStyle w:val="FootnoteReference"/>
          <w:rFonts w:ascii="Times New Roman" w:hAnsi="Times New Roman"/>
          <w:sz w:val="20"/>
          <w:szCs w:val="20"/>
        </w:rPr>
        <w:footnoteRef/>
      </w:r>
      <w:r w:rsidRPr="00F75262">
        <w:rPr>
          <w:rFonts w:ascii="Times New Roman" w:hAnsi="Times New Roman"/>
          <w:sz w:val="20"/>
          <w:szCs w:val="20"/>
        </w:rPr>
        <w:t xml:space="preserve"> </w:t>
      </w:r>
      <w:proofErr w:type="spellStart"/>
      <w:r w:rsidRPr="00F75262">
        <w:rPr>
          <w:rFonts w:ascii="Times New Roman" w:hAnsi="Times New Roman"/>
          <w:sz w:val="20"/>
          <w:szCs w:val="20"/>
        </w:rPr>
        <w:t>RKPJKo</w:t>
      </w:r>
      <w:proofErr w:type="spellEnd"/>
      <w:r w:rsidRPr="00F75262">
        <w:rPr>
          <w:rFonts w:ascii="Times New Roman" w:hAnsi="Times New Roman"/>
          <w:sz w:val="20"/>
          <w:szCs w:val="20"/>
        </w:rPr>
        <w:t xml:space="preserve"> 3. mai 2001 .a otsus nr </w:t>
      </w:r>
      <w:hyperlink w:history="1" r:id="rId11">
        <w:r w:rsidRPr="00FF4D97">
          <w:rPr>
            <w:rStyle w:val="Hyperlink"/>
            <w:rFonts w:ascii="Times New Roman" w:hAnsi="Times New Roman"/>
            <w:sz w:val="20"/>
            <w:szCs w:val="20"/>
          </w:rPr>
          <w:t>3-4-1-6-01</w:t>
        </w:r>
      </w:hyperlink>
      <w:r w:rsidRPr="00F75262">
        <w:rPr>
          <w:rFonts w:ascii="Times New Roman" w:hAnsi="Times New Roman"/>
          <w:sz w:val="20"/>
          <w:szCs w:val="20"/>
        </w:rPr>
        <w:t>, p 18.</w:t>
      </w:r>
    </w:p>
  </w:footnote>
  <w:footnote w:id="9">
    <w:p w:rsidRPr="00F75262" w:rsidR="00C07563" w:rsidP="00A85AE9" w:rsidRDefault="00C07563" w14:paraId="53C296E2" w14:textId="1C7B589E">
      <w:pPr>
        <w:pStyle w:val="NoSpacing"/>
        <w:rPr>
          <w:rFonts w:ascii="Times New Roman" w:hAnsi="Times New Roman"/>
          <w:sz w:val="20"/>
          <w:szCs w:val="20"/>
        </w:rPr>
      </w:pPr>
      <w:r w:rsidRPr="00F75262">
        <w:rPr>
          <w:rStyle w:val="FootnoteReference"/>
          <w:rFonts w:ascii="Times New Roman" w:hAnsi="Times New Roman"/>
          <w:sz w:val="20"/>
          <w:szCs w:val="20"/>
        </w:rPr>
        <w:footnoteRef/>
      </w:r>
      <w:r w:rsidRPr="00F75262">
        <w:rPr>
          <w:rFonts w:ascii="Times New Roman" w:hAnsi="Times New Roman"/>
          <w:sz w:val="20"/>
          <w:szCs w:val="20"/>
        </w:rPr>
        <w:t xml:space="preserve"> </w:t>
      </w:r>
      <w:r w:rsidRPr="00F75262">
        <w:rPr>
          <w:rFonts w:ascii="Times New Roman" w:hAnsi="Times New Roman"/>
          <w:sz w:val="20"/>
          <w:szCs w:val="20"/>
        </w:rPr>
        <w:t>Õiguskantsleri</w:t>
      </w:r>
      <w:r w:rsidR="00447B71">
        <w:rPr>
          <w:rFonts w:ascii="Times New Roman" w:hAnsi="Times New Roman"/>
          <w:sz w:val="20"/>
          <w:szCs w:val="20"/>
        </w:rPr>
        <w:t xml:space="preserve"> 10. mai 2012. a seisukoht nr </w:t>
      </w:r>
      <w:hyperlink w:history="1" r:id="rId12">
        <w:r w:rsidRPr="00FF4D97" w:rsidR="00447B71">
          <w:rPr>
            <w:rStyle w:val="Hyperlink"/>
            <w:rFonts w:ascii="Times New Roman" w:hAnsi="Times New Roman"/>
            <w:sz w:val="20"/>
            <w:szCs w:val="20"/>
          </w:rPr>
          <w:t>7 4/120692/1202353</w:t>
        </w:r>
      </w:hyperlink>
      <w:r w:rsidR="00FF4D97">
        <w:rPr>
          <w:rFonts w:ascii="Times New Roman" w:hAnsi="Times New Roman"/>
          <w:sz w:val="20"/>
          <w:szCs w:val="20"/>
        </w:rPr>
        <w:t>.</w:t>
      </w:r>
    </w:p>
  </w:footnote>
  <w:footnote w:id="10">
    <w:p w:rsidR="00C07563" w:rsidP="00A85AE9" w:rsidRDefault="00C07563" w14:paraId="4733CCEA" w14:textId="43F04310">
      <w:pPr>
        <w:pStyle w:val="NoSpacing"/>
      </w:pPr>
      <w:r w:rsidRPr="00F75262">
        <w:rPr>
          <w:rStyle w:val="FootnoteReference"/>
          <w:rFonts w:ascii="Times New Roman" w:hAnsi="Times New Roman"/>
          <w:sz w:val="20"/>
          <w:szCs w:val="20"/>
        </w:rPr>
        <w:footnoteRef/>
      </w:r>
      <w:r w:rsidRPr="00F75262">
        <w:rPr>
          <w:rFonts w:ascii="Times New Roman" w:hAnsi="Times New Roman"/>
          <w:sz w:val="20"/>
          <w:szCs w:val="20"/>
        </w:rPr>
        <w:t xml:space="preserve"> </w:t>
      </w:r>
      <w:proofErr w:type="spellStart"/>
      <w:r w:rsidRPr="00F75262">
        <w:rPr>
          <w:rFonts w:ascii="Times New Roman" w:hAnsi="Times New Roman"/>
          <w:sz w:val="20"/>
          <w:szCs w:val="20"/>
        </w:rPr>
        <w:t>RKPJKo</w:t>
      </w:r>
      <w:proofErr w:type="spellEnd"/>
      <w:r w:rsidRPr="00F75262">
        <w:rPr>
          <w:rFonts w:ascii="Times New Roman" w:hAnsi="Times New Roman"/>
          <w:sz w:val="20"/>
          <w:szCs w:val="20"/>
        </w:rPr>
        <w:t xml:space="preserve"> 3. mai 2001 .a otsus nr</w:t>
      </w:r>
      <w:r w:rsidR="00FF4D97">
        <w:rPr>
          <w:rFonts w:ascii="Times New Roman" w:hAnsi="Times New Roman"/>
          <w:sz w:val="20"/>
          <w:szCs w:val="20"/>
        </w:rPr>
        <w:t xml:space="preserve"> </w:t>
      </w:r>
      <w:hyperlink w:history="1" r:id="rId13">
        <w:r w:rsidRPr="00FF4D97" w:rsidR="00FF4D97">
          <w:rPr>
            <w:rStyle w:val="Hyperlink"/>
            <w:rFonts w:ascii="Times New Roman" w:hAnsi="Times New Roman"/>
            <w:sz w:val="20"/>
            <w:szCs w:val="20"/>
          </w:rPr>
          <w:t>3-4-1-6-01</w:t>
        </w:r>
      </w:hyperlink>
      <w:r w:rsidRPr="00F75262">
        <w:rPr>
          <w:rFonts w:ascii="Times New Roman" w:hAnsi="Times New Roman"/>
          <w:sz w:val="20"/>
          <w:szCs w:val="20"/>
        </w:rPr>
        <w:t>,</w:t>
      </w:r>
      <w:r w:rsidR="00C939BA">
        <w:rPr>
          <w:rFonts w:ascii="Times New Roman" w:hAnsi="Times New Roman"/>
          <w:sz w:val="20"/>
          <w:szCs w:val="20"/>
        </w:rPr>
        <w:t xml:space="preserve"> </w:t>
      </w:r>
      <w:r w:rsidRPr="00F75262">
        <w:rPr>
          <w:rFonts w:ascii="Times New Roman" w:hAnsi="Times New Roman"/>
          <w:sz w:val="20"/>
          <w:szCs w:val="20"/>
        </w:rPr>
        <w:t>p 15.</w:t>
      </w:r>
    </w:p>
  </w:footnote>
  <w:footnote w:id="11">
    <w:p w:rsidRPr="000D01F4" w:rsidR="00A348E9" w:rsidP="009C495C" w:rsidRDefault="00A348E9" w14:paraId="3155074E" w14:textId="220D61E2">
      <w:pPr>
        <w:pStyle w:val="NoSpacing"/>
        <w:jc w:val="both"/>
        <w:rPr>
          <w:rFonts w:ascii="Times New Roman" w:hAnsi="Times New Roman"/>
          <w:sz w:val="20"/>
          <w:szCs w:val="20"/>
        </w:rPr>
      </w:pPr>
      <w:r w:rsidRPr="000D01F4">
        <w:rPr>
          <w:rStyle w:val="FootnoteReference"/>
          <w:rFonts w:ascii="Times New Roman" w:hAnsi="Times New Roman"/>
          <w:sz w:val="20"/>
          <w:szCs w:val="20"/>
        </w:rPr>
        <w:footnoteRef/>
      </w:r>
      <w:r w:rsidRPr="000D01F4">
        <w:rPr>
          <w:rFonts w:ascii="Times New Roman" w:hAnsi="Times New Roman"/>
          <w:sz w:val="20"/>
          <w:szCs w:val="20"/>
        </w:rPr>
        <w:t xml:space="preserve"> </w:t>
      </w:r>
      <w:proofErr w:type="spellStart"/>
      <w:r w:rsidRPr="000D01F4" w:rsidR="000D01F4">
        <w:rPr>
          <w:rFonts w:ascii="Times New Roman" w:hAnsi="Times New Roman"/>
          <w:sz w:val="20"/>
          <w:szCs w:val="20"/>
        </w:rPr>
        <w:t>RKPJKo</w:t>
      </w:r>
      <w:proofErr w:type="spellEnd"/>
      <w:r w:rsidRPr="000D01F4" w:rsidR="000D01F4">
        <w:rPr>
          <w:rFonts w:ascii="Times New Roman" w:hAnsi="Times New Roman"/>
          <w:sz w:val="20"/>
          <w:szCs w:val="20"/>
        </w:rPr>
        <w:t xml:space="preserve"> </w:t>
      </w:r>
      <w:r w:rsidRPr="000D01F4">
        <w:rPr>
          <w:rFonts w:ascii="Times New Roman" w:hAnsi="Times New Roman"/>
          <w:sz w:val="20"/>
          <w:szCs w:val="20"/>
        </w:rPr>
        <w:t xml:space="preserve">3. mai 2001, aasta otsus nr </w:t>
      </w:r>
      <w:hyperlink w:history="1" r:id="rId14">
        <w:r w:rsidRPr="000D01F4">
          <w:rPr>
            <w:rStyle w:val="Hyperlink"/>
            <w:rFonts w:ascii="Times New Roman" w:hAnsi="Times New Roman"/>
            <w:sz w:val="20"/>
            <w:szCs w:val="20"/>
          </w:rPr>
          <w:t>3-4-1-6-01</w:t>
        </w:r>
      </w:hyperlink>
      <w:r w:rsidRPr="000D01F4">
        <w:rPr>
          <w:rFonts w:ascii="Times New Roman" w:hAnsi="Times New Roman"/>
          <w:sz w:val="20"/>
          <w:szCs w:val="20"/>
        </w:rPr>
        <w:t>, p 17.</w:t>
      </w:r>
    </w:p>
  </w:footnote>
  <w:footnote w:id="12">
    <w:p w:rsidRPr="00F75262" w:rsidR="00DB7039" w:rsidP="000D01F4" w:rsidRDefault="00DB7039" w14:paraId="360D75A5" w14:textId="59B8CFEB">
      <w:pPr>
        <w:pStyle w:val="NoSpacing"/>
      </w:pPr>
      <w:r w:rsidRPr="000D01F4">
        <w:rPr>
          <w:rStyle w:val="FootnoteReference"/>
          <w:rFonts w:ascii="Times New Roman" w:hAnsi="Times New Roman"/>
          <w:sz w:val="20"/>
          <w:szCs w:val="20"/>
        </w:rPr>
        <w:footnoteRef/>
      </w:r>
      <w:r w:rsidRPr="000D01F4">
        <w:rPr>
          <w:rFonts w:ascii="Times New Roman" w:hAnsi="Times New Roman"/>
          <w:sz w:val="20"/>
          <w:szCs w:val="20"/>
        </w:rPr>
        <w:t xml:space="preserve"> </w:t>
      </w:r>
      <w:r w:rsidRPr="000D01F4">
        <w:rPr>
          <w:rFonts w:ascii="Times New Roman" w:hAnsi="Times New Roman"/>
          <w:sz w:val="20"/>
          <w:szCs w:val="20"/>
        </w:rPr>
        <w:t xml:space="preserve">Euroopa Kohtu 14. oktoobri 2004 aasta otsus kohtuasjas C-36/02, </w:t>
      </w:r>
      <w:proofErr w:type="spellStart"/>
      <w:r w:rsidRPr="000D01F4">
        <w:rPr>
          <w:rFonts w:ascii="Times New Roman" w:hAnsi="Times New Roman"/>
          <w:sz w:val="20"/>
          <w:szCs w:val="20"/>
        </w:rPr>
        <w:t>Omega</w:t>
      </w:r>
      <w:proofErr w:type="spellEnd"/>
      <w:r w:rsidRPr="000D01F4">
        <w:rPr>
          <w:rFonts w:ascii="Times New Roman" w:hAnsi="Times New Roman"/>
          <w:sz w:val="20"/>
          <w:szCs w:val="20"/>
        </w:rPr>
        <w:t xml:space="preserve"> </w:t>
      </w:r>
      <w:proofErr w:type="spellStart"/>
      <w:r w:rsidRPr="000D01F4">
        <w:rPr>
          <w:rFonts w:ascii="Times New Roman" w:hAnsi="Times New Roman"/>
          <w:sz w:val="20"/>
          <w:szCs w:val="20"/>
        </w:rPr>
        <w:t>Spielhallen</w:t>
      </w:r>
      <w:proofErr w:type="spellEnd"/>
      <w:r w:rsidRPr="000D01F4">
        <w:rPr>
          <w:rFonts w:ascii="Times New Roman" w:hAnsi="Times New Roman"/>
          <w:sz w:val="20"/>
          <w:szCs w:val="20"/>
        </w:rPr>
        <w:t xml:space="preserve">- und </w:t>
      </w:r>
      <w:proofErr w:type="spellStart"/>
      <w:r w:rsidRPr="000D01F4">
        <w:rPr>
          <w:rFonts w:ascii="Times New Roman" w:hAnsi="Times New Roman"/>
          <w:sz w:val="20"/>
          <w:szCs w:val="20"/>
        </w:rPr>
        <w:t>Automatenaufstellungs</w:t>
      </w:r>
      <w:proofErr w:type="spellEnd"/>
      <w:r w:rsidRPr="000D01F4">
        <w:rPr>
          <w:rFonts w:ascii="Times New Roman" w:hAnsi="Times New Roman"/>
          <w:sz w:val="20"/>
          <w:szCs w:val="20"/>
        </w:rPr>
        <w:t xml:space="preserve">-GmbH versus </w:t>
      </w:r>
      <w:proofErr w:type="spellStart"/>
      <w:r w:rsidRPr="000D01F4">
        <w:rPr>
          <w:rFonts w:ascii="Times New Roman" w:hAnsi="Times New Roman"/>
          <w:sz w:val="20"/>
          <w:szCs w:val="20"/>
        </w:rPr>
        <w:t>Oberbürgermeisterin</w:t>
      </w:r>
      <w:proofErr w:type="spellEnd"/>
      <w:r w:rsidRPr="000D01F4">
        <w:rPr>
          <w:rFonts w:ascii="Times New Roman" w:hAnsi="Times New Roman"/>
          <w:sz w:val="20"/>
          <w:szCs w:val="20"/>
        </w:rPr>
        <w:t xml:space="preserve"> der </w:t>
      </w:r>
      <w:proofErr w:type="spellStart"/>
      <w:r w:rsidRPr="000D01F4">
        <w:rPr>
          <w:rFonts w:ascii="Times New Roman" w:hAnsi="Times New Roman"/>
          <w:sz w:val="20"/>
          <w:szCs w:val="20"/>
        </w:rPr>
        <w:t>Bundesstadt</w:t>
      </w:r>
      <w:proofErr w:type="spellEnd"/>
      <w:r w:rsidRPr="000D01F4">
        <w:rPr>
          <w:rFonts w:ascii="Times New Roman" w:hAnsi="Times New Roman"/>
          <w:sz w:val="20"/>
          <w:szCs w:val="20"/>
        </w:rPr>
        <w:t xml:space="preserve"> Bonn</w:t>
      </w:r>
      <w:r w:rsidR="00FF4D97">
        <w:rPr>
          <w:rFonts w:ascii="Times New Roman" w:hAnsi="Times New Roman"/>
          <w:sz w:val="20"/>
          <w:szCs w:val="20"/>
        </w:rPr>
        <w:t xml:space="preserve">, </w:t>
      </w:r>
      <w:hyperlink w:history="1" r:id="rId15">
        <w:r w:rsidRPr="00DB1601" w:rsidR="00FF4D97">
          <w:rPr>
            <w:rStyle w:val="Hyperlink"/>
            <w:rFonts w:ascii="Times New Roman" w:hAnsi="Times New Roman"/>
            <w:sz w:val="20"/>
            <w:szCs w:val="20"/>
          </w:rPr>
          <w:t>ECLI:EU:C:2004:614</w:t>
        </w:r>
      </w:hyperlink>
      <w:r w:rsidR="00DB1601">
        <w:rPr>
          <w:rFonts w:ascii="Times New Roman" w:hAnsi="Times New Roman"/>
          <w:sz w:val="20"/>
          <w:szCs w:val="20"/>
        </w:rPr>
        <w:t>.</w:t>
      </w:r>
    </w:p>
  </w:footnote>
  <w:footnote w:id="13">
    <w:p w:rsidRPr="00D44E43" w:rsidR="00D44E43" w:rsidP="00D44E43" w:rsidRDefault="00D44E43" w14:paraId="06B72667" w14:textId="205828E9">
      <w:pPr>
        <w:pStyle w:val="NoSpacing"/>
        <w:rPr>
          <w:rFonts w:ascii="Times New Roman" w:hAnsi="Times New Roman"/>
          <w:sz w:val="20"/>
          <w:szCs w:val="20"/>
        </w:rPr>
      </w:pPr>
      <w:r w:rsidRPr="00D44E43">
        <w:rPr>
          <w:rStyle w:val="FootnoteReference"/>
          <w:rFonts w:ascii="Times New Roman" w:hAnsi="Times New Roman"/>
          <w:sz w:val="20"/>
          <w:szCs w:val="20"/>
        </w:rPr>
        <w:footnoteRef/>
      </w:r>
      <w:r w:rsidRPr="00D44E43">
        <w:rPr>
          <w:rFonts w:ascii="Times New Roman" w:hAnsi="Times New Roman"/>
          <w:sz w:val="20"/>
          <w:szCs w:val="20"/>
        </w:rPr>
        <w:t xml:space="preserve"> </w:t>
      </w:r>
      <w:hyperlink w:history="1" r:id="rId16">
        <w:r w:rsidRPr="00D44E43">
          <w:rPr>
            <w:rStyle w:val="Hyperlink"/>
            <w:rFonts w:ascii="Times New Roman" w:hAnsi="Times New Roman"/>
            <w:sz w:val="20"/>
            <w:szCs w:val="20"/>
          </w:rPr>
          <w:t>Kuritegevuse statistika</w:t>
        </w:r>
      </w:hyperlink>
      <w:r w:rsidRPr="00D44E43">
        <w:rPr>
          <w:rFonts w:ascii="Times New Roman" w:hAnsi="Times New Roman"/>
          <w:sz w:val="20"/>
          <w:szCs w:val="20"/>
        </w:rPr>
        <w:t>, Justiits- ja Digiministeerium.</w:t>
      </w:r>
    </w:p>
  </w:footnote>
  <w:footnote w:id="14">
    <w:p w:rsidRPr="008B32DD" w:rsidR="009E2747" w:rsidP="007719CE" w:rsidRDefault="009E2747" w14:paraId="63E1908E" w14:textId="77777777">
      <w:pPr>
        <w:pStyle w:val="NoSpacing"/>
        <w:rPr>
          <w:rFonts w:ascii="Times New Roman" w:hAnsi="Times New Roman"/>
          <w:sz w:val="20"/>
          <w:szCs w:val="20"/>
        </w:rPr>
      </w:pPr>
      <w:r w:rsidRPr="007719CE">
        <w:rPr>
          <w:rStyle w:val="FootnoteReference"/>
          <w:rFonts w:ascii="Times New Roman" w:hAnsi="Times New Roman"/>
          <w:sz w:val="20"/>
          <w:szCs w:val="20"/>
        </w:rPr>
        <w:footnoteRef/>
      </w:r>
      <w:r w:rsidRPr="007719CE">
        <w:rPr>
          <w:rFonts w:ascii="Times New Roman" w:hAnsi="Times New Roman"/>
          <w:sz w:val="20"/>
          <w:szCs w:val="20"/>
        </w:rPr>
        <w:t xml:space="preserve"> </w:t>
      </w:r>
      <w:proofErr w:type="spellStart"/>
      <w:r w:rsidRPr="008B32DD">
        <w:rPr>
          <w:rFonts w:ascii="Times New Roman" w:hAnsi="Times New Roman"/>
          <w:sz w:val="20"/>
          <w:szCs w:val="20"/>
        </w:rPr>
        <w:t>RKPJKo</w:t>
      </w:r>
      <w:proofErr w:type="spellEnd"/>
      <w:r w:rsidRPr="008B32DD">
        <w:rPr>
          <w:rFonts w:ascii="Times New Roman" w:hAnsi="Times New Roman"/>
          <w:sz w:val="20"/>
          <w:szCs w:val="20"/>
        </w:rPr>
        <w:t xml:space="preserve"> 11.oktoobri 2001. aasta otsus nr </w:t>
      </w:r>
      <w:hyperlink w:history="1" r:id="rId17">
        <w:r w:rsidRPr="008B32DD">
          <w:rPr>
            <w:rStyle w:val="Hyperlink"/>
            <w:rFonts w:ascii="Times New Roman" w:hAnsi="Times New Roman"/>
            <w:sz w:val="20"/>
            <w:szCs w:val="20"/>
          </w:rPr>
          <w:t>3-4-1-7-01</w:t>
        </w:r>
      </w:hyperlink>
      <w:r w:rsidRPr="008B32DD">
        <w:rPr>
          <w:rFonts w:ascii="Times New Roman" w:hAnsi="Times New Roman"/>
          <w:sz w:val="20"/>
          <w:szCs w:val="20"/>
        </w:rPr>
        <w:t xml:space="preserve">, p 15. </w:t>
      </w:r>
    </w:p>
  </w:footnote>
  <w:footnote w:id="15">
    <w:p w:rsidRPr="000D01F4" w:rsidR="004000F3" w:rsidP="004000F3" w:rsidRDefault="004000F3" w14:paraId="4D722F50" w14:textId="24DFF03B">
      <w:pPr>
        <w:pStyle w:val="NoSpacing"/>
        <w:rPr>
          <w:rFonts w:ascii="Times New Roman" w:hAnsi="Times New Roman"/>
          <w:sz w:val="20"/>
          <w:szCs w:val="20"/>
        </w:rPr>
      </w:pPr>
      <w:r w:rsidRPr="000D01F4">
        <w:rPr>
          <w:rStyle w:val="FootnoteReference"/>
          <w:rFonts w:ascii="Times New Roman" w:hAnsi="Times New Roman"/>
          <w:sz w:val="20"/>
          <w:szCs w:val="20"/>
        </w:rPr>
        <w:footnoteRef/>
      </w:r>
      <w:r w:rsidRPr="000D01F4">
        <w:rPr>
          <w:rFonts w:ascii="Times New Roman" w:hAnsi="Times New Roman"/>
          <w:sz w:val="20"/>
          <w:szCs w:val="20"/>
        </w:rPr>
        <w:t xml:space="preserve"> </w:t>
      </w:r>
      <w:proofErr w:type="spellStart"/>
      <w:r w:rsidRPr="000D01F4">
        <w:rPr>
          <w:rFonts w:ascii="Times New Roman" w:hAnsi="Times New Roman"/>
          <w:sz w:val="20"/>
          <w:szCs w:val="20"/>
        </w:rPr>
        <w:t>RKPJKo</w:t>
      </w:r>
      <w:proofErr w:type="spellEnd"/>
      <w:r w:rsidRPr="000D01F4">
        <w:rPr>
          <w:rFonts w:ascii="Times New Roman" w:hAnsi="Times New Roman"/>
          <w:sz w:val="20"/>
          <w:szCs w:val="20"/>
        </w:rPr>
        <w:t xml:space="preserve"> 3. mai 2001</w:t>
      </w:r>
      <w:r>
        <w:rPr>
          <w:rFonts w:ascii="Times New Roman" w:hAnsi="Times New Roman"/>
          <w:sz w:val="20"/>
          <w:szCs w:val="20"/>
        </w:rPr>
        <w:t>.</w:t>
      </w:r>
      <w:r w:rsidRPr="000D01F4">
        <w:rPr>
          <w:rFonts w:ascii="Times New Roman" w:hAnsi="Times New Roman"/>
          <w:sz w:val="20"/>
          <w:szCs w:val="20"/>
        </w:rPr>
        <w:t xml:space="preserve"> aasta otsus nr </w:t>
      </w:r>
      <w:hyperlink w:history="1" r:id="rId18">
        <w:r w:rsidRPr="000D01F4">
          <w:rPr>
            <w:rStyle w:val="Hyperlink"/>
            <w:rFonts w:ascii="Times New Roman" w:hAnsi="Times New Roman"/>
            <w:sz w:val="20"/>
            <w:szCs w:val="20"/>
          </w:rPr>
          <w:t>3-4-1-6-01</w:t>
        </w:r>
      </w:hyperlink>
      <w:r w:rsidRPr="000D01F4">
        <w:rPr>
          <w:rFonts w:ascii="Times New Roman" w:hAnsi="Times New Roman"/>
          <w:sz w:val="20"/>
          <w:szCs w:val="20"/>
        </w:rPr>
        <w:t xml:space="preserve">, p 17. </w:t>
      </w:r>
    </w:p>
  </w:footnote>
  <w:footnote w:id="16">
    <w:p w:rsidRPr="00F75262" w:rsidR="004000F3" w:rsidP="00C939BA" w:rsidRDefault="004000F3" w14:paraId="37FFAD04" w14:textId="71264118">
      <w:pPr>
        <w:pStyle w:val="NoSpacing"/>
        <w:jc w:val="both"/>
      </w:pPr>
      <w:r w:rsidRPr="000D01F4">
        <w:rPr>
          <w:rStyle w:val="FootnoteReference"/>
          <w:rFonts w:ascii="Times New Roman" w:hAnsi="Times New Roman"/>
          <w:sz w:val="20"/>
          <w:szCs w:val="20"/>
        </w:rPr>
        <w:footnoteRef/>
      </w:r>
      <w:r w:rsidRPr="000D01F4">
        <w:rPr>
          <w:rFonts w:ascii="Times New Roman" w:hAnsi="Times New Roman"/>
          <w:sz w:val="20"/>
          <w:szCs w:val="20"/>
        </w:rPr>
        <w:t xml:space="preserve"> </w:t>
      </w:r>
      <w:r w:rsidRPr="00C939BA">
        <w:rPr>
          <w:rFonts w:ascii="Times New Roman" w:hAnsi="Times New Roman"/>
          <w:sz w:val="20"/>
          <w:szCs w:val="20"/>
        </w:rPr>
        <w:t xml:space="preserve">Euroopa Kohtu 14. oktoobri 2004. aasta otsus kohtuasjas C-36/02, </w:t>
      </w:r>
      <w:proofErr w:type="spellStart"/>
      <w:r w:rsidRPr="00C939BA">
        <w:rPr>
          <w:rFonts w:ascii="Times New Roman" w:hAnsi="Times New Roman"/>
          <w:sz w:val="20"/>
          <w:szCs w:val="20"/>
        </w:rPr>
        <w:t>Omega</w:t>
      </w:r>
      <w:proofErr w:type="spellEnd"/>
      <w:r w:rsidRPr="00C939BA">
        <w:rPr>
          <w:rFonts w:ascii="Times New Roman" w:hAnsi="Times New Roman"/>
          <w:sz w:val="20"/>
          <w:szCs w:val="20"/>
        </w:rPr>
        <w:t xml:space="preserve"> </w:t>
      </w:r>
      <w:proofErr w:type="spellStart"/>
      <w:r w:rsidRPr="00C939BA">
        <w:rPr>
          <w:rFonts w:ascii="Times New Roman" w:hAnsi="Times New Roman"/>
          <w:sz w:val="20"/>
          <w:szCs w:val="20"/>
        </w:rPr>
        <w:t>Spielhallen</w:t>
      </w:r>
      <w:proofErr w:type="spellEnd"/>
      <w:r w:rsidRPr="00C939BA">
        <w:rPr>
          <w:rFonts w:ascii="Times New Roman" w:hAnsi="Times New Roman"/>
          <w:sz w:val="20"/>
          <w:szCs w:val="20"/>
        </w:rPr>
        <w:t xml:space="preserve">- und </w:t>
      </w:r>
      <w:proofErr w:type="spellStart"/>
      <w:r w:rsidRPr="00C939BA">
        <w:rPr>
          <w:rFonts w:ascii="Times New Roman" w:hAnsi="Times New Roman"/>
          <w:sz w:val="20"/>
          <w:szCs w:val="20"/>
        </w:rPr>
        <w:t>Automatenaufstellungs</w:t>
      </w:r>
      <w:proofErr w:type="spellEnd"/>
      <w:r w:rsidRPr="00C939BA">
        <w:rPr>
          <w:rFonts w:ascii="Times New Roman" w:hAnsi="Times New Roman"/>
          <w:sz w:val="20"/>
          <w:szCs w:val="20"/>
        </w:rPr>
        <w:t xml:space="preserve">-GmbH versus </w:t>
      </w:r>
      <w:proofErr w:type="spellStart"/>
      <w:r w:rsidRPr="00C939BA">
        <w:rPr>
          <w:rFonts w:ascii="Times New Roman" w:hAnsi="Times New Roman"/>
          <w:sz w:val="20"/>
          <w:szCs w:val="20"/>
        </w:rPr>
        <w:t>Oberbürgermeisterin</w:t>
      </w:r>
      <w:proofErr w:type="spellEnd"/>
      <w:r w:rsidRPr="00C939BA">
        <w:rPr>
          <w:rFonts w:ascii="Times New Roman" w:hAnsi="Times New Roman"/>
          <w:sz w:val="20"/>
          <w:szCs w:val="20"/>
        </w:rPr>
        <w:t xml:space="preserve"> der </w:t>
      </w:r>
      <w:proofErr w:type="spellStart"/>
      <w:r w:rsidRPr="00C939BA">
        <w:rPr>
          <w:rFonts w:ascii="Times New Roman" w:hAnsi="Times New Roman"/>
          <w:sz w:val="20"/>
          <w:szCs w:val="20"/>
        </w:rPr>
        <w:t>Bundesstadt</w:t>
      </w:r>
      <w:proofErr w:type="spellEnd"/>
      <w:r w:rsidRPr="00C939BA">
        <w:rPr>
          <w:rFonts w:ascii="Times New Roman" w:hAnsi="Times New Roman"/>
          <w:sz w:val="20"/>
          <w:szCs w:val="20"/>
        </w:rPr>
        <w:t xml:space="preserve"> Bonn, </w:t>
      </w:r>
      <w:hyperlink w:history="1" r:id="rId19">
        <w:r w:rsidRPr="00C939BA">
          <w:rPr>
            <w:rStyle w:val="Hyperlink"/>
            <w:rFonts w:ascii="Times New Roman" w:hAnsi="Times New Roman"/>
            <w:sz w:val="20"/>
            <w:szCs w:val="20"/>
          </w:rPr>
          <w:t>ECLI:EU:C:2004:614</w:t>
        </w:r>
      </w:hyperlink>
      <w:r w:rsidRPr="00C939BA">
        <w:rPr>
          <w:rFonts w:ascii="Times New Roman" w:hAnsi="Times New Roman"/>
          <w:sz w:val="20"/>
          <w:szCs w:val="20"/>
        </w:rPr>
        <w:t>.</w:t>
      </w:r>
    </w:p>
  </w:footnote>
  <w:footnote w:id="17">
    <w:p w:rsidRPr="004D173E" w:rsidR="00D652FC" w:rsidP="009C495C" w:rsidRDefault="00D652FC" w14:paraId="6F07EE14" w14:textId="2FAA7792">
      <w:pPr>
        <w:pStyle w:val="NoSpacing"/>
        <w:jc w:val="both"/>
        <w:rPr>
          <w:rFonts w:ascii="Times New Roman" w:hAnsi="Times New Roman"/>
          <w:sz w:val="20"/>
          <w:szCs w:val="20"/>
        </w:rPr>
      </w:pPr>
      <w:r w:rsidRPr="004D173E">
        <w:rPr>
          <w:rStyle w:val="FootnoteReference"/>
          <w:rFonts w:ascii="Times New Roman" w:hAnsi="Times New Roman"/>
          <w:sz w:val="20"/>
          <w:szCs w:val="20"/>
        </w:rPr>
        <w:footnoteRef/>
      </w:r>
      <w:r w:rsidRPr="004D173E">
        <w:rPr>
          <w:rFonts w:ascii="Times New Roman" w:hAnsi="Times New Roman"/>
          <w:sz w:val="20"/>
          <w:szCs w:val="20"/>
        </w:rPr>
        <w:t xml:space="preserve"> </w:t>
      </w:r>
      <w:proofErr w:type="spellStart"/>
      <w:r w:rsidRPr="004D173E">
        <w:rPr>
          <w:rFonts w:ascii="Times New Roman" w:hAnsi="Times New Roman"/>
          <w:sz w:val="20"/>
          <w:szCs w:val="20"/>
        </w:rPr>
        <w:t>RKPJKo</w:t>
      </w:r>
      <w:proofErr w:type="spellEnd"/>
      <w:r w:rsidRPr="004D173E">
        <w:rPr>
          <w:rFonts w:ascii="Times New Roman" w:hAnsi="Times New Roman"/>
          <w:sz w:val="20"/>
          <w:szCs w:val="20"/>
        </w:rPr>
        <w:t xml:space="preserve"> 3. mai 2001. aasta otsus nr </w:t>
      </w:r>
      <w:hyperlink w:history="1" r:id="rId20">
        <w:r w:rsidRPr="005715F8">
          <w:rPr>
            <w:rStyle w:val="Hyperlink"/>
            <w:rFonts w:ascii="Times New Roman" w:hAnsi="Times New Roman"/>
            <w:sz w:val="20"/>
            <w:szCs w:val="20"/>
          </w:rPr>
          <w:t>3-4-1-6-01</w:t>
        </w:r>
      </w:hyperlink>
      <w:r w:rsidRPr="004D173E" w:rsidR="00977510">
        <w:rPr>
          <w:rFonts w:ascii="Times New Roman" w:hAnsi="Times New Roman"/>
          <w:sz w:val="20"/>
          <w:szCs w:val="20"/>
        </w:rPr>
        <w:t>,</w:t>
      </w:r>
      <w:r w:rsidRPr="004D173E">
        <w:rPr>
          <w:rFonts w:ascii="Times New Roman" w:hAnsi="Times New Roman"/>
          <w:sz w:val="20"/>
          <w:szCs w:val="20"/>
        </w:rPr>
        <w:t xml:space="preserve"> </w:t>
      </w:r>
      <w:r w:rsidRPr="004D173E" w:rsidR="004D173E">
        <w:rPr>
          <w:rFonts w:ascii="Times New Roman" w:hAnsi="Times New Roman"/>
          <w:sz w:val="20"/>
          <w:szCs w:val="20"/>
        </w:rPr>
        <w:t>p</w:t>
      </w:r>
      <w:r w:rsidRPr="004D173E">
        <w:rPr>
          <w:rFonts w:ascii="Times New Roman" w:hAnsi="Times New Roman"/>
          <w:sz w:val="20"/>
          <w:szCs w:val="20"/>
        </w:rPr>
        <w:t xml:space="preserve"> 15</w:t>
      </w:r>
      <w:r w:rsidRPr="004D173E" w:rsidR="00977510">
        <w:rPr>
          <w:rFonts w:ascii="Times New Roman" w:hAnsi="Times New Roman"/>
          <w:sz w:val="20"/>
          <w:szCs w:val="20"/>
        </w:rPr>
        <w:t>.</w:t>
      </w:r>
    </w:p>
  </w:footnote>
  <w:footnote w:id="18">
    <w:p w:rsidR="004D173E" w:rsidP="009C495C" w:rsidRDefault="004D173E" w14:paraId="3950931B" w14:textId="2FDEA10D">
      <w:pPr>
        <w:pStyle w:val="NoSpacing"/>
        <w:jc w:val="both"/>
      </w:pPr>
      <w:r w:rsidRPr="004D173E">
        <w:rPr>
          <w:rStyle w:val="FootnoteReference"/>
          <w:rFonts w:ascii="Times New Roman" w:hAnsi="Times New Roman"/>
          <w:sz w:val="20"/>
          <w:szCs w:val="20"/>
        </w:rPr>
        <w:footnoteRef/>
      </w:r>
      <w:r w:rsidRPr="004D173E">
        <w:rPr>
          <w:rFonts w:ascii="Times New Roman" w:hAnsi="Times New Roman"/>
          <w:sz w:val="20"/>
          <w:szCs w:val="20"/>
        </w:rPr>
        <w:t xml:space="preserve"> </w:t>
      </w:r>
      <w:r w:rsidRPr="004D173E">
        <w:rPr>
          <w:rFonts w:ascii="Times New Roman" w:hAnsi="Times New Roman"/>
          <w:sz w:val="20"/>
          <w:szCs w:val="20"/>
        </w:rPr>
        <w:t xml:space="preserve">Riigikohtu halduskolleegium 9. juuni 2006. a otsus nr </w:t>
      </w:r>
      <w:hyperlink w:history="1" r:id="rId21">
        <w:r w:rsidRPr="004D173E">
          <w:rPr>
            <w:rStyle w:val="Hyperlink"/>
            <w:rFonts w:ascii="Times New Roman" w:hAnsi="Times New Roman"/>
            <w:sz w:val="20"/>
            <w:szCs w:val="20"/>
          </w:rPr>
          <w:t>3-3-1-20-06</w:t>
        </w:r>
      </w:hyperlink>
      <w:r w:rsidRPr="004D173E">
        <w:rPr>
          <w:rFonts w:ascii="Times New Roman" w:hAnsi="Times New Roman"/>
          <w:sz w:val="20"/>
          <w:szCs w:val="20"/>
        </w:rPr>
        <w:t>, p 15.</w:t>
      </w:r>
    </w:p>
  </w:footnote>
  <w:footnote w:id="19">
    <w:p w:rsidRPr="00833014" w:rsidR="00D54F34" w:rsidP="003C7904" w:rsidRDefault="00D54F34" w14:paraId="75260227" w14:textId="2F34AAAD">
      <w:pPr>
        <w:pStyle w:val="FootnoteText"/>
        <w:spacing w:after="0" w:line="240" w:lineRule="auto"/>
        <w:jc w:val="both"/>
        <w:rPr>
          <w:rFonts w:ascii="Times New Roman" w:hAnsi="Times New Roman" w:cs="Times New Roman"/>
        </w:rPr>
      </w:pPr>
      <w:r w:rsidRPr="00833014">
        <w:rPr>
          <w:rStyle w:val="FootnoteReference"/>
          <w:rFonts w:ascii="Times New Roman" w:hAnsi="Times New Roman" w:cs="Times New Roman"/>
        </w:rPr>
        <w:footnoteRef/>
      </w:r>
      <w:r w:rsidR="004C766F">
        <w:rPr>
          <w:rFonts w:ascii="Times New Roman" w:hAnsi="Times New Roman" w:cs="Times New Roman"/>
        </w:rPr>
        <w:t xml:space="preserve"> </w:t>
      </w:r>
      <w:r w:rsidR="001847B5">
        <w:rPr>
          <w:rFonts w:ascii="Times New Roman" w:hAnsi="Times New Roman" w:cs="Times New Roman"/>
        </w:rPr>
        <w:t xml:space="preserve">Riigikohtu </w:t>
      </w:r>
      <w:proofErr w:type="spellStart"/>
      <w:r w:rsidR="001847B5">
        <w:rPr>
          <w:rFonts w:ascii="Times New Roman" w:hAnsi="Times New Roman" w:cs="Times New Roman"/>
        </w:rPr>
        <w:t>tsiviilkollgeeiumi</w:t>
      </w:r>
      <w:proofErr w:type="spellEnd"/>
      <w:r w:rsidR="001847B5">
        <w:rPr>
          <w:rFonts w:ascii="Times New Roman" w:hAnsi="Times New Roman" w:cs="Times New Roman"/>
        </w:rPr>
        <w:t xml:space="preserve"> (</w:t>
      </w:r>
      <w:proofErr w:type="spellStart"/>
      <w:r w:rsidRPr="003C7904" w:rsidR="003C7904">
        <w:rPr>
          <w:rFonts w:ascii="Times New Roman" w:hAnsi="Times New Roman" w:cs="Times New Roman"/>
        </w:rPr>
        <w:t>RKTKo</w:t>
      </w:r>
      <w:proofErr w:type="spellEnd"/>
      <w:r w:rsidR="001847B5">
        <w:rPr>
          <w:rFonts w:ascii="Times New Roman" w:hAnsi="Times New Roman" w:cs="Times New Roman"/>
        </w:rPr>
        <w:t>)</w:t>
      </w:r>
      <w:r w:rsidR="003C7904">
        <w:rPr>
          <w:rFonts w:ascii="Times New Roman" w:hAnsi="Times New Roman" w:cs="Times New Roman"/>
        </w:rPr>
        <w:t xml:space="preserve"> </w:t>
      </w:r>
      <w:r w:rsidRPr="003C7904" w:rsidR="003C7904">
        <w:rPr>
          <w:rFonts w:ascii="Times New Roman" w:hAnsi="Times New Roman" w:cs="Times New Roman"/>
        </w:rPr>
        <w:t>29. oktoober 2014. a</w:t>
      </w:r>
      <w:r w:rsidR="003C7904">
        <w:rPr>
          <w:rFonts w:ascii="Times New Roman" w:hAnsi="Times New Roman" w:cs="Times New Roman"/>
        </w:rPr>
        <w:t xml:space="preserve"> otsus nr </w:t>
      </w:r>
      <w:hyperlink w:history="1" r:id="rId22">
        <w:r w:rsidRPr="004C766F" w:rsidR="003C7904">
          <w:rPr>
            <w:rStyle w:val="Hyperlink"/>
            <w:rFonts w:ascii="Times New Roman" w:hAnsi="Times New Roman" w:cs="Times New Roman"/>
          </w:rPr>
          <w:t>3-2-1-96-14</w:t>
        </w:r>
      </w:hyperlink>
      <w:r w:rsidR="003C7904">
        <w:rPr>
          <w:rFonts w:ascii="Times New Roman" w:hAnsi="Times New Roman" w:cs="Times New Roman"/>
        </w:rPr>
        <w:t>, p 21</w:t>
      </w:r>
      <w:r>
        <w:rPr>
          <w:rFonts w:ascii="Times New Roman" w:hAnsi="Times New Roman" w:cs="Times New Roman"/>
        </w:rPr>
        <w:t>.</w:t>
      </w:r>
    </w:p>
  </w:footnote>
  <w:footnote w:id="20">
    <w:p w:rsidRPr="00A04906" w:rsidR="00A7174A" w:rsidP="00A04906" w:rsidRDefault="00A7174A" w14:paraId="3A95906C" w14:textId="39B9D5CF">
      <w:pPr>
        <w:pStyle w:val="FootnoteText"/>
        <w:spacing w:after="0" w:line="240" w:lineRule="auto"/>
        <w:jc w:val="both"/>
        <w:rPr>
          <w:rFonts w:ascii="Times New Roman" w:hAnsi="Times New Roman" w:cs="Times New Roman"/>
        </w:rPr>
      </w:pPr>
      <w:r w:rsidRPr="000B586C">
        <w:rPr>
          <w:rStyle w:val="FootnoteReference"/>
          <w:rFonts w:ascii="Times New Roman" w:hAnsi="Times New Roman" w:cs="Times New Roman"/>
        </w:rPr>
        <w:footnoteRef/>
      </w:r>
      <w:r w:rsidRPr="000B586C">
        <w:rPr>
          <w:rFonts w:ascii="Times New Roman" w:hAnsi="Times New Roman" w:cs="Times New Roman"/>
        </w:rPr>
        <w:t xml:space="preserve"> </w:t>
      </w:r>
      <w:r w:rsidRPr="000B586C">
        <w:rPr>
          <w:rFonts w:ascii="Times New Roman" w:hAnsi="Times New Roman" w:cs="Times New Roman"/>
        </w:rPr>
        <w:t xml:space="preserve">Eesti nimetraditsiooni on kirjeldanud Eesti nimeuurijad, näiteks Edgar Rajandi, kelle raamatule „Raamatut nimedest“ tuginetakse siiani. Lisaks Edgar </w:t>
      </w:r>
      <w:proofErr w:type="spellStart"/>
      <w:r w:rsidRPr="000B586C">
        <w:rPr>
          <w:rFonts w:ascii="Times New Roman" w:hAnsi="Times New Roman" w:cs="Times New Roman"/>
        </w:rPr>
        <w:t>Rajandile</w:t>
      </w:r>
      <w:proofErr w:type="spellEnd"/>
      <w:r w:rsidRPr="000B586C">
        <w:rPr>
          <w:rFonts w:ascii="Times New Roman" w:hAnsi="Times New Roman" w:cs="Times New Roman"/>
        </w:rPr>
        <w:t xml:space="preserve"> on </w:t>
      </w:r>
      <w:r w:rsidR="00994E95">
        <w:rPr>
          <w:rFonts w:ascii="Times New Roman" w:hAnsi="Times New Roman" w:cs="Times New Roman"/>
        </w:rPr>
        <w:t>e</w:t>
      </w:r>
      <w:r w:rsidRPr="000B586C">
        <w:rPr>
          <w:rFonts w:ascii="Times New Roman" w:hAnsi="Times New Roman" w:cs="Times New Roman"/>
        </w:rPr>
        <w:t xml:space="preserve">esti nimetraditsiooni uurinud perekonnanimede uurija Helmut Tarand jt. Praegu koostatakse „Eesti perekonnanimeraamatut“, mille koostamises osalevad näiteks Fred Puss, Marja Kallasmaa, Udo Uibo jt. Eesti nimetraditsiooni on uurinud ka näiteks nimeteadlased Eve </w:t>
      </w:r>
      <w:proofErr w:type="spellStart"/>
      <w:r w:rsidRPr="000B586C">
        <w:rPr>
          <w:rFonts w:ascii="Times New Roman" w:hAnsi="Times New Roman" w:cs="Times New Roman"/>
        </w:rPr>
        <w:t>Alender</w:t>
      </w:r>
      <w:proofErr w:type="spellEnd"/>
      <w:r w:rsidRPr="000B586C">
        <w:rPr>
          <w:rFonts w:ascii="Times New Roman" w:hAnsi="Times New Roman" w:cs="Times New Roman"/>
        </w:rPr>
        <w:t xml:space="preserve">, Kairit Henno, Annika </w:t>
      </w:r>
      <w:proofErr w:type="spellStart"/>
      <w:r w:rsidRPr="000B586C">
        <w:rPr>
          <w:rFonts w:ascii="Times New Roman" w:hAnsi="Times New Roman" w:cs="Times New Roman"/>
        </w:rPr>
        <w:t>Hussar</w:t>
      </w:r>
      <w:proofErr w:type="spellEnd"/>
      <w:r w:rsidRPr="000B586C">
        <w:rPr>
          <w:rFonts w:ascii="Times New Roman" w:hAnsi="Times New Roman" w:cs="Times New Roman"/>
        </w:rPr>
        <w:t xml:space="preserve">, Peeter </w:t>
      </w:r>
      <w:proofErr w:type="spellStart"/>
      <w:r w:rsidRPr="000B586C">
        <w:rPr>
          <w:rFonts w:ascii="Times New Roman" w:hAnsi="Times New Roman" w:cs="Times New Roman"/>
        </w:rPr>
        <w:t>Päll</w:t>
      </w:r>
      <w:proofErr w:type="spellEnd"/>
      <w:r w:rsidRPr="000B586C">
        <w:rPr>
          <w:rFonts w:ascii="Times New Roman" w:hAnsi="Times New Roman" w:cs="Times New Roman"/>
        </w:rPr>
        <w:t xml:space="preserve"> ja </w:t>
      </w:r>
      <w:proofErr w:type="spellStart"/>
      <w:r w:rsidRPr="000B586C">
        <w:rPr>
          <w:rFonts w:ascii="Times New Roman" w:hAnsi="Times New Roman" w:cs="Times New Roman"/>
        </w:rPr>
        <w:t>Evar</w:t>
      </w:r>
      <w:proofErr w:type="spellEnd"/>
      <w:r w:rsidRPr="000B586C">
        <w:rPr>
          <w:rFonts w:ascii="Times New Roman" w:hAnsi="Times New Roman" w:cs="Times New Roman"/>
        </w:rPr>
        <w:t xml:space="preserve"> Saar „Nimekorralduse analüüsis“, millega on võimalik tutvuda: </w:t>
      </w:r>
      <w:hyperlink w:history="1" r:id="rId23">
        <w:r w:rsidRPr="00A04906">
          <w:rPr>
            <w:rStyle w:val="Hyperlink"/>
            <w:rFonts w:ascii="Times New Roman" w:hAnsi="Times New Roman" w:cs="Times New Roman"/>
          </w:rPr>
          <w:t>http://dspace.ut.ee/bitstream/handle/10062/40634/Keel_Nimekorraldus.pdf</w:t>
        </w:r>
      </w:hyperlink>
      <w:r w:rsidRPr="00A04906">
        <w:rPr>
          <w:rFonts w:ascii="Times New Roman" w:hAnsi="Times New Roman" w:cs="Times New Roman"/>
        </w:rPr>
        <w:t xml:space="preserve">. Eestipäraste eesnimede temaatikat on käsitlenud ka näiteks Julius Mägiste. Tema seisukohtadega on võimalik tutvuda teoses „Eestipäraseid eesnimesid“: </w:t>
      </w:r>
      <w:hyperlink w:history="1" r:id="rId24">
        <w:r w:rsidRPr="00A04906">
          <w:rPr>
            <w:rStyle w:val="Hyperlink"/>
            <w:rFonts w:ascii="Times New Roman" w:hAnsi="Times New Roman" w:cs="Times New Roman"/>
          </w:rPr>
          <w:t>https://www.emakeeleselts.ee/digiraamatud/AES-toimetised_XXVIII.pdf</w:t>
        </w:r>
      </w:hyperlink>
      <w:r w:rsidRPr="00A04906">
        <w:rPr>
          <w:rFonts w:ascii="Times New Roman" w:hAnsi="Times New Roman" w:cs="Times New Roman"/>
        </w:rPr>
        <w:t xml:space="preserve">. Perekonnaimede kohta on olemas ka Kairit Henno lühikokkuvõte „Meie perekonnanimede ajaloost“, millega on võimalik tutvuda: </w:t>
      </w:r>
      <w:hyperlink w:history="1" r:id="rId25">
        <w:r w:rsidRPr="00A04906">
          <w:rPr>
            <w:rStyle w:val="Hyperlink"/>
            <w:rFonts w:ascii="Times New Roman" w:hAnsi="Times New Roman" w:cs="Times New Roman"/>
          </w:rPr>
          <w:t>https://www.emakeeleselts.ee/omakeel/2003_1/OK_2003-1_04.pdf</w:t>
        </w:r>
      </w:hyperlink>
      <w:r w:rsidRPr="00A04906">
        <w:rPr>
          <w:rFonts w:ascii="Times New Roman" w:hAnsi="Times New Roman" w:cs="Times New Roman"/>
        </w:rPr>
        <w:t xml:space="preserve">. Nimeteadusega seotud lisaallikate viidetega saab tutvuda ka Eesti Keele Instituudi kodulehel: </w:t>
      </w:r>
      <w:hyperlink w:history="1" r:id="rId26">
        <w:r w:rsidRPr="00A04906">
          <w:rPr>
            <w:rStyle w:val="Hyperlink"/>
            <w:rFonts w:ascii="Times New Roman" w:hAnsi="Times New Roman" w:cs="Times New Roman"/>
          </w:rPr>
          <w:t>http://www.eki.ee/nimeselts/bib/</w:t>
        </w:r>
      </w:hyperlink>
      <w:r w:rsidRPr="00A04906">
        <w:rPr>
          <w:rFonts w:ascii="Times New Roman" w:hAnsi="Times New Roman" w:cs="Times New Roman"/>
        </w:rPr>
        <w:t xml:space="preserve">. </w:t>
      </w:r>
    </w:p>
  </w:footnote>
  <w:footnote w:id="21">
    <w:p w:rsidR="00A04906" w:rsidP="00A04906" w:rsidRDefault="00A04906" w14:paraId="45760792" w14:textId="0AD54D3D">
      <w:pPr>
        <w:pStyle w:val="FootnoteText"/>
        <w:jc w:val="both"/>
      </w:pPr>
      <w:r w:rsidRPr="00A04906">
        <w:rPr>
          <w:rStyle w:val="FootnoteReference"/>
          <w:rFonts w:ascii="Times New Roman" w:hAnsi="Times New Roman" w:cs="Times New Roman"/>
        </w:rPr>
        <w:footnoteRef/>
      </w:r>
      <w:r w:rsidRPr="00A04906">
        <w:rPr>
          <w:rFonts w:ascii="Times New Roman" w:hAnsi="Times New Roman" w:cs="Times New Roman"/>
        </w:rPr>
        <w:t xml:space="preserve"> </w:t>
      </w:r>
      <w:r w:rsidRPr="00A04906">
        <w:rPr>
          <w:rFonts w:ascii="Times New Roman" w:hAnsi="Times New Roman" w:cs="Times New Roman"/>
        </w:rPr>
        <w:t xml:space="preserve">Eesti Keele Instituudi nimekorralduse analüüs, 2002 a. Kättesaadav: </w:t>
      </w:r>
      <w:hyperlink w:history="1" r:id="rId27">
        <w:r w:rsidRPr="00A04906">
          <w:rPr>
            <w:rStyle w:val="Hyperlink"/>
            <w:rFonts w:ascii="Times New Roman" w:hAnsi="Times New Roman" w:cs="Times New Roman"/>
          </w:rPr>
          <w:t>https://dspace.ut.ee/server/api/core/bitstreams/327c027a-81cc-44c6-b4fa-5a1222b27e81/content</w:t>
        </w:r>
      </w:hyperlink>
      <w:r w:rsidR="00FC76AE">
        <w:t>.</w:t>
      </w:r>
    </w:p>
  </w:footnote>
  <w:footnote w:id="22">
    <w:p w:rsidR="00086994" w:rsidP="009C495C" w:rsidRDefault="00086994" w14:paraId="3CE6DEA8" w14:textId="389B1E2E">
      <w:pPr>
        <w:pStyle w:val="FootnoteText"/>
        <w:spacing w:line="240" w:lineRule="auto"/>
        <w:jc w:val="both"/>
      </w:pPr>
      <w:r>
        <w:rPr>
          <w:rStyle w:val="FootnoteReference"/>
        </w:rPr>
        <w:footnoteRef/>
      </w:r>
      <w:r>
        <w:t xml:space="preserve"> </w:t>
      </w:r>
      <w:hyperlink w:history="1" r:id="rId28">
        <w:r w:rsidRPr="009C495C" w:rsidR="00FC76AE">
          <w:rPr>
            <w:rStyle w:val="Hyperlink"/>
            <w:rFonts w:ascii="Times New Roman" w:hAnsi="Times New Roman" w:cs="Times New Roman"/>
          </w:rPr>
          <w:t>RT I, 25.11.2025, 5</w:t>
        </w:r>
      </w:hyperlink>
      <w:r w:rsidRPr="009C495C" w:rsidR="00FC76AE">
        <w:rPr>
          <w:rFonts w:ascii="Times New Roman" w:hAnsi="Times New Roman" w:cs="Times New Roman"/>
        </w:rPr>
        <w:t>.</w:t>
      </w:r>
    </w:p>
  </w:footnote>
  <w:footnote w:id="23">
    <w:p w:rsidRPr="001D0172" w:rsidR="000F3379" w:rsidP="009C495C" w:rsidRDefault="000F3379" w14:paraId="2469B6DD" w14:textId="007F4FB8">
      <w:pPr>
        <w:pStyle w:val="FootnoteText"/>
        <w:spacing w:line="240" w:lineRule="auto"/>
        <w:jc w:val="both"/>
        <w:rPr>
          <w:rFonts w:ascii="Times New Roman" w:hAnsi="Times New Roman" w:cs="Times New Roman"/>
        </w:rPr>
      </w:pPr>
      <w:r w:rsidRPr="001D0172">
        <w:rPr>
          <w:rStyle w:val="FootnoteReference"/>
          <w:rFonts w:ascii="Times New Roman" w:hAnsi="Times New Roman" w:cs="Times New Roman"/>
        </w:rPr>
        <w:footnoteRef/>
      </w:r>
      <w:r w:rsidRPr="001D0172">
        <w:rPr>
          <w:rFonts w:ascii="Times New Roman" w:hAnsi="Times New Roman" w:cs="Times New Roman"/>
        </w:rPr>
        <w:t xml:space="preserve"> </w:t>
      </w:r>
      <w:r w:rsidRPr="001D0172">
        <w:rPr>
          <w:rFonts w:ascii="Times New Roman" w:hAnsi="Times New Roman" w:cs="Times New Roman"/>
        </w:rPr>
        <w:t xml:space="preserve">Euroopa Parlamendi ja nõukogu 27. aprilli 2016. aasta määrus (EL) 2016/679 füüsiliste isikute kaitse kohta isikuandmete töötlemisel ja selliste andmete vaba liikumise ning direktiivi 95/46/EÜ kehtetuks tunnistamise kohta (isikuandmete kaitse </w:t>
      </w:r>
      <w:proofErr w:type="spellStart"/>
      <w:r w:rsidRPr="001D0172">
        <w:rPr>
          <w:rFonts w:ascii="Times New Roman" w:hAnsi="Times New Roman" w:cs="Times New Roman"/>
        </w:rPr>
        <w:t>üldmäärus</w:t>
      </w:r>
      <w:proofErr w:type="spellEnd"/>
      <w:r w:rsidRPr="001D0172">
        <w:rPr>
          <w:rFonts w:ascii="Times New Roman" w:hAnsi="Times New Roman" w:cs="Times New Roman"/>
        </w:rPr>
        <w:t>). – ELT L 119, 04.05.2016, lk 1–88</w:t>
      </w:r>
      <w:r w:rsidR="008D78D9">
        <w:rPr>
          <w:rFonts w:ascii="Times New Roman" w:hAnsi="Times New Roman" w:cs="Times New Roman"/>
        </w:rPr>
        <w:t>.</w:t>
      </w:r>
    </w:p>
  </w:footnote>
  <w:footnote w:id="24">
    <w:p w:rsidRPr="000B586C" w:rsidR="00F250FC" w:rsidP="00F250FC" w:rsidRDefault="00F250FC" w14:paraId="3EEC1117" w14:textId="68C46499">
      <w:pPr>
        <w:pStyle w:val="FootnoteText"/>
        <w:spacing w:after="0" w:line="240" w:lineRule="auto"/>
        <w:jc w:val="both"/>
        <w:rPr>
          <w:rFonts w:ascii="Times New Roman" w:hAnsi="Times New Roman" w:cs="Times New Roman"/>
        </w:rPr>
      </w:pPr>
      <w:r w:rsidRPr="000B586C">
        <w:rPr>
          <w:rStyle w:val="FootnoteReference"/>
          <w:rFonts w:ascii="Times New Roman" w:hAnsi="Times New Roman" w:cs="Times New Roman"/>
        </w:rPr>
        <w:footnoteRef/>
      </w:r>
      <w:r w:rsidRPr="000B586C">
        <w:rPr>
          <w:rFonts w:ascii="Times New Roman" w:hAnsi="Times New Roman" w:cs="Times New Roman"/>
        </w:rPr>
        <w:t xml:space="preserve"> </w:t>
      </w:r>
      <w:proofErr w:type="spellStart"/>
      <w:r w:rsidRPr="003C7904" w:rsidR="001B1795">
        <w:rPr>
          <w:rFonts w:ascii="Times New Roman" w:hAnsi="Times New Roman" w:cs="Times New Roman"/>
        </w:rPr>
        <w:t>RKTKo</w:t>
      </w:r>
      <w:proofErr w:type="spellEnd"/>
      <w:r w:rsidR="001B1795">
        <w:rPr>
          <w:rFonts w:ascii="Times New Roman" w:hAnsi="Times New Roman" w:cs="Times New Roman"/>
        </w:rPr>
        <w:t xml:space="preserve"> </w:t>
      </w:r>
      <w:r w:rsidRPr="003C7904" w:rsidR="001B1795">
        <w:rPr>
          <w:rFonts w:ascii="Times New Roman" w:hAnsi="Times New Roman" w:cs="Times New Roman"/>
        </w:rPr>
        <w:t>29. oktoober 2014. a</w:t>
      </w:r>
      <w:r w:rsidR="001B1795">
        <w:rPr>
          <w:rFonts w:ascii="Times New Roman" w:hAnsi="Times New Roman" w:cs="Times New Roman"/>
        </w:rPr>
        <w:t xml:space="preserve"> otsus nr </w:t>
      </w:r>
      <w:hyperlink w:history="1" r:id="rId29">
        <w:r w:rsidRPr="004C766F" w:rsidR="001B1795">
          <w:rPr>
            <w:rStyle w:val="Hyperlink"/>
            <w:rFonts w:ascii="Times New Roman" w:hAnsi="Times New Roman" w:cs="Times New Roman"/>
          </w:rPr>
          <w:t>3-2-1-96-14</w:t>
        </w:r>
      </w:hyperlink>
      <w:r w:rsidR="001B1795">
        <w:rPr>
          <w:rFonts w:ascii="Times New Roman" w:hAnsi="Times New Roman" w:cs="Times New Roman"/>
        </w:rPr>
        <w:t>, p 21.</w:t>
      </w:r>
    </w:p>
  </w:footnote>
  <w:footnote w:id="25">
    <w:p w:rsidRPr="00D61CB7" w:rsidR="0053650E" w:rsidP="00146F25" w:rsidRDefault="0053650E" w14:paraId="4B056C94" w14:textId="42CB8076">
      <w:pPr>
        <w:pStyle w:val="FootnoteText"/>
        <w:spacing w:line="240" w:lineRule="auto"/>
        <w:jc w:val="both"/>
        <w:rPr>
          <w:rFonts w:ascii="Times New Roman" w:hAnsi="Times New Roman" w:cs="Times New Roman"/>
        </w:rPr>
      </w:pPr>
      <w:r w:rsidRPr="00D61CB7">
        <w:rPr>
          <w:rStyle w:val="FootnoteReference"/>
          <w:rFonts w:ascii="Times New Roman" w:hAnsi="Times New Roman" w:cs="Times New Roman"/>
        </w:rPr>
        <w:footnoteRef/>
      </w:r>
      <w:r w:rsidRPr="00D61CB7">
        <w:rPr>
          <w:rFonts w:ascii="Times New Roman" w:hAnsi="Times New Roman" w:cs="Times New Roman"/>
        </w:rPr>
        <w:t xml:space="preserve"> </w:t>
      </w:r>
      <w:r w:rsidRPr="00D61CB7">
        <w:rPr>
          <w:rFonts w:ascii="Times New Roman" w:hAnsi="Times New Roman" w:cs="Times New Roman"/>
        </w:rPr>
        <w:t>Eesti kirjakeele rakendamise norm on sätestatud Vabariigi Valitsuse 9.juuni.</w:t>
      </w:r>
      <w:r w:rsidR="00983560">
        <w:rPr>
          <w:rFonts w:ascii="Times New Roman" w:hAnsi="Times New Roman" w:cs="Times New Roman"/>
        </w:rPr>
        <w:t xml:space="preserve"> </w:t>
      </w:r>
      <w:r w:rsidRPr="00D61CB7">
        <w:rPr>
          <w:rFonts w:ascii="Times New Roman" w:hAnsi="Times New Roman" w:cs="Times New Roman"/>
        </w:rPr>
        <w:t>2011 aasta määrusega nr 71„Eesti kirjakeele normi rakendamise kord“.</w:t>
      </w:r>
    </w:p>
  </w:footnote>
  <w:footnote w:id="26">
    <w:p w:rsidRPr="00403DF0" w:rsidR="00403DF0" w:rsidP="00403DF0" w:rsidRDefault="00403DF0" w14:paraId="565DB13C" w14:textId="655F64D3">
      <w:pPr>
        <w:pStyle w:val="NoSpacing"/>
        <w:rPr>
          <w:rFonts w:ascii="Times New Roman" w:hAnsi="Times New Roman"/>
        </w:rPr>
      </w:pPr>
      <w:r w:rsidRPr="00403DF0">
        <w:rPr>
          <w:rStyle w:val="FootnoteReference"/>
          <w:rFonts w:ascii="Times New Roman" w:hAnsi="Times New Roman"/>
          <w:sz w:val="20"/>
          <w:szCs w:val="20"/>
        </w:rPr>
        <w:footnoteRef/>
      </w:r>
      <w:r w:rsidRPr="00403DF0">
        <w:rPr>
          <w:rFonts w:ascii="Times New Roman" w:hAnsi="Times New Roman"/>
          <w:sz w:val="20"/>
          <w:szCs w:val="20"/>
        </w:rPr>
        <w:t xml:space="preserve"> </w:t>
      </w:r>
      <w:hyperlink w:history="1" r:id="rId30">
        <w:r w:rsidRPr="00403DF0">
          <w:rPr>
            <w:rStyle w:val="Hyperlink"/>
            <w:rFonts w:ascii="Times New Roman" w:hAnsi="Times New Roman"/>
            <w:sz w:val="20"/>
            <w:szCs w:val="20"/>
          </w:rPr>
          <w:t>Eesti Õigekeelsuskäsiraamat.</w:t>
        </w:r>
      </w:hyperlink>
    </w:p>
  </w:footnote>
  <w:footnote w:id="27">
    <w:p w:rsidRPr="004E7539" w:rsidR="00036A17" w:rsidP="00865396" w:rsidRDefault="00036A17" w14:paraId="25BC4927" w14:textId="25A95DAA">
      <w:pPr>
        <w:pStyle w:val="FootnoteText"/>
        <w:spacing w:line="240" w:lineRule="auto"/>
        <w:jc w:val="both"/>
        <w:rPr>
          <w:rFonts w:ascii="Times New Roman" w:hAnsi="Times New Roman" w:cs="Times New Roman"/>
        </w:rPr>
      </w:pPr>
      <w:r w:rsidRPr="004E7539">
        <w:rPr>
          <w:rStyle w:val="FootnoteReference"/>
          <w:rFonts w:ascii="Times New Roman" w:hAnsi="Times New Roman" w:cs="Times New Roman"/>
        </w:rPr>
        <w:footnoteRef/>
      </w:r>
      <w:r w:rsidRPr="004E7539">
        <w:rPr>
          <w:rFonts w:ascii="Times New Roman" w:hAnsi="Times New Roman" w:cs="Times New Roman"/>
        </w:rPr>
        <w:t xml:space="preserve"> </w:t>
      </w:r>
      <w:hyperlink w:history="1" r:id="rId31">
        <w:r w:rsidRPr="006D241B">
          <w:rPr>
            <w:rStyle w:val="Hyperlink"/>
            <w:rFonts w:ascii="Times New Roman" w:hAnsi="Times New Roman" w:cs="Times New Roman"/>
          </w:rPr>
          <w:t>Haldusmenetluse käsiraamat</w:t>
        </w:r>
      </w:hyperlink>
      <w:r w:rsidRPr="004E7539">
        <w:rPr>
          <w:rFonts w:ascii="Times New Roman" w:hAnsi="Times New Roman" w:cs="Times New Roman"/>
        </w:rPr>
        <w:t xml:space="preserve">, </w:t>
      </w:r>
      <w:proofErr w:type="spellStart"/>
      <w:r w:rsidRPr="004E7539">
        <w:rPr>
          <w:rFonts w:ascii="Times New Roman" w:hAnsi="Times New Roman" w:cs="Times New Roman"/>
        </w:rPr>
        <w:t>A.Aedmaa</w:t>
      </w:r>
      <w:proofErr w:type="spellEnd"/>
      <w:r w:rsidRPr="004E7539">
        <w:rPr>
          <w:rFonts w:ascii="Times New Roman" w:hAnsi="Times New Roman" w:cs="Times New Roman"/>
        </w:rPr>
        <w:t xml:space="preserve">, </w:t>
      </w:r>
      <w:proofErr w:type="spellStart"/>
      <w:r w:rsidRPr="004E7539">
        <w:rPr>
          <w:rFonts w:ascii="Times New Roman" w:hAnsi="Times New Roman" w:cs="Times New Roman"/>
        </w:rPr>
        <w:t>E.Lopman</w:t>
      </w:r>
      <w:proofErr w:type="spellEnd"/>
      <w:r w:rsidRPr="004E7539">
        <w:rPr>
          <w:rFonts w:ascii="Times New Roman" w:hAnsi="Times New Roman" w:cs="Times New Roman"/>
        </w:rPr>
        <w:t xml:space="preserve">, </w:t>
      </w:r>
      <w:proofErr w:type="spellStart"/>
      <w:r w:rsidRPr="004E7539">
        <w:rPr>
          <w:rFonts w:ascii="Times New Roman" w:hAnsi="Times New Roman" w:cs="Times New Roman"/>
        </w:rPr>
        <w:t>N.Parrest</w:t>
      </w:r>
      <w:proofErr w:type="spellEnd"/>
      <w:r w:rsidRPr="004E7539">
        <w:rPr>
          <w:rFonts w:ascii="Times New Roman" w:hAnsi="Times New Roman" w:cs="Times New Roman"/>
        </w:rPr>
        <w:t xml:space="preserve">, </w:t>
      </w:r>
      <w:proofErr w:type="spellStart"/>
      <w:r w:rsidRPr="004E7539">
        <w:rPr>
          <w:rFonts w:ascii="Times New Roman" w:hAnsi="Times New Roman" w:cs="Times New Roman"/>
        </w:rPr>
        <w:t>I.Pilving</w:t>
      </w:r>
      <w:proofErr w:type="spellEnd"/>
      <w:r w:rsidRPr="004E7539">
        <w:rPr>
          <w:rFonts w:ascii="Times New Roman" w:hAnsi="Times New Roman" w:cs="Times New Roman"/>
        </w:rPr>
        <w:t xml:space="preserve">, </w:t>
      </w:r>
      <w:proofErr w:type="spellStart"/>
      <w:r w:rsidRPr="004E7539">
        <w:rPr>
          <w:rFonts w:ascii="Times New Roman" w:hAnsi="Times New Roman" w:cs="Times New Roman"/>
        </w:rPr>
        <w:t>E.Vene</w:t>
      </w:r>
      <w:proofErr w:type="spellEnd"/>
      <w:r w:rsidRPr="004E7539">
        <w:rPr>
          <w:rFonts w:ascii="Times New Roman" w:hAnsi="Times New Roman" w:cs="Times New Roman"/>
        </w:rPr>
        <w:t>, lk 53</w:t>
      </w:r>
      <w:r w:rsidRPr="00865396" w:rsidR="00865396">
        <w:rPr>
          <w:rFonts w:ascii="Times New Roman" w:hAnsi="Times New Roman" w:cs="Times New Roman"/>
        </w:rPr>
        <w:t>.</w:t>
      </w:r>
    </w:p>
  </w:footnote>
  <w:footnote w:id="28">
    <w:p w:rsidRPr="008B5B54" w:rsidR="001847B5" w:rsidP="008B5B54" w:rsidRDefault="001847B5" w14:paraId="68E62E96" w14:textId="6D0DEE09">
      <w:pPr>
        <w:pStyle w:val="FootnoteText"/>
        <w:spacing w:line="240" w:lineRule="auto"/>
        <w:jc w:val="both"/>
        <w:rPr>
          <w:rFonts w:ascii="Times New Roman" w:hAnsi="Times New Roman" w:cs="Times New Roman"/>
        </w:rPr>
      </w:pPr>
      <w:r>
        <w:rPr>
          <w:rStyle w:val="FootnoteReference"/>
        </w:rPr>
        <w:footnoteRef/>
      </w:r>
      <w:r>
        <w:t xml:space="preserve"> </w:t>
      </w:r>
      <w:proofErr w:type="spellStart"/>
      <w:r w:rsidRPr="005169FF" w:rsidR="00A33DDF">
        <w:rPr>
          <w:rFonts w:ascii="Times New Roman" w:hAnsi="Times New Roman" w:cs="Times New Roman"/>
        </w:rPr>
        <w:t>RKTKo</w:t>
      </w:r>
      <w:proofErr w:type="spellEnd"/>
      <w:r w:rsidRPr="005169FF" w:rsidR="00A33DDF">
        <w:rPr>
          <w:rFonts w:ascii="Times New Roman" w:hAnsi="Times New Roman" w:cs="Times New Roman"/>
        </w:rPr>
        <w:t xml:space="preserve"> 29. oktoobri 2014. aasta otsus nr </w:t>
      </w:r>
      <w:hyperlink w:history="1" r:id="rId32">
        <w:r w:rsidRPr="005169FF" w:rsidR="00A33DDF">
          <w:rPr>
            <w:rStyle w:val="Hyperlink"/>
            <w:rFonts w:ascii="Times New Roman" w:hAnsi="Times New Roman" w:cs="Times New Roman"/>
          </w:rPr>
          <w:t>3-2-1-96-14</w:t>
        </w:r>
      </w:hyperlink>
      <w:r w:rsidRPr="005169FF" w:rsidR="00A33DDF">
        <w:rPr>
          <w:rFonts w:ascii="Times New Roman" w:hAnsi="Times New Roman" w:cs="Times New Roman"/>
        </w:rPr>
        <w:t xml:space="preserve">, p 22. </w:t>
      </w:r>
    </w:p>
  </w:footnote>
  <w:footnote w:id="29">
    <w:p w:rsidR="008B7EBD" w:rsidP="008B5B54" w:rsidRDefault="008B7EBD" w14:paraId="4B357604" w14:textId="21732B67">
      <w:pPr>
        <w:pStyle w:val="FootnoteText"/>
        <w:spacing w:line="240" w:lineRule="auto"/>
        <w:jc w:val="both"/>
      </w:pPr>
      <w:r w:rsidRPr="008B5B54">
        <w:rPr>
          <w:rStyle w:val="FootnoteReference"/>
          <w:rFonts w:ascii="Times New Roman" w:hAnsi="Times New Roman" w:cs="Times New Roman"/>
        </w:rPr>
        <w:footnoteRef/>
      </w:r>
      <w:r w:rsidRPr="008B5B54">
        <w:rPr>
          <w:rFonts w:ascii="Times New Roman" w:hAnsi="Times New Roman" w:cs="Times New Roman"/>
        </w:rPr>
        <w:t xml:space="preserve"> </w:t>
      </w:r>
      <w:r w:rsidRPr="005169FF">
        <w:rPr>
          <w:rFonts w:ascii="Times New Roman" w:hAnsi="Times New Roman" w:cs="Times New Roman"/>
        </w:rPr>
        <w:t xml:space="preserve">Vanast kirjaviisist leiab täpsemalt infot ka </w:t>
      </w:r>
      <w:hyperlink w:history="1" r:id="rId33">
        <w:r w:rsidRPr="009D513C">
          <w:rPr>
            <w:rStyle w:val="Hyperlink"/>
            <w:rFonts w:ascii="Times New Roman" w:hAnsi="Times New Roman" w:cs="Times New Roman"/>
          </w:rPr>
          <w:t>EKI teatmikust</w:t>
        </w:r>
      </w:hyperlink>
      <w:r w:rsidRPr="00E062DE">
        <w:rPr>
          <w:rFonts w:ascii="Times New Roman" w:hAnsi="Times New Roman" w:cs="Times New Roman"/>
        </w:rPr>
        <w:t>.</w:t>
      </w:r>
    </w:p>
  </w:footnote>
  <w:footnote w:id="30">
    <w:p w:rsidRPr="00A50267" w:rsidR="00A50267" w:rsidP="00A50267" w:rsidRDefault="00A50267" w14:paraId="745167B8" w14:textId="42F24BDD">
      <w:pPr>
        <w:pStyle w:val="NoSpacing"/>
        <w:rPr>
          <w:rFonts w:ascii="Times New Roman" w:hAnsi="Times New Roman"/>
          <w:sz w:val="20"/>
          <w:szCs w:val="20"/>
        </w:rPr>
      </w:pPr>
      <w:r w:rsidRPr="00A50267">
        <w:rPr>
          <w:rStyle w:val="FootnoteReference"/>
          <w:rFonts w:ascii="Times New Roman" w:hAnsi="Times New Roman"/>
          <w:sz w:val="20"/>
          <w:szCs w:val="20"/>
        </w:rPr>
        <w:footnoteRef/>
      </w:r>
      <w:r w:rsidRPr="00A50267">
        <w:rPr>
          <w:rFonts w:ascii="Times New Roman" w:hAnsi="Times New Roman"/>
          <w:sz w:val="20"/>
          <w:szCs w:val="20"/>
        </w:rPr>
        <w:t xml:space="preserve"> </w:t>
      </w:r>
      <w:r w:rsidRPr="00A50267">
        <w:rPr>
          <w:rFonts w:ascii="Times New Roman" w:hAnsi="Times New Roman"/>
          <w:sz w:val="20"/>
          <w:szCs w:val="20"/>
        </w:rPr>
        <w:t>Eesti kirjakeele rakendamise norm on sätestatud Vabariigi Valitsuse 09.juuni.2011 aasta määrusega nr 71 „Eesti kirjakeele normi rakendamise kord“.</w:t>
      </w:r>
    </w:p>
  </w:footnote>
  <w:footnote w:id="31">
    <w:p w:rsidRPr="00833014" w:rsidR="000E488E" w:rsidP="00A50267" w:rsidRDefault="000E488E" w14:paraId="64A75209" w14:textId="765BEA14">
      <w:pPr>
        <w:pStyle w:val="NoSpacing"/>
      </w:pPr>
      <w:r w:rsidRPr="00A50267">
        <w:rPr>
          <w:rStyle w:val="FootnoteReference"/>
          <w:rFonts w:ascii="Times New Roman" w:hAnsi="Times New Roman"/>
          <w:sz w:val="20"/>
          <w:szCs w:val="20"/>
        </w:rPr>
        <w:footnoteRef/>
      </w:r>
      <w:r w:rsidRPr="00A50267" w:rsidR="00A50267">
        <w:rPr>
          <w:rFonts w:ascii="Times New Roman" w:hAnsi="Times New Roman"/>
          <w:sz w:val="20"/>
          <w:szCs w:val="20"/>
        </w:rPr>
        <w:t xml:space="preserve"> </w:t>
      </w:r>
      <w:r w:rsidR="00A50267">
        <w:rPr>
          <w:rFonts w:ascii="Times New Roman" w:hAnsi="Times New Roman"/>
          <w:sz w:val="20"/>
          <w:szCs w:val="20"/>
        </w:rPr>
        <w:t xml:space="preserve">Euroopa Kohtu 2. oktoober 2003. aasta otsus kohtuasjas </w:t>
      </w:r>
      <w:r w:rsidRPr="00A50267" w:rsidR="00A50267">
        <w:rPr>
          <w:rFonts w:ascii="Times New Roman" w:hAnsi="Times New Roman"/>
          <w:sz w:val="20"/>
          <w:szCs w:val="20"/>
        </w:rPr>
        <w:t>C-148/02</w:t>
      </w:r>
      <w:r w:rsidR="00A50267">
        <w:rPr>
          <w:rFonts w:ascii="Times New Roman" w:hAnsi="Times New Roman"/>
          <w:sz w:val="20"/>
          <w:szCs w:val="20"/>
        </w:rPr>
        <w:t xml:space="preserve"> </w:t>
      </w:r>
      <w:r w:rsidRPr="00A50267" w:rsidR="00A50267">
        <w:rPr>
          <w:rFonts w:ascii="Times New Roman" w:hAnsi="Times New Roman"/>
          <w:sz w:val="20"/>
          <w:szCs w:val="20"/>
        </w:rPr>
        <w:t xml:space="preserve">Carlos </w:t>
      </w:r>
      <w:proofErr w:type="spellStart"/>
      <w:r w:rsidRPr="00A50267" w:rsidR="00A50267">
        <w:rPr>
          <w:rFonts w:ascii="Times New Roman" w:hAnsi="Times New Roman"/>
          <w:sz w:val="20"/>
          <w:szCs w:val="20"/>
        </w:rPr>
        <w:t>Garcia</w:t>
      </w:r>
      <w:proofErr w:type="spellEnd"/>
      <w:r w:rsidRPr="00A50267" w:rsidR="00A50267">
        <w:rPr>
          <w:rFonts w:ascii="Times New Roman" w:hAnsi="Times New Roman"/>
          <w:sz w:val="20"/>
          <w:szCs w:val="20"/>
        </w:rPr>
        <w:t xml:space="preserve"> </w:t>
      </w:r>
      <w:proofErr w:type="spellStart"/>
      <w:r w:rsidRPr="00A50267" w:rsidR="00A50267">
        <w:rPr>
          <w:rFonts w:ascii="Times New Roman" w:hAnsi="Times New Roman"/>
          <w:sz w:val="20"/>
          <w:szCs w:val="20"/>
        </w:rPr>
        <w:t>Avello</w:t>
      </w:r>
      <w:proofErr w:type="spellEnd"/>
      <w:r w:rsidR="00A50267">
        <w:rPr>
          <w:rFonts w:ascii="Times New Roman" w:hAnsi="Times New Roman"/>
          <w:sz w:val="20"/>
          <w:szCs w:val="20"/>
        </w:rPr>
        <w:t xml:space="preserve"> </w:t>
      </w:r>
      <w:r w:rsidRPr="00A50267" w:rsidR="00A50267">
        <w:rPr>
          <w:rFonts w:ascii="Times New Roman" w:hAnsi="Times New Roman"/>
          <w:i/>
          <w:iCs/>
          <w:sz w:val="20"/>
          <w:szCs w:val="20"/>
        </w:rPr>
        <w:t>vs</w:t>
      </w:r>
      <w:r w:rsidR="00A50267">
        <w:rPr>
          <w:rFonts w:ascii="Times New Roman" w:hAnsi="Times New Roman"/>
          <w:sz w:val="20"/>
          <w:szCs w:val="20"/>
        </w:rPr>
        <w:t xml:space="preserve">. </w:t>
      </w:r>
      <w:r w:rsidRPr="00A50267" w:rsidR="00A50267">
        <w:rPr>
          <w:rFonts w:ascii="Times New Roman" w:hAnsi="Times New Roman"/>
          <w:sz w:val="20"/>
          <w:szCs w:val="20"/>
        </w:rPr>
        <w:t>Belgia riik,</w:t>
      </w:r>
      <w:r w:rsidR="00A50267">
        <w:rPr>
          <w:rFonts w:ascii="Times New Roman" w:hAnsi="Times New Roman"/>
          <w:sz w:val="20"/>
          <w:szCs w:val="20"/>
        </w:rPr>
        <w:t xml:space="preserve"> </w:t>
      </w:r>
      <w:hyperlink w:history="1" r:id="rId34">
        <w:r w:rsidRPr="00A50267" w:rsidR="00A50267">
          <w:rPr>
            <w:rStyle w:val="Hyperlink"/>
            <w:rFonts w:ascii="Times New Roman" w:hAnsi="Times New Roman"/>
            <w:sz w:val="20"/>
            <w:szCs w:val="20"/>
          </w:rPr>
          <w:t>ECLI:EU:C:2003:539</w:t>
        </w:r>
      </w:hyperlink>
      <w:r w:rsidR="00A50267">
        <w:rPr>
          <w:rFonts w:ascii="Times New Roman" w:hAnsi="Times New Roman"/>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11308"/>
    <w:multiLevelType w:val="hybridMultilevel"/>
    <w:tmpl w:val="AA38A060"/>
    <w:lvl w:ilvl="0" w:tplc="FF563910">
      <w:start w:val="1"/>
      <w:numFmt w:val="bullet"/>
      <w:lvlText w:val=""/>
      <w:lvlJc w:val="left"/>
      <w:pPr>
        <w:ind w:left="1020" w:hanging="360"/>
      </w:pPr>
      <w:rPr>
        <w:rFonts w:ascii="Symbol" w:hAnsi="Symbol"/>
      </w:rPr>
    </w:lvl>
    <w:lvl w:ilvl="1" w:tplc="89F05EE6">
      <w:start w:val="1"/>
      <w:numFmt w:val="bullet"/>
      <w:lvlText w:val=""/>
      <w:lvlJc w:val="left"/>
      <w:pPr>
        <w:ind w:left="1020" w:hanging="360"/>
      </w:pPr>
      <w:rPr>
        <w:rFonts w:ascii="Symbol" w:hAnsi="Symbol"/>
      </w:rPr>
    </w:lvl>
    <w:lvl w:ilvl="2" w:tplc="2A543512">
      <w:start w:val="1"/>
      <w:numFmt w:val="bullet"/>
      <w:lvlText w:val=""/>
      <w:lvlJc w:val="left"/>
      <w:pPr>
        <w:ind w:left="1020" w:hanging="360"/>
      </w:pPr>
      <w:rPr>
        <w:rFonts w:ascii="Symbol" w:hAnsi="Symbol"/>
      </w:rPr>
    </w:lvl>
    <w:lvl w:ilvl="3" w:tplc="4118C112">
      <w:start w:val="1"/>
      <w:numFmt w:val="bullet"/>
      <w:lvlText w:val=""/>
      <w:lvlJc w:val="left"/>
      <w:pPr>
        <w:ind w:left="1020" w:hanging="360"/>
      </w:pPr>
      <w:rPr>
        <w:rFonts w:ascii="Symbol" w:hAnsi="Symbol"/>
      </w:rPr>
    </w:lvl>
    <w:lvl w:ilvl="4" w:tplc="3FBA1514">
      <w:start w:val="1"/>
      <w:numFmt w:val="bullet"/>
      <w:lvlText w:val=""/>
      <w:lvlJc w:val="left"/>
      <w:pPr>
        <w:ind w:left="1020" w:hanging="360"/>
      </w:pPr>
      <w:rPr>
        <w:rFonts w:ascii="Symbol" w:hAnsi="Symbol"/>
      </w:rPr>
    </w:lvl>
    <w:lvl w:ilvl="5" w:tplc="F8C89310">
      <w:start w:val="1"/>
      <w:numFmt w:val="bullet"/>
      <w:lvlText w:val=""/>
      <w:lvlJc w:val="left"/>
      <w:pPr>
        <w:ind w:left="1020" w:hanging="360"/>
      </w:pPr>
      <w:rPr>
        <w:rFonts w:ascii="Symbol" w:hAnsi="Symbol"/>
      </w:rPr>
    </w:lvl>
    <w:lvl w:ilvl="6" w:tplc="46F47AAC">
      <w:start w:val="1"/>
      <w:numFmt w:val="bullet"/>
      <w:lvlText w:val=""/>
      <w:lvlJc w:val="left"/>
      <w:pPr>
        <w:ind w:left="1020" w:hanging="360"/>
      </w:pPr>
      <w:rPr>
        <w:rFonts w:ascii="Symbol" w:hAnsi="Symbol"/>
      </w:rPr>
    </w:lvl>
    <w:lvl w:ilvl="7" w:tplc="8F868248">
      <w:start w:val="1"/>
      <w:numFmt w:val="bullet"/>
      <w:lvlText w:val=""/>
      <w:lvlJc w:val="left"/>
      <w:pPr>
        <w:ind w:left="1020" w:hanging="360"/>
      </w:pPr>
      <w:rPr>
        <w:rFonts w:ascii="Symbol" w:hAnsi="Symbol"/>
      </w:rPr>
    </w:lvl>
    <w:lvl w:ilvl="8" w:tplc="7B606E08">
      <w:start w:val="1"/>
      <w:numFmt w:val="bullet"/>
      <w:lvlText w:val=""/>
      <w:lvlJc w:val="left"/>
      <w:pPr>
        <w:ind w:left="1020" w:hanging="360"/>
      </w:pPr>
      <w:rPr>
        <w:rFonts w:ascii="Symbol" w:hAnsi="Symbol"/>
      </w:rPr>
    </w:lvl>
  </w:abstractNum>
  <w:abstractNum w:abstractNumId="1" w15:restartNumberingAfterBreak="0">
    <w:nsid w:val="0E7E3D4E"/>
    <w:multiLevelType w:val="hybridMultilevel"/>
    <w:tmpl w:val="3A48652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0FDD4E26"/>
    <w:multiLevelType w:val="hybridMultilevel"/>
    <w:tmpl w:val="BE962DC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 w15:restartNumberingAfterBreak="0">
    <w:nsid w:val="0FF90231"/>
    <w:multiLevelType w:val="hybridMultilevel"/>
    <w:tmpl w:val="CCE0592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4" w15:restartNumberingAfterBreak="0">
    <w:nsid w:val="16A85C52"/>
    <w:multiLevelType w:val="hybridMultilevel"/>
    <w:tmpl w:val="071072E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5" w15:restartNumberingAfterBreak="0">
    <w:nsid w:val="17F666C0"/>
    <w:multiLevelType w:val="hybridMultilevel"/>
    <w:tmpl w:val="5F8016C6"/>
    <w:lvl w:ilvl="0" w:tplc="04250001">
      <w:start w:val="1"/>
      <w:numFmt w:val="bullet"/>
      <w:lvlText w:val=""/>
      <w:lvlJc w:val="left"/>
      <w:pPr>
        <w:ind w:left="780" w:hanging="360"/>
      </w:pPr>
      <w:rPr>
        <w:rFonts w:hint="default" w:ascii="Symbol" w:hAnsi="Symbol"/>
      </w:rPr>
    </w:lvl>
    <w:lvl w:ilvl="1" w:tplc="04250003" w:tentative="1">
      <w:start w:val="1"/>
      <w:numFmt w:val="bullet"/>
      <w:lvlText w:val="o"/>
      <w:lvlJc w:val="left"/>
      <w:pPr>
        <w:ind w:left="1500" w:hanging="360"/>
      </w:pPr>
      <w:rPr>
        <w:rFonts w:hint="default" w:ascii="Courier New" w:hAnsi="Courier New" w:cs="Courier New"/>
      </w:rPr>
    </w:lvl>
    <w:lvl w:ilvl="2" w:tplc="04250005" w:tentative="1">
      <w:start w:val="1"/>
      <w:numFmt w:val="bullet"/>
      <w:lvlText w:val=""/>
      <w:lvlJc w:val="left"/>
      <w:pPr>
        <w:ind w:left="2220" w:hanging="360"/>
      </w:pPr>
      <w:rPr>
        <w:rFonts w:hint="default" w:ascii="Wingdings" w:hAnsi="Wingdings"/>
      </w:rPr>
    </w:lvl>
    <w:lvl w:ilvl="3" w:tplc="04250001" w:tentative="1">
      <w:start w:val="1"/>
      <w:numFmt w:val="bullet"/>
      <w:lvlText w:val=""/>
      <w:lvlJc w:val="left"/>
      <w:pPr>
        <w:ind w:left="2940" w:hanging="360"/>
      </w:pPr>
      <w:rPr>
        <w:rFonts w:hint="default" w:ascii="Symbol" w:hAnsi="Symbol"/>
      </w:rPr>
    </w:lvl>
    <w:lvl w:ilvl="4" w:tplc="04250003" w:tentative="1">
      <w:start w:val="1"/>
      <w:numFmt w:val="bullet"/>
      <w:lvlText w:val="o"/>
      <w:lvlJc w:val="left"/>
      <w:pPr>
        <w:ind w:left="3660" w:hanging="360"/>
      </w:pPr>
      <w:rPr>
        <w:rFonts w:hint="default" w:ascii="Courier New" w:hAnsi="Courier New" w:cs="Courier New"/>
      </w:rPr>
    </w:lvl>
    <w:lvl w:ilvl="5" w:tplc="04250005" w:tentative="1">
      <w:start w:val="1"/>
      <w:numFmt w:val="bullet"/>
      <w:lvlText w:val=""/>
      <w:lvlJc w:val="left"/>
      <w:pPr>
        <w:ind w:left="4380" w:hanging="360"/>
      </w:pPr>
      <w:rPr>
        <w:rFonts w:hint="default" w:ascii="Wingdings" w:hAnsi="Wingdings"/>
      </w:rPr>
    </w:lvl>
    <w:lvl w:ilvl="6" w:tplc="04250001" w:tentative="1">
      <w:start w:val="1"/>
      <w:numFmt w:val="bullet"/>
      <w:lvlText w:val=""/>
      <w:lvlJc w:val="left"/>
      <w:pPr>
        <w:ind w:left="5100" w:hanging="360"/>
      </w:pPr>
      <w:rPr>
        <w:rFonts w:hint="default" w:ascii="Symbol" w:hAnsi="Symbol"/>
      </w:rPr>
    </w:lvl>
    <w:lvl w:ilvl="7" w:tplc="04250003" w:tentative="1">
      <w:start w:val="1"/>
      <w:numFmt w:val="bullet"/>
      <w:lvlText w:val="o"/>
      <w:lvlJc w:val="left"/>
      <w:pPr>
        <w:ind w:left="5820" w:hanging="360"/>
      </w:pPr>
      <w:rPr>
        <w:rFonts w:hint="default" w:ascii="Courier New" w:hAnsi="Courier New" w:cs="Courier New"/>
      </w:rPr>
    </w:lvl>
    <w:lvl w:ilvl="8" w:tplc="04250005" w:tentative="1">
      <w:start w:val="1"/>
      <w:numFmt w:val="bullet"/>
      <w:lvlText w:val=""/>
      <w:lvlJc w:val="left"/>
      <w:pPr>
        <w:ind w:left="6540" w:hanging="360"/>
      </w:pPr>
      <w:rPr>
        <w:rFonts w:hint="default" w:ascii="Wingdings" w:hAnsi="Wingdings"/>
      </w:rPr>
    </w:lvl>
  </w:abstractNum>
  <w:abstractNum w:abstractNumId="6" w15:restartNumberingAfterBreak="0">
    <w:nsid w:val="21690282"/>
    <w:multiLevelType w:val="hybridMultilevel"/>
    <w:tmpl w:val="A8ECEA66"/>
    <w:lvl w:ilvl="0" w:tplc="C876EC12">
      <w:start w:val="1"/>
      <w:numFmt w:val="bullet"/>
      <w:lvlText w:val=""/>
      <w:lvlJc w:val="left"/>
      <w:pPr>
        <w:ind w:left="1020" w:hanging="360"/>
      </w:pPr>
      <w:rPr>
        <w:rFonts w:ascii="Symbol" w:hAnsi="Symbol"/>
      </w:rPr>
    </w:lvl>
    <w:lvl w:ilvl="1" w:tplc="097C276A">
      <w:start w:val="1"/>
      <w:numFmt w:val="bullet"/>
      <w:lvlText w:val=""/>
      <w:lvlJc w:val="left"/>
      <w:pPr>
        <w:ind w:left="1020" w:hanging="360"/>
      </w:pPr>
      <w:rPr>
        <w:rFonts w:ascii="Symbol" w:hAnsi="Symbol"/>
      </w:rPr>
    </w:lvl>
    <w:lvl w:ilvl="2" w:tplc="9580BFA4">
      <w:start w:val="1"/>
      <w:numFmt w:val="bullet"/>
      <w:lvlText w:val=""/>
      <w:lvlJc w:val="left"/>
      <w:pPr>
        <w:ind w:left="1020" w:hanging="360"/>
      </w:pPr>
      <w:rPr>
        <w:rFonts w:ascii="Symbol" w:hAnsi="Symbol"/>
      </w:rPr>
    </w:lvl>
    <w:lvl w:ilvl="3" w:tplc="7D2C8DFE">
      <w:start w:val="1"/>
      <w:numFmt w:val="bullet"/>
      <w:lvlText w:val=""/>
      <w:lvlJc w:val="left"/>
      <w:pPr>
        <w:ind w:left="1020" w:hanging="360"/>
      </w:pPr>
      <w:rPr>
        <w:rFonts w:ascii="Symbol" w:hAnsi="Symbol"/>
      </w:rPr>
    </w:lvl>
    <w:lvl w:ilvl="4" w:tplc="D3FE4C4E">
      <w:start w:val="1"/>
      <w:numFmt w:val="bullet"/>
      <w:lvlText w:val=""/>
      <w:lvlJc w:val="left"/>
      <w:pPr>
        <w:ind w:left="1020" w:hanging="360"/>
      </w:pPr>
      <w:rPr>
        <w:rFonts w:ascii="Symbol" w:hAnsi="Symbol"/>
      </w:rPr>
    </w:lvl>
    <w:lvl w:ilvl="5" w:tplc="9D10DA36">
      <w:start w:val="1"/>
      <w:numFmt w:val="bullet"/>
      <w:lvlText w:val=""/>
      <w:lvlJc w:val="left"/>
      <w:pPr>
        <w:ind w:left="1020" w:hanging="360"/>
      </w:pPr>
      <w:rPr>
        <w:rFonts w:ascii="Symbol" w:hAnsi="Symbol"/>
      </w:rPr>
    </w:lvl>
    <w:lvl w:ilvl="6" w:tplc="D3DC2034">
      <w:start w:val="1"/>
      <w:numFmt w:val="bullet"/>
      <w:lvlText w:val=""/>
      <w:lvlJc w:val="left"/>
      <w:pPr>
        <w:ind w:left="1020" w:hanging="360"/>
      </w:pPr>
      <w:rPr>
        <w:rFonts w:ascii="Symbol" w:hAnsi="Symbol"/>
      </w:rPr>
    </w:lvl>
    <w:lvl w:ilvl="7" w:tplc="CD4EA1A4">
      <w:start w:val="1"/>
      <w:numFmt w:val="bullet"/>
      <w:lvlText w:val=""/>
      <w:lvlJc w:val="left"/>
      <w:pPr>
        <w:ind w:left="1020" w:hanging="360"/>
      </w:pPr>
      <w:rPr>
        <w:rFonts w:ascii="Symbol" w:hAnsi="Symbol"/>
      </w:rPr>
    </w:lvl>
    <w:lvl w:ilvl="8" w:tplc="B2504548">
      <w:start w:val="1"/>
      <w:numFmt w:val="bullet"/>
      <w:lvlText w:val=""/>
      <w:lvlJc w:val="left"/>
      <w:pPr>
        <w:ind w:left="1020" w:hanging="360"/>
      </w:pPr>
      <w:rPr>
        <w:rFonts w:ascii="Symbol" w:hAnsi="Symbol"/>
      </w:rPr>
    </w:lvl>
  </w:abstractNum>
  <w:abstractNum w:abstractNumId="7" w15:restartNumberingAfterBreak="0">
    <w:nsid w:val="276E52FA"/>
    <w:multiLevelType w:val="hybridMultilevel"/>
    <w:tmpl w:val="2E80330C"/>
    <w:lvl w:ilvl="0" w:tplc="BFC8D4FE">
      <w:start w:val="1"/>
      <w:numFmt w:val="bullet"/>
      <w:lvlText w:val=""/>
      <w:lvlJc w:val="left"/>
      <w:pPr>
        <w:ind w:left="1020" w:hanging="360"/>
      </w:pPr>
      <w:rPr>
        <w:rFonts w:ascii="Symbol" w:hAnsi="Symbol"/>
      </w:rPr>
    </w:lvl>
    <w:lvl w:ilvl="1" w:tplc="BDD2A232">
      <w:start w:val="1"/>
      <w:numFmt w:val="bullet"/>
      <w:lvlText w:val=""/>
      <w:lvlJc w:val="left"/>
      <w:pPr>
        <w:ind w:left="1020" w:hanging="360"/>
      </w:pPr>
      <w:rPr>
        <w:rFonts w:ascii="Symbol" w:hAnsi="Symbol"/>
      </w:rPr>
    </w:lvl>
    <w:lvl w:ilvl="2" w:tplc="D318D858">
      <w:start w:val="1"/>
      <w:numFmt w:val="bullet"/>
      <w:lvlText w:val=""/>
      <w:lvlJc w:val="left"/>
      <w:pPr>
        <w:ind w:left="1020" w:hanging="360"/>
      </w:pPr>
      <w:rPr>
        <w:rFonts w:ascii="Symbol" w:hAnsi="Symbol"/>
      </w:rPr>
    </w:lvl>
    <w:lvl w:ilvl="3" w:tplc="3496BC12">
      <w:start w:val="1"/>
      <w:numFmt w:val="bullet"/>
      <w:lvlText w:val=""/>
      <w:lvlJc w:val="left"/>
      <w:pPr>
        <w:ind w:left="1020" w:hanging="360"/>
      </w:pPr>
      <w:rPr>
        <w:rFonts w:ascii="Symbol" w:hAnsi="Symbol"/>
      </w:rPr>
    </w:lvl>
    <w:lvl w:ilvl="4" w:tplc="ABC425BE">
      <w:start w:val="1"/>
      <w:numFmt w:val="bullet"/>
      <w:lvlText w:val=""/>
      <w:lvlJc w:val="left"/>
      <w:pPr>
        <w:ind w:left="1020" w:hanging="360"/>
      </w:pPr>
      <w:rPr>
        <w:rFonts w:ascii="Symbol" w:hAnsi="Symbol"/>
      </w:rPr>
    </w:lvl>
    <w:lvl w:ilvl="5" w:tplc="568CA3A0">
      <w:start w:val="1"/>
      <w:numFmt w:val="bullet"/>
      <w:lvlText w:val=""/>
      <w:lvlJc w:val="left"/>
      <w:pPr>
        <w:ind w:left="1020" w:hanging="360"/>
      </w:pPr>
      <w:rPr>
        <w:rFonts w:ascii="Symbol" w:hAnsi="Symbol"/>
      </w:rPr>
    </w:lvl>
    <w:lvl w:ilvl="6" w:tplc="DBCE1B4C">
      <w:start w:val="1"/>
      <w:numFmt w:val="bullet"/>
      <w:lvlText w:val=""/>
      <w:lvlJc w:val="left"/>
      <w:pPr>
        <w:ind w:left="1020" w:hanging="360"/>
      </w:pPr>
      <w:rPr>
        <w:rFonts w:ascii="Symbol" w:hAnsi="Symbol"/>
      </w:rPr>
    </w:lvl>
    <w:lvl w:ilvl="7" w:tplc="A24CB1F0">
      <w:start w:val="1"/>
      <w:numFmt w:val="bullet"/>
      <w:lvlText w:val=""/>
      <w:lvlJc w:val="left"/>
      <w:pPr>
        <w:ind w:left="1020" w:hanging="360"/>
      </w:pPr>
      <w:rPr>
        <w:rFonts w:ascii="Symbol" w:hAnsi="Symbol"/>
      </w:rPr>
    </w:lvl>
    <w:lvl w:ilvl="8" w:tplc="F8FA3E88">
      <w:start w:val="1"/>
      <w:numFmt w:val="bullet"/>
      <w:lvlText w:val=""/>
      <w:lvlJc w:val="left"/>
      <w:pPr>
        <w:ind w:left="1020" w:hanging="360"/>
      </w:pPr>
      <w:rPr>
        <w:rFonts w:ascii="Symbol" w:hAnsi="Symbol"/>
      </w:rPr>
    </w:lvl>
  </w:abstractNum>
  <w:abstractNum w:abstractNumId="8" w15:restartNumberingAfterBreak="0">
    <w:nsid w:val="307E1FB4"/>
    <w:multiLevelType w:val="hybridMultilevel"/>
    <w:tmpl w:val="C51C5168"/>
    <w:lvl w:ilvl="0" w:tplc="59602BA2">
      <w:start w:val="1"/>
      <w:numFmt w:val="bullet"/>
      <w:lvlText w:val=""/>
      <w:lvlJc w:val="left"/>
      <w:pPr>
        <w:ind w:left="1020" w:hanging="360"/>
      </w:pPr>
      <w:rPr>
        <w:rFonts w:ascii="Symbol" w:hAnsi="Symbol"/>
      </w:rPr>
    </w:lvl>
    <w:lvl w:ilvl="1" w:tplc="5A307BF2">
      <w:start w:val="1"/>
      <w:numFmt w:val="bullet"/>
      <w:lvlText w:val=""/>
      <w:lvlJc w:val="left"/>
      <w:pPr>
        <w:ind w:left="1020" w:hanging="360"/>
      </w:pPr>
      <w:rPr>
        <w:rFonts w:ascii="Symbol" w:hAnsi="Symbol"/>
      </w:rPr>
    </w:lvl>
    <w:lvl w:ilvl="2" w:tplc="6BCA9B96">
      <w:start w:val="1"/>
      <w:numFmt w:val="bullet"/>
      <w:lvlText w:val=""/>
      <w:lvlJc w:val="left"/>
      <w:pPr>
        <w:ind w:left="1020" w:hanging="360"/>
      </w:pPr>
      <w:rPr>
        <w:rFonts w:ascii="Symbol" w:hAnsi="Symbol"/>
      </w:rPr>
    </w:lvl>
    <w:lvl w:ilvl="3" w:tplc="77C09BCC">
      <w:start w:val="1"/>
      <w:numFmt w:val="bullet"/>
      <w:lvlText w:val=""/>
      <w:lvlJc w:val="left"/>
      <w:pPr>
        <w:ind w:left="1020" w:hanging="360"/>
      </w:pPr>
      <w:rPr>
        <w:rFonts w:ascii="Symbol" w:hAnsi="Symbol"/>
      </w:rPr>
    </w:lvl>
    <w:lvl w:ilvl="4" w:tplc="535C50A8">
      <w:start w:val="1"/>
      <w:numFmt w:val="bullet"/>
      <w:lvlText w:val=""/>
      <w:lvlJc w:val="left"/>
      <w:pPr>
        <w:ind w:left="1020" w:hanging="360"/>
      </w:pPr>
      <w:rPr>
        <w:rFonts w:ascii="Symbol" w:hAnsi="Symbol"/>
      </w:rPr>
    </w:lvl>
    <w:lvl w:ilvl="5" w:tplc="D1449348">
      <w:start w:val="1"/>
      <w:numFmt w:val="bullet"/>
      <w:lvlText w:val=""/>
      <w:lvlJc w:val="left"/>
      <w:pPr>
        <w:ind w:left="1020" w:hanging="360"/>
      </w:pPr>
      <w:rPr>
        <w:rFonts w:ascii="Symbol" w:hAnsi="Symbol"/>
      </w:rPr>
    </w:lvl>
    <w:lvl w:ilvl="6" w:tplc="D3FCE052">
      <w:start w:val="1"/>
      <w:numFmt w:val="bullet"/>
      <w:lvlText w:val=""/>
      <w:lvlJc w:val="left"/>
      <w:pPr>
        <w:ind w:left="1020" w:hanging="360"/>
      </w:pPr>
      <w:rPr>
        <w:rFonts w:ascii="Symbol" w:hAnsi="Symbol"/>
      </w:rPr>
    </w:lvl>
    <w:lvl w:ilvl="7" w:tplc="2CE267F6">
      <w:start w:val="1"/>
      <w:numFmt w:val="bullet"/>
      <w:lvlText w:val=""/>
      <w:lvlJc w:val="left"/>
      <w:pPr>
        <w:ind w:left="1020" w:hanging="360"/>
      </w:pPr>
      <w:rPr>
        <w:rFonts w:ascii="Symbol" w:hAnsi="Symbol"/>
      </w:rPr>
    </w:lvl>
    <w:lvl w:ilvl="8" w:tplc="DAEAD376">
      <w:start w:val="1"/>
      <w:numFmt w:val="bullet"/>
      <w:lvlText w:val=""/>
      <w:lvlJc w:val="left"/>
      <w:pPr>
        <w:ind w:left="1020" w:hanging="360"/>
      </w:pPr>
      <w:rPr>
        <w:rFonts w:ascii="Symbol" w:hAnsi="Symbol"/>
      </w:rPr>
    </w:lvl>
  </w:abstractNum>
  <w:abstractNum w:abstractNumId="9" w15:restartNumberingAfterBreak="0">
    <w:nsid w:val="310424CD"/>
    <w:multiLevelType w:val="hybridMultilevel"/>
    <w:tmpl w:val="703650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9F10EEB"/>
    <w:multiLevelType w:val="hybridMultilevel"/>
    <w:tmpl w:val="1F0A392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1" w15:restartNumberingAfterBreak="0">
    <w:nsid w:val="3B8B1319"/>
    <w:multiLevelType w:val="hybridMultilevel"/>
    <w:tmpl w:val="C55613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0F1195B"/>
    <w:multiLevelType w:val="hybridMultilevel"/>
    <w:tmpl w:val="CC1037B4"/>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3" w15:restartNumberingAfterBreak="0">
    <w:nsid w:val="41E107C4"/>
    <w:multiLevelType w:val="hybridMultilevel"/>
    <w:tmpl w:val="31866A5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4" w15:restartNumberingAfterBreak="0">
    <w:nsid w:val="42AC7BBB"/>
    <w:multiLevelType w:val="hybridMultilevel"/>
    <w:tmpl w:val="2196FC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5FB5F0B"/>
    <w:multiLevelType w:val="hybridMultilevel"/>
    <w:tmpl w:val="C912641C"/>
    <w:lvl w:ilvl="0" w:tplc="04250001">
      <w:start w:val="1"/>
      <w:numFmt w:val="bullet"/>
      <w:lvlText w:val=""/>
      <w:lvlJc w:val="left"/>
      <w:pPr>
        <w:ind w:left="780" w:hanging="360"/>
      </w:pPr>
      <w:rPr>
        <w:rFonts w:hint="default" w:ascii="Symbol" w:hAnsi="Symbol"/>
      </w:rPr>
    </w:lvl>
    <w:lvl w:ilvl="1" w:tplc="04250003" w:tentative="1">
      <w:start w:val="1"/>
      <w:numFmt w:val="bullet"/>
      <w:lvlText w:val="o"/>
      <w:lvlJc w:val="left"/>
      <w:pPr>
        <w:ind w:left="1500" w:hanging="360"/>
      </w:pPr>
      <w:rPr>
        <w:rFonts w:hint="default" w:ascii="Courier New" w:hAnsi="Courier New" w:cs="Courier New"/>
      </w:rPr>
    </w:lvl>
    <w:lvl w:ilvl="2" w:tplc="04250005" w:tentative="1">
      <w:start w:val="1"/>
      <w:numFmt w:val="bullet"/>
      <w:lvlText w:val=""/>
      <w:lvlJc w:val="left"/>
      <w:pPr>
        <w:ind w:left="2220" w:hanging="360"/>
      </w:pPr>
      <w:rPr>
        <w:rFonts w:hint="default" w:ascii="Wingdings" w:hAnsi="Wingdings"/>
      </w:rPr>
    </w:lvl>
    <w:lvl w:ilvl="3" w:tplc="04250001" w:tentative="1">
      <w:start w:val="1"/>
      <w:numFmt w:val="bullet"/>
      <w:lvlText w:val=""/>
      <w:lvlJc w:val="left"/>
      <w:pPr>
        <w:ind w:left="2940" w:hanging="360"/>
      </w:pPr>
      <w:rPr>
        <w:rFonts w:hint="default" w:ascii="Symbol" w:hAnsi="Symbol"/>
      </w:rPr>
    </w:lvl>
    <w:lvl w:ilvl="4" w:tplc="04250003" w:tentative="1">
      <w:start w:val="1"/>
      <w:numFmt w:val="bullet"/>
      <w:lvlText w:val="o"/>
      <w:lvlJc w:val="left"/>
      <w:pPr>
        <w:ind w:left="3660" w:hanging="360"/>
      </w:pPr>
      <w:rPr>
        <w:rFonts w:hint="default" w:ascii="Courier New" w:hAnsi="Courier New" w:cs="Courier New"/>
      </w:rPr>
    </w:lvl>
    <w:lvl w:ilvl="5" w:tplc="04250005" w:tentative="1">
      <w:start w:val="1"/>
      <w:numFmt w:val="bullet"/>
      <w:lvlText w:val=""/>
      <w:lvlJc w:val="left"/>
      <w:pPr>
        <w:ind w:left="4380" w:hanging="360"/>
      </w:pPr>
      <w:rPr>
        <w:rFonts w:hint="default" w:ascii="Wingdings" w:hAnsi="Wingdings"/>
      </w:rPr>
    </w:lvl>
    <w:lvl w:ilvl="6" w:tplc="04250001" w:tentative="1">
      <w:start w:val="1"/>
      <w:numFmt w:val="bullet"/>
      <w:lvlText w:val=""/>
      <w:lvlJc w:val="left"/>
      <w:pPr>
        <w:ind w:left="5100" w:hanging="360"/>
      </w:pPr>
      <w:rPr>
        <w:rFonts w:hint="default" w:ascii="Symbol" w:hAnsi="Symbol"/>
      </w:rPr>
    </w:lvl>
    <w:lvl w:ilvl="7" w:tplc="04250003" w:tentative="1">
      <w:start w:val="1"/>
      <w:numFmt w:val="bullet"/>
      <w:lvlText w:val="o"/>
      <w:lvlJc w:val="left"/>
      <w:pPr>
        <w:ind w:left="5820" w:hanging="360"/>
      </w:pPr>
      <w:rPr>
        <w:rFonts w:hint="default" w:ascii="Courier New" w:hAnsi="Courier New" w:cs="Courier New"/>
      </w:rPr>
    </w:lvl>
    <w:lvl w:ilvl="8" w:tplc="04250005" w:tentative="1">
      <w:start w:val="1"/>
      <w:numFmt w:val="bullet"/>
      <w:lvlText w:val=""/>
      <w:lvlJc w:val="left"/>
      <w:pPr>
        <w:ind w:left="6540" w:hanging="360"/>
      </w:pPr>
      <w:rPr>
        <w:rFonts w:hint="default" w:ascii="Wingdings" w:hAnsi="Wingdings"/>
      </w:rPr>
    </w:lvl>
  </w:abstractNum>
  <w:abstractNum w:abstractNumId="16" w15:restartNumberingAfterBreak="0">
    <w:nsid w:val="47EA24EA"/>
    <w:multiLevelType w:val="hybridMultilevel"/>
    <w:tmpl w:val="C18ED892"/>
    <w:lvl w:ilvl="0" w:tplc="04D2342A">
      <w:start w:val="1"/>
      <w:numFmt w:val="bullet"/>
      <w:lvlText w:val=""/>
      <w:lvlJc w:val="left"/>
      <w:pPr>
        <w:ind w:left="1020" w:hanging="360"/>
      </w:pPr>
      <w:rPr>
        <w:rFonts w:ascii="Symbol" w:hAnsi="Symbol"/>
      </w:rPr>
    </w:lvl>
    <w:lvl w:ilvl="1" w:tplc="8F3A4FAC">
      <w:start w:val="1"/>
      <w:numFmt w:val="bullet"/>
      <w:lvlText w:val=""/>
      <w:lvlJc w:val="left"/>
      <w:pPr>
        <w:ind w:left="1020" w:hanging="360"/>
      </w:pPr>
      <w:rPr>
        <w:rFonts w:ascii="Symbol" w:hAnsi="Symbol"/>
      </w:rPr>
    </w:lvl>
    <w:lvl w:ilvl="2" w:tplc="DBBC6664">
      <w:start w:val="1"/>
      <w:numFmt w:val="bullet"/>
      <w:lvlText w:val=""/>
      <w:lvlJc w:val="left"/>
      <w:pPr>
        <w:ind w:left="1020" w:hanging="360"/>
      </w:pPr>
      <w:rPr>
        <w:rFonts w:ascii="Symbol" w:hAnsi="Symbol"/>
      </w:rPr>
    </w:lvl>
    <w:lvl w:ilvl="3" w:tplc="AA68E050">
      <w:start w:val="1"/>
      <w:numFmt w:val="bullet"/>
      <w:lvlText w:val=""/>
      <w:lvlJc w:val="left"/>
      <w:pPr>
        <w:ind w:left="1020" w:hanging="360"/>
      </w:pPr>
      <w:rPr>
        <w:rFonts w:ascii="Symbol" w:hAnsi="Symbol"/>
      </w:rPr>
    </w:lvl>
    <w:lvl w:ilvl="4" w:tplc="EA00C2C8">
      <w:start w:val="1"/>
      <w:numFmt w:val="bullet"/>
      <w:lvlText w:val=""/>
      <w:lvlJc w:val="left"/>
      <w:pPr>
        <w:ind w:left="1020" w:hanging="360"/>
      </w:pPr>
      <w:rPr>
        <w:rFonts w:ascii="Symbol" w:hAnsi="Symbol"/>
      </w:rPr>
    </w:lvl>
    <w:lvl w:ilvl="5" w:tplc="0CE8A098">
      <w:start w:val="1"/>
      <w:numFmt w:val="bullet"/>
      <w:lvlText w:val=""/>
      <w:lvlJc w:val="left"/>
      <w:pPr>
        <w:ind w:left="1020" w:hanging="360"/>
      </w:pPr>
      <w:rPr>
        <w:rFonts w:ascii="Symbol" w:hAnsi="Symbol"/>
      </w:rPr>
    </w:lvl>
    <w:lvl w:ilvl="6" w:tplc="4FE80354">
      <w:start w:val="1"/>
      <w:numFmt w:val="bullet"/>
      <w:lvlText w:val=""/>
      <w:lvlJc w:val="left"/>
      <w:pPr>
        <w:ind w:left="1020" w:hanging="360"/>
      </w:pPr>
      <w:rPr>
        <w:rFonts w:ascii="Symbol" w:hAnsi="Symbol"/>
      </w:rPr>
    </w:lvl>
    <w:lvl w:ilvl="7" w:tplc="2592DAF6">
      <w:start w:val="1"/>
      <w:numFmt w:val="bullet"/>
      <w:lvlText w:val=""/>
      <w:lvlJc w:val="left"/>
      <w:pPr>
        <w:ind w:left="1020" w:hanging="360"/>
      </w:pPr>
      <w:rPr>
        <w:rFonts w:ascii="Symbol" w:hAnsi="Symbol"/>
      </w:rPr>
    </w:lvl>
    <w:lvl w:ilvl="8" w:tplc="C3D66862">
      <w:start w:val="1"/>
      <w:numFmt w:val="bullet"/>
      <w:lvlText w:val=""/>
      <w:lvlJc w:val="left"/>
      <w:pPr>
        <w:ind w:left="1020" w:hanging="360"/>
      </w:pPr>
      <w:rPr>
        <w:rFonts w:ascii="Symbol" w:hAnsi="Symbol"/>
      </w:rPr>
    </w:lvl>
  </w:abstractNum>
  <w:abstractNum w:abstractNumId="17" w15:restartNumberingAfterBreak="0">
    <w:nsid w:val="47FE1123"/>
    <w:multiLevelType w:val="hybridMultilevel"/>
    <w:tmpl w:val="5548FC1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8" w15:restartNumberingAfterBreak="0">
    <w:nsid w:val="63657505"/>
    <w:multiLevelType w:val="hybridMultilevel"/>
    <w:tmpl w:val="ACF8555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9" w15:restartNumberingAfterBreak="0">
    <w:nsid w:val="638360FE"/>
    <w:multiLevelType w:val="hybridMultilevel"/>
    <w:tmpl w:val="95CE91BE"/>
    <w:lvl w:ilvl="0" w:tplc="6FA4468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0" w15:restartNumberingAfterBreak="0">
    <w:nsid w:val="6E864B33"/>
    <w:multiLevelType w:val="hybridMultilevel"/>
    <w:tmpl w:val="54162F32"/>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1" w15:restartNumberingAfterBreak="0">
    <w:nsid w:val="6F927AB7"/>
    <w:multiLevelType w:val="hybridMultilevel"/>
    <w:tmpl w:val="3FEEF5B8"/>
    <w:lvl w:ilvl="0" w:tplc="1B84EAD0">
      <w:start w:val="1"/>
      <w:numFmt w:val="bullet"/>
      <w:lvlText w:val=""/>
      <w:lvlJc w:val="left"/>
      <w:pPr>
        <w:ind w:left="1020" w:hanging="360"/>
      </w:pPr>
      <w:rPr>
        <w:rFonts w:ascii="Symbol" w:hAnsi="Symbol"/>
      </w:rPr>
    </w:lvl>
    <w:lvl w:ilvl="1" w:tplc="ACAE4434">
      <w:start w:val="1"/>
      <w:numFmt w:val="bullet"/>
      <w:lvlText w:val=""/>
      <w:lvlJc w:val="left"/>
      <w:pPr>
        <w:ind w:left="1020" w:hanging="360"/>
      </w:pPr>
      <w:rPr>
        <w:rFonts w:ascii="Symbol" w:hAnsi="Symbol"/>
      </w:rPr>
    </w:lvl>
    <w:lvl w:ilvl="2" w:tplc="137CCEA0">
      <w:start w:val="1"/>
      <w:numFmt w:val="bullet"/>
      <w:lvlText w:val=""/>
      <w:lvlJc w:val="left"/>
      <w:pPr>
        <w:ind w:left="1020" w:hanging="360"/>
      </w:pPr>
      <w:rPr>
        <w:rFonts w:ascii="Symbol" w:hAnsi="Symbol"/>
      </w:rPr>
    </w:lvl>
    <w:lvl w:ilvl="3" w:tplc="610C6AF2">
      <w:start w:val="1"/>
      <w:numFmt w:val="bullet"/>
      <w:lvlText w:val=""/>
      <w:lvlJc w:val="left"/>
      <w:pPr>
        <w:ind w:left="1020" w:hanging="360"/>
      </w:pPr>
      <w:rPr>
        <w:rFonts w:ascii="Symbol" w:hAnsi="Symbol"/>
      </w:rPr>
    </w:lvl>
    <w:lvl w:ilvl="4" w:tplc="3A785C16">
      <w:start w:val="1"/>
      <w:numFmt w:val="bullet"/>
      <w:lvlText w:val=""/>
      <w:lvlJc w:val="left"/>
      <w:pPr>
        <w:ind w:left="1020" w:hanging="360"/>
      </w:pPr>
      <w:rPr>
        <w:rFonts w:ascii="Symbol" w:hAnsi="Symbol"/>
      </w:rPr>
    </w:lvl>
    <w:lvl w:ilvl="5" w:tplc="41248014">
      <w:start w:val="1"/>
      <w:numFmt w:val="bullet"/>
      <w:lvlText w:val=""/>
      <w:lvlJc w:val="left"/>
      <w:pPr>
        <w:ind w:left="1020" w:hanging="360"/>
      </w:pPr>
      <w:rPr>
        <w:rFonts w:ascii="Symbol" w:hAnsi="Symbol"/>
      </w:rPr>
    </w:lvl>
    <w:lvl w:ilvl="6" w:tplc="052A9DC2">
      <w:start w:val="1"/>
      <w:numFmt w:val="bullet"/>
      <w:lvlText w:val=""/>
      <w:lvlJc w:val="left"/>
      <w:pPr>
        <w:ind w:left="1020" w:hanging="360"/>
      </w:pPr>
      <w:rPr>
        <w:rFonts w:ascii="Symbol" w:hAnsi="Symbol"/>
      </w:rPr>
    </w:lvl>
    <w:lvl w:ilvl="7" w:tplc="893C47EA">
      <w:start w:val="1"/>
      <w:numFmt w:val="bullet"/>
      <w:lvlText w:val=""/>
      <w:lvlJc w:val="left"/>
      <w:pPr>
        <w:ind w:left="1020" w:hanging="360"/>
      </w:pPr>
      <w:rPr>
        <w:rFonts w:ascii="Symbol" w:hAnsi="Symbol"/>
      </w:rPr>
    </w:lvl>
    <w:lvl w:ilvl="8" w:tplc="5036B3F4">
      <w:start w:val="1"/>
      <w:numFmt w:val="bullet"/>
      <w:lvlText w:val=""/>
      <w:lvlJc w:val="left"/>
      <w:pPr>
        <w:ind w:left="1020" w:hanging="360"/>
      </w:pPr>
      <w:rPr>
        <w:rFonts w:ascii="Symbol" w:hAnsi="Symbol"/>
      </w:rPr>
    </w:lvl>
  </w:abstractNum>
  <w:abstractNum w:abstractNumId="22" w15:restartNumberingAfterBreak="0">
    <w:nsid w:val="721F723A"/>
    <w:multiLevelType w:val="hybridMultilevel"/>
    <w:tmpl w:val="B61C06B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3" w15:restartNumberingAfterBreak="0">
    <w:nsid w:val="79406DEE"/>
    <w:multiLevelType w:val="hybridMultilevel"/>
    <w:tmpl w:val="FD94C6BE"/>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4" w15:restartNumberingAfterBreak="0">
    <w:nsid w:val="7C214ABE"/>
    <w:multiLevelType w:val="hybridMultilevel"/>
    <w:tmpl w:val="47A636FE"/>
    <w:lvl w:ilvl="0" w:tplc="241471BA">
      <w:start w:val="1"/>
      <w:numFmt w:val="bullet"/>
      <w:lvlText w:val=""/>
      <w:lvlJc w:val="left"/>
      <w:pPr>
        <w:ind w:left="1020" w:hanging="360"/>
      </w:pPr>
      <w:rPr>
        <w:rFonts w:ascii="Symbol" w:hAnsi="Symbol"/>
      </w:rPr>
    </w:lvl>
    <w:lvl w:ilvl="1" w:tplc="578896C4">
      <w:start w:val="1"/>
      <w:numFmt w:val="bullet"/>
      <w:lvlText w:val=""/>
      <w:lvlJc w:val="left"/>
      <w:pPr>
        <w:ind w:left="1020" w:hanging="360"/>
      </w:pPr>
      <w:rPr>
        <w:rFonts w:ascii="Symbol" w:hAnsi="Symbol"/>
      </w:rPr>
    </w:lvl>
    <w:lvl w:ilvl="2" w:tplc="4E9E6FA2">
      <w:start w:val="1"/>
      <w:numFmt w:val="bullet"/>
      <w:lvlText w:val=""/>
      <w:lvlJc w:val="left"/>
      <w:pPr>
        <w:ind w:left="1020" w:hanging="360"/>
      </w:pPr>
      <w:rPr>
        <w:rFonts w:ascii="Symbol" w:hAnsi="Symbol"/>
      </w:rPr>
    </w:lvl>
    <w:lvl w:ilvl="3" w:tplc="14206E98">
      <w:start w:val="1"/>
      <w:numFmt w:val="bullet"/>
      <w:lvlText w:val=""/>
      <w:lvlJc w:val="left"/>
      <w:pPr>
        <w:ind w:left="1020" w:hanging="360"/>
      </w:pPr>
      <w:rPr>
        <w:rFonts w:ascii="Symbol" w:hAnsi="Symbol"/>
      </w:rPr>
    </w:lvl>
    <w:lvl w:ilvl="4" w:tplc="25D48C58">
      <w:start w:val="1"/>
      <w:numFmt w:val="bullet"/>
      <w:lvlText w:val=""/>
      <w:lvlJc w:val="left"/>
      <w:pPr>
        <w:ind w:left="1020" w:hanging="360"/>
      </w:pPr>
      <w:rPr>
        <w:rFonts w:ascii="Symbol" w:hAnsi="Symbol"/>
      </w:rPr>
    </w:lvl>
    <w:lvl w:ilvl="5" w:tplc="94C6112E">
      <w:start w:val="1"/>
      <w:numFmt w:val="bullet"/>
      <w:lvlText w:val=""/>
      <w:lvlJc w:val="left"/>
      <w:pPr>
        <w:ind w:left="1020" w:hanging="360"/>
      </w:pPr>
      <w:rPr>
        <w:rFonts w:ascii="Symbol" w:hAnsi="Symbol"/>
      </w:rPr>
    </w:lvl>
    <w:lvl w:ilvl="6" w:tplc="600E88B0">
      <w:start w:val="1"/>
      <w:numFmt w:val="bullet"/>
      <w:lvlText w:val=""/>
      <w:lvlJc w:val="left"/>
      <w:pPr>
        <w:ind w:left="1020" w:hanging="360"/>
      </w:pPr>
      <w:rPr>
        <w:rFonts w:ascii="Symbol" w:hAnsi="Symbol"/>
      </w:rPr>
    </w:lvl>
    <w:lvl w:ilvl="7" w:tplc="515A4EB2">
      <w:start w:val="1"/>
      <w:numFmt w:val="bullet"/>
      <w:lvlText w:val=""/>
      <w:lvlJc w:val="left"/>
      <w:pPr>
        <w:ind w:left="1020" w:hanging="360"/>
      </w:pPr>
      <w:rPr>
        <w:rFonts w:ascii="Symbol" w:hAnsi="Symbol"/>
      </w:rPr>
    </w:lvl>
    <w:lvl w:ilvl="8" w:tplc="627A709C">
      <w:start w:val="1"/>
      <w:numFmt w:val="bullet"/>
      <w:lvlText w:val=""/>
      <w:lvlJc w:val="left"/>
      <w:pPr>
        <w:ind w:left="1020" w:hanging="360"/>
      </w:pPr>
      <w:rPr>
        <w:rFonts w:ascii="Symbol" w:hAnsi="Symbol"/>
      </w:rPr>
    </w:lvl>
  </w:abstractNum>
  <w:abstractNum w:abstractNumId="25" w15:restartNumberingAfterBreak="0">
    <w:nsid w:val="7C64668B"/>
    <w:multiLevelType w:val="hybridMultilevel"/>
    <w:tmpl w:val="63288C30"/>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num w:numId="1" w16cid:durableId="1107042547">
    <w:abstractNumId w:val="14"/>
  </w:num>
  <w:num w:numId="2" w16cid:durableId="1733304906">
    <w:abstractNumId w:val="9"/>
  </w:num>
  <w:num w:numId="3" w16cid:durableId="1728142968">
    <w:abstractNumId w:val="11"/>
  </w:num>
  <w:num w:numId="4" w16cid:durableId="1001398302">
    <w:abstractNumId w:val="18"/>
  </w:num>
  <w:num w:numId="5" w16cid:durableId="1423867792">
    <w:abstractNumId w:val="24"/>
  </w:num>
  <w:num w:numId="6" w16cid:durableId="23874034">
    <w:abstractNumId w:val="16"/>
  </w:num>
  <w:num w:numId="7" w16cid:durableId="1173954348">
    <w:abstractNumId w:val="0"/>
  </w:num>
  <w:num w:numId="8" w16cid:durableId="1277716876">
    <w:abstractNumId w:val="25"/>
  </w:num>
  <w:num w:numId="9" w16cid:durableId="657538144">
    <w:abstractNumId w:val="7"/>
  </w:num>
  <w:num w:numId="10" w16cid:durableId="534778225">
    <w:abstractNumId w:val="21"/>
  </w:num>
  <w:num w:numId="11" w16cid:durableId="403337637">
    <w:abstractNumId w:val="3"/>
  </w:num>
  <w:num w:numId="12" w16cid:durableId="750078189">
    <w:abstractNumId w:val="23"/>
  </w:num>
  <w:num w:numId="13" w16cid:durableId="1347246185">
    <w:abstractNumId w:val="22"/>
  </w:num>
  <w:num w:numId="14" w16cid:durableId="770978559">
    <w:abstractNumId w:val="2"/>
  </w:num>
  <w:num w:numId="15" w16cid:durableId="983121">
    <w:abstractNumId w:val="17"/>
  </w:num>
  <w:num w:numId="16" w16cid:durableId="1288465983">
    <w:abstractNumId w:val="10"/>
  </w:num>
  <w:num w:numId="17" w16cid:durableId="1637300923">
    <w:abstractNumId w:val="19"/>
  </w:num>
  <w:num w:numId="18" w16cid:durableId="857894554">
    <w:abstractNumId w:val="6"/>
  </w:num>
  <w:num w:numId="19" w16cid:durableId="1980264856">
    <w:abstractNumId w:val="8"/>
  </w:num>
  <w:num w:numId="20" w16cid:durableId="420955331">
    <w:abstractNumId w:val="13"/>
  </w:num>
  <w:num w:numId="21" w16cid:durableId="466820731">
    <w:abstractNumId w:val="5"/>
  </w:num>
  <w:num w:numId="22" w16cid:durableId="1528248887">
    <w:abstractNumId w:val="4"/>
  </w:num>
  <w:num w:numId="23" w16cid:durableId="1919748231">
    <w:abstractNumId w:val="15"/>
  </w:num>
  <w:num w:numId="24" w16cid:durableId="714895430">
    <w:abstractNumId w:val="1"/>
  </w:num>
  <w:num w:numId="25" w16cid:durableId="827206791">
    <w:abstractNumId w:val="20"/>
  </w:num>
  <w:num w:numId="26" w16cid:durableId="363024640">
    <w:abstractNumId w:val="12"/>
  </w:num>
  <w:numIdMacAtCleanup w:val="3"/>
</w:numbering>
</file>

<file path=word/people.xml><?xml version="1.0" encoding="utf-8"?>
<w15:people xmlns:mc="http://schemas.openxmlformats.org/markup-compatibility/2006" xmlns:w15="http://schemas.microsoft.com/office/word/2012/wordml" mc:Ignorable="w15">
  <w15:person w15:author="Joel Kook - JUSTDIGI">
    <w15:presenceInfo w15:providerId="AD" w15:userId="S::joel.kook@justdigi.ee::a5f61dda-5a91-487b-bc5f-ca8312762b39"/>
  </w15:person>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dirty"/>
  <w:trackRevisions w:val="tru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98F"/>
    <w:rsid w:val="0000037A"/>
    <w:rsid w:val="0000380A"/>
    <w:rsid w:val="0000475A"/>
    <w:rsid w:val="00004DA7"/>
    <w:rsid w:val="00007F38"/>
    <w:rsid w:val="00011136"/>
    <w:rsid w:val="00013057"/>
    <w:rsid w:val="00013064"/>
    <w:rsid w:val="00013BE7"/>
    <w:rsid w:val="00013CE3"/>
    <w:rsid w:val="00013E77"/>
    <w:rsid w:val="000159CE"/>
    <w:rsid w:val="00016762"/>
    <w:rsid w:val="00016C67"/>
    <w:rsid w:val="00017BCD"/>
    <w:rsid w:val="00017C4E"/>
    <w:rsid w:val="000201E8"/>
    <w:rsid w:val="0002027B"/>
    <w:rsid w:val="00020483"/>
    <w:rsid w:val="00022533"/>
    <w:rsid w:val="00022DE9"/>
    <w:rsid w:val="00023C5E"/>
    <w:rsid w:val="000241B5"/>
    <w:rsid w:val="00024EF1"/>
    <w:rsid w:val="00025CF4"/>
    <w:rsid w:val="000262AB"/>
    <w:rsid w:val="00030623"/>
    <w:rsid w:val="00033727"/>
    <w:rsid w:val="000338BF"/>
    <w:rsid w:val="00033F0E"/>
    <w:rsid w:val="00035099"/>
    <w:rsid w:val="00036A17"/>
    <w:rsid w:val="00037B0D"/>
    <w:rsid w:val="00037DB2"/>
    <w:rsid w:val="000400DD"/>
    <w:rsid w:val="00040558"/>
    <w:rsid w:val="0004059A"/>
    <w:rsid w:val="00041B1A"/>
    <w:rsid w:val="000424AB"/>
    <w:rsid w:val="00044F27"/>
    <w:rsid w:val="000450BE"/>
    <w:rsid w:val="00046481"/>
    <w:rsid w:val="000464B8"/>
    <w:rsid w:val="00046B62"/>
    <w:rsid w:val="00046BBB"/>
    <w:rsid w:val="00046FEB"/>
    <w:rsid w:val="0004789A"/>
    <w:rsid w:val="00047B55"/>
    <w:rsid w:val="00047D1F"/>
    <w:rsid w:val="00050E05"/>
    <w:rsid w:val="00050F23"/>
    <w:rsid w:val="00051D01"/>
    <w:rsid w:val="0005222D"/>
    <w:rsid w:val="00052749"/>
    <w:rsid w:val="0005326C"/>
    <w:rsid w:val="00055EA2"/>
    <w:rsid w:val="000563F7"/>
    <w:rsid w:val="000565B6"/>
    <w:rsid w:val="00057467"/>
    <w:rsid w:val="000578DC"/>
    <w:rsid w:val="00057C5B"/>
    <w:rsid w:val="0006044D"/>
    <w:rsid w:val="000611FD"/>
    <w:rsid w:val="00063B91"/>
    <w:rsid w:val="00063EC3"/>
    <w:rsid w:val="000647E4"/>
    <w:rsid w:val="00064971"/>
    <w:rsid w:val="000649D9"/>
    <w:rsid w:val="00065EFE"/>
    <w:rsid w:val="00066370"/>
    <w:rsid w:val="0006674A"/>
    <w:rsid w:val="00067726"/>
    <w:rsid w:val="000702B9"/>
    <w:rsid w:val="000727BA"/>
    <w:rsid w:val="00072900"/>
    <w:rsid w:val="00075047"/>
    <w:rsid w:val="00075431"/>
    <w:rsid w:val="00077704"/>
    <w:rsid w:val="00077AF4"/>
    <w:rsid w:val="00077B81"/>
    <w:rsid w:val="000809B1"/>
    <w:rsid w:val="00080E8B"/>
    <w:rsid w:val="000819FC"/>
    <w:rsid w:val="00081BE5"/>
    <w:rsid w:val="00081E20"/>
    <w:rsid w:val="00082AA0"/>
    <w:rsid w:val="00082F34"/>
    <w:rsid w:val="00082F74"/>
    <w:rsid w:val="00083AF9"/>
    <w:rsid w:val="000841B3"/>
    <w:rsid w:val="00084382"/>
    <w:rsid w:val="00084810"/>
    <w:rsid w:val="00085258"/>
    <w:rsid w:val="00085585"/>
    <w:rsid w:val="000858CC"/>
    <w:rsid w:val="00085AA5"/>
    <w:rsid w:val="0008608B"/>
    <w:rsid w:val="00086140"/>
    <w:rsid w:val="00086267"/>
    <w:rsid w:val="0008656B"/>
    <w:rsid w:val="00086994"/>
    <w:rsid w:val="00086B0D"/>
    <w:rsid w:val="00090552"/>
    <w:rsid w:val="000912EA"/>
    <w:rsid w:val="00092A77"/>
    <w:rsid w:val="00092F34"/>
    <w:rsid w:val="0009396B"/>
    <w:rsid w:val="00094E16"/>
    <w:rsid w:val="00095260"/>
    <w:rsid w:val="00095CB0"/>
    <w:rsid w:val="0009616C"/>
    <w:rsid w:val="0009695B"/>
    <w:rsid w:val="000A0A21"/>
    <w:rsid w:val="000A111D"/>
    <w:rsid w:val="000A171E"/>
    <w:rsid w:val="000A1B71"/>
    <w:rsid w:val="000A21F1"/>
    <w:rsid w:val="000A22F2"/>
    <w:rsid w:val="000A3263"/>
    <w:rsid w:val="000A3351"/>
    <w:rsid w:val="000A3718"/>
    <w:rsid w:val="000A3ACE"/>
    <w:rsid w:val="000A3E5E"/>
    <w:rsid w:val="000A4911"/>
    <w:rsid w:val="000A4CC3"/>
    <w:rsid w:val="000A5571"/>
    <w:rsid w:val="000A5DA4"/>
    <w:rsid w:val="000B02A4"/>
    <w:rsid w:val="000B0368"/>
    <w:rsid w:val="000B09C5"/>
    <w:rsid w:val="000B155A"/>
    <w:rsid w:val="000B1B66"/>
    <w:rsid w:val="000B24D6"/>
    <w:rsid w:val="000B2C6E"/>
    <w:rsid w:val="000B2E92"/>
    <w:rsid w:val="000B2EBC"/>
    <w:rsid w:val="000B306B"/>
    <w:rsid w:val="000B5D91"/>
    <w:rsid w:val="000B6F7F"/>
    <w:rsid w:val="000B7566"/>
    <w:rsid w:val="000C08D6"/>
    <w:rsid w:val="000C3570"/>
    <w:rsid w:val="000C3B17"/>
    <w:rsid w:val="000C5061"/>
    <w:rsid w:val="000C57AE"/>
    <w:rsid w:val="000C6086"/>
    <w:rsid w:val="000C684E"/>
    <w:rsid w:val="000C6BCB"/>
    <w:rsid w:val="000C70B5"/>
    <w:rsid w:val="000C7133"/>
    <w:rsid w:val="000D01F4"/>
    <w:rsid w:val="000D1641"/>
    <w:rsid w:val="000D1CDE"/>
    <w:rsid w:val="000D285C"/>
    <w:rsid w:val="000D29E0"/>
    <w:rsid w:val="000D30AE"/>
    <w:rsid w:val="000D3E4C"/>
    <w:rsid w:val="000D3FDF"/>
    <w:rsid w:val="000D4530"/>
    <w:rsid w:val="000D4BDE"/>
    <w:rsid w:val="000D5E50"/>
    <w:rsid w:val="000D65E9"/>
    <w:rsid w:val="000D6C63"/>
    <w:rsid w:val="000D6DA4"/>
    <w:rsid w:val="000D762A"/>
    <w:rsid w:val="000D7B8F"/>
    <w:rsid w:val="000D7CD0"/>
    <w:rsid w:val="000E04F8"/>
    <w:rsid w:val="000E0AEF"/>
    <w:rsid w:val="000E1C39"/>
    <w:rsid w:val="000E1CF5"/>
    <w:rsid w:val="000E2AF4"/>
    <w:rsid w:val="000E3178"/>
    <w:rsid w:val="000E366B"/>
    <w:rsid w:val="000E488E"/>
    <w:rsid w:val="000E64B4"/>
    <w:rsid w:val="000E660A"/>
    <w:rsid w:val="000E6FB0"/>
    <w:rsid w:val="000E7F80"/>
    <w:rsid w:val="000F0DFA"/>
    <w:rsid w:val="000F19E2"/>
    <w:rsid w:val="000F2BF3"/>
    <w:rsid w:val="000F32EC"/>
    <w:rsid w:val="000F3379"/>
    <w:rsid w:val="000F6189"/>
    <w:rsid w:val="000F76EB"/>
    <w:rsid w:val="001006F9"/>
    <w:rsid w:val="00100AEE"/>
    <w:rsid w:val="00101B46"/>
    <w:rsid w:val="00102571"/>
    <w:rsid w:val="00102921"/>
    <w:rsid w:val="00102946"/>
    <w:rsid w:val="00102CEE"/>
    <w:rsid w:val="001030E8"/>
    <w:rsid w:val="00103FAC"/>
    <w:rsid w:val="00104855"/>
    <w:rsid w:val="001053EF"/>
    <w:rsid w:val="00107459"/>
    <w:rsid w:val="00107C2F"/>
    <w:rsid w:val="00110780"/>
    <w:rsid w:val="00111727"/>
    <w:rsid w:val="0011190B"/>
    <w:rsid w:val="00112EF7"/>
    <w:rsid w:val="001130F5"/>
    <w:rsid w:val="00113AD1"/>
    <w:rsid w:val="001159C4"/>
    <w:rsid w:val="00115B28"/>
    <w:rsid w:val="00116017"/>
    <w:rsid w:val="001165D0"/>
    <w:rsid w:val="00117949"/>
    <w:rsid w:val="001200FE"/>
    <w:rsid w:val="0012050B"/>
    <w:rsid w:val="00120960"/>
    <w:rsid w:val="00120D92"/>
    <w:rsid w:val="00121836"/>
    <w:rsid w:val="00121957"/>
    <w:rsid w:val="00121CA0"/>
    <w:rsid w:val="001224E1"/>
    <w:rsid w:val="00122D61"/>
    <w:rsid w:val="00124DA1"/>
    <w:rsid w:val="00125784"/>
    <w:rsid w:val="001260FD"/>
    <w:rsid w:val="001302C6"/>
    <w:rsid w:val="001303E7"/>
    <w:rsid w:val="0013066F"/>
    <w:rsid w:val="001309AF"/>
    <w:rsid w:val="00131198"/>
    <w:rsid w:val="0013122B"/>
    <w:rsid w:val="00131B74"/>
    <w:rsid w:val="00131FC6"/>
    <w:rsid w:val="00133105"/>
    <w:rsid w:val="0013330A"/>
    <w:rsid w:val="0013389A"/>
    <w:rsid w:val="00134808"/>
    <w:rsid w:val="00135111"/>
    <w:rsid w:val="00135888"/>
    <w:rsid w:val="00135CD9"/>
    <w:rsid w:val="00135CFB"/>
    <w:rsid w:val="0013691D"/>
    <w:rsid w:val="001369EF"/>
    <w:rsid w:val="0014006C"/>
    <w:rsid w:val="0014098A"/>
    <w:rsid w:val="001414EF"/>
    <w:rsid w:val="001415F3"/>
    <w:rsid w:val="0014224E"/>
    <w:rsid w:val="00142F1F"/>
    <w:rsid w:val="0014334B"/>
    <w:rsid w:val="001439B2"/>
    <w:rsid w:val="00143B59"/>
    <w:rsid w:val="00144326"/>
    <w:rsid w:val="0014531F"/>
    <w:rsid w:val="0014630B"/>
    <w:rsid w:val="00146C95"/>
    <w:rsid w:val="00146DDD"/>
    <w:rsid w:val="00146F25"/>
    <w:rsid w:val="001502CE"/>
    <w:rsid w:val="001507BA"/>
    <w:rsid w:val="00150B18"/>
    <w:rsid w:val="001525A8"/>
    <w:rsid w:val="00152C4A"/>
    <w:rsid w:val="00154C34"/>
    <w:rsid w:val="00156670"/>
    <w:rsid w:val="00156EC0"/>
    <w:rsid w:val="0016025C"/>
    <w:rsid w:val="001608DC"/>
    <w:rsid w:val="001617D9"/>
    <w:rsid w:val="00161C3A"/>
    <w:rsid w:val="00161DBE"/>
    <w:rsid w:val="001630B5"/>
    <w:rsid w:val="00163734"/>
    <w:rsid w:val="001650A5"/>
    <w:rsid w:val="0016564E"/>
    <w:rsid w:val="00165CDE"/>
    <w:rsid w:val="00167131"/>
    <w:rsid w:val="001673BB"/>
    <w:rsid w:val="00167762"/>
    <w:rsid w:val="001733FC"/>
    <w:rsid w:val="00173445"/>
    <w:rsid w:val="00173EEF"/>
    <w:rsid w:val="0017477C"/>
    <w:rsid w:val="00174B27"/>
    <w:rsid w:val="00175D06"/>
    <w:rsid w:val="00175E38"/>
    <w:rsid w:val="00177A8B"/>
    <w:rsid w:val="00177F35"/>
    <w:rsid w:val="00177FAF"/>
    <w:rsid w:val="00181018"/>
    <w:rsid w:val="00181D7D"/>
    <w:rsid w:val="00182CBB"/>
    <w:rsid w:val="00182F12"/>
    <w:rsid w:val="00183E7F"/>
    <w:rsid w:val="001847B5"/>
    <w:rsid w:val="00184FAB"/>
    <w:rsid w:val="001855E8"/>
    <w:rsid w:val="001860D4"/>
    <w:rsid w:val="00186528"/>
    <w:rsid w:val="00186E6D"/>
    <w:rsid w:val="00187112"/>
    <w:rsid w:val="00190A95"/>
    <w:rsid w:val="0019285C"/>
    <w:rsid w:val="001929E7"/>
    <w:rsid w:val="00192DE3"/>
    <w:rsid w:val="00192FAD"/>
    <w:rsid w:val="00194759"/>
    <w:rsid w:val="00194914"/>
    <w:rsid w:val="00194D08"/>
    <w:rsid w:val="001954BF"/>
    <w:rsid w:val="0019552D"/>
    <w:rsid w:val="00196667"/>
    <w:rsid w:val="0019769E"/>
    <w:rsid w:val="001A0084"/>
    <w:rsid w:val="001A08DB"/>
    <w:rsid w:val="001A0A2D"/>
    <w:rsid w:val="001A11A9"/>
    <w:rsid w:val="001A1826"/>
    <w:rsid w:val="001A1AA7"/>
    <w:rsid w:val="001A1B9D"/>
    <w:rsid w:val="001A203E"/>
    <w:rsid w:val="001A2357"/>
    <w:rsid w:val="001A29D4"/>
    <w:rsid w:val="001A2C8C"/>
    <w:rsid w:val="001A2D93"/>
    <w:rsid w:val="001A2DAD"/>
    <w:rsid w:val="001A31A7"/>
    <w:rsid w:val="001A41CE"/>
    <w:rsid w:val="001A4B14"/>
    <w:rsid w:val="001A4D2B"/>
    <w:rsid w:val="001A559F"/>
    <w:rsid w:val="001A5AD2"/>
    <w:rsid w:val="001A6C59"/>
    <w:rsid w:val="001A6DAF"/>
    <w:rsid w:val="001B1795"/>
    <w:rsid w:val="001B20EC"/>
    <w:rsid w:val="001B292C"/>
    <w:rsid w:val="001B330B"/>
    <w:rsid w:val="001B3489"/>
    <w:rsid w:val="001B34B4"/>
    <w:rsid w:val="001B37FE"/>
    <w:rsid w:val="001B4136"/>
    <w:rsid w:val="001B6085"/>
    <w:rsid w:val="001B608C"/>
    <w:rsid w:val="001B6252"/>
    <w:rsid w:val="001B63FC"/>
    <w:rsid w:val="001B747E"/>
    <w:rsid w:val="001C1212"/>
    <w:rsid w:val="001C155C"/>
    <w:rsid w:val="001C157E"/>
    <w:rsid w:val="001C2459"/>
    <w:rsid w:val="001C2D3C"/>
    <w:rsid w:val="001C3222"/>
    <w:rsid w:val="001C4477"/>
    <w:rsid w:val="001C4AF5"/>
    <w:rsid w:val="001C4FC6"/>
    <w:rsid w:val="001C5ED7"/>
    <w:rsid w:val="001C5FDA"/>
    <w:rsid w:val="001C65DA"/>
    <w:rsid w:val="001C6CEE"/>
    <w:rsid w:val="001C7466"/>
    <w:rsid w:val="001D0172"/>
    <w:rsid w:val="001D06B1"/>
    <w:rsid w:val="001D0EE0"/>
    <w:rsid w:val="001D21F4"/>
    <w:rsid w:val="001D2368"/>
    <w:rsid w:val="001D277B"/>
    <w:rsid w:val="001D27C2"/>
    <w:rsid w:val="001D40E6"/>
    <w:rsid w:val="001D4247"/>
    <w:rsid w:val="001D46EC"/>
    <w:rsid w:val="001D48A3"/>
    <w:rsid w:val="001D5972"/>
    <w:rsid w:val="001D5EC6"/>
    <w:rsid w:val="001D63FA"/>
    <w:rsid w:val="001D64A9"/>
    <w:rsid w:val="001D6B34"/>
    <w:rsid w:val="001D7AC8"/>
    <w:rsid w:val="001E0DF9"/>
    <w:rsid w:val="001E1FAC"/>
    <w:rsid w:val="001E2AE4"/>
    <w:rsid w:val="001E2D19"/>
    <w:rsid w:val="001E2E1E"/>
    <w:rsid w:val="001E3933"/>
    <w:rsid w:val="001E4424"/>
    <w:rsid w:val="001E4C9E"/>
    <w:rsid w:val="001E65A9"/>
    <w:rsid w:val="001E65F3"/>
    <w:rsid w:val="001E769F"/>
    <w:rsid w:val="001F0B6F"/>
    <w:rsid w:val="001F118A"/>
    <w:rsid w:val="001F309F"/>
    <w:rsid w:val="001F486E"/>
    <w:rsid w:val="001F51CA"/>
    <w:rsid w:val="001F5692"/>
    <w:rsid w:val="001F588D"/>
    <w:rsid w:val="001F7082"/>
    <w:rsid w:val="002003D1"/>
    <w:rsid w:val="00201116"/>
    <w:rsid w:val="00202C0C"/>
    <w:rsid w:val="00202DA0"/>
    <w:rsid w:val="0020365C"/>
    <w:rsid w:val="00205FEE"/>
    <w:rsid w:val="0020659B"/>
    <w:rsid w:val="0020747E"/>
    <w:rsid w:val="00211569"/>
    <w:rsid w:val="002116CD"/>
    <w:rsid w:val="00211E50"/>
    <w:rsid w:val="00212282"/>
    <w:rsid w:val="0021268F"/>
    <w:rsid w:val="00212735"/>
    <w:rsid w:val="002140A1"/>
    <w:rsid w:val="00215342"/>
    <w:rsid w:val="00215A48"/>
    <w:rsid w:val="002164E0"/>
    <w:rsid w:val="00217A52"/>
    <w:rsid w:val="00221665"/>
    <w:rsid w:val="00223EAA"/>
    <w:rsid w:val="00224CF4"/>
    <w:rsid w:val="00226C88"/>
    <w:rsid w:val="0022746B"/>
    <w:rsid w:val="002324A0"/>
    <w:rsid w:val="002324A6"/>
    <w:rsid w:val="00232BFD"/>
    <w:rsid w:val="00233995"/>
    <w:rsid w:val="00233A64"/>
    <w:rsid w:val="0023461F"/>
    <w:rsid w:val="00234FD5"/>
    <w:rsid w:val="002350E2"/>
    <w:rsid w:val="00240A74"/>
    <w:rsid w:val="00242B22"/>
    <w:rsid w:val="00243D34"/>
    <w:rsid w:val="0024408C"/>
    <w:rsid w:val="00244DBF"/>
    <w:rsid w:val="002462E4"/>
    <w:rsid w:val="00251091"/>
    <w:rsid w:val="002523FD"/>
    <w:rsid w:val="00252DD0"/>
    <w:rsid w:val="002531BE"/>
    <w:rsid w:val="00254378"/>
    <w:rsid w:val="00254527"/>
    <w:rsid w:val="0025459C"/>
    <w:rsid w:val="00254858"/>
    <w:rsid w:val="00256072"/>
    <w:rsid w:val="00256ED3"/>
    <w:rsid w:val="002571D6"/>
    <w:rsid w:val="002601F6"/>
    <w:rsid w:val="00260820"/>
    <w:rsid w:val="00260A88"/>
    <w:rsid w:val="00261E5B"/>
    <w:rsid w:val="00262D4F"/>
    <w:rsid w:val="00262E86"/>
    <w:rsid w:val="0026336E"/>
    <w:rsid w:val="00263B05"/>
    <w:rsid w:val="00263D0E"/>
    <w:rsid w:val="00264C87"/>
    <w:rsid w:val="0026568D"/>
    <w:rsid w:val="00265CB8"/>
    <w:rsid w:val="00265E8E"/>
    <w:rsid w:val="0026641A"/>
    <w:rsid w:val="00270704"/>
    <w:rsid w:val="002714AF"/>
    <w:rsid w:val="0027162B"/>
    <w:rsid w:val="0027168A"/>
    <w:rsid w:val="002736AC"/>
    <w:rsid w:val="002754B0"/>
    <w:rsid w:val="002757DE"/>
    <w:rsid w:val="00275DFC"/>
    <w:rsid w:val="00277F98"/>
    <w:rsid w:val="002807B9"/>
    <w:rsid w:val="00282E21"/>
    <w:rsid w:val="00287D0E"/>
    <w:rsid w:val="002908D1"/>
    <w:rsid w:val="002934D5"/>
    <w:rsid w:val="002955B3"/>
    <w:rsid w:val="00296E62"/>
    <w:rsid w:val="002A1AE5"/>
    <w:rsid w:val="002A1F88"/>
    <w:rsid w:val="002A1F95"/>
    <w:rsid w:val="002A52CF"/>
    <w:rsid w:val="002A5AFA"/>
    <w:rsid w:val="002A5F7D"/>
    <w:rsid w:val="002A733A"/>
    <w:rsid w:val="002A73C6"/>
    <w:rsid w:val="002B0203"/>
    <w:rsid w:val="002B165B"/>
    <w:rsid w:val="002B1CA7"/>
    <w:rsid w:val="002B233A"/>
    <w:rsid w:val="002B318D"/>
    <w:rsid w:val="002B358E"/>
    <w:rsid w:val="002B4454"/>
    <w:rsid w:val="002B474A"/>
    <w:rsid w:val="002B524C"/>
    <w:rsid w:val="002B6762"/>
    <w:rsid w:val="002B749B"/>
    <w:rsid w:val="002B76C3"/>
    <w:rsid w:val="002B7DFE"/>
    <w:rsid w:val="002C09F7"/>
    <w:rsid w:val="002C1153"/>
    <w:rsid w:val="002C18D5"/>
    <w:rsid w:val="002C1DCB"/>
    <w:rsid w:val="002C24D8"/>
    <w:rsid w:val="002C27F7"/>
    <w:rsid w:val="002C3CB0"/>
    <w:rsid w:val="002C4631"/>
    <w:rsid w:val="002C4BDA"/>
    <w:rsid w:val="002C5EBA"/>
    <w:rsid w:val="002C61C2"/>
    <w:rsid w:val="002C67C8"/>
    <w:rsid w:val="002C6C55"/>
    <w:rsid w:val="002C70FC"/>
    <w:rsid w:val="002C77D8"/>
    <w:rsid w:val="002D0106"/>
    <w:rsid w:val="002D0D7F"/>
    <w:rsid w:val="002D10A7"/>
    <w:rsid w:val="002D12DC"/>
    <w:rsid w:val="002D2FA4"/>
    <w:rsid w:val="002D33CC"/>
    <w:rsid w:val="002D4845"/>
    <w:rsid w:val="002D5B6E"/>
    <w:rsid w:val="002D6063"/>
    <w:rsid w:val="002D7B75"/>
    <w:rsid w:val="002E00FA"/>
    <w:rsid w:val="002E07F4"/>
    <w:rsid w:val="002E3AA9"/>
    <w:rsid w:val="002E4F76"/>
    <w:rsid w:val="002E52BA"/>
    <w:rsid w:val="002E6D8D"/>
    <w:rsid w:val="002E7FC5"/>
    <w:rsid w:val="002F0824"/>
    <w:rsid w:val="002F0A36"/>
    <w:rsid w:val="002F17A0"/>
    <w:rsid w:val="002F1A40"/>
    <w:rsid w:val="002F1D30"/>
    <w:rsid w:val="002F22CE"/>
    <w:rsid w:val="002F2D84"/>
    <w:rsid w:val="002F544E"/>
    <w:rsid w:val="002F5499"/>
    <w:rsid w:val="002F69F0"/>
    <w:rsid w:val="002F6B87"/>
    <w:rsid w:val="002F6E6F"/>
    <w:rsid w:val="002F7B98"/>
    <w:rsid w:val="0030024B"/>
    <w:rsid w:val="00302149"/>
    <w:rsid w:val="0030221C"/>
    <w:rsid w:val="003034A3"/>
    <w:rsid w:val="00303B4C"/>
    <w:rsid w:val="003078EC"/>
    <w:rsid w:val="0031008E"/>
    <w:rsid w:val="00310948"/>
    <w:rsid w:val="00310CE8"/>
    <w:rsid w:val="003118EC"/>
    <w:rsid w:val="003119AD"/>
    <w:rsid w:val="00311BFA"/>
    <w:rsid w:val="003121B2"/>
    <w:rsid w:val="00312882"/>
    <w:rsid w:val="00312FB8"/>
    <w:rsid w:val="003135B7"/>
    <w:rsid w:val="0031376A"/>
    <w:rsid w:val="00314031"/>
    <w:rsid w:val="003142F6"/>
    <w:rsid w:val="003161E5"/>
    <w:rsid w:val="0031727C"/>
    <w:rsid w:val="00320010"/>
    <w:rsid w:val="00320B79"/>
    <w:rsid w:val="00322043"/>
    <w:rsid w:val="003221A2"/>
    <w:rsid w:val="0032254B"/>
    <w:rsid w:val="0032293A"/>
    <w:rsid w:val="00322EA2"/>
    <w:rsid w:val="00324050"/>
    <w:rsid w:val="00326D93"/>
    <w:rsid w:val="003274A5"/>
    <w:rsid w:val="00327F00"/>
    <w:rsid w:val="00331A47"/>
    <w:rsid w:val="00331B97"/>
    <w:rsid w:val="003321AA"/>
    <w:rsid w:val="00333550"/>
    <w:rsid w:val="0033377C"/>
    <w:rsid w:val="0033420E"/>
    <w:rsid w:val="003344E5"/>
    <w:rsid w:val="003347E2"/>
    <w:rsid w:val="00334CA2"/>
    <w:rsid w:val="00334E4A"/>
    <w:rsid w:val="00335F0F"/>
    <w:rsid w:val="003361E7"/>
    <w:rsid w:val="00337668"/>
    <w:rsid w:val="00337ECA"/>
    <w:rsid w:val="003413EA"/>
    <w:rsid w:val="003427F0"/>
    <w:rsid w:val="00343BAE"/>
    <w:rsid w:val="00344EF9"/>
    <w:rsid w:val="00347132"/>
    <w:rsid w:val="00347AC4"/>
    <w:rsid w:val="003516A8"/>
    <w:rsid w:val="003517E4"/>
    <w:rsid w:val="00352879"/>
    <w:rsid w:val="00352CF1"/>
    <w:rsid w:val="00352FCB"/>
    <w:rsid w:val="003538F3"/>
    <w:rsid w:val="00356E0D"/>
    <w:rsid w:val="00357653"/>
    <w:rsid w:val="00360247"/>
    <w:rsid w:val="00360964"/>
    <w:rsid w:val="0036133F"/>
    <w:rsid w:val="00362555"/>
    <w:rsid w:val="0036477A"/>
    <w:rsid w:val="003656F5"/>
    <w:rsid w:val="00365CCB"/>
    <w:rsid w:val="00365E82"/>
    <w:rsid w:val="00366199"/>
    <w:rsid w:val="003661FA"/>
    <w:rsid w:val="00370310"/>
    <w:rsid w:val="0037034B"/>
    <w:rsid w:val="00370819"/>
    <w:rsid w:val="003714B4"/>
    <w:rsid w:val="00372ADB"/>
    <w:rsid w:val="003742BD"/>
    <w:rsid w:val="00374535"/>
    <w:rsid w:val="00374852"/>
    <w:rsid w:val="00375597"/>
    <w:rsid w:val="003757BA"/>
    <w:rsid w:val="00375EC0"/>
    <w:rsid w:val="0037651F"/>
    <w:rsid w:val="0037701D"/>
    <w:rsid w:val="00380313"/>
    <w:rsid w:val="00380A71"/>
    <w:rsid w:val="00380ECA"/>
    <w:rsid w:val="00381F58"/>
    <w:rsid w:val="00382590"/>
    <w:rsid w:val="00382873"/>
    <w:rsid w:val="003831C7"/>
    <w:rsid w:val="00383F3F"/>
    <w:rsid w:val="003848CE"/>
    <w:rsid w:val="00384D68"/>
    <w:rsid w:val="00386098"/>
    <w:rsid w:val="003874AA"/>
    <w:rsid w:val="00387BD2"/>
    <w:rsid w:val="00387E73"/>
    <w:rsid w:val="00387E9B"/>
    <w:rsid w:val="00390D6A"/>
    <w:rsid w:val="00392872"/>
    <w:rsid w:val="003931D9"/>
    <w:rsid w:val="00393447"/>
    <w:rsid w:val="0039427E"/>
    <w:rsid w:val="0039438E"/>
    <w:rsid w:val="0039544F"/>
    <w:rsid w:val="003959D0"/>
    <w:rsid w:val="00395A8C"/>
    <w:rsid w:val="0039613D"/>
    <w:rsid w:val="00396314"/>
    <w:rsid w:val="00397C0E"/>
    <w:rsid w:val="003A04EE"/>
    <w:rsid w:val="003A0AAA"/>
    <w:rsid w:val="003A1196"/>
    <w:rsid w:val="003A1600"/>
    <w:rsid w:val="003A25E8"/>
    <w:rsid w:val="003A2723"/>
    <w:rsid w:val="003A2C12"/>
    <w:rsid w:val="003A41AE"/>
    <w:rsid w:val="003A4F74"/>
    <w:rsid w:val="003A51BB"/>
    <w:rsid w:val="003A5204"/>
    <w:rsid w:val="003A6543"/>
    <w:rsid w:val="003A72F7"/>
    <w:rsid w:val="003A7D89"/>
    <w:rsid w:val="003B11E5"/>
    <w:rsid w:val="003B1DC7"/>
    <w:rsid w:val="003B424B"/>
    <w:rsid w:val="003B4E4C"/>
    <w:rsid w:val="003B5679"/>
    <w:rsid w:val="003B5AAF"/>
    <w:rsid w:val="003B6D96"/>
    <w:rsid w:val="003B76FE"/>
    <w:rsid w:val="003C0C5F"/>
    <w:rsid w:val="003C1B82"/>
    <w:rsid w:val="003C1BA2"/>
    <w:rsid w:val="003C1EA1"/>
    <w:rsid w:val="003C384E"/>
    <w:rsid w:val="003C390C"/>
    <w:rsid w:val="003C3922"/>
    <w:rsid w:val="003C3F74"/>
    <w:rsid w:val="003C440A"/>
    <w:rsid w:val="003C492B"/>
    <w:rsid w:val="003C4944"/>
    <w:rsid w:val="003C4C22"/>
    <w:rsid w:val="003C511F"/>
    <w:rsid w:val="003C521E"/>
    <w:rsid w:val="003C7904"/>
    <w:rsid w:val="003C7F85"/>
    <w:rsid w:val="003D09D3"/>
    <w:rsid w:val="003D09E1"/>
    <w:rsid w:val="003D1462"/>
    <w:rsid w:val="003D3B2A"/>
    <w:rsid w:val="003D4C70"/>
    <w:rsid w:val="003D7F13"/>
    <w:rsid w:val="003E188E"/>
    <w:rsid w:val="003E1B21"/>
    <w:rsid w:val="003E2A5E"/>
    <w:rsid w:val="003E2EF8"/>
    <w:rsid w:val="003E31BE"/>
    <w:rsid w:val="003E5935"/>
    <w:rsid w:val="003E6175"/>
    <w:rsid w:val="003E6CFD"/>
    <w:rsid w:val="003F091C"/>
    <w:rsid w:val="003F278D"/>
    <w:rsid w:val="003F3D52"/>
    <w:rsid w:val="003F50C9"/>
    <w:rsid w:val="003F50E7"/>
    <w:rsid w:val="003F5942"/>
    <w:rsid w:val="003F5BD4"/>
    <w:rsid w:val="003F5F34"/>
    <w:rsid w:val="003F6518"/>
    <w:rsid w:val="003F6FBD"/>
    <w:rsid w:val="003F7A1A"/>
    <w:rsid w:val="004000F3"/>
    <w:rsid w:val="0040072C"/>
    <w:rsid w:val="00400D3B"/>
    <w:rsid w:val="0040179E"/>
    <w:rsid w:val="00401FA9"/>
    <w:rsid w:val="004022E0"/>
    <w:rsid w:val="00402B25"/>
    <w:rsid w:val="00403DF0"/>
    <w:rsid w:val="004041CE"/>
    <w:rsid w:val="004043EC"/>
    <w:rsid w:val="004072BA"/>
    <w:rsid w:val="0040776B"/>
    <w:rsid w:val="00407A2E"/>
    <w:rsid w:val="00407C30"/>
    <w:rsid w:val="00410FA5"/>
    <w:rsid w:val="004114C7"/>
    <w:rsid w:val="00411C17"/>
    <w:rsid w:val="00412ACA"/>
    <w:rsid w:val="00414452"/>
    <w:rsid w:val="00416060"/>
    <w:rsid w:val="00417CBF"/>
    <w:rsid w:val="00417EC0"/>
    <w:rsid w:val="00420916"/>
    <w:rsid w:val="00420E13"/>
    <w:rsid w:val="00422D54"/>
    <w:rsid w:val="00423270"/>
    <w:rsid w:val="00423B2B"/>
    <w:rsid w:val="00424F9E"/>
    <w:rsid w:val="00427C2A"/>
    <w:rsid w:val="00427FAF"/>
    <w:rsid w:val="0043021B"/>
    <w:rsid w:val="00430C5D"/>
    <w:rsid w:val="0043148B"/>
    <w:rsid w:val="004316D0"/>
    <w:rsid w:val="00432064"/>
    <w:rsid w:val="00433B84"/>
    <w:rsid w:val="00433D4B"/>
    <w:rsid w:val="00433DAB"/>
    <w:rsid w:val="004342E9"/>
    <w:rsid w:val="00434FA3"/>
    <w:rsid w:val="0043572A"/>
    <w:rsid w:val="004364A7"/>
    <w:rsid w:val="00436751"/>
    <w:rsid w:val="00436826"/>
    <w:rsid w:val="004372B1"/>
    <w:rsid w:val="004405E5"/>
    <w:rsid w:val="00441BF8"/>
    <w:rsid w:val="00442919"/>
    <w:rsid w:val="0044305E"/>
    <w:rsid w:val="0044431A"/>
    <w:rsid w:val="004455F4"/>
    <w:rsid w:val="00445CAF"/>
    <w:rsid w:val="0044699A"/>
    <w:rsid w:val="00446ACA"/>
    <w:rsid w:val="00446E46"/>
    <w:rsid w:val="00447B71"/>
    <w:rsid w:val="00450363"/>
    <w:rsid w:val="00452955"/>
    <w:rsid w:val="00454304"/>
    <w:rsid w:val="004548CC"/>
    <w:rsid w:val="00456047"/>
    <w:rsid w:val="00456842"/>
    <w:rsid w:val="00457FC8"/>
    <w:rsid w:val="00460396"/>
    <w:rsid w:val="00460C36"/>
    <w:rsid w:val="004617ED"/>
    <w:rsid w:val="00463706"/>
    <w:rsid w:val="004638FD"/>
    <w:rsid w:val="00463A37"/>
    <w:rsid w:val="00464018"/>
    <w:rsid w:val="00464D80"/>
    <w:rsid w:val="004650F0"/>
    <w:rsid w:val="00465542"/>
    <w:rsid w:val="00465F8C"/>
    <w:rsid w:val="004703CF"/>
    <w:rsid w:val="00472B86"/>
    <w:rsid w:val="00472BDC"/>
    <w:rsid w:val="0047318F"/>
    <w:rsid w:val="00473D10"/>
    <w:rsid w:val="004748C2"/>
    <w:rsid w:val="00474E72"/>
    <w:rsid w:val="004751F3"/>
    <w:rsid w:val="0047537D"/>
    <w:rsid w:val="00476816"/>
    <w:rsid w:val="0047762D"/>
    <w:rsid w:val="00482636"/>
    <w:rsid w:val="00482D2C"/>
    <w:rsid w:val="00483C39"/>
    <w:rsid w:val="00483D40"/>
    <w:rsid w:val="00483E6A"/>
    <w:rsid w:val="0048419B"/>
    <w:rsid w:val="00484B2A"/>
    <w:rsid w:val="0048511E"/>
    <w:rsid w:val="00486F77"/>
    <w:rsid w:val="00487060"/>
    <w:rsid w:val="00490479"/>
    <w:rsid w:val="00490B87"/>
    <w:rsid w:val="00490F0D"/>
    <w:rsid w:val="004917EE"/>
    <w:rsid w:val="00491A87"/>
    <w:rsid w:val="00492E48"/>
    <w:rsid w:val="00494A09"/>
    <w:rsid w:val="00494AEF"/>
    <w:rsid w:val="00494FB5"/>
    <w:rsid w:val="004952E1"/>
    <w:rsid w:val="004968ED"/>
    <w:rsid w:val="004969EA"/>
    <w:rsid w:val="00496C97"/>
    <w:rsid w:val="0049732C"/>
    <w:rsid w:val="004A15E0"/>
    <w:rsid w:val="004A1F58"/>
    <w:rsid w:val="004A3175"/>
    <w:rsid w:val="004A3432"/>
    <w:rsid w:val="004A35D1"/>
    <w:rsid w:val="004A3AF5"/>
    <w:rsid w:val="004A3CBE"/>
    <w:rsid w:val="004A48A1"/>
    <w:rsid w:val="004A4C65"/>
    <w:rsid w:val="004A646C"/>
    <w:rsid w:val="004A73BF"/>
    <w:rsid w:val="004A79B5"/>
    <w:rsid w:val="004A7ED4"/>
    <w:rsid w:val="004B0409"/>
    <w:rsid w:val="004B082A"/>
    <w:rsid w:val="004B148F"/>
    <w:rsid w:val="004B276B"/>
    <w:rsid w:val="004B2CA0"/>
    <w:rsid w:val="004B32BE"/>
    <w:rsid w:val="004B37E4"/>
    <w:rsid w:val="004B3A9C"/>
    <w:rsid w:val="004B499E"/>
    <w:rsid w:val="004B5699"/>
    <w:rsid w:val="004B5E7A"/>
    <w:rsid w:val="004B5FF3"/>
    <w:rsid w:val="004C0319"/>
    <w:rsid w:val="004C0C00"/>
    <w:rsid w:val="004C1FAE"/>
    <w:rsid w:val="004C3AFE"/>
    <w:rsid w:val="004C526A"/>
    <w:rsid w:val="004C64CF"/>
    <w:rsid w:val="004C7560"/>
    <w:rsid w:val="004C766F"/>
    <w:rsid w:val="004D173E"/>
    <w:rsid w:val="004D2FAB"/>
    <w:rsid w:val="004D5B75"/>
    <w:rsid w:val="004D7CC0"/>
    <w:rsid w:val="004D7E2C"/>
    <w:rsid w:val="004E1653"/>
    <w:rsid w:val="004E17E8"/>
    <w:rsid w:val="004E1D86"/>
    <w:rsid w:val="004E3465"/>
    <w:rsid w:val="004E3AE7"/>
    <w:rsid w:val="004E4EBD"/>
    <w:rsid w:val="004E51B2"/>
    <w:rsid w:val="004E6C3D"/>
    <w:rsid w:val="004E7539"/>
    <w:rsid w:val="004E7BB5"/>
    <w:rsid w:val="004F0B81"/>
    <w:rsid w:val="004F0BAF"/>
    <w:rsid w:val="004F24B1"/>
    <w:rsid w:val="004F31CE"/>
    <w:rsid w:val="004F353C"/>
    <w:rsid w:val="004F3D0C"/>
    <w:rsid w:val="004F4748"/>
    <w:rsid w:val="004F5869"/>
    <w:rsid w:val="004F5987"/>
    <w:rsid w:val="004F6852"/>
    <w:rsid w:val="004F6AF0"/>
    <w:rsid w:val="00503A7C"/>
    <w:rsid w:val="00503B10"/>
    <w:rsid w:val="00503CD1"/>
    <w:rsid w:val="00504760"/>
    <w:rsid w:val="00504B93"/>
    <w:rsid w:val="0050562F"/>
    <w:rsid w:val="005075FF"/>
    <w:rsid w:val="0050790E"/>
    <w:rsid w:val="00511C62"/>
    <w:rsid w:val="00514273"/>
    <w:rsid w:val="00514CF2"/>
    <w:rsid w:val="005169FF"/>
    <w:rsid w:val="005171B6"/>
    <w:rsid w:val="00517A67"/>
    <w:rsid w:val="00520881"/>
    <w:rsid w:val="00521BA6"/>
    <w:rsid w:val="00521DB5"/>
    <w:rsid w:val="005247B8"/>
    <w:rsid w:val="005247CD"/>
    <w:rsid w:val="00524FCB"/>
    <w:rsid w:val="00525230"/>
    <w:rsid w:val="0052538E"/>
    <w:rsid w:val="0052564F"/>
    <w:rsid w:val="005258C8"/>
    <w:rsid w:val="00526657"/>
    <w:rsid w:val="0052785B"/>
    <w:rsid w:val="00527A01"/>
    <w:rsid w:val="005343E0"/>
    <w:rsid w:val="00534FB4"/>
    <w:rsid w:val="005359C6"/>
    <w:rsid w:val="0053650E"/>
    <w:rsid w:val="00537523"/>
    <w:rsid w:val="005402F8"/>
    <w:rsid w:val="0054031D"/>
    <w:rsid w:val="00540BD5"/>
    <w:rsid w:val="00541290"/>
    <w:rsid w:val="00542667"/>
    <w:rsid w:val="00543AA4"/>
    <w:rsid w:val="00543F1B"/>
    <w:rsid w:val="00544282"/>
    <w:rsid w:val="005456A3"/>
    <w:rsid w:val="00547696"/>
    <w:rsid w:val="0054782B"/>
    <w:rsid w:val="0055026A"/>
    <w:rsid w:val="00550B01"/>
    <w:rsid w:val="00551D78"/>
    <w:rsid w:val="00551FA4"/>
    <w:rsid w:val="005527D1"/>
    <w:rsid w:val="00552B05"/>
    <w:rsid w:val="00552EA1"/>
    <w:rsid w:val="00553D51"/>
    <w:rsid w:val="00553E10"/>
    <w:rsid w:val="00554F56"/>
    <w:rsid w:val="00555244"/>
    <w:rsid w:val="00555EDC"/>
    <w:rsid w:val="00555FEC"/>
    <w:rsid w:val="00556088"/>
    <w:rsid w:val="00556A39"/>
    <w:rsid w:val="0055736A"/>
    <w:rsid w:val="005575D0"/>
    <w:rsid w:val="00560821"/>
    <w:rsid w:val="00560BD7"/>
    <w:rsid w:val="00560D83"/>
    <w:rsid w:val="005619E9"/>
    <w:rsid w:val="0056348B"/>
    <w:rsid w:val="005642E8"/>
    <w:rsid w:val="00564688"/>
    <w:rsid w:val="00565B90"/>
    <w:rsid w:val="00565F98"/>
    <w:rsid w:val="0056608A"/>
    <w:rsid w:val="00566992"/>
    <w:rsid w:val="00567CCF"/>
    <w:rsid w:val="00567FB6"/>
    <w:rsid w:val="0057111C"/>
    <w:rsid w:val="00571273"/>
    <w:rsid w:val="00571463"/>
    <w:rsid w:val="005715F8"/>
    <w:rsid w:val="00571C5D"/>
    <w:rsid w:val="00572D68"/>
    <w:rsid w:val="00574CE6"/>
    <w:rsid w:val="00574DDC"/>
    <w:rsid w:val="00576EF9"/>
    <w:rsid w:val="00576FC0"/>
    <w:rsid w:val="00577434"/>
    <w:rsid w:val="0058052F"/>
    <w:rsid w:val="00580C49"/>
    <w:rsid w:val="0058237E"/>
    <w:rsid w:val="005827E1"/>
    <w:rsid w:val="005838C6"/>
    <w:rsid w:val="00583B3E"/>
    <w:rsid w:val="00586266"/>
    <w:rsid w:val="00586A04"/>
    <w:rsid w:val="00586DEB"/>
    <w:rsid w:val="00590302"/>
    <w:rsid w:val="00591310"/>
    <w:rsid w:val="005915BF"/>
    <w:rsid w:val="0059162F"/>
    <w:rsid w:val="00591874"/>
    <w:rsid w:val="00591F65"/>
    <w:rsid w:val="0059231F"/>
    <w:rsid w:val="005926D4"/>
    <w:rsid w:val="0059311F"/>
    <w:rsid w:val="005932EA"/>
    <w:rsid w:val="00594792"/>
    <w:rsid w:val="00594C1E"/>
    <w:rsid w:val="005955FC"/>
    <w:rsid w:val="0059689C"/>
    <w:rsid w:val="00597C14"/>
    <w:rsid w:val="00597C2A"/>
    <w:rsid w:val="00597DE5"/>
    <w:rsid w:val="005A0209"/>
    <w:rsid w:val="005A1657"/>
    <w:rsid w:val="005A17F8"/>
    <w:rsid w:val="005A2F9C"/>
    <w:rsid w:val="005A3C24"/>
    <w:rsid w:val="005A3E00"/>
    <w:rsid w:val="005A3E9E"/>
    <w:rsid w:val="005A3FD4"/>
    <w:rsid w:val="005A428E"/>
    <w:rsid w:val="005A47CC"/>
    <w:rsid w:val="005A632A"/>
    <w:rsid w:val="005A7DF0"/>
    <w:rsid w:val="005B0637"/>
    <w:rsid w:val="005B0F0A"/>
    <w:rsid w:val="005B1F91"/>
    <w:rsid w:val="005B209B"/>
    <w:rsid w:val="005B37C9"/>
    <w:rsid w:val="005B4050"/>
    <w:rsid w:val="005B45DD"/>
    <w:rsid w:val="005B492D"/>
    <w:rsid w:val="005B4B0B"/>
    <w:rsid w:val="005B4CE7"/>
    <w:rsid w:val="005B5412"/>
    <w:rsid w:val="005B5BE9"/>
    <w:rsid w:val="005B5FBB"/>
    <w:rsid w:val="005B6EFC"/>
    <w:rsid w:val="005C01F8"/>
    <w:rsid w:val="005C0969"/>
    <w:rsid w:val="005C0CD6"/>
    <w:rsid w:val="005C1065"/>
    <w:rsid w:val="005C1610"/>
    <w:rsid w:val="005C35B0"/>
    <w:rsid w:val="005C3D3D"/>
    <w:rsid w:val="005C4691"/>
    <w:rsid w:val="005C6B06"/>
    <w:rsid w:val="005C6BF3"/>
    <w:rsid w:val="005C6EA2"/>
    <w:rsid w:val="005C72CD"/>
    <w:rsid w:val="005D02B1"/>
    <w:rsid w:val="005D03ED"/>
    <w:rsid w:val="005D07A2"/>
    <w:rsid w:val="005D231B"/>
    <w:rsid w:val="005D27DE"/>
    <w:rsid w:val="005D2CD9"/>
    <w:rsid w:val="005D33ED"/>
    <w:rsid w:val="005D4385"/>
    <w:rsid w:val="005D4B44"/>
    <w:rsid w:val="005D4BB0"/>
    <w:rsid w:val="005D4DE3"/>
    <w:rsid w:val="005D4FF4"/>
    <w:rsid w:val="005D5517"/>
    <w:rsid w:val="005D57EC"/>
    <w:rsid w:val="005D71A7"/>
    <w:rsid w:val="005D788C"/>
    <w:rsid w:val="005E03C1"/>
    <w:rsid w:val="005E0D97"/>
    <w:rsid w:val="005E1BE3"/>
    <w:rsid w:val="005E1CA4"/>
    <w:rsid w:val="005E20DE"/>
    <w:rsid w:val="005E2FAA"/>
    <w:rsid w:val="005E37A0"/>
    <w:rsid w:val="005E3C2F"/>
    <w:rsid w:val="005E4131"/>
    <w:rsid w:val="005E4995"/>
    <w:rsid w:val="005E4FAD"/>
    <w:rsid w:val="005E66BD"/>
    <w:rsid w:val="005E6A67"/>
    <w:rsid w:val="005E6DF3"/>
    <w:rsid w:val="005E7F83"/>
    <w:rsid w:val="005F07CE"/>
    <w:rsid w:val="005F161B"/>
    <w:rsid w:val="005F1F14"/>
    <w:rsid w:val="005F1F54"/>
    <w:rsid w:val="005F3FF0"/>
    <w:rsid w:val="005F52A9"/>
    <w:rsid w:val="005F5D3B"/>
    <w:rsid w:val="005F628A"/>
    <w:rsid w:val="005F73BA"/>
    <w:rsid w:val="005F7D14"/>
    <w:rsid w:val="005F7E34"/>
    <w:rsid w:val="00600688"/>
    <w:rsid w:val="006009A3"/>
    <w:rsid w:val="00601D2F"/>
    <w:rsid w:val="0060222D"/>
    <w:rsid w:val="00603270"/>
    <w:rsid w:val="00603E47"/>
    <w:rsid w:val="00604B42"/>
    <w:rsid w:val="006050F6"/>
    <w:rsid w:val="00605981"/>
    <w:rsid w:val="00606C7E"/>
    <w:rsid w:val="00606E08"/>
    <w:rsid w:val="00606ED2"/>
    <w:rsid w:val="00610A31"/>
    <w:rsid w:val="00610FEF"/>
    <w:rsid w:val="00611AAA"/>
    <w:rsid w:val="006125FC"/>
    <w:rsid w:val="00614E10"/>
    <w:rsid w:val="00617F71"/>
    <w:rsid w:val="006207C9"/>
    <w:rsid w:val="00621AB6"/>
    <w:rsid w:val="00622337"/>
    <w:rsid w:val="0062298F"/>
    <w:rsid w:val="00622D29"/>
    <w:rsid w:val="006232B1"/>
    <w:rsid w:val="00623D64"/>
    <w:rsid w:val="006246CA"/>
    <w:rsid w:val="006246DD"/>
    <w:rsid w:val="00624954"/>
    <w:rsid w:val="00624C3B"/>
    <w:rsid w:val="00625FF7"/>
    <w:rsid w:val="00626557"/>
    <w:rsid w:val="00626733"/>
    <w:rsid w:val="00630175"/>
    <w:rsid w:val="0063040B"/>
    <w:rsid w:val="00632783"/>
    <w:rsid w:val="00633850"/>
    <w:rsid w:val="0063565E"/>
    <w:rsid w:val="00635C1F"/>
    <w:rsid w:val="00635D39"/>
    <w:rsid w:val="0063620D"/>
    <w:rsid w:val="00636306"/>
    <w:rsid w:val="0063662F"/>
    <w:rsid w:val="0063693A"/>
    <w:rsid w:val="00640BDA"/>
    <w:rsid w:val="00640FED"/>
    <w:rsid w:val="006424B7"/>
    <w:rsid w:val="0064263D"/>
    <w:rsid w:val="00643D50"/>
    <w:rsid w:val="00643F2B"/>
    <w:rsid w:val="00644FB8"/>
    <w:rsid w:val="006460E1"/>
    <w:rsid w:val="006463B7"/>
    <w:rsid w:val="0064764F"/>
    <w:rsid w:val="00650B10"/>
    <w:rsid w:val="00651819"/>
    <w:rsid w:val="006520A5"/>
    <w:rsid w:val="00652389"/>
    <w:rsid w:val="00652530"/>
    <w:rsid w:val="0065293B"/>
    <w:rsid w:val="00653380"/>
    <w:rsid w:val="00653A50"/>
    <w:rsid w:val="00654D1D"/>
    <w:rsid w:val="00656006"/>
    <w:rsid w:val="00657E57"/>
    <w:rsid w:val="00660C0D"/>
    <w:rsid w:val="00661637"/>
    <w:rsid w:val="006621F0"/>
    <w:rsid w:val="006633B2"/>
    <w:rsid w:val="006653C4"/>
    <w:rsid w:val="00665C5C"/>
    <w:rsid w:val="00666507"/>
    <w:rsid w:val="006665E4"/>
    <w:rsid w:val="0066699C"/>
    <w:rsid w:val="00666ECD"/>
    <w:rsid w:val="006673B4"/>
    <w:rsid w:val="00667F4D"/>
    <w:rsid w:val="006706F8"/>
    <w:rsid w:val="00671108"/>
    <w:rsid w:val="00672A9D"/>
    <w:rsid w:val="0067318F"/>
    <w:rsid w:val="006749E3"/>
    <w:rsid w:val="00675014"/>
    <w:rsid w:val="006752C9"/>
    <w:rsid w:val="00675E07"/>
    <w:rsid w:val="00675F83"/>
    <w:rsid w:val="006810F5"/>
    <w:rsid w:val="006826D2"/>
    <w:rsid w:val="00683E8B"/>
    <w:rsid w:val="00684EB8"/>
    <w:rsid w:val="00685F7C"/>
    <w:rsid w:val="00690E89"/>
    <w:rsid w:val="00690F44"/>
    <w:rsid w:val="0069171E"/>
    <w:rsid w:val="00691AA7"/>
    <w:rsid w:val="00691B86"/>
    <w:rsid w:val="00691ED9"/>
    <w:rsid w:val="00692310"/>
    <w:rsid w:val="00692AE3"/>
    <w:rsid w:val="006936BA"/>
    <w:rsid w:val="006946C7"/>
    <w:rsid w:val="00694A95"/>
    <w:rsid w:val="0069531D"/>
    <w:rsid w:val="006972F0"/>
    <w:rsid w:val="00697793"/>
    <w:rsid w:val="006A0BBC"/>
    <w:rsid w:val="006A0DDD"/>
    <w:rsid w:val="006A1156"/>
    <w:rsid w:val="006A19EA"/>
    <w:rsid w:val="006A279A"/>
    <w:rsid w:val="006A3504"/>
    <w:rsid w:val="006A3720"/>
    <w:rsid w:val="006A3B5B"/>
    <w:rsid w:val="006A3FE1"/>
    <w:rsid w:val="006A578F"/>
    <w:rsid w:val="006A6E62"/>
    <w:rsid w:val="006B0BB8"/>
    <w:rsid w:val="006B1B62"/>
    <w:rsid w:val="006B1D46"/>
    <w:rsid w:val="006B384F"/>
    <w:rsid w:val="006B38D2"/>
    <w:rsid w:val="006B3A89"/>
    <w:rsid w:val="006B5689"/>
    <w:rsid w:val="006B6C5E"/>
    <w:rsid w:val="006B7B68"/>
    <w:rsid w:val="006C091C"/>
    <w:rsid w:val="006C1F56"/>
    <w:rsid w:val="006C21E3"/>
    <w:rsid w:val="006C25C9"/>
    <w:rsid w:val="006C2653"/>
    <w:rsid w:val="006C33B4"/>
    <w:rsid w:val="006C371D"/>
    <w:rsid w:val="006C4FA6"/>
    <w:rsid w:val="006C5085"/>
    <w:rsid w:val="006C5915"/>
    <w:rsid w:val="006C5D8D"/>
    <w:rsid w:val="006C6235"/>
    <w:rsid w:val="006C6617"/>
    <w:rsid w:val="006C6994"/>
    <w:rsid w:val="006C6E60"/>
    <w:rsid w:val="006C712C"/>
    <w:rsid w:val="006C7EC2"/>
    <w:rsid w:val="006D01AD"/>
    <w:rsid w:val="006D0F49"/>
    <w:rsid w:val="006D241B"/>
    <w:rsid w:val="006D2CDB"/>
    <w:rsid w:val="006D2F39"/>
    <w:rsid w:val="006D4936"/>
    <w:rsid w:val="006D498A"/>
    <w:rsid w:val="006D4A79"/>
    <w:rsid w:val="006D58E3"/>
    <w:rsid w:val="006D6967"/>
    <w:rsid w:val="006D6F1F"/>
    <w:rsid w:val="006D7B83"/>
    <w:rsid w:val="006E0AF8"/>
    <w:rsid w:val="006E1689"/>
    <w:rsid w:val="006E1BE3"/>
    <w:rsid w:val="006E24AE"/>
    <w:rsid w:val="006E2C90"/>
    <w:rsid w:val="006E2F4F"/>
    <w:rsid w:val="006E3A4D"/>
    <w:rsid w:val="006E3EEF"/>
    <w:rsid w:val="006E5334"/>
    <w:rsid w:val="006E534C"/>
    <w:rsid w:val="006E53D8"/>
    <w:rsid w:val="006E544D"/>
    <w:rsid w:val="006E6228"/>
    <w:rsid w:val="006E6BAD"/>
    <w:rsid w:val="006E7A2C"/>
    <w:rsid w:val="006E7DD9"/>
    <w:rsid w:val="006F019E"/>
    <w:rsid w:val="006F081E"/>
    <w:rsid w:val="006F20E7"/>
    <w:rsid w:val="006F4419"/>
    <w:rsid w:val="006F4B77"/>
    <w:rsid w:val="006F5F7B"/>
    <w:rsid w:val="006F6EED"/>
    <w:rsid w:val="006F7F1E"/>
    <w:rsid w:val="00700988"/>
    <w:rsid w:val="00701451"/>
    <w:rsid w:val="0070261F"/>
    <w:rsid w:val="00702B79"/>
    <w:rsid w:val="00702BE5"/>
    <w:rsid w:val="007034C9"/>
    <w:rsid w:val="00703B06"/>
    <w:rsid w:val="00704487"/>
    <w:rsid w:val="007049D4"/>
    <w:rsid w:val="007066C8"/>
    <w:rsid w:val="0070671B"/>
    <w:rsid w:val="00706C1D"/>
    <w:rsid w:val="00710385"/>
    <w:rsid w:val="00710759"/>
    <w:rsid w:val="007109DB"/>
    <w:rsid w:val="00711854"/>
    <w:rsid w:val="007127A2"/>
    <w:rsid w:val="00713298"/>
    <w:rsid w:val="00713628"/>
    <w:rsid w:val="007137E2"/>
    <w:rsid w:val="007144FA"/>
    <w:rsid w:val="00714988"/>
    <w:rsid w:val="00715376"/>
    <w:rsid w:val="00715759"/>
    <w:rsid w:val="00715A50"/>
    <w:rsid w:val="00720D5A"/>
    <w:rsid w:val="00720D68"/>
    <w:rsid w:val="0072139B"/>
    <w:rsid w:val="0072186A"/>
    <w:rsid w:val="0072227F"/>
    <w:rsid w:val="007226DA"/>
    <w:rsid w:val="00722977"/>
    <w:rsid w:val="007231B0"/>
    <w:rsid w:val="00723907"/>
    <w:rsid w:val="0072412D"/>
    <w:rsid w:val="00724231"/>
    <w:rsid w:val="007243D6"/>
    <w:rsid w:val="0072538E"/>
    <w:rsid w:val="007267DF"/>
    <w:rsid w:val="00726AF8"/>
    <w:rsid w:val="007274B4"/>
    <w:rsid w:val="00730899"/>
    <w:rsid w:val="0073125E"/>
    <w:rsid w:val="00731710"/>
    <w:rsid w:val="00731D20"/>
    <w:rsid w:val="007334A7"/>
    <w:rsid w:val="00733B66"/>
    <w:rsid w:val="00733BBB"/>
    <w:rsid w:val="00734E64"/>
    <w:rsid w:val="00734F50"/>
    <w:rsid w:val="00735406"/>
    <w:rsid w:val="00736CDF"/>
    <w:rsid w:val="00740400"/>
    <w:rsid w:val="007415B6"/>
    <w:rsid w:val="0074160C"/>
    <w:rsid w:val="0074224B"/>
    <w:rsid w:val="00742821"/>
    <w:rsid w:val="007428F1"/>
    <w:rsid w:val="00742F16"/>
    <w:rsid w:val="0074397F"/>
    <w:rsid w:val="00743DA5"/>
    <w:rsid w:val="007440E9"/>
    <w:rsid w:val="007440FC"/>
    <w:rsid w:val="00747058"/>
    <w:rsid w:val="00750CDD"/>
    <w:rsid w:val="007516F8"/>
    <w:rsid w:val="00751FBC"/>
    <w:rsid w:val="00753F46"/>
    <w:rsid w:val="0075423C"/>
    <w:rsid w:val="0075449B"/>
    <w:rsid w:val="00754E99"/>
    <w:rsid w:val="00755B5B"/>
    <w:rsid w:val="00757009"/>
    <w:rsid w:val="007574DD"/>
    <w:rsid w:val="00762431"/>
    <w:rsid w:val="00762627"/>
    <w:rsid w:val="00763B7A"/>
    <w:rsid w:val="0076598C"/>
    <w:rsid w:val="0076616F"/>
    <w:rsid w:val="00766EBA"/>
    <w:rsid w:val="00767F88"/>
    <w:rsid w:val="007709AA"/>
    <w:rsid w:val="00770B9E"/>
    <w:rsid w:val="007719CE"/>
    <w:rsid w:val="007723E4"/>
    <w:rsid w:val="00772998"/>
    <w:rsid w:val="00773766"/>
    <w:rsid w:val="0077382A"/>
    <w:rsid w:val="00773B7B"/>
    <w:rsid w:val="00773D98"/>
    <w:rsid w:val="007757D3"/>
    <w:rsid w:val="00777712"/>
    <w:rsid w:val="00777D36"/>
    <w:rsid w:val="0078035E"/>
    <w:rsid w:val="00780B91"/>
    <w:rsid w:val="00780C29"/>
    <w:rsid w:val="00781365"/>
    <w:rsid w:val="0078251E"/>
    <w:rsid w:val="00782567"/>
    <w:rsid w:val="00783FD1"/>
    <w:rsid w:val="00784776"/>
    <w:rsid w:val="00784854"/>
    <w:rsid w:val="0078561F"/>
    <w:rsid w:val="00785623"/>
    <w:rsid w:val="0078575C"/>
    <w:rsid w:val="007865E4"/>
    <w:rsid w:val="00787280"/>
    <w:rsid w:val="00790FD9"/>
    <w:rsid w:val="007912A4"/>
    <w:rsid w:val="00793330"/>
    <w:rsid w:val="007936E8"/>
    <w:rsid w:val="00794B4D"/>
    <w:rsid w:val="007964BF"/>
    <w:rsid w:val="007974C6"/>
    <w:rsid w:val="007A090B"/>
    <w:rsid w:val="007A1A6B"/>
    <w:rsid w:val="007A251F"/>
    <w:rsid w:val="007A36DB"/>
    <w:rsid w:val="007A39BE"/>
    <w:rsid w:val="007A59DE"/>
    <w:rsid w:val="007A5AAE"/>
    <w:rsid w:val="007A5EF0"/>
    <w:rsid w:val="007A71AA"/>
    <w:rsid w:val="007A760A"/>
    <w:rsid w:val="007A79CC"/>
    <w:rsid w:val="007B0425"/>
    <w:rsid w:val="007B05C3"/>
    <w:rsid w:val="007B0732"/>
    <w:rsid w:val="007B1BF2"/>
    <w:rsid w:val="007B2A72"/>
    <w:rsid w:val="007B3643"/>
    <w:rsid w:val="007B3CA7"/>
    <w:rsid w:val="007B45D4"/>
    <w:rsid w:val="007B4BE3"/>
    <w:rsid w:val="007B59D7"/>
    <w:rsid w:val="007B7D84"/>
    <w:rsid w:val="007C0306"/>
    <w:rsid w:val="007C04A5"/>
    <w:rsid w:val="007C1F33"/>
    <w:rsid w:val="007C2BB1"/>
    <w:rsid w:val="007C35E1"/>
    <w:rsid w:val="007C3730"/>
    <w:rsid w:val="007C48CD"/>
    <w:rsid w:val="007C4F50"/>
    <w:rsid w:val="007C52C8"/>
    <w:rsid w:val="007C5902"/>
    <w:rsid w:val="007C7D48"/>
    <w:rsid w:val="007D0BEE"/>
    <w:rsid w:val="007D15CE"/>
    <w:rsid w:val="007D1DD7"/>
    <w:rsid w:val="007D3960"/>
    <w:rsid w:val="007D3C5C"/>
    <w:rsid w:val="007D4A48"/>
    <w:rsid w:val="007D4CE9"/>
    <w:rsid w:val="007D4D1C"/>
    <w:rsid w:val="007D5097"/>
    <w:rsid w:val="007D7076"/>
    <w:rsid w:val="007E088C"/>
    <w:rsid w:val="007E15B1"/>
    <w:rsid w:val="007E172A"/>
    <w:rsid w:val="007E175B"/>
    <w:rsid w:val="007E1CA5"/>
    <w:rsid w:val="007E247E"/>
    <w:rsid w:val="007E26EE"/>
    <w:rsid w:val="007E40BC"/>
    <w:rsid w:val="007E4BD8"/>
    <w:rsid w:val="007E585B"/>
    <w:rsid w:val="007E73AE"/>
    <w:rsid w:val="007E74C8"/>
    <w:rsid w:val="007E78BF"/>
    <w:rsid w:val="007F1F17"/>
    <w:rsid w:val="007F2082"/>
    <w:rsid w:val="007F45C9"/>
    <w:rsid w:val="007F6325"/>
    <w:rsid w:val="007F7932"/>
    <w:rsid w:val="007F7D84"/>
    <w:rsid w:val="0080071A"/>
    <w:rsid w:val="00801CA4"/>
    <w:rsid w:val="0080223E"/>
    <w:rsid w:val="00802A40"/>
    <w:rsid w:val="00802C74"/>
    <w:rsid w:val="00802E03"/>
    <w:rsid w:val="008036DC"/>
    <w:rsid w:val="008046D3"/>
    <w:rsid w:val="0080756D"/>
    <w:rsid w:val="00810274"/>
    <w:rsid w:val="008104FF"/>
    <w:rsid w:val="0081057D"/>
    <w:rsid w:val="0081081B"/>
    <w:rsid w:val="0081085F"/>
    <w:rsid w:val="00810E7A"/>
    <w:rsid w:val="00811C03"/>
    <w:rsid w:val="008127A2"/>
    <w:rsid w:val="0081286C"/>
    <w:rsid w:val="008142A4"/>
    <w:rsid w:val="0081642D"/>
    <w:rsid w:val="008169A7"/>
    <w:rsid w:val="008175BC"/>
    <w:rsid w:val="008178AA"/>
    <w:rsid w:val="00820A8E"/>
    <w:rsid w:val="00820DBE"/>
    <w:rsid w:val="0082170E"/>
    <w:rsid w:val="00822910"/>
    <w:rsid w:val="00823463"/>
    <w:rsid w:val="00824B58"/>
    <w:rsid w:val="00825C8A"/>
    <w:rsid w:val="0082651A"/>
    <w:rsid w:val="008266BC"/>
    <w:rsid w:val="008317A3"/>
    <w:rsid w:val="00831CEE"/>
    <w:rsid w:val="00831E4A"/>
    <w:rsid w:val="0083211D"/>
    <w:rsid w:val="0083230F"/>
    <w:rsid w:val="008326FB"/>
    <w:rsid w:val="008330C4"/>
    <w:rsid w:val="008331B6"/>
    <w:rsid w:val="0083323C"/>
    <w:rsid w:val="0083347F"/>
    <w:rsid w:val="00833F60"/>
    <w:rsid w:val="00834252"/>
    <w:rsid w:val="008356A7"/>
    <w:rsid w:val="008361D2"/>
    <w:rsid w:val="00836F26"/>
    <w:rsid w:val="008370EE"/>
    <w:rsid w:val="00837FE8"/>
    <w:rsid w:val="008406FC"/>
    <w:rsid w:val="00840C8F"/>
    <w:rsid w:val="00840CBF"/>
    <w:rsid w:val="008426E0"/>
    <w:rsid w:val="00843667"/>
    <w:rsid w:val="00843878"/>
    <w:rsid w:val="00843A50"/>
    <w:rsid w:val="00843EE1"/>
    <w:rsid w:val="00843FB5"/>
    <w:rsid w:val="0084487C"/>
    <w:rsid w:val="008448AA"/>
    <w:rsid w:val="00844A3B"/>
    <w:rsid w:val="00845033"/>
    <w:rsid w:val="00845E72"/>
    <w:rsid w:val="00846209"/>
    <w:rsid w:val="008463FC"/>
    <w:rsid w:val="00846E91"/>
    <w:rsid w:val="00847598"/>
    <w:rsid w:val="0085007A"/>
    <w:rsid w:val="008503CA"/>
    <w:rsid w:val="0085214F"/>
    <w:rsid w:val="00852365"/>
    <w:rsid w:val="00852A5E"/>
    <w:rsid w:val="008547EB"/>
    <w:rsid w:val="00854858"/>
    <w:rsid w:val="00854D32"/>
    <w:rsid w:val="00854F08"/>
    <w:rsid w:val="008554E4"/>
    <w:rsid w:val="00857507"/>
    <w:rsid w:val="008578CF"/>
    <w:rsid w:val="00860C2D"/>
    <w:rsid w:val="008615C4"/>
    <w:rsid w:val="008618D0"/>
    <w:rsid w:val="00861B9F"/>
    <w:rsid w:val="008624E2"/>
    <w:rsid w:val="00862725"/>
    <w:rsid w:val="00862E7B"/>
    <w:rsid w:val="00863B94"/>
    <w:rsid w:val="00863D63"/>
    <w:rsid w:val="00863E33"/>
    <w:rsid w:val="008646E1"/>
    <w:rsid w:val="00865396"/>
    <w:rsid w:val="008654DA"/>
    <w:rsid w:val="008658A9"/>
    <w:rsid w:val="00865A51"/>
    <w:rsid w:val="00867C25"/>
    <w:rsid w:val="00867F3B"/>
    <w:rsid w:val="00870A1E"/>
    <w:rsid w:val="00872274"/>
    <w:rsid w:val="00872B59"/>
    <w:rsid w:val="00873066"/>
    <w:rsid w:val="00873B91"/>
    <w:rsid w:val="00873DC9"/>
    <w:rsid w:val="00873E04"/>
    <w:rsid w:val="00873FC1"/>
    <w:rsid w:val="00874305"/>
    <w:rsid w:val="00874339"/>
    <w:rsid w:val="0087611E"/>
    <w:rsid w:val="00877916"/>
    <w:rsid w:val="00877B12"/>
    <w:rsid w:val="008807F8"/>
    <w:rsid w:val="00883020"/>
    <w:rsid w:val="00883AF7"/>
    <w:rsid w:val="00884368"/>
    <w:rsid w:val="00885458"/>
    <w:rsid w:val="00885EE3"/>
    <w:rsid w:val="008864B3"/>
    <w:rsid w:val="00886517"/>
    <w:rsid w:val="00887FC2"/>
    <w:rsid w:val="00891915"/>
    <w:rsid w:val="0089277E"/>
    <w:rsid w:val="0089493A"/>
    <w:rsid w:val="00894D77"/>
    <w:rsid w:val="008966D3"/>
    <w:rsid w:val="008A06E5"/>
    <w:rsid w:val="008A0A51"/>
    <w:rsid w:val="008A21BE"/>
    <w:rsid w:val="008A297C"/>
    <w:rsid w:val="008A333C"/>
    <w:rsid w:val="008A3F6C"/>
    <w:rsid w:val="008A5150"/>
    <w:rsid w:val="008A556C"/>
    <w:rsid w:val="008A7C6A"/>
    <w:rsid w:val="008B09EF"/>
    <w:rsid w:val="008B16BE"/>
    <w:rsid w:val="008B318D"/>
    <w:rsid w:val="008B32DD"/>
    <w:rsid w:val="008B3AB5"/>
    <w:rsid w:val="008B5B54"/>
    <w:rsid w:val="008B5BEE"/>
    <w:rsid w:val="008B5E42"/>
    <w:rsid w:val="008B5F0D"/>
    <w:rsid w:val="008B5FF4"/>
    <w:rsid w:val="008B7BAD"/>
    <w:rsid w:val="008B7EBD"/>
    <w:rsid w:val="008C077E"/>
    <w:rsid w:val="008C0AD0"/>
    <w:rsid w:val="008C145A"/>
    <w:rsid w:val="008C19FE"/>
    <w:rsid w:val="008C1BF2"/>
    <w:rsid w:val="008C258F"/>
    <w:rsid w:val="008C42D2"/>
    <w:rsid w:val="008C51EC"/>
    <w:rsid w:val="008C62A0"/>
    <w:rsid w:val="008C6874"/>
    <w:rsid w:val="008C6BE5"/>
    <w:rsid w:val="008D061E"/>
    <w:rsid w:val="008D1A24"/>
    <w:rsid w:val="008D1CA1"/>
    <w:rsid w:val="008D2D46"/>
    <w:rsid w:val="008D377E"/>
    <w:rsid w:val="008D38B8"/>
    <w:rsid w:val="008D3E1E"/>
    <w:rsid w:val="008D4AE1"/>
    <w:rsid w:val="008D62C2"/>
    <w:rsid w:val="008D777F"/>
    <w:rsid w:val="008D77BC"/>
    <w:rsid w:val="008D78D9"/>
    <w:rsid w:val="008E1856"/>
    <w:rsid w:val="008E226F"/>
    <w:rsid w:val="008E2504"/>
    <w:rsid w:val="008E4414"/>
    <w:rsid w:val="008E4798"/>
    <w:rsid w:val="008E47CB"/>
    <w:rsid w:val="008E54A4"/>
    <w:rsid w:val="008E5A55"/>
    <w:rsid w:val="008E64D4"/>
    <w:rsid w:val="008E78D4"/>
    <w:rsid w:val="008F0218"/>
    <w:rsid w:val="008F07C9"/>
    <w:rsid w:val="008F0921"/>
    <w:rsid w:val="008F0E20"/>
    <w:rsid w:val="008F1EB2"/>
    <w:rsid w:val="008F353F"/>
    <w:rsid w:val="008F3975"/>
    <w:rsid w:val="008F3A95"/>
    <w:rsid w:val="008F3C90"/>
    <w:rsid w:val="008F5E63"/>
    <w:rsid w:val="008F6247"/>
    <w:rsid w:val="008F63F7"/>
    <w:rsid w:val="008F746C"/>
    <w:rsid w:val="008F7BC6"/>
    <w:rsid w:val="009018C2"/>
    <w:rsid w:val="0090198E"/>
    <w:rsid w:val="00901C48"/>
    <w:rsid w:val="0090268A"/>
    <w:rsid w:val="00902D54"/>
    <w:rsid w:val="00906143"/>
    <w:rsid w:val="00906A3A"/>
    <w:rsid w:val="00906CC5"/>
    <w:rsid w:val="00910B34"/>
    <w:rsid w:val="00911555"/>
    <w:rsid w:val="0091186A"/>
    <w:rsid w:val="0091195D"/>
    <w:rsid w:val="00911CB2"/>
    <w:rsid w:val="0091239F"/>
    <w:rsid w:val="009125C5"/>
    <w:rsid w:val="00914B9F"/>
    <w:rsid w:val="00914C40"/>
    <w:rsid w:val="0091564E"/>
    <w:rsid w:val="009168D5"/>
    <w:rsid w:val="00917A3D"/>
    <w:rsid w:val="00917DB8"/>
    <w:rsid w:val="0092119B"/>
    <w:rsid w:val="009220F1"/>
    <w:rsid w:val="00922672"/>
    <w:rsid w:val="00922967"/>
    <w:rsid w:val="00922FAB"/>
    <w:rsid w:val="00924495"/>
    <w:rsid w:val="00924D7E"/>
    <w:rsid w:val="00925344"/>
    <w:rsid w:val="009259E3"/>
    <w:rsid w:val="0092655C"/>
    <w:rsid w:val="009269C0"/>
    <w:rsid w:val="00926F25"/>
    <w:rsid w:val="009300CC"/>
    <w:rsid w:val="00930A7E"/>
    <w:rsid w:val="009310AF"/>
    <w:rsid w:val="00932B05"/>
    <w:rsid w:val="00933B01"/>
    <w:rsid w:val="00933DA5"/>
    <w:rsid w:val="009342F6"/>
    <w:rsid w:val="00934BF4"/>
    <w:rsid w:val="00936436"/>
    <w:rsid w:val="00937D09"/>
    <w:rsid w:val="0094059E"/>
    <w:rsid w:val="009430B7"/>
    <w:rsid w:val="0094347D"/>
    <w:rsid w:val="00945202"/>
    <w:rsid w:val="009456AD"/>
    <w:rsid w:val="00946614"/>
    <w:rsid w:val="00947117"/>
    <w:rsid w:val="009473C4"/>
    <w:rsid w:val="00947410"/>
    <w:rsid w:val="009513DD"/>
    <w:rsid w:val="00952DD0"/>
    <w:rsid w:val="00952F47"/>
    <w:rsid w:val="00954C77"/>
    <w:rsid w:val="00954D3E"/>
    <w:rsid w:val="0095509D"/>
    <w:rsid w:val="00955CA0"/>
    <w:rsid w:val="00956FCD"/>
    <w:rsid w:val="009604E0"/>
    <w:rsid w:val="009606DB"/>
    <w:rsid w:val="00961282"/>
    <w:rsid w:val="00962481"/>
    <w:rsid w:val="009625FF"/>
    <w:rsid w:val="009641D9"/>
    <w:rsid w:val="009646A8"/>
    <w:rsid w:val="009650FB"/>
    <w:rsid w:val="00965669"/>
    <w:rsid w:val="00965E28"/>
    <w:rsid w:val="00966032"/>
    <w:rsid w:val="00966CEC"/>
    <w:rsid w:val="009676D8"/>
    <w:rsid w:val="00967A63"/>
    <w:rsid w:val="00967A65"/>
    <w:rsid w:val="00967ADC"/>
    <w:rsid w:val="0097126D"/>
    <w:rsid w:val="00971629"/>
    <w:rsid w:val="00971718"/>
    <w:rsid w:val="00972558"/>
    <w:rsid w:val="00974DDE"/>
    <w:rsid w:val="00975B25"/>
    <w:rsid w:val="0097688D"/>
    <w:rsid w:val="00976996"/>
    <w:rsid w:val="009773F1"/>
    <w:rsid w:val="00977510"/>
    <w:rsid w:val="00980605"/>
    <w:rsid w:val="00980701"/>
    <w:rsid w:val="00980BF2"/>
    <w:rsid w:val="00982124"/>
    <w:rsid w:val="0098284C"/>
    <w:rsid w:val="00983560"/>
    <w:rsid w:val="0098591B"/>
    <w:rsid w:val="00986C0E"/>
    <w:rsid w:val="00987AF0"/>
    <w:rsid w:val="009906A2"/>
    <w:rsid w:val="00990C28"/>
    <w:rsid w:val="009917A4"/>
    <w:rsid w:val="00991DC2"/>
    <w:rsid w:val="00991E81"/>
    <w:rsid w:val="009924EA"/>
    <w:rsid w:val="00993D3F"/>
    <w:rsid w:val="00994BFF"/>
    <w:rsid w:val="00994E95"/>
    <w:rsid w:val="00994F25"/>
    <w:rsid w:val="0099649F"/>
    <w:rsid w:val="0099754F"/>
    <w:rsid w:val="009A08E5"/>
    <w:rsid w:val="009A15B8"/>
    <w:rsid w:val="009A2936"/>
    <w:rsid w:val="009A34BD"/>
    <w:rsid w:val="009A44B2"/>
    <w:rsid w:val="009A4F47"/>
    <w:rsid w:val="009A5B85"/>
    <w:rsid w:val="009A716E"/>
    <w:rsid w:val="009B123B"/>
    <w:rsid w:val="009B14C0"/>
    <w:rsid w:val="009B1F6F"/>
    <w:rsid w:val="009B2120"/>
    <w:rsid w:val="009B2669"/>
    <w:rsid w:val="009B3D43"/>
    <w:rsid w:val="009B3F87"/>
    <w:rsid w:val="009B45C9"/>
    <w:rsid w:val="009B6215"/>
    <w:rsid w:val="009B65B6"/>
    <w:rsid w:val="009B78F8"/>
    <w:rsid w:val="009B7F74"/>
    <w:rsid w:val="009C002C"/>
    <w:rsid w:val="009C10C9"/>
    <w:rsid w:val="009C11EC"/>
    <w:rsid w:val="009C1309"/>
    <w:rsid w:val="009C130B"/>
    <w:rsid w:val="009C14A4"/>
    <w:rsid w:val="009C1E97"/>
    <w:rsid w:val="009C2203"/>
    <w:rsid w:val="009C3538"/>
    <w:rsid w:val="009C41BE"/>
    <w:rsid w:val="009C447B"/>
    <w:rsid w:val="009C495C"/>
    <w:rsid w:val="009C553F"/>
    <w:rsid w:val="009C5CD7"/>
    <w:rsid w:val="009C6007"/>
    <w:rsid w:val="009C6ABA"/>
    <w:rsid w:val="009C6E8C"/>
    <w:rsid w:val="009C7726"/>
    <w:rsid w:val="009D0128"/>
    <w:rsid w:val="009D0C49"/>
    <w:rsid w:val="009D1463"/>
    <w:rsid w:val="009D1723"/>
    <w:rsid w:val="009D173F"/>
    <w:rsid w:val="009D22C3"/>
    <w:rsid w:val="009D31BF"/>
    <w:rsid w:val="009D3301"/>
    <w:rsid w:val="009D4DD5"/>
    <w:rsid w:val="009D513C"/>
    <w:rsid w:val="009D557F"/>
    <w:rsid w:val="009D6C68"/>
    <w:rsid w:val="009D6CF6"/>
    <w:rsid w:val="009D7BA2"/>
    <w:rsid w:val="009E05C3"/>
    <w:rsid w:val="009E1910"/>
    <w:rsid w:val="009E1F0E"/>
    <w:rsid w:val="009E2747"/>
    <w:rsid w:val="009E3547"/>
    <w:rsid w:val="009E37C8"/>
    <w:rsid w:val="009E663B"/>
    <w:rsid w:val="009E79A8"/>
    <w:rsid w:val="009E7FF2"/>
    <w:rsid w:val="009F056E"/>
    <w:rsid w:val="009F103B"/>
    <w:rsid w:val="009F1918"/>
    <w:rsid w:val="009F2D5E"/>
    <w:rsid w:val="009F3BEF"/>
    <w:rsid w:val="009F3D05"/>
    <w:rsid w:val="009F4076"/>
    <w:rsid w:val="009F6FE8"/>
    <w:rsid w:val="009F7BF8"/>
    <w:rsid w:val="00A008F4"/>
    <w:rsid w:val="00A00D23"/>
    <w:rsid w:val="00A00F96"/>
    <w:rsid w:val="00A00FD3"/>
    <w:rsid w:val="00A010B4"/>
    <w:rsid w:val="00A01DD2"/>
    <w:rsid w:val="00A025CF"/>
    <w:rsid w:val="00A03684"/>
    <w:rsid w:val="00A03B6A"/>
    <w:rsid w:val="00A03E82"/>
    <w:rsid w:val="00A04831"/>
    <w:rsid w:val="00A04906"/>
    <w:rsid w:val="00A04EED"/>
    <w:rsid w:val="00A06E28"/>
    <w:rsid w:val="00A06FBC"/>
    <w:rsid w:val="00A10A8E"/>
    <w:rsid w:val="00A118C1"/>
    <w:rsid w:val="00A11C2A"/>
    <w:rsid w:val="00A13627"/>
    <w:rsid w:val="00A14222"/>
    <w:rsid w:val="00A146DD"/>
    <w:rsid w:val="00A147E6"/>
    <w:rsid w:val="00A15605"/>
    <w:rsid w:val="00A15648"/>
    <w:rsid w:val="00A15A27"/>
    <w:rsid w:val="00A16738"/>
    <w:rsid w:val="00A17221"/>
    <w:rsid w:val="00A17635"/>
    <w:rsid w:val="00A176D8"/>
    <w:rsid w:val="00A20130"/>
    <w:rsid w:val="00A211DE"/>
    <w:rsid w:val="00A217F7"/>
    <w:rsid w:val="00A23624"/>
    <w:rsid w:val="00A23742"/>
    <w:rsid w:val="00A23EEA"/>
    <w:rsid w:val="00A24443"/>
    <w:rsid w:val="00A25457"/>
    <w:rsid w:val="00A25C72"/>
    <w:rsid w:val="00A2689F"/>
    <w:rsid w:val="00A27B88"/>
    <w:rsid w:val="00A306A7"/>
    <w:rsid w:val="00A315F2"/>
    <w:rsid w:val="00A31844"/>
    <w:rsid w:val="00A31850"/>
    <w:rsid w:val="00A32866"/>
    <w:rsid w:val="00A32F74"/>
    <w:rsid w:val="00A3304F"/>
    <w:rsid w:val="00A3393A"/>
    <w:rsid w:val="00A33CDA"/>
    <w:rsid w:val="00A33DDF"/>
    <w:rsid w:val="00A348E9"/>
    <w:rsid w:val="00A34CA4"/>
    <w:rsid w:val="00A34FCB"/>
    <w:rsid w:val="00A40822"/>
    <w:rsid w:val="00A40849"/>
    <w:rsid w:val="00A428B3"/>
    <w:rsid w:val="00A44CBB"/>
    <w:rsid w:val="00A458F1"/>
    <w:rsid w:val="00A47615"/>
    <w:rsid w:val="00A50267"/>
    <w:rsid w:val="00A504B8"/>
    <w:rsid w:val="00A50733"/>
    <w:rsid w:val="00A5216D"/>
    <w:rsid w:val="00A525EF"/>
    <w:rsid w:val="00A5297C"/>
    <w:rsid w:val="00A542E3"/>
    <w:rsid w:val="00A55990"/>
    <w:rsid w:val="00A55F4D"/>
    <w:rsid w:val="00A56029"/>
    <w:rsid w:val="00A56400"/>
    <w:rsid w:val="00A56A54"/>
    <w:rsid w:val="00A571C9"/>
    <w:rsid w:val="00A60505"/>
    <w:rsid w:val="00A60A94"/>
    <w:rsid w:val="00A60FD4"/>
    <w:rsid w:val="00A613A9"/>
    <w:rsid w:val="00A61B93"/>
    <w:rsid w:val="00A61C40"/>
    <w:rsid w:val="00A61E07"/>
    <w:rsid w:val="00A61EA5"/>
    <w:rsid w:val="00A62136"/>
    <w:rsid w:val="00A62768"/>
    <w:rsid w:val="00A633CB"/>
    <w:rsid w:val="00A64916"/>
    <w:rsid w:val="00A65096"/>
    <w:rsid w:val="00A66907"/>
    <w:rsid w:val="00A66EB6"/>
    <w:rsid w:val="00A70FB2"/>
    <w:rsid w:val="00A71732"/>
    <w:rsid w:val="00A7174A"/>
    <w:rsid w:val="00A722E8"/>
    <w:rsid w:val="00A7333E"/>
    <w:rsid w:val="00A762F3"/>
    <w:rsid w:val="00A76BFD"/>
    <w:rsid w:val="00A80597"/>
    <w:rsid w:val="00A81D76"/>
    <w:rsid w:val="00A83B94"/>
    <w:rsid w:val="00A840D8"/>
    <w:rsid w:val="00A857E8"/>
    <w:rsid w:val="00A85AE9"/>
    <w:rsid w:val="00A85B1E"/>
    <w:rsid w:val="00A85D4E"/>
    <w:rsid w:val="00A8728E"/>
    <w:rsid w:val="00A8790B"/>
    <w:rsid w:val="00A87E8B"/>
    <w:rsid w:val="00A90103"/>
    <w:rsid w:val="00A90C13"/>
    <w:rsid w:val="00A91758"/>
    <w:rsid w:val="00A917CC"/>
    <w:rsid w:val="00A9226D"/>
    <w:rsid w:val="00A94BB9"/>
    <w:rsid w:val="00A954A2"/>
    <w:rsid w:val="00A956A3"/>
    <w:rsid w:val="00A95B25"/>
    <w:rsid w:val="00AA01AF"/>
    <w:rsid w:val="00AA0496"/>
    <w:rsid w:val="00AA0691"/>
    <w:rsid w:val="00AA06B9"/>
    <w:rsid w:val="00AA0890"/>
    <w:rsid w:val="00AA0FF5"/>
    <w:rsid w:val="00AA1772"/>
    <w:rsid w:val="00AA19CD"/>
    <w:rsid w:val="00AA1E78"/>
    <w:rsid w:val="00AA2B23"/>
    <w:rsid w:val="00AA2D55"/>
    <w:rsid w:val="00AA34F4"/>
    <w:rsid w:val="00AA4175"/>
    <w:rsid w:val="00AA447A"/>
    <w:rsid w:val="00AA6479"/>
    <w:rsid w:val="00AA6771"/>
    <w:rsid w:val="00AA689F"/>
    <w:rsid w:val="00AA7E4E"/>
    <w:rsid w:val="00AB142C"/>
    <w:rsid w:val="00AB149D"/>
    <w:rsid w:val="00AB1A64"/>
    <w:rsid w:val="00AB2036"/>
    <w:rsid w:val="00AB23E0"/>
    <w:rsid w:val="00AB2F65"/>
    <w:rsid w:val="00AB48CE"/>
    <w:rsid w:val="00AB5D4B"/>
    <w:rsid w:val="00AB5D85"/>
    <w:rsid w:val="00AB636F"/>
    <w:rsid w:val="00AB6761"/>
    <w:rsid w:val="00AB77C4"/>
    <w:rsid w:val="00AC0998"/>
    <w:rsid w:val="00AC1251"/>
    <w:rsid w:val="00AC12DD"/>
    <w:rsid w:val="00AC1664"/>
    <w:rsid w:val="00AC2C15"/>
    <w:rsid w:val="00AC2F69"/>
    <w:rsid w:val="00AC3AE6"/>
    <w:rsid w:val="00AC3E8D"/>
    <w:rsid w:val="00AC5E8A"/>
    <w:rsid w:val="00AC63A7"/>
    <w:rsid w:val="00AC69FF"/>
    <w:rsid w:val="00AC6E71"/>
    <w:rsid w:val="00AD06F9"/>
    <w:rsid w:val="00AD218A"/>
    <w:rsid w:val="00AD2370"/>
    <w:rsid w:val="00AD2431"/>
    <w:rsid w:val="00AD291B"/>
    <w:rsid w:val="00AD450F"/>
    <w:rsid w:val="00AD7817"/>
    <w:rsid w:val="00AD7EC5"/>
    <w:rsid w:val="00AD7EDC"/>
    <w:rsid w:val="00AE024C"/>
    <w:rsid w:val="00AE404F"/>
    <w:rsid w:val="00AE4E9C"/>
    <w:rsid w:val="00AE6CF1"/>
    <w:rsid w:val="00AF087E"/>
    <w:rsid w:val="00AF0CAF"/>
    <w:rsid w:val="00AF0D3F"/>
    <w:rsid w:val="00AF2451"/>
    <w:rsid w:val="00AF294B"/>
    <w:rsid w:val="00AF2DD6"/>
    <w:rsid w:val="00AF5101"/>
    <w:rsid w:val="00AF5EE1"/>
    <w:rsid w:val="00B00CDB"/>
    <w:rsid w:val="00B037AF"/>
    <w:rsid w:val="00B037FC"/>
    <w:rsid w:val="00B053D6"/>
    <w:rsid w:val="00B056F9"/>
    <w:rsid w:val="00B0615A"/>
    <w:rsid w:val="00B062F9"/>
    <w:rsid w:val="00B0696E"/>
    <w:rsid w:val="00B107F5"/>
    <w:rsid w:val="00B113EC"/>
    <w:rsid w:val="00B11A71"/>
    <w:rsid w:val="00B12359"/>
    <w:rsid w:val="00B132E2"/>
    <w:rsid w:val="00B140BA"/>
    <w:rsid w:val="00B1491A"/>
    <w:rsid w:val="00B149F7"/>
    <w:rsid w:val="00B1515D"/>
    <w:rsid w:val="00B159A1"/>
    <w:rsid w:val="00B167EB"/>
    <w:rsid w:val="00B1719B"/>
    <w:rsid w:val="00B20149"/>
    <w:rsid w:val="00B2076A"/>
    <w:rsid w:val="00B20C20"/>
    <w:rsid w:val="00B21001"/>
    <w:rsid w:val="00B221C3"/>
    <w:rsid w:val="00B2241C"/>
    <w:rsid w:val="00B22AD0"/>
    <w:rsid w:val="00B23E4A"/>
    <w:rsid w:val="00B244D0"/>
    <w:rsid w:val="00B24738"/>
    <w:rsid w:val="00B25277"/>
    <w:rsid w:val="00B26C59"/>
    <w:rsid w:val="00B30388"/>
    <w:rsid w:val="00B30416"/>
    <w:rsid w:val="00B31E7A"/>
    <w:rsid w:val="00B3279F"/>
    <w:rsid w:val="00B33834"/>
    <w:rsid w:val="00B3397C"/>
    <w:rsid w:val="00B34375"/>
    <w:rsid w:val="00B35ED0"/>
    <w:rsid w:val="00B36060"/>
    <w:rsid w:val="00B37423"/>
    <w:rsid w:val="00B37FFC"/>
    <w:rsid w:val="00B40F62"/>
    <w:rsid w:val="00B41AC8"/>
    <w:rsid w:val="00B41CC9"/>
    <w:rsid w:val="00B42379"/>
    <w:rsid w:val="00B43BF6"/>
    <w:rsid w:val="00B44F8C"/>
    <w:rsid w:val="00B46692"/>
    <w:rsid w:val="00B467B4"/>
    <w:rsid w:val="00B46DC0"/>
    <w:rsid w:val="00B510C5"/>
    <w:rsid w:val="00B5113A"/>
    <w:rsid w:val="00B5130B"/>
    <w:rsid w:val="00B515B7"/>
    <w:rsid w:val="00B52578"/>
    <w:rsid w:val="00B5272D"/>
    <w:rsid w:val="00B53E0E"/>
    <w:rsid w:val="00B53E3C"/>
    <w:rsid w:val="00B562BD"/>
    <w:rsid w:val="00B5697C"/>
    <w:rsid w:val="00B57550"/>
    <w:rsid w:val="00B5794F"/>
    <w:rsid w:val="00B60DE6"/>
    <w:rsid w:val="00B61167"/>
    <w:rsid w:val="00B6424E"/>
    <w:rsid w:val="00B65475"/>
    <w:rsid w:val="00B678ED"/>
    <w:rsid w:val="00B71EA4"/>
    <w:rsid w:val="00B7237A"/>
    <w:rsid w:val="00B72D24"/>
    <w:rsid w:val="00B73C9F"/>
    <w:rsid w:val="00B757B7"/>
    <w:rsid w:val="00B76CF2"/>
    <w:rsid w:val="00B76FF2"/>
    <w:rsid w:val="00B80000"/>
    <w:rsid w:val="00B8022E"/>
    <w:rsid w:val="00B804B6"/>
    <w:rsid w:val="00B8147B"/>
    <w:rsid w:val="00B81C13"/>
    <w:rsid w:val="00B829D2"/>
    <w:rsid w:val="00B832AD"/>
    <w:rsid w:val="00B84EA7"/>
    <w:rsid w:val="00B8520D"/>
    <w:rsid w:val="00B85D76"/>
    <w:rsid w:val="00B862F9"/>
    <w:rsid w:val="00B869BB"/>
    <w:rsid w:val="00B875E2"/>
    <w:rsid w:val="00B87782"/>
    <w:rsid w:val="00B87B6B"/>
    <w:rsid w:val="00B87E48"/>
    <w:rsid w:val="00B93A31"/>
    <w:rsid w:val="00B93D84"/>
    <w:rsid w:val="00B94D76"/>
    <w:rsid w:val="00B9583F"/>
    <w:rsid w:val="00B964B3"/>
    <w:rsid w:val="00B96567"/>
    <w:rsid w:val="00B97BAF"/>
    <w:rsid w:val="00BA02A9"/>
    <w:rsid w:val="00BA0D35"/>
    <w:rsid w:val="00BA18AC"/>
    <w:rsid w:val="00BA20B4"/>
    <w:rsid w:val="00BA2215"/>
    <w:rsid w:val="00BA26DC"/>
    <w:rsid w:val="00BA372B"/>
    <w:rsid w:val="00BA3BEB"/>
    <w:rsid w:val="00BA4579"/>
    <w:rsid w:val="00BA6409"/>
    <w:rsid w:val="00BA68BF"/>
    <w:rsid w:val="00BA7419"/>
    <w:rsid w:val="00BA7892"/>
    <w:rsid w:val="00BA7EFD"/>
    <w:rsid w:val="00BB0B2B"/>
    <w:rsid w:val="00BB0ED0"/>
    <w:rsid w:val="00BB2816"/>
    <w:rsid w:val="00BB3272"/>
    <w:rsid w:val="00BB37C9"/>
    <w:rsid w:val="00BB3945"/>
    <w:rsid w:val="00BB39FD"/>
    <w:rsid w:val="00BB43D8"/>
    <w:rsid w:val="00BB4723"/>
    <w:rsid w:val="00BB5188"/>
    <w:rsid w:val="00BB62AD"/>
    <w:rsid w:val="00BB63B8"/>
    <w:rsid w:val="00BB67D0"/>
    <w:rsid w:val="00BB6E65"/>
    <w:rsid w:val="00BC06AF"/>
    <w:rsid w:val="00BC196E"/>
    <w:rsid w:val="00BC2A3C"/>
    <w:rsid w:val="00BC2E8B"/>
    <w:rsid w:val="00BC3BF4"/>
    <w:rsid w:val="00BC3CC5"/>
    <w:rsid w:val="00BC40D5"/>
    <w:rsid w:val="00BC46FD"/>
    <w:rsid w:val="00BC4BA2"/>
    <w:rsid w:val="00BC4DC2"/>
    <w:rsid w:val="00BC609D"/>
    <w:rsid w:val="00BC7BDE"/>
    <w:rsid w:val="00BD112E"/>
    <w:rsid w:val="00BD141E"/>
    <w:rsid w:val="00BD1B1D"/>
    <w:rsid w:val="00BD339F"/>
    <w:rsid w:val="00BD35F6"/>
    <w:rsid w:val="00BD522C"/>
    <w:rsid w:val="00BD6182"/>
    <w:rsid w:val="00BD6311"/>
    <w:rsid w:val="00BD637D"/>
    <w:rsid w:val="00BD7C9F"/>
    <w:rsid w:val="00BE01BF"/>
    <w:rsid w:val="00BE05F3"/>
    <w:rsid w:val="00BE1AAC"/>
    <w:rsid w:val="00BE2673"/>
    <w:rsid w:val="00BE405F"/>
    <w:rsid w:val="00BE4327"/>
    <w:rsid w:val="00BE5E1B"/>
    <w:rsid w:val="00BE61C7"/>
    <w:rsid w:val="00BE6250"/>
    <w:rsid w:val="00BE653F"/>
    <w:rsid w:val="00BE6B3F"/>
    <w:rsid w:val="00BE6D99"/>
    <w:rsid w:val="00BE761A"/>
    <w:rsid w:val="00BE7895"/>
    <w:rsid w:val="00BF24B0"/>
    <w:rsid w:val="00BF24FC"/>
    <w:rsid w:val="00BF44E8"/>
    <w:rsid w:val="00BF5546"/>
    <w:rsid w:val="00BF592F"/>
    <w:rsid w:val="00BF6C0A"/>
    <w:rsid w:val="00BF6D81"/>
    <w:rsid w:val="00C00E7B"/>
    <w:rsid w:val="00C00EA2"/>
    <w:rsid w:val="00C01DCD"/>
    <w:rsid w:val="00C028D0"/>
    <w:rsid w:val="00C02A09"/>
    <w:rsid w:val="00C03D9B"/>
    <w:rsid w:val="00C03E3D"/>
    <w:rsid w:val="00C04856"/>
    <w:rsid w:val="00C04DAB"/>
    <w:rsid w:val="00C06A08"/>
    <w:rsid w:val="00C06BBF"/>
    <w:rsid w:val="00C07173"/>
    <w:rsid w:val="00C07563"/>
    <w:rsid w:val="00C079C1"/>
    <w:rsid w:val="00C07C4A"/>
    <w:rsid w:val="00C10719"/>
    <w:rsid w:val="00C11631"/>
    <w:rsid w:val="00C11ED1"/>
    <w:rsid w:val="00C12478"/>
    <w:rsid w:val="00C12C9B"/>
    <w:rsid w:val="00C1332A"/>
    <w:rsid w:val="00C134DF"/>
    <w:rsid w:val="00C14222"/>
    <w:rsid w:val="00C14F1A"/>
    <w:rsid w:val="00C162A4"/>
    <w:rsid w:val="00C175E7"/>
    <w:rsid w:val="00C17A77"/>
    <w:rsid w:val="00C17D5D"/>
    <w:rsid w:val="00C209D1"/>
    <w:rsid w:val="00C20C17"/>
    <w:rsid w:val="00C221EE"/>
    <w:rsid w:val="00C22430"/>
    <w:rsid w:val="00C229FB"/>
    <w:rsid w:val="00C23E3C"/>
    <w:rsid w:val="00C23FDF"/>
    <w:rsid w:val="00C248E1"/>
    <w:rsid w:val="00C264BE"/>
    <w:rsid w:val="00C26D24"/>
    <w:rsid w:val="00C272FA"/>
    <w:rsid w:val="00C27A7C"/>
    <w:rsid w:val="00C27CD8"/>
    <w:rsid w:val="00C27DB7"/>
    <w:rsid w:val="00C32C33"/>
    <w:rsid w:val="00C35884"/>
    <w:rsid w:val="00C35D15"/>
    <w:rsid w:val="00C36551"/>
    <w:rsid w:val="00C3767A"/>
    <w:rsid w:val="00C379ED"/>
    <w:rsid w:val="00C37CD5"/>
    <w:rsid w:val="00C4126D"/>
    <w:rsid w:val="00C429D5"/>
    <w:rsid w:val="00C449DA"/>
    <w:rsid w:val="00C44BBE"/>
    <w:rsid w:val="00C45383"/>
    <w:rsid w:val="00C46384"/>
    <w:rsid w:val="00C468B2"/>
    <w:rsid w:val="00C4739C"/>
    <w:rsid w:val="00C47832"/>
    <w:rsid w:val="00C47CDF"/>
    <w:rsid w:val="00C47FA9"/>
    <w:rsid w:val="00C51183"/>
    <w:rsid w:val="00C51D71"/>
    <w:rsid w:val="00C53231"/>
    <w:rsid w:val="00C55517"/>
    <w:rsid w:val="00C5584E"/>
    <w:rsid w:val="00C56E10"/>
    <w:rsid w:val="00C57747"/>
    <w:rsid w:val="00C60F89"/>
    <w:rsid w:val="00C623F9"/>
    <w:rsid w:val="00C624B8"/>
    <w:rsid w:val="00C630DD"/>
    <w:rsid w:val="00C630FC"/>
    <w:rsid w:val="00C63F2E"/>
    <w:rsid w:val="00C64CE2"/>
    <w:rsid w:val="00C66AF8"/>
    <w:rsid w:val="00C6749F"/>
    <w:rsid w:val="00C67F93"/>
    <w:rsid w:val="00C704FD"/>
    <w:rsid w:val="00C71376"/>
    <w:rsid w:val="00C72A97"/>
    <w:rsid w:val="00C72E9B"/>
    <w:rsid w:val="00C7410A"/>
    <w:rsid w:val="00C75E53"/>
    <w:rsid w:val="00C777E9"/>
    <w:rsid w:val="00C77870"/>
    <w:rsid w:val="00C77FC9"/>
    <w:rsid w:val="00C801A4"/>
    <w:rsid w:val="00C80A59"/>
    <w:rsid w:val="00C81AAF"/>
    <w:rsid w:val="00C82183"/>
    <w:rsid w:val="00C8295F"/>
    <w:rsid w:val="00C82F3D"/>
    <w:rsid w:val="00C83B02"/>
    <w:rsid w:val="00C8494D"/>
    <w:rsid w:val="00C84E46"/>
    <w:rsid w:val="00C85373"/>
    <w:rsid w:val="00C8548A"/>
    <w:rsid w:val="00C87465"/>
    <w:rsid w:val="00C87E5C"/>
    <w:rsid w:val="00C91686"/>
    <w:rsid w:val="00C91E49"/>
    <w:rsid w:val="00C921E3"/>
    <w:rsid w:val="00C92273"/>
    <w:rsid w:val="00C9250F"/>
    <w:rsid w:val="00C92A8B"/>
    <w:rsid w:val="00C93316"/>
    <w:rsid w:val="00C9343C"/>
    <w:rsid w:val="00C93494"/>
    <w:rsid w:val="00C9381E"/>
    <w:rsid w:val="00C939BA"/>
    <w:rsid w:val="00C96CB1"/>
    <w:rsid w:val="00C9755E"/>
    <w:rsid w:val="00C97FBC"/>
    <w:rsid w:val="00CA01F5"/>
    <w:rsid w:val="00CA1696"/>
    <w:rsid w:val="00CA2261"/>
    <w:rsid w:val="00CA2AA0"/>
    <w:rsid w:val="00CA3ACC"/>
    <w:rsid w:val="00CA5356"/>
    <w:rsid w:val="00CA59D4"/>
    <w:rsid w:val="00CA6D66"/>
    <w:rsid w:val="00CB01DC"/>
    <w:rsid w:val="00CB07C6"/>
    <w:rsid w:val="00CB2570"/>
    <w:rsid w:val="00CB339B"/>
    <w:rsid w:val="00CB35BB"/>
    <w:rsid w:val="00CB3E4B"/>
    <w:rsid w:val="00CB5074"/>
    <w:rsid w:val="00CB69CA"/>
    <w:rsid w:val="00CB7E4E"/>
    <w:rsid w:val="00CC0B61"/>
    <w:rsid w:val="00CC13FF"/>
    <w:rsid w:val="00CC1D97"/>
    <w:rsid w:val="00CC37EA"/>
    <w:rsid w:val="00CC3F23"/>
    <w:rsid w:val="00CC4A6B"/>
    <w:rsid w:val="00CC59E0"/>
    <w:rsid w:val="00CC5F04"/>
    <w:rsid w:val="00CC6230"/>
    <w:rsid w:val="00CC69CB"/>
    <w:rsid w:val="00CC6D50"/>
    <w:rsid w:val="00CC6F36"/>
    <w:rsid w:val="00CD01D1"/>
    <w:rsid w:val="00CD0824"/>
    <w:rsid w:val="00CD08CB"/>
    <w:rsid w:val="00CD14B3"/>
    <w:rsid w:val="00CD40DA"/>
    <w:rsid w:val="00CD41AA"/>
    <w:rsid w:val="00CD4DFC"/>
    <w:rsid w:val="00CD5698"/>
    <w:rsid w:val="00CD629B"/>
    <w:rsid w:val="00CD6FCB"/>
    <w:rsid w:val="00CD7149"/>
    <w:rsid w:val="00CE001E"/>
    <w:rsid w:val="00CE0C93"/>
    <w:rsid w:val="00CE16A1"/>
    <w:rsid w:val="00CE1AE0"/>
    <w:rsid w:val="00CE1AEE"/>
    <w:rsid w:val="00CE1BA6"/>
    <w:rsid w:val="00CE1D95"/>
    <w:rsid w:val="00CE1E94"/>
    <w:rsid w:val="00CE2324"/>
    <w:rsid w:val="00CE2582"/>
    <w:rsid w:val="00CE2BB3"/>
    <w:rsid w:val="00CE2D19"/>
    <w:rsid w:val="00CE2D2C"/>
    <w:rsid w:val="00CE4182"/>
    <w:rsid w:val="00CE4359"/>
    <w:rsid w:val="00CE4A9C"/>
    <w:rsid w:val="00CE4BCC"/>
    <w:rsid w:val="00CE76B8"/>
    <w:rsid w:val="00CE77AC"/>
    <w:rsid w:val="00CE7AF4"/>
    <w:rsid w:val="00CF0414"/>
    <w:rsid w:val="00CF1817"/>
    <w:rsid w:val="00CF1971"/>
    <w:rsid w:val="00CF2299"/>
    <w:rsid w:val="00CF3B41"/>
    <w:rsid w:val="00CF5721"/>
    <w:rsid w:val="00CF6805"/>
    <w:rsid w:val="00CF7DD5"/>
    <w:rsid w:val="00D00A43"/>
    <w:rsid w:val="00D00DF4"/>
    <w:rsid w:val="00D01C98"/>
    <w:rsid w:val="00D01CB1"/>
    <w:rsid w:val="00D02114"/>
    <w:rsid w:val="00D02AE6"/>
    <w:rsid w:val="00D02C5E"/>
    <w:rsid w:val="00D02E53"/>
    <w:rsid w:val="00D02FD3"/>
    <w:rsid w:val="00D03803"/>
    <w:rsid w:val="00D04462"/>
    <w:rsid w:val="00D047D9"/>
    <w:rsid w:val="00D04956"/>
    <w:rsid w:val="00D04995"/>
    <w:rsid w:val="00D058BE"/>
    <w:rsid w:val="00D06265"/>
    <w:rsid w:val="00D06ADE"/>
    <w:rsid w:val="00D07584"/>
    <w:rsid w:val="00D10DC7"/>
    <w:rsid w:val="00D11D11"/>
    <w:rsid w:val="00D1774D"/>
    <w:rsid w:val="00D20071"/>
    <w:rsid w:val="00D207EB"/>
    <w:rsid w:val="00D221CD"/>
    <w:rsid w:val="00D22A08"/>
    <w:rsid w:val="00D240D8"/>
    <w:rsid w:val="00D26EAD"/>
    <w:rsid w:val="00D27557"/>
    <w:rsid w:val="00D27CD2"/>
    <w:rsid w:val="00D3004C"/>
    <w:rsid w:val="00D30B8E"/>
    <w:rsid w:val="00D31E3C"/>
    <w:rsid w:val="00D32652"/>
    <w:rsid w:val="00D32664"/>
    <w:rsid w:val="00D3282C"/>
    <w:rsid w:val="00D32F9F"/>
    <w:rsid w:val="00D337AA"/>
    <w:rsid w:val="00D35B4B"/>
    <w:rsid w:val="00D35B5F"/>
    <w:rsid w:val="00D35BB1"/>
    <w:rsid w:val="00D365B0"/>
    <w:rsid w:val="00D36882"/>
    <w:rsid w:val="00D3707C"/>
    <w:rsid w:val="00D3777A"/>
    <w:rsid w:val="00D37AE6"/>
    <w:rsid w:val="00D37DA4"/>
    <w:rsid w:val="00D413B6"/>
    <w:rsid w:val="00D41B79"/>
    <w:rsid w:val="00D41BC4"/>
    <w:rsid w:val="00D42503"/>
    <w:rsid w:val="00D42548"/>
    <w:rsid w:val="00D44275"/>
    <w:rsid w:val="00D44E43"/>
    <w:rsid w:val="00D4512E"/>
    <w:rsid w:val="00D4649F"/>
    <w:rsid w:val="00D466BA"/>
    <w:rsid w:val="00D47444"/>
    <w:rsid w:val="00D51228"/>
    <w:rsid w:val="00D53378"/>
    <w:rsid w:val="00D538A0"/>
    <w:rsid w:val="00D5458B"/>
    <w:rsid w:val="00D54C3E"/>
    <w:rsid w:val="00D54F34"/>
    <w:rsid w:val="00D54FAA"/>
    <w:rsid w:val="00D559DD"/>
    <w:rsid w:val="00D56078"/>
    <w:rsid w:val="00D56921"/>
    <w:rsid w:val="00D57EBE"/>
    <w:rsid w:val="00D60EDD"/>
    <w:rsid w:val="00D61CB7"/>
    <w:rsid w:val="00D6276A"/>
    <w:rsid w:val="00D62E90"/>
    <w:rsid w:val="00D652FC"/>
    <w:rsid w:val="00D6534A"/>
    <w:rsid w:val="00D65719"/>
    <w:rsid w:val="00D659D9"/>
    <w:rsid w:val="00D664A6"/>
    <w:rsid w:val="00D6667D"/>
    <w:rsid w:val="00D668DC"/>
    <w:rsid w:val="00D66FA7"/>
    <w:rsid w:val="00D672B5"/>
    <w:rsid w:val="00D67FBB"/>
    <w:rsid w:val="00D7061B"/>
    <w:rsid w:val="00D72233"/>
    <w:rsid w:val="00D72BB8"/>
    <w:rsid w:val="00D75559"/>
    <w:rsid w:val="00D76054"/>
    <w:rsid w:val="00D7644A"/>
    <w:rsid w:val="00D77F4F"/>
    <w:rsid w:val="00D80029"/>
    <w:rsid w:val="00D815C4"/>
    <w:rsid w:val="00D81F50"/>
    <w:rsid w:val="00D82276"/>
    <w:rsid w:val="00D826E8"/>
    <w:rsid w:val="00D83474"/>
    <w:rsid w:val="00D839DF"/>
    <w:rsid w:val="00D83E59"/>
    <w:rsid w:val="00D846E8"/>
    <w:rsid w:val="00D85EA6"/>
    <w:rsid w:val="00D8620C"/>
    <w:rsid w:val="00D873A1"/>
    <w:rsid w:val="00D9221E"/>
    <w:rsid w:val="00D94725"/>
    <w:rsid w:val="00D94C85"/>
    <w:rsid w:val="00D96A6D"/>
    <w:rsid w:val="00D96AB1"/>
    <w:rsid w:val="00D97301"/>
    <w:rsid w:val="00D9757C"/>
    <w:rsid w:val="00D97762"/>
    <w:rsid w:val="00D97BF4"/>
    <w:rsid w:val="00DA03BB"/>
    <w:rsid w:val="00DA1AF5"/>
    <w:rsid w:val="00DA266B"/>
    <w:rsid w:val="00DA2A81"/>
    <w:rsid w:val="00DA2BFF"/>
    <w:rsid w:val="00DA30D4"/>
    <w:rsid w:val="00DA320D"/>
    <w:rsid w:val="00DA4A79"/>
    <w:rsid w:val="00DA5811"/>
    <w:rsid w:val="00DA5864"/>
    <w:rsid w:val="00DA58F0"/>
    <w:rsid w:val="00DA5A24"/>
    <w:rsid w:val="00DB0798"/>
    <w:rsid w:val="00DB147A"/>
    <w:rsid w:val="00DB1601"/>
    <w:rsid w:val="00DB198A"/>
    <w:rsid w:val="00DB1C8C"/>
    <w:rsid w:val="00DB26C2"/>
    <w:rsid w:val="00DB5DEF"/>
    <w:rsid w:val="00DB6C71"/>
    <w:rsid w:val="00DB6FF0"/>
    <w:rsid w:val="00DB7039"/>
    <w:rsid w:val="00DB74F6"/>
    <w:rsid w:val="00DB77D5"/>
    <w:rsid w:val="00DC0B36"/>
    <w:rsid w:val="00DC2B47"/>
    <w:rsid w:val="00DC484C"/>
    <w:rsid w:val="00DC4F2D"/>
    <w:rsid w:val="00DC5069"/>
    <w:rsid w:val="00DC7317"/>
    <w:rsid w:val="00DC7742"/>
    <w:rsid w:val="00DD0084"/>
    <w:rsid w:val="00DD0273"/>
    <w:rsid w:val="00DD0F35"/>
    <w:rsid w:val="00DD113C"/>
    <w:rsid w:val="00DD1297"/>
    <w:rsid w:val="00DD2BDC"/>
    <w:rsid w:val="00DD40E9"/>
    <w:rsid w:val="00DD470A"/>
    <w:rsid w:val="00DD4726"/>
    <w:rsid w:val="00DD4ACF"/>
    <w:rsid w:val="00DD4CD4"/>
    <w:rsid w:val="00DD5427"/>
    <w:rsid w:val="00DD5B80"/>
    <w:rsid w:val="00DD62DF"/>
    <w:rsid w:val="00DD6913"/>
    <w:rsid w:val="00DD6CAE"/>
    <w:rsid w:val="00DD7002"/>
    <w:rsid w:val="00DE0297"/>
    <w:rsid w:val="00DE0A51"/>
    <w:rsid w:val="00DE0DA7"/>
    <w:rsid w:val="00DE170D"/>
    <w:rsid w:val="00DE1E5A"/>
    <w:rsid w:val="00DE2846"/>
    <w:rsid w:val="00DE2B52"/>
    <w:rsid w:val="00DE3339"/>
    <w:rsid w:val="00DE4D1C"/>
    <w:rsid w:val="00DE5DB8"/>
    <w:rsid w:val="00DE5E8F"/>
    <w:rsid w:val="00DE6934"/>
    <w:rsid w:val="00DE7C0C"/>
    <w:rsid w:val="00DF02F3"/>
    <w:rsid w:val="00DF0CEA"/>
    <w:rsid w:val="00DF1B73"/>
    <w:rsid w:val="00DF2DDB"/>
    <w:rsid w:val="00DF2E13"/>
    <w:rsid w:val="00DF3173"/>
    <w:rsid w:val="00DF4414"/>
    <w:rsid w:val="00DF50F2"/>
    <w:rsid w:val="00DF5972"/>
    <w:rsid w:val="00DF67C7"/>
    <w:rsid w:val="00DF6A1B"/>
    <w:rsid w:val="00DF735D"/>
    <w:rsid w:val="00DF7642"/>
    <w:rsid w:val="00DF7FF7"/>
    <w:rsid w:val="00DFAE13"/>
    <w:rsid w:val="00E00425"/>
    <w:rsid w:val="00E005DB"/>
    <w:rsid w:val="00E008E8"/>
    <w:rsid w:val="00E01F9C"/>
    <w:rsid w:val="00E01FF2"/>
    <w:rsid w:val="00E03700"/>
    <w:rsid w:val="00E043E0"/>
    <w:rsid w:val="00E046F0"/>
    <w:rsid w:val="00E04CC0"/>
    <w:rsid w:val="00E04CDA"/>
    <w:rsid w:val="00E056EC"/>
    <w:rsid w:val="00E0627F"/>
    <w:rsid w:val="00E062DE"/>
    <w:rsid w:val="00E13F1A"/>
    <w:rsid w:val="00E147C5"/>
    <w:rsid w:val="00E14E48"/>
    <w:rsid w:val="00E15337"/>
    <w:rsid w:val="00E159C3"/>
    <w:rsid w:val="00E1617E"/>
    <w:rsid w:val="00E16AE0"/>
    <w:rsid w:val="00E16CA3"/>
    <w:rsid w:val="00E21813"/>
    <w:rsid w:val="00E2182A"/>
    <w:rsid w:val="00E21F72"/>
    <w:rsid w:val="00E22C41"/>
    <w:rsid w:val="00E22CBB"/>
    <w:rsid w:val="00E23AC8"/>
    <w:rsid w:val="00E23FCB"/>
    <w:rsid w:val="00E24B2C"/>
    <w:rsid w:val="00E25F97"/>
    <w:rsid w:val="00E26FD2"/>
    <w:rsid w:val="00E27B0F"/>
    <w:rsid w:val="00E302C4"/>
    <w:rsid w:val="00E307C2"/>
    <w:rsid w:val="00E326F7"/>
    <w:rsid w:val="00E3289F"/>
    <w:rsid w:val="00E32DEF"/>
    <w:rsid w:val="00E33980"/>
    <w:rsid w:val="00E33D73"/>
    <w:rsid w:val="00E33DEB"/>
    <w:rsid w:val="00E355B3"/>
    <w:rsid w:val="00E35A7A"/>
    <w:rsid w:val="00E367A1"/>
    <w:rsid w:val="00E401DC"/>
    <w:rsid w:val="00E40B0B"/>
    <w:rsid w:val="00E40CED"/>
    <w:rsid w:val="00E417C7"/>
    <w:rsid w:val="00E42F70"/>
    <w:rsid w:val="00E43DC7"/>
    <w:rsid w:val="00E44F35"/>
    <w:rsid w:val="00E4510E"/>
    <w:rsid w:val="00E45988"/>
    <w:rsid w:val="00E4637D"/>
    <w:rsid w:val="00E4647B"/>
    <w:rsid w:val="00E46E57"/>
    <w:rsid w:val="00E47676"/>
    <w:rsid w:val="00E47951"/>
    <w:rsid w:val="00E51EFF"/>
    <w:rsid w:val="00E5211E"/>
    <w:rsid w:val="00E52DCB"/>
    <w:rsid w:val="00E537FE"/>
    <w:rsid w:val="00E53B7F"/>
    <w:rsid w:val="00E54030"/>
    <w:rsid w:val="00E569AD"/>
    <w:rsid w:val="00E56A23"/>
    <w:rsid w:val="00E56A31"/>
    <w:rsid w:val="00E57E6F"/>
    <w:rsid w:val="00E57EB0"/>
    <w:rsid w:val="00E603B5"/>
    <w:rsid w:val="00E60C0D"/>
    <w:rsid w:val="00E61059"/>
    <w:rsid w:val="00E61248"/>
    <w:rsid w:val="00E61D9F"/>
    <w:rsid w:val="00E634FB"/>
    <w:rsid w:val="00E650C8"/>
    <w:rsid w:val="00E65487"/>
    <w:rsid w:val="00E657D0"/>
    <w:rsid w:val="00E65D11"/>
    <w:rsid w:val="00E66C44"/>
    <w:rsid w:val="00E66D94"/>
    <w:rsid w:val="00E67217"/>
    <w:rsid w:val="00E6752D"/>
    <w:rsid w:val="00E67596"/>
    <w:rsid w:val="00E67B30"/>
    <w:rsid w:val="00E67FBD"/>
    <w:rsid w:val="00E707B4"/>
    <w:rsid w:val="00E71949"/>
    <w:rsid w:val="00E71D9B"/>
    <w:rsid w:val="00E72279"/>
    <w:rsid w:val="00E72890"/>
    <w:rsid w:val="00E7328A"/>
    <w:rsid w:val="00E734CF"/>
    <w:rsid w:val="00E73AD9"/>
    <w:rsid w:val="00E73FA4"/>
    <w:rsid w:val="00E75F6C"/>
    <w:rsid w:val="00E762F6"/>
    <w:rsid w:val="00E77B9F"/>
    <w:rsid w:val="00E82702"/>
    <w:rsid w:val="00E82B04"/>
    <w:rsid w:val="00E83B6C"/>
    <w:rsid w:val="00E83C95"/>
    <w:rsid w:val="00E8498B"/>
    <w:rsid w:val="00E84E8C"/>
    <w:rsid w:val="00E85C2B"/>
    <w:rsid w:val="00E85FD9"/>
    <w:rsid w:val="00E8657D"/>
    <w:rsid w:val="00E86B55"/>
    <w:rsid w:val="00E86BDB"/>
    <w:rsid w:val="00E86DA4"/>
    <w:rsid w:val="00E873F1"/>
    <w:rsid w:val="00E877CE"/>
    <w:rsid w:val="00E878B1"/>
    <w:rsid w:val="00E8799B"/>
    <w:rsid w:val="00E87F6C"/>
    <w:rsid w:val="00E901DB"/>
    <w:rsid w:val="00E903D9"/>
    <w:rsid w:val="00E9074A"/>
    <w:rsid w:val="00E90BA9"/>
    <w:rsid w:val="00E92A28"/>
    <w:rsid w:val="00E9341A"/>
    <w:rsid w:val="00E966DF"/>
    <w:rsid w:val="00E967F8"/>
    <w:rsid w:val="00E96F9C"/>
    <w:rsid w:val="00EA223C"/>
    <w:rsid w:val="00EA327A"/>
    <w:rsid w:val="00EA3781"/>
    <w:rsid w:val="00EA4333"/>
    <w:rsid w:val="00EA5F3E"/>
    <w:rsid w:val="00EA6854"/>
    <w:rsid w:val="00EA7D71"/>
    <w:rsid w:val="00EB08DE"/>
    <w:rsid w:val="00EB0D6B"/>
    <w:rsid w:val="00EB13C3"/>
    <w:rsid w:val="00EB1914"/>
    <w:rsid w:val="00EB2E92"/>
    <w:rsid w:val="00EB3768"/>
    <w:rsid w:val="00EB3EB9"/>
    <w:rsid w:val="00EB3FFB"/>
    <w:rsid w:val="00EB48CD"/>
    <w:rsid w:val="00EB49C7"/>
    <w:rsid w:val="00EB4EEB"/>
    <w:rsid w:val="00EB521F"/>
    <w:rsid w:val="00EB539A"/>
    <w:rsid w:val="00EB5F6C"/>
    <w:rsid w:val="00EB65A9"/>
    <w:rsid w:val="00EB683B"/>
    <w:rsid w:val="00EB6E99"/>
    <w:rsid w:val="00EB702A"/>
    <w:rsid w:val="00EB732E"/>
    <w:rsid w:val="00EB799D"/>
    <w:rsid w:val="00EC5658"/>
    <w:rsid w:val="00EC565D"/>
    <w:rsid w:val="00EC6B37"/>
    <w:rsid w:val="00ED1330"/>
    <w:rsid w:val="00ED3604"/>
    <w:rsid w:val="00ED395E"/>
    <w:rsid w:val="00ED3A34"/>
    <w:rsid w:val="00ED6181"/>
    <w:rsid w:val="00ED6A5E"/>
    <w:rsid w:val="00ED7807"/>
    <w:rsid w:val="00EE06CB"/>
    <w:rsid w:val="00EE0A18"/>
    <w:rsid w:val="00EE0D5D"/>
    <w:rsid w:val="00EE0EEC"/>
    <w:rsid w:val="00EE10D6"/>
    <w:rsid w:val="00EE1549"/>
    <w:rsid w:val="00EE1991"/>
    <w:rsid w:val="00EE4545"/>
    <w:rsid w:val="00EE5075"/>
    <w:rsid w:val="00EE5102"/>
    <w:rsid w:val="00EE6038"/>
    <w:rsid w:val="00EE6469"/>
    <w:rsid w:val="00EE6949"/>
    <w:rsid w:val="00EE6EEE"/>
    <w:rsid w:val="00EE78AD"/>
    <w:rsid w:val="00EE7964"/>
    <w:rsid w:val="00EE7C60"/>
    <w:rsid w:val="00EF0326"/>
    <w:rsid w:val="00EF0502"/>
    <w:rsid w:val="00EF3E13"/>
    <w:rsid w:val="00EF4B25"/>
    <w:rsid w:val="00EF5134"/>
    <w:rsid w:val="00EF62AB"/>
    <w:rsid w:val="00EF7C5A"/>
    <w:rsid w:val="00F00095"/>
    <w:rsid w:val="00F0099E"/>
    <w:rsid w:val="00F01465"/>
    <w:rsid w:val="00F02147"/>
    <w:rsid w:val="00F03146"/>
    <w:rsid w:val="00F0400F"/>
    <w:rsid w:val="00F04677"/>
    <w:rsid w:val="00F05464"/>
    <w:rsid w:val="00F0613C"/>
    <w:rsid w:val="00F068D7"/>
    <w:rsid w:val="00F07E0F"/>
    <w:rsid w:val="00F11D96"/>
    <w:rsid w:val="00F11F7A"/>
    <w:rsid w:val="00F126A2"/>
    <w:rsid w:val="00F12CC2"/>
    <w:rsid w:val="00F13566"/>
    <w:rsid w:val="00F144E1"/>
    <w:rsid w:val="00F1457C"/>
    <w:rsid w:val="00F15F30"/>
    <w:rsid w:val="00F16032"/>
    <w:rsid w:val="00F163FE"/>
    <w:rsid w:val="00F1669B"/>
    <w:rsid w:val="00F166C7"/>
    <w:rsid w:val="00F16C5B"/>
    <w:rsid w:val="00F17220"/>
    <w:rsid w:val="00F17D86"/>
    <w:rsid w:val="00F20492"/>
    <w:rsid w:val="00F20E15"/>
    <w:rsid w:val="00F21E4A"/>
    <w:rsid w:val="00F21E8A"/>
    <w:rsid w:val="00F21F36"/>
    <w:rsid w:val="00F22492"/>
    <w:rsid w:val="00F229C9"/>
    <w:rsid w:val="00F23306"/>
    <w:rsid w:val="00F23937"/>
    <w:rsid w:val="00F24F06"/>
    <w:rsid w:val="00F250FC"/>
    <w:rsid w:val="00F2524D"/>
    <w:rsid w:val="00F265CF"/>
    <w:rsid w:val="00F274F6"/>
    <w:rsid w:val="00F279BF"/>
    <w:rsid w:val="00F27FA6"/>
    <w:rsid w:val="00F30919"/>
    <w:rsid w:val="00F30F71"/>
    <w:rsid w:val="00F31748"/>
    <w:rsid w:val="00F32E30"/>
    <w:rsid w:val="00F33108"/>
    <w:rsid w:val="00F33C23"/>
    <w:rsid w:val="00F34390"/>
    <w:rsid w:val="00F36C36"/>
    <w:rsid w:val="00F377A6"/>
    <w:rsid w:val="00F37A7C"/>
    <w:rsid w:val="00F37C25"/>
    <w:rsid w:val="00F40298"/>
    <w:rsid w:val="00F40FAD"/>
    <w:rsid w:val="00F4223C"/>
    <w:rsid w:val="00F42A18"/>
    <w:rsid w:val="00F433EC"/>
    <w:rsid w:val="00F443B8"/>
    <w:rsid w:val="00F44F86"/>
    <w:rsid w:val="00F45E02"/>
    <w:rsid w:val="00F46100"/>
    <w:rsid w:val="00F47484"/>
    <w:rsid w:val="00F5002B"/>
    <w:rsid w:val="00F50779"/>
    <w:rsid w:val="00F50E86"/>
    <w:rsid w:val="00F524D7"/>
    <w:rsid w:val="00F53048"/>
    <w:rsid w:val="00F53233"/>
    <w:rsid w:val="00F53504"/>
    <w:rsid w:val="00F5352C"/>
    <w:rsid w:val="00F54701"/>
    <w:rsid w:val="00F5475C"/>
    <w:rsid w:val="00F54A09"/>
    <w:rsid w:val="00F5633F"/>
    <w:rsid w:val="00F577CA"/>
    <w:rsid w:val="00F57936"/>
    <w:rsid w:val="00F57CA8"/>
    <w:rsid w:val="00F57CEF"/>
    <w:rsid w:val="00F606BB"/>
    <w:rsid w:val="00F607A2"/>
    <w:rsid w:val="00F609A8"/>
    <w:rsid w:val="00F6108A"/>
    <w:rsid w:val="00F61509"/>
    <w:rsid w:val="00F61641"/>
    <w:rsid w:val="00F62933"/>
    <w:rsid w:val="00F63A90"/>
    <w:rsid w:val="00F63CEE"/>
    <w:rsid w:val="00F669AA"/>
    <w:rsid w:val="00F66BFA"/>
    <w:rsid w:val="00F671A5"/>
    <w:rsid w:val="00F7016A"/>
    <w:rsid w:val="00F70924"/>
    <w:rsid w:val="00F70982"/>
    <w:rsid w:val="00F71443"/>
    <w:rsid w:val="00F71508"/>
    <w:rsid w:val="00F72919"/>
    <w:rsid w:val="00F74922"/>
    <w:rsid w:val="00F75019"/>
    <w:rsid w:val="00F750B1"/>
    <w:rsid w:val="00F75262"/>
    <w:rsid w:val="00F754F4"/>
    <w:rsid w:val="00F769C1"/>
    <w:rsid w:val="00F808C2"/>
    <w:rsid w:val="00F80CC5"/>
    <w:rsid w:val="00F810D9"/>
    <w:rsid w:val="00F812D1"/>
    <w:rsid w:val="00F81629"/>
    <w:rsid w:val="00F81722"/>
    <w:rsid w:val="00F82744"/>
    <w:rsid w:val="00F83374"/>
    <w:rsid w:val="00F8472F"/>
    <w:rsid w:val="00F875DE"/>
    <w:rsid w:val="00F87676"/>
    <w:rsid w:val="00F87BDC"/>
    <w:rsid w:val="00F9098C"/>
    <w:rsid w:val="00F914DF"/>
    <w:rsid w:val="00F91706"/>
    <w:rsid w:val="00F919F5"/>
    <w:rsid w:val="00F91D40"/>
    <w:rsid w:val="00F92383"/>
    <w:rsid w:val="00F9347F"/>
    <w:rsid w:val="00F9513A"/>
    <w:rsid w:val="00F95749"/>
    <w:rsid w:val="00F97C39"/>
    <w:rsid w:val="00FA0BF0"/>
    <w:rsid w:val="00FA153D"/>
    <w:rsid w:val="00FA1596"/>
    <w:rsid w:val="00FA273F"/>
    <w:rsid w:val="00FA2BAB"/>
    <w:rsid w:val="00FA4A2E"/>
    <w:rsid w:val="00FA544F"/>
    <w:rsid w:val="00FA5918"/>
    <w:rsid w:val="00FA6D48"/>
    <w:rsid w:val="00FA7657"/>
    <w:rsid w:val="00FA7E4D"/>
    <w:rsid w:val="00FB0C78"/>
    <w:rsid w:val="00FB2194"/>
    <w:rsid w:val="00FB2787"/>
    <w:rsid w:val="00FB4F44"/>
    <w:rsid w:val="00FB6036"/>
    <w:rsid w:val="00FC20EA"/>
    <w:rsid w:val="00FC26D0"/>
    <w:rsid w:val="00FC270A"/>
    <w:rsid w:val="00FC29A1"/>
    <w:rsid w:val="00FC31E8"/>
    <w:rsid w:val="00FC3EC6"/>
    <w:rsid w:val="00FC43AA"/>
    <w:rsid w:val="00FC4796"/>
    <w:rsid w:val="00FC4C62"/>
    <w:rsid w:val="00FC5347"/>
    <w:rsid w:val="00FC5D43"/>
    <w:rsid w:val="00FC6154"/>
    <w:rsid w:val="00FC6A1D"/>
    <w:rsid w:val="00FC7024"/>
    <w:rsid w:val="00FC76AE"/>
    <w:rsid w:val="00FD05C0"/>
    <w:rsid w:val="00FD131C"/>
    <w:rsid w:val="00FD1AD6"/>
    <w:rsid w:val="00FD1FEF"/>
    <w:rsid w:val="00FD208F"/>
    <w:rsid w:val="00FD2430"/>
    <w:rsid w:val="00FD313E"/>
    <w:rsid w:val="00FD3736"/>
    <w:rsid w:val="00FD6CF1"/>
    <w:rsid w:val="00FD73A1"/>
    <w:rsid w:val="00FD75C8"/>
    <w:rsid w:val="00FD78BE"/>
    <w:rsid w:val="00FE1B4F"/>
    <w:rsid w:val="00FE1F5F"/>
    <w:rsid w:val="00FE20FA"/>
    <w:rsid w:val="00FE24D6"/>
    <w:rsid w:val="00FE25E6"/>
    <w:rsid w:val="00FE29C7"/>
    <w:rsid w:val="00FE4401"/>
    <w:rsid w:val="00FE7DAD"/>
    <w:rsid w:val="00FF0863"/>
    <w:rsid w:val="00FF0CF2"/>
    <w:rsid w:val="00FF0E28"/>
    <w:rsid w:val="00FF0F25"/>
    <w:rsid w:val="00FF22F7"/>
    <w:rsid w:val="00FF3198"/>
    <w:rsid w:val="00FF37D5"/>
    <w:rsid w:val="00FF3FC6"/>
    <w:rsid w:val="00FF45F8"/>
    <w:rsid w:val="00FF4D97"/>
    <w:rsid w:val="00FF53E3"/>
    <w:rsid w:val="00FF657D"/>
    <w:rsid w:val="0105DAA4"/>
    <w:rsid w:val="0173F19E"/>
    <w:rsid w:val="0196EFC8"/>
    <w:rsid w:val="01C8CECC"/>
    <w:rsid w:val="035DC4E8"/>
    <w:rsid w:val="04329291"/>
    <w:rsid w:val="04F31FEC"/>
    <w:rsid w:val="05721221"/>
    <w:rsid w:val="05CD04FD"/>
    <w:rsid w:val="0624941F"/>
    <w:rsid w:val="064C0AB9"/>
    <w:rsid w:val="067C1EBB"/>
    <w:rsid w:val="06B14100"/>
    <w:rsid w:val="0788BF7E"/>
    <w:rsid w:val="07B430E2"/>
    <w:rsid w:val="07F602CE"/>
    <w:rsid w:val="08EDBE64"/>
    <w:rsid w:val="09330136"/>
    <w:rsid w:val="0A368EEE"/>
    <w:rsid w:val="0C523FCC"/>
    <w:rsid w:val="0C9C65F1"/>
    <w:rsid w:val="0E32367E"/>
    <w:rsid w:val="0F1CBC24"/>
    <w:rsid w:val="0F3ED034"/>
    <w:rsid w:val="0F60213C"/>
    <w:rsid w:val="0F7B9634"/>
    <w:rsid w:val="1008B0B4"/>
    <w:rsid w:val="108FA159"/>
    <w:rsid w:val="11295DD0"/>
    <w:rsid w:val="114E85D4"/>
    <w:rsid w:val="11765BF3"/>
    <w:rsid w:val="123851DB"/>
    <w:rsid w:val="12500DAB"/>
    <w:rsid w:val="125E255E"/>
    <w:rsid w:val="12D7BD14"/>
    <w:rsid w:val="131E1E63"/>
    <w:rsid w:val="1398E173"/>
    <w:rsid w:val="14975820"/>
    <w:rsid w:val="14F8541A"/>
    <w:rsid w:val="1636B2FC"/>
    <w:rsid w:val="1655A6D3"/>
    <w:rsid w:val="166FAE61"/>
    <w:rsid w:val="16BA8E65"/>
    <w:rsid w:val="17112112"/>
    <w:rsid w:val="17194244"/>
    <w:rsid w:val="17DA8A94"/>
    <w:rsid w:val="17DCC5BF"/>
    <w:rsid w:val="189100E2"/>
    <w:rsid w:val="1A1EC8CE"/>
    <w:rsid w:val="1A700E02"/>
    <w:rsid w:val="1A942CE5"/>
    <w:rsid w:val="1AF1E8DC"/>
    <w:rsid w:val="1BF3346B"/>
    <w:rsid w:val="1C1DE492"/>
    <w:rsid w:val="1C8A7EEF"/>
    <w:rsid w:val="1CC22330"/>
    <w:rsid w:val="1D1B2583"/>
    <w:rsid w:val="1D1EA961"/>
    <w:rsid w:val="1D480BFC"/>
    <w:rsid w:val="1D852EB4"/>
    <w:rsid w:val="1F37ECD0"/>
    <w:rsid w:val="1F6C44FE"/>
    <w:rsid w:val="204277CB"/>
    <w:rsid w:val="20B97B25"/>
    <w:rsid w:val="231CE3E7"/>
    <w:rsid w:val="238B85E5"/>
    <w:rsid w:val="23A65D13"/>
    <w:rsid w:val="246FC031"/>
    <w:rsid w:val="248A1557"/>
    <w:rsid w:val="248E7C7E"/>
    <w:rsid w:val="24D6C0D8"/>
    <w:rsid w:val="252E8CB9"/>
    <w:rsid w:val="260FF0A3"/>
    <w:rsid w:val="2779339D"/>
    <w:rsid w:val="2882E3C4"/>
    <w:rsid w:val="2916F526"/>
    <w:rsid w:val="29397074"/>
    <w:rsid w:val="29B28E80"/>
    <w:rsid w:val="2A29AE71"/>
    <w:rsid w:val="2A539678"/>
    <w:rsid w:val="2BCB7DD6"/>
    <w:rsid w:val="2C14C3E5"/>
    <w:rsid w:val="2CEAF90B"/>
    <w:rsid w:val="2DB3A66A"/>
    <w:rsid w:val="2DB98B8C"/>
    <w:rsid w:val="2DF1033B"/>
    <w:rsid w:val="2DFECB49"/>
    <w:rsid w:val="2E93D485"/>
    <w:rsid w:val="2EC5F339"/>
    <w:rsid w:val="2F3BDCCC"/>
    <w:rsid w:val="2FD2FE5A"/>
    <w:rsid w:val="2FFD5222"/>
    <w:rsid w:val="303346C7"/>
    <w:rsid w:val="3078EEC5"/>
    <w:rsid w:val="31056777"/>
    <w:rsid w:val="311041B7"/>
    <w:rsid w:val="3193EBE2"/>
    <w:rsid w:val="33553599"/>
    <w:rsid w:val="335C8A1C"/>
    <w:rsid w:val="344A8CF3"/>
    <w:rsid w:val="34A37319"/>
    <w:rsid w:val="34AE57B8"/>
    <w:rsid w:val="34F1DFBA"/>
    <w:rsid w:val="352CD23E"/>
    <w:rsid w:val="359089F9"/>
    <w:rsid w:val="36BA6DC8"/>
    <w:rsid w:val="375A9D87"/>
    <w:rsid w:val="38D1C82C"/>
    <w:rsid w:val="38D8BD4F"/>
    <w:rsid w:val="3AD3010F"/>
    <w:rsid w:val="3B09B9DE"/>
    <w:rsid w:val="3B631776"/>
    <w:rsid w:val="3BE143A5"/>
    <w:rsid w:val="3E90E70F"/>
    <w:rsid w:val="3F082E0E"/>
    <w:rsid w:val="3F2B046C"/>
    <w:rsid w:val="3FB3C1D3"/>
    <w:rsid w:val="4026472C"/>
    <w:rsid w:val="404D8B19"/>
    <w:rsid w:val="40FCD35C"/>
    <w:rsid w:val="4153ABE4"/>
    <w:rsid w:val="42194D33"/>
    <w:rsid w:val="42D99765"/>
    <w:rsid w:val="42F76D96"/>
    <w:rsid w:val="4330DED7"/>
    <w:rsid w:val="43E88F88"/>
    <w:rsid w:val="442EB3E9"/>
    <w:rsid w:val="449A0A32"/>
    <w:rsid w:val="450D9B48"/>
    <w:rsid w:val="451A3C55"/>
    <w:rsid w:val="457BA3DF"/>
    <w:rsid w:val="46035C30"/>
    <w:rsid w:val="468D2CDA"/>
    <w:rsid w:val="46C14B78"/>
    <w:rsid w:val="476B3AD0"/>
    <w:rsid w:val="4812E6EC"/>
    <w:rsid w:val="48CDC06C"/>
    <w:rsid w:val="493603D5"/>
    <w:rsid w:val="4987E07B"/>
    <w:rsid w:val="49DC84A2"/>
    <w:rsid w:val="4A2708CB"/>
    <w:rsid w:val="4A36017B"/>
    <w:rsid w:val="4A3A9664"/>
    <w:rsid w:val="4A3AA5E2"/>
    <w:rsid w:val="4BBC13C7"/>
    <w:rsid w:val="4C166D5A"/>
    <w:rsid w:val="4C82F711"/>
    <w:rsid w:val="4CB8C56D"/>
    <w:rsid w:val="4CBC5B04"/>
    <w:rsid w:val="4CF324B9"/>
    <w:rsid w:val="4D95B463"/>
    <w:rsid w:val="4EEAE12D"/>
    <w:rsid w:val="4F0FB7C9"/>
    <w:rsid w:val="4F700A5E"/>
    <w:rsid w:val="508EC8B1"/>
    <w:rsid w:val="50A26A8F"/>
    <w:rsid w:val="514DA354"/>
    <w:rsid w:val="51BE71FA"/>
    <w:rsid w:val="51CF3C08"/>
    <w:rsid w:val="52696687"/>
    <w:rsid w:val="529C1455"/>
    <w:rsid w:val="52CBC177"/>
    <w:rsid w:val="53C1417E"/>
    <w:rsid w:val="54142E4E"/>
    <w:rsid w:val="549BC798"/>
    <w:rsid w:val="54E90752"/>
    <w:rsid w:val="555447C6"/>
    <w:rsid w:val="55A66453"/>
    <w:rsid w:val="55EF9653"/>
    <w:rsid w:val="56439085"/>
    <w:rsid w:val="565AD843"/>
    <w:rsid w:val="56F17CDC"/>
    <w:rsid w:val="56F9798C"/>
    <w:rsid w:val="57321BC2"/>
    <w:rsid w:val="57F1D8C0"/>
    <w:rsid w:val="58457193"/>
    <w:rsid w:val="586E993F"/>
    <w:rsid w:val="5871A6C2"/>
    <w:rsid w:val="589382AF"/>
    <w:rsid w:val="5923A491"/>
    <w:rsid w:val="5A46BD1F"/>
    <w:rsid w:val="5AD9F896"/>
    <w:rsid w:val="5BC5206E"/>
    <w:rsid w:val="5C1C7DCA"/>
    <w:rsid w:val="5CB8388B"/>
    <w:rsid w:val="5CE72E5C"/>
    <w:rsid w:val="5DA49251"/>
    <w:rsid w:val="5EB9E796"/>
    <w:rsid w:val="5F29DC70"/>
    <w:rsid w:val="607614F7"/>
    <w:rsid w:val="60E7C8F7"/>
    <w:rsid w:val="6117DA79"/>
    <w:rsid w:val="6131AF73"/>
    <w:rsid w:val="626EFF8B"/>
    <w:rsid w:val="647930EB"/>
    <w:rsid w:val="64820623"/>
    <w:rsid w:val="64A6A1A2"/>
    <w:rsid w:val="64B14AF9"/>
    <w:rsid w:val="64C24941"/>
    <w:rsid w:val="650B7352"/>
    <w:rsid w:val="6681F8B5"/>
    <w:rsid w:val="66D073BA"/>
    <w:rsid w:val="676C720F"/>
    <w:rsid w:val="67A67FD0"/>
    <w:rsid w:val="67F6F9CB"/>
    <w:rsid w:val="6812E526"/>
    <w:rsid w:val="6813E02F"/>
    <w:rsid w:val="68B7BBDD"/>
    <w:rsid w:val="691E93BE"/>
    <w:rsid w:val="6A1DF605"/>
    <w:rsid w:val="6A67D4C4"/>
    <w:rsid w:val="6AB1E49F"/>
    <w:rsid w:val="6BABF65E"/>
    <w:rsid w:val="6BFA42EA"/>
    <w:rsid w:val="6C6D9B28"/>
    <w:rsid w:val="6CE441EB"/>
    <w:rsid w:val="6DAA93B0"/>
    <w:rsid w:val="6EA4CE4A"/>
    <w:rsid w:val="6F38A134"/>
    <w:rsid w:val="6F951C34"/>
    <w:rsid w:val="6FE616CE"/>
    <w:rsid w:val="70FEDE35"/>
    <w:rsid w:val="7160201D"/>
    <w:rsid w:val="717FF79C"/>
    <w:rsid w:val="7224C9B4"/>
    <w:rsid w:val="725375B4"/>
    <w:rsid w:val="730DC263"/>
    <w:rsid w:val="73293C37"/>
    <w:rsid w:val="73918A52"/>
    <w:rsid w:val="743B24F3"/>
    <w:rsid w:val="743B6A05"/>
    <w:rsid w:val="745049C4"/>
    <w:rsid w:val="74536E5F"/>
    <w:rsid w:val="7494DE1F"/>
    <w:rsid w:val="75942A21"/>
    <w:rsid w:val="76A37B88"/>
    <w:rsid w:val="76E6DEC1"/>
    <w:rsid w:val="76F9EE6B"/>
    <w:rsid w:val="773A7854"/>
    <w:rsid w:val="7758D2D9"/>
    <w:rsid w:val="79440599"/>
    <w:rsid w:val="79783DF3"/>
    <w:rsid w:val="7A5A97EB"/>
    <w:rsid w:val="7A752CE0"/>
    <w:rsid w:val="7B315B3D"/>
    <w:rsid w:val="7BFC4F16"/>
    <w:rsid w:val="7C09EB30"/>
    <w:rsid w:val="7C70462D"/>
    <w:rsid w:val="7CED9DA3"/>
    <w:rsid w:val="7D21901C"/>
    <w:rsid w:val="7D883289"/>
    <w:rsid w:val="7DD11BF5"/>
    <w:rsid w:val="7DD99CBA"/>
    <w:rsid w:val="7F154DF0"/>
    <w:rsid w:val="7F191ED7"/>
    <w:rsid w:val="7FAA6ED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2CDC2"/>
  <w15:chartTrackingRefBased/>
  <w15:docId w15:val="{D9D7D22A-5BBD-4CA1-A38F-D8F52D55B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B96567"/>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BF24B0"/>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07C4A"/>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link w:val="Heading4Char"/>
    <w:uiPriority w:val="9"/>
    <w:qFormat/>
    <w:rsid w:val="006C4FA6"/>
    <w:pPr>
      <w:spacing w:before="100" w:beforeAutospacing="1" w:after="100" w:afterAutospacing="1" w:line="240" w:lineRule="auto"/>
      <w:outlineLvl w:val="3"/>
    </w:pPr>
    <w:rPr>
      <w:rFonts w:ascii="Times New Roman" w:hAnsi="Times New Roman" w:eastAsia="Times New Roman" w:cs="Times New Roman"/>
      <w:b/>
      <w:bCs/>
      <w:kern w:val="0"/>
      <w:sz w:val="24"/>
      <w:szCs w:val="24"/>
      <w:lang w:eastAsia="et-EE"/>
      <w14:ligatures w14:val="none"/>
    </w:rPr>
  </w:style>
  <w:style w:type="paragraph" w:styleId="Heading5">
    <w:name w:val="heading 5"/>
    <w:basedOn w:val="Normal"/>
    <w:next w:val="Normal"/>
    <w:link w:val="Heading5Char"/>
    <w:uiPriority w:val="9"/>
    <w:semiHidden/>
    <w:unhideWhenUsed/>
    <w:qFormat/>
    <w:rsid w:val="00994F25"/>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9">
    <w:name w:val="heading 9"/>
    <w:basedOn w:val="Normal"/>
    <w:next w:val="Normal"/>
    <w:link w:val="Heading9Char"/>
    <w:uiPriority w:val="9"/>
    <w:semiHidden/>
    <w:unhideWhenUsed/>
    <w:qFormat/>
    <w:rsid w:val="000A3718"/>
    <w:pPr>
      <w:keepNext/>
      <w:keepLines/>
      <w:spacing w:before="40" w:after="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CD629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unhideWhenUsed/>
    <w:rsid w:val="00CD629B"/>
    <w:rPr>
      <w:sz w:val="16"/>
      <w:szCs w:val="16"/>
    </w:rPr>
  </w:style>
  <w:style w:type="paragraph" w:styleId="CommentText">
    <w:name w:val="annotation text"/>
    <w:basedOn w:val="Normal"/>
    <w:link w:val="CommentTextChar"/>
    <w:uiPriority w:val="99"/>
    <w:unhideWhenUsed/>
    <w:rsid w:val="00CD629B"/>
    <w:pPr>
      <w:spacing w:after="200" w:line="240" w:lineRule="auto"/>
    </w:pPr>
    <w:rPr>
      <w:rFonts w:eastAsia="Times New Roman" w:cs="Times New Roman"/>
      <w:kern w:val="0"/>
      <w:sz w:val="20"/>
      <w:szCs w:val="20"/>
      <w14:ligatures w14:val="none"/>
    </w:rPr>
  </w:style>
  <w:style w:type="character" w:styleId="CommentTextChar" w:customStyle="1">
    <w:name w:val="Comment Text Char"/>
    <w:basedOn w:val="DefaultParagraphFont"/>
    <w:link w:val="CommentText"/>
    <w:uiPriority w:val="99"/>
    <w:rsid w:val="00CD629B"/>
    <w:rPr>
      <w:rFonts w:eastAsia="Times New Roman" w:cs="Times New Roman"/>
      <w:kern w:val="0"/>
      <w:sz w:val="20"/>
      <w:szCs w:val="20"/>
      <w14:ligatures w14:val="none"/>
    </w:rPr>
  </w:style>
  <w:style w:type="paragraph" w:styleId="NoSpacing">
    <w:name w:val="No Spacing"/>
    <w:link w:val="NoSpacingChar"/>
    <w:uiPriority w:val="1"/>
    <w:qFormat/>
    <w:rsid w:val="00CD629B"/>
    <w:pPr>
      <w:spacing w:after="0" w:line="240" w:lineRule="auto"/>
    </w:pPr>
    <w:rPr>
      <w:rFonts w:eastAsia="Times New Roman" w:cs="Times New Roman"/>
      <w:kern w:val="0"/>
      <w14:ligatures w14:val="none"/>
    </w:rPr>
  </w:style>
  <w:style w:type="character" w:styleId="NoSpacingChar" w:customStyle="1">
    <w:name w:val="No Spacing Char"/>
    <w:basedOn w:val="DefaultParagraphFont"/>
    <w:link w:val="NoSpacing"/>
    <w:uiPriority w:val="1"/>
    <w:locked/>
    <w:rsid w:val="00CD629B"/>
    <w:rPr>
      <w:rFonts w:eastAsia="Times New Roman" w:cs="Times New Roman"/>
      <w:kern w:val="0"/>
      <w14:ligatures w14:val="none"/>
    </w:rPr>
  </w:style>
  <w:style w:type="paragraph" w:styleId="Footer">
    <w:name w:val="footer"/>
    <w:basedOn w:val="Normal"/>
    <w:link w:val="FooterChar"/>
    <w:uiPriority w:val="99"/>
    <w:unhideWhenUsed/>
    <w:rsid w:val="00A70FB2"/>
    <w:pPr>
      <w:tabs>
        <w:tab w:val="center" w:pos="4536"/>
        <w:tab w:val="right" w:pos="9072"/>
      </w:tabs>
      <w:spacing w:after="0" w:line="240" w:lineRule="auto"/>
    </w:pPr>
    <w:rPr>
      <w:rFonts w:eastAsia="Times New Roman" w:cs="Times New Roman"/>
      <w:kern w:val="0"/>
      <w14:ligatures w14:val="none"/>
    </w:rPr>
  </w:style>
  <w:style w:type="character" w:styleId="FooterChar" w:customStyle="1">
    <w:name w:val="Footer Char"/>
    <w:basedOn w:val="DefaultParagraphFont"/>
    <w:link w:val="Footer"/>
    <w:uiPriority w:val="99"/>
    <w:rsid w:val="00A70FB2"/>
    <w:rPr>
      <w:rFonts w:eastAsia="Times New Roman" w:cs="Times New Roman"/>
      <w:kern w:val="0"/>
      <w14:ligatures w14:val="none"/>
    </w:rPr>
  </w:style>
  <w:style w:type="paragraph" w:styleId="ListParagraph">
    <w:name w:val="List Paragraph"/>
    <w:basedOn w:val="Normal"/>
    <w:uiPriority w:val="34"/>
    <w:qFormat/>
    <w:rsid w:val="00980701"/>
    <w:pPr>
      <w:spacing w:after="200" w:line="276" w:lineRule="auto"/>
      <w:ind w:left="720"/>
      <w:contextualSpacing/>
    </w:pPr>
    <w:rPr>
      <w:rFonts w:eastAsia="Times New Roman" w:cs="Times New Roman"/>
      <w:kern w:val="0"/>
      <w14:ligatures w14:val="none"/>
    </w:rPr>
  </w:style>
  <w:style w:type="character" w:styleId="Hyperlink">
    <w:name w:val="Hyperlink"/>
    <w:basedOn w:val="DefaultParagraphFont"/>
    <w:unhideWhenUsed/>
    <w:rsid w:val="005932EA"/>
    <w:rPr>
      <w:color w:val="0000FF"/>
      <w:u w:val="single"/>
    </w:rPr>
  </w:style>
  <w:style w:type="character" w:styleId="cf01" w:customStyle="1">
    <w:name w:val="cf01"/>
    <w:basedOn w:val="DefaultParagraphFont"/>
    <w:rsid w:val="00184FAB"/>
    <w:rPr>
      <w:rFonts w:hint="default" w:ascii="Segoe UI" w:hAnsi="Segoe UI" w:cs="Segoe UI"/>
      <w:sz w:val="18"/>
      <w:szCs w:val="18"/>
    </w:rPr>
  </w:style>
  <w:style w:type="paragraph" w:styleId="Default" w:customStyle="1">
    <w:name w:val="Default"/>
    <w:rsid w:val="00035099"/>
    <w:pPr>
      <w:widowControl w:val="0"/>
      <w:suppressAutoHyphens/>
      <w:autoSpaceDE w:val="0"/>
      <w:spacing w:after="200" w:line="276" w:lineRule="auto"/>
    </w:pPr>
    <w:rPr>
      <w:rFonts w:ascii="Calibri" w:hAnsi="Calibri" w:eastAsia="Times New Roman" w:cs="Calibri"/>
      <w:color w:val="000000"/>
      <w:kern w:val="1"/>
      <w:lang w:eastAsia="zh-CN" w:bidi="hi-IN"/>
      <w14:ligatures w14:val="none"/>
    </w:rPr>
  </w:style>
  <w:style w:type="character" w:styleId="Heading4Char" w:customStyle="1">
    <w:name w:val="Heading 4 Char"/>
    <w:basedOn w:val="DefaultParagraphFont"/>
    <w:link w:val="Heading4"/>
    <w:uiPriority w:val="9"/>
    <w:rsid w:val="006C4FA6"/>
    <w:rPr>
      <w:rFonts w:ascii="Times New Roman" w:hAnsi="Times New Roman" w:eastAsia="Times New Roman" w:cs="Times New Roman"/>
      <w:b/>
      <w:bCs/>
      <w:kern w:val="0"/>
      <w:sz w:val="24"/>
      <w:szCs w:val="24"/>
      <w:lang w:eastAsia="et-EE"/>
      <w14:ligatures w14:val="none"/>
    </w:rPr>
  </w:style>
  <w:style w:type="character" w:styleId="UnresolvedMention">
    <w:name w:val="Unresolved Mention"/>
    <w:basedOn w:val="DefaultParagraphFont"/>
    <w:uiPriority w:val="99"/>
    <w:semiHidden/>
    <w:unhideWhenUsed/>
    <w:rsid w:val="005402F8"/>
    <w:rPr>
      <w:color w:val="605E5C"/>
      <w:shd w:val="clear" w:color="auto" w:fill="E1DFDD"/>
    </w:rPr>
  </w:style>
  <w:style w:type="character" w:styleId="tyhik" w:customStyle="1">
    <w:name w:val="tyhik"/>
    <w:basedOn w:val="DefaultParagraphFont"/>
    <w:rsid w:val="0072139B"/>
  </w:style>
  <w:style w:type="character" w:styleId="Heading3Char" w:customStyle="1">
    <w:name w:val="Heading 3 Char"/>
    <w:basedOn w:val="DefaultParagraphFont"/>
    <w:link w:val="Heading3"/>
    <w:uiPriority w:val="9"/>
    <w:rsid w:val="00C07C4A"/>
    <w:rPr>
      <w:rFonts w:asciiTheme="majorHAnsi" w:hAnsiTheme="majorHAnsi" w:eastAsiaTheme="majorEastAsia" w:cstheme="majorBidi"/>
      <w:color w:val="1F3763" w:themeColor="accent1" w:themeShade="7F"/>
      <w:sz w:val="24"/>
      <w:szCs w:val="24"/>
    </w:rPr>
  </w:style>
  <w:style w:type="character" w:styleId="Strong">
    <w:name w:val="Strong"/>
    <w:basedOn w:val="DefaultParagraphFont"/>
    <w:uiPriority w:val="22"/>
    <w:qFormat/>
    <w:rsid w:val="00C07C4A"/>
    <w:rPr>
      <w:b/>
      <w:bCs/>
    </w:rPr>
  </w:style>
  <w:style w:type="paragraph" w:styleId="NormalWeb">
    <w:name w:val="Normal (Web)"/>
    <w:basedOn w:val="Normal"/>
    <w:uiPriority w:val="99"/>
    <w:unhideWhenUsed/>
    <w:rsid w:val="00C07C4A"/>
    <w:pPr>
      <w:spacing w:before="100" w:beforeAutospacing="1" w:after="100" w:afterAutospacing="1" w:line="240" w:lineRule="auto"/>
    </w:pPr>
    <w:rPr>
      <w:rFonts w:ascii="Times New Roman" w:hAnsi="Times New Roman" w:eastAsia="Times New Roman" w:cs="Times New Roman"/>
      <w:kern w:val="0"/>
      <w:sz w:val="24"/>
      <w:szCs w:val="24"/>
      <w:lang w:eastAsia="et-EE"/>
      <w14:ligatures w14:val="none"/>
    </w:rPr>
  </w:style>
  <w:style w:type="paragraph" w:styleId="CommentSubject">
    <w:name w:val="annotation subject"/>
    <w:basedOn w:val="CommentText"/>
    <w:next w:val="CommentText"/>
    <w:link w:val="CommentSubjectChar"/>
    <w:uiPriority w:val="99"/>
    <w:semiHidden/>
    <w:unhideWhenUsed/>
    <w:rsid w:val="005D27DE"/>
    <w:pPr>
      <w:spacing w:after="160"/>
    </w:pPr>
    <w:rPr>
      <w:rFonts w:eastAsiaTheme="minorHAnsi" w:cstheme="minorBidi"/>
      <w:b/>
      <w:bCs/>
      <w:kern w:val="2"/>
      <w14:ligatures w14:val="standardContextual"/>
    </w:rPr>
  </w:style>
  <w:style w:type="character" w:styleId="CommentSubjectChar" w:customStyle="1">
    <w:name w:val="Comment Subject Char"/>
    <w:basedOn w:val="CommentTextChar"/>
    <w:link w:val="CommentSubject"/>
    <w:uiPriority w:val="99"/>
    <w:semiHidden/>
    <w:rsid w:val="005D27DE"/>
    <w:rPr>
      <w:rFonts w:eastAsia="Times New Roman" w:cs="Times New Roman"/>
      <w:b/>
      <w:bCs/>
      <w:kern w:val="0"/>
      <w:sz w:val="20"/>
      <w:szCs w:val="20"/>
      <w14:ligatures w14:val="none"/>
    </w:rPr>
  </w:style>
  <w:style w:type="paragraph" w:styleId="Revision">
    <w:name w:val="Revision"/>
    <w:hidden/>
    <w:uiPriority w:val="99"/>
    <w:semiHidden/>
    <w:rsid w:val="005D27DE"/>
    <w:pPr>
      <w:spacing w:after="0" w:line="240" w:lineRule="auto"/>
    </w:pPr>
  </w:style>
  <w:style w:type="paragraph" w:styleId="Header">
    <w:name w:val="header"/>
    <w:basedOn w:val="Normal"/>
    <w:link w:val="HeaderChar"/>
    <w:uiPriority w:val="99"/>
    <w:unhideWhenUsed/>
    <w:rsid w:val="00F80CC5"/>
    <w:pPr>
      <w:tabs>
        <w:tab w:val="center" w:pos="4536"/>
        <w:tab w:val="right" w:pos="9072"/>
      </w:tabs>
      <w:spacing w:after="0" w:line="240" w:lineRule="auto"/>
    </w:pPr>
  </w:style>
  <w:style w:type="character" w:styleId="HeaderChar" w:customStyle="1">
    <w:name w:val="Header Char"/>
    <w:basedOn w:val="DefaultParagraphFont"/>
    <w:link w:val="Header"/>
    <w:uiPriority w:val="99"/>
    <w:rsid w:val="00F80CC5"/>
  </w:style>
  <w:style w:type="character" w:styleId="Emphasis">
    <w:name w:val="Emphasis"/>
    <w:basedOn w:val="DefaultParagraphFont"/>
    <w:uiPriority w:val="20"/>
    <w:qFormat/>
    <w:rsid w:val="0047318F"/>
    <w:rPr>
      <w:i/>
      <w:iCs/>
    </w:rPr>
  </w:style>
  <w:style w:type="character" w:styleId="FootnoteReference">
    <w:name w:val="footnote reference"/>
    <w:uiPriority w:val="99"/>
    <w:rsid w:val="00C449DA"/>
    <w:rPr>
      <w:strike w:val="0"/>
      <w:dstrike w:val="0"/>
      <w:vertAlign w:val="superscript"/>
    </w:rPr>
  </w:style>
  <w:style w:type="paragraph" w:styleId="FootnoteText">
    <w:name w:val="footnote text"/>
    <w:basedOn w:val="Default"/>
    <w:link w:val="FootnoteTextChar1"/>
    <w:uiPriority w:val="99"/>
    <w:rsid w:val="00A7174A"/>
    <w:rPr>
      <w:sz w:val="20"/>
      <w:szCs w:val="20"/>
      <w:lang w:bidi="ar-SA"/>
    </w:rPr>
  </w:style>
  <w:style w:type="character" w:styleId="FootnoteTextChar" w:customStyle="1">
    <w:name w:val="Footnote Text Char"/>
    <w:basedOn w:val="DefaultParagraphFont"/>
    <w:uiPriority w:val="99"/>
    <w:semiHidden/>
    <w:rsid w:val="00A7174A"/>
    <w:rPr>
      <w:sz w:val="20"/>
      <w:szCs w:val="20"/>
    </w:rPr>
  </w:style>
  <w:style w:type="character" w:styleId="FootnoteTextChar1" w:customStyle="1">
    <w:name w:val="Footnote Text Char1"/>
    <w:basedOn w:val="DefaultParagraphFont"/>
    <w:link w:val="FootnoteText"/>
    <w:rsid w:val="00A7174A"/>
    <w:rPr>
      <w:rFonts w:ascii="Calibri" w:hAnsi="Calibri" w:eastAsia="Times New Roman" w:cs="Calibri"/>
      <w:color w:val="000000"/>
      <w:kern w:val="1"/>
      <w:sz w:val="20"/>
      <w:szCs w:val="20"/>
      <w:lang w:eastAsia="zh-CN"/>
      <w14:ligatures w14:val="none"/>
    </w:rPr>
  </w:style>
  <w:style w:type="character" w:styleId="FollowedHyperlink">
    <w:name w:val="FollowedHyperlink"/>
    <w:basedOn w:val="DefaultParagraphFont"/>
    <w:uiPriority w:val="99"/>
    <w:semiHidden/>
    <w:unhideWhenUsed/>
    <w:rsid w:val="00B31E7A"/>
    <w:rPr>
      <w:color w:val="954F72" w:themeColor="followedHyperlink"/>
      <w:u w:val="single"/>
    </w:rPr>
  </w:style>
  <w:style w:type="character" w:styleId="Heading5Char" w:customStyle="1">
    <w:name w:val="Heading 5 Char"/>
    <w:basedOn w:val="DefaultParagraphFont"/>
    <w:link w:val="Heading5"/>
    <w:uiPriority w:val="9"/>
    <w:semiHidden/>
    <w:rsid w:val="00994F25"/>
    <w:rPr>
      <w:rFonts w:asciiTheme="majorHAnsi" w:hAnsiTheme="majorHAnsi" w:eastAsiaTheme="majorEastAsia" w:cstheme="majorBidi"/>
      <w:color w:val="2F5496" w:themeColor="accent1" w:themeShade="BF"/>
    </w:rPr>
  </w:style>
  <w:style w:type="character" w:styleId="CommentTextChar1" w:customStyle="1">
    <w:name w:val="Comment Text Char1"/>
    <w:basedOn w:val="DefaultParagraphFont"/>
    <w:uiPriority w:val="99"/>
    <w:rsid w:val="00847598"/>
    <w:rPr>
      <w:rFonts w:ascii="Calibri" w:hAnsi="Calibri" w:eastAsia="Times New Roman" w:cs="Calibri"/>
      <w:color w:val="000000"/>
      <w:kern w:val="1"/>
      <w:sz w:val="20"/>
      <w:szCs w:val="20"/>
      <w:lang w:eastAsia="zh-CN"/>
    </w:rPr>
  </w:style>
  <w:style w:type="character" w:styleId="PlaceholderText">
    <w:name w:val="Placeholder Text"/>
    <w:basedOn w:val="DefaultParagraphFont"/>
    <w:uiPriority w:val="99"/>
    <w:semiHidden/>
    <w:rsid w:val="00DB26C2"/>
    <w:rPr>
      <w:color w:val="666666"/>
    </w:rPr>
  </w:style>
  <w:style w:type="paragraph" w:styleId="BodyText">
    <w:name w:val="Body Text"/>
    <w:basedOn w:val="Normal"/>
    <w:link w:val="BodyTextChar"/>
    <w:rsid w:val="00844A3B"/>
    <w:pPr>
      <w:widowControl w:val="0"/>
      <w:suppressAutoHyphens/>
      <w:autoSpaceDE w:val="0"/>
      <w:spacing w:after="140" w:line="288" w:lineRule="auto"/>
    </w:pPr>
    <w:rPr>
      <w:rFonts w:ascii="Calibri" w:hAnsi="Calibri" w:eastAsia="Times New Roman" w:cs="Calibri"/>
      <w:color w:val="000000"/>
      <w:kern w:val="1"/>
      <w:lang w:eastAsia="zh-CN"/>
      <w14:ligatures w14:val="none"/>
    </w:rPr>
  </w:style>
  <w:style w:type="character" w:styleId="BodyTextChar" w:customStyle="1">
    <w:name w:val="Body Text Char"/>
    <w:basedOn w:val="DefaultParagraphFont"/>
    <w:link w:val="BodyText"/>
    <w:rsid w:val="00844A3B"/>
    <w:rPr>
      <w:rFonts w:ascii="Calibri" w:hAnsi="Calibri" w:eastAsia="Times New Roman" w:cs="Calibri"/>
      <w:color w:val="000000"/>
      <w:kern w:val="1"/>
      <w:lang w:eastAsia="zh-CN"/>
      <w14:ligatures w14:val="none"/>
    </w:rPr>
  </w:style>
  <w:style w:type="character" w:styleId="HTMLCode">
    <w:name w:val="HTML Code"/>
    <w:basedOn w:val="DefaultParagraphFont"/>
    <w:uiPriority w:val="99"/>
    <w:semiHidden/>
    <w:unhideWhenUsed/>
    <w:rsid w:val="0026336E"/>
    <w:rPr>
      <w:rFonts w:ascii="Courier New" w:hAnsi="Courier New" w:eastAsia="Times New Roman" w:cs="Courier New"/>
      <w:sz w:val="20"/>
      <w:szCs w:val="20"/>
    </w:rPr>
  </w:style>
  <w:style w:type="character" w:styleId="Heading1Char" w:customStyle="1">
    <w:name w:val="Heading 1 Char"/>
    <w:basedOn w:val="DefaultParagraphFont"/>
    <w:link w:val="Heading1"/>
    <w:uiPriority w:val="9"/>
    <w:rsid w:val="00B96567"/>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semiHidden/>
    <w:rsid w:val="00BF24B0"/>
    <w:rPr>
      <w:rFonts w:asciiTheme="majorHAnsi" w:hAnsiTheme="majorHAnsi" w:eastAsiaTheme="majorEastAsia" w:cstheme="majorBidi"/>
      <w:color w:val="2F5496" w:themeColor="accent1" w:themeShade="BF"/>
      <w:sz w:val="26"/>
      <w:szCs w:val="26"/>
    </w:rPr>
  </w:style>
  <w:style w:type="character" w:styleId="Pealkiri1Me4e4rk" w:customStyle="1">
    <w:name w:val="Pealkiri 1 Mäe4e4rk"/>
    <w:uiPriority w:val="99"/>
    <w:rsid w:val="002E00FA"/>
    <w:rPr>
      <w:rFonts w:ascii="Cambria" w:eastAsia="Times New Roman" w:cs="Cambria"/>
      <w:b/>
      <w:bCs/>
      <w:sz w:val="28"/>
      <w:szCs w:val="28"/>
    </w:rPr>
  </w:style>
  <w:style w:type="character" w:styleId="Heading9Char" w:customStyle="1">
    <w:name w:val="Heading 9 Char"/>
    <w:basedOn w:val="DefaultParagraphFont"/>
    <w:link w:val="Heading9"/>
    <w:uiPriority w:val="9"/>
    <w:semiHidden/>
    <w:rsid w:val="000A3718"/>
    <w:rPr>
      <w:rFonts w:asciiTheme="majorHAnsi" w:hAnsiTheme="majorHAnsi" w:eastAsiaTheme="majorEastAsia" w:cstheme="majorBidi"/>
      <w:i/>
      <w:iCs/>
      <w:color w:val="272727" w:themeColor="text1" w:themeTint="D8"/>
      <w:sz w:val="21"/>
      <w:szCs w:val="21"/>
    </w:rPr>
  </w:style>
  <w:style w:type="paragraph" w:styleId="Caption">
    <w:name w:val="caption"/>
    <w:basedOn w:val="Normal"/>
    <w:next w:val="Normal"/>
    <w:uiPriority w:val="35"/>
    <w:unhideWhenUsed/>
    <w:qFormat/>
    <w:rsid w:val="00CB5074"/>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14336">
      <w:bodyDiv w:val="1"/>
      <w:marLeft w:val="0"/>
      <w:marRight w:val="0"/>
      <w:marTop w:val="0"/>
      <w:marBottom w:val="0"/>
      <w:divBdr>
        <w:top w:val="none" w:sz="0" w:space="0" w:color="auto"/>
        <w:left w:val="none" w:sz="0" w:space="0" w:color="auto"/>
        <w:bottom w:val="none" w:sz="0" w:space="0" w:color="auto"/>
        <w:right w:val="none" w:sz="0" w:space="0" w:color="auto"/>
      </w:divBdr>
    </w:div>
    <w:div w:id="53627699">
      <w:bodyDiv w:val="1"/>
      <w:marLeft w:val="0"/>
      <w:marRight w:val="0"/>
      <w:marTop w:val="0"/>
      <w:marBottom w:val="0"/>
      <w:divBdr>
        <w:top w:val="none" w:sz="0" w:space="0" w:color="auto"/>
        <w:left w:val="none" w:sz="0" w:space="0" w:color="auto"/>
        <w:bottom w:val="none" w:sz="0" w:space="0" w:color="auto"/>
        <w:right w:val="none" w:sz="0" w:space="0" w:color="auto"/>
      </w:divBdr>
    </w:div>
    <w:div w:id="62071658">
      <w:bodyDiv w:val="1"/>
      <w:marLeft w:val="0"/>
      <w:marRight w:val="0"/>
      <w:marTop w:val="0"/>
      <w:marBottom w:val="0"/>
      <w:divBdr>
        <w:top w:val="none" w:sz="0" w:space="0" w:color="auto"/>
        <w:left w:val="none" w:sz="0" w:space="0" w:color="auto"/>
        <w:bottom w:val="none" w:sz="0" w:space="0" w:color="auto"/>
        <w:right w:val="none" w:sz="0" w:space="0" w:color="auto"/>
      </w:divBdr>
    </w:div>
    <w:div w:id="82266512">
      <w:bodyDiv w:val="1"/>
      <w:marLeft w:val="0"/>
      <w:marRight w:val="0"/>
      <w:marTop w:val="0"/>
      <w:marBottom w:val="0"/>
      <w:divBdr>
        <w:top w:val="none" w:sz="0" w:space="0" w:color="auto"/>
        <w:left w:val="none" w:sz="0" w:space="0" w:color="auto"/>
        <w:bottom w:val="none" w:sz="0" w:space="0" w:color="auto"/>
        <w:right w:val="none" w:sz="0" w:space="0" w:color="auto"/>
      </w:divBdr>
    </w:div>
    <w:div w:id="134183246">
      <w:bodyDiv w:val="1"/>
      <w:marLeft w:val="0"/>
      <w:marRight w:val="0"/>
      <w:marTop w:val="0"/>
      <w:marBottom w:val="0"/>
      <w:divBdr>
        <w:top w:val="none" w:sz="0" w:space="0" w:color="auto"/>
        <w:left w:val="none" w:sz="0" w:space="0" w:color="auto"/>
        <w:bottom w:val="none" w:sz="0" w:space="0" w:color="auto"/>
        <w:right w:val="none" w:sz="0" w:space="0" w:color="auto"/>
      </w:divBdr>
    </w:div>
    <w:div w:id="180096228">
      <w:bodyDiv w:val="1"/>
      <w:marLeft w:val="0"/>
      <w:marRight w:val="0"/>
      <w:marTop w:val="0"/>
      <w:marBottom w:val="0"/>
      <w:divBdr>
        <w:top w:val="none" w:sz="0" w:space="0" w:color="auto"/>
        <w:left w:val="none" w:sz="0" w:space="0" w:color="auto"/>
        <w:bottom w:val="none" w:sz="0" w:space="0" w:color="auto"/>
        <w:right w:val="none" w:sz="0" w:space="0" w:color="auto"/>
      </w:divBdr>
    </w:div>
    <w:div w:id="205264903">
      <w:bodyDiv w:val="1"/>
      <w:marLeft w:val="0"/>
      <w:marRight w:val="0"/>
      <w:marTop w:val="0"/>
      <w:marBottom w:val="0"/>
      <w:divBdr>
        <w:top w:val="none" w:sz="0" w:space="0" w:color="auto"/>
        <w:left w:val="none" w:sz="0" w:space="0" w:color="auto"/>
        <w:bottom w:val="none" w:sz="0" w:space="0" w:color="auto"/>
        <w:right w:val="none" w:sz="0" w:space="0" w:color="auto"/>
      </w:divBdr>
    </w:div>
    <w:div w:id="211817488">
      <w:bodyDiv w:val="1"/>
      <w:marLeft w:val="0"/>
      <w:marRight w:val="0"/>
      <w:marTop w:val="0"/>
      <w:marBottom w:val="0"/>
      <w:divBdr>
        <w:top w:val="none" w:sz="0" w:space="0" w:color="auto"/>
        <w:left w:val="none" w:sz="0" w:space="0" w:color="auto"/>
        <w:bottom w:val="none" w:sz="0" w:space="0" w:color="auto"/>
        <w:right w:val="none" w:sz="0" w:space="0" w:color="auto"/>
      </w:divBdr>
    </w:div>
    <w:div w:id="248655520">
      <w:bodyDiv w:val="1"/>
      <w:marLeft w:val="0"/>
      <w:marRight w:val="0"/>
      <w:marTop w:val="0"/>
      <w:marBottom w:val="0"/>
      <w:divBdr>
        <w:top w:val="none" w:sz="0" w:space="0" w:color="auto"/>
        <w:left w:val="none" w:sz="0" w:space="0" w:color="auto"/>
        <w:bottom w:val="none" w:sz="0" w:space="0" w:color="auto"/>
        <w:right w:val="none" w:sz="0" w:space="0" w:color="auto"/>
      </w:divBdr>
    </w:div>
    <w:div w:id="336427690">
      <w:bodyDiv w:val="1"/>
      <w:marLeft w:val="0"/>
      <w:marRight w:val="0"/>
      <w:marTop w:val="0"/>
      <w:marBottom w:val="0"/>
      <w:divBdr>
        <w:top w:val="none" w:sz="0" w:space="0" w:color="auto"/>
        <w:left w:val="none" w:sz="0" w:space="0" w:color="auto"/>
        <w:bottom w:val="none" w:sz="0" w:space="0" w:color="auto"/>
        <w:right w:val="none" w:sz="0" w:space="0" w:color="auto"/>
      </w:divBdr>
    </w:div>
    <w:div w:id="337193761">
      <w:bodyDiv w:val="1"/>
      <w:marLeft w:val="0"/>
      <w:marRight w:val="0"/>
      <w:marTop w:val="0"/>
      <w:marBottom w:val="0"/>
      <w:divBdr>
        <w:top w:val="none" w:sz="0" w:space="0" w:color="auto"/>
        <w:left w:val="none" w:sz="0" w:space="0" w:color="auto"/>
        <w:bottom w:val="none" w:sz="0" w:space="0" w:color="auto"/>
        <w:right w:val="none" w:sz="0" w:space="0" w:color="auto"/>
      </w:divBdr>
    </w:div>
    <w:div w:id="357438225">
      <w:bodyDiv w:val="1"/>
      <w:marLeft w:val="0"/>
      <w:marRight w:val="0"/>
      <w:marTop w:val="0"/>
      <w:marBottom w:val="0"/>
      <w:divBdr>
        <w:top w:val="none" w:sz="0" w:space="0" w:color="auto"/>
        <w:left w:val="none" w:sz="0" w:space="0" w:color="auto"/>
        <w:bottom w:val="none" w:sz="0" w:space="0" w:color="auto"/>
        <w:right w:val="none" w:sz="0" w:space="0" w:color="auto"/>
      </w:divBdr>
    </w:div>
    <w:div w:id="395013460">
      <w:bodyDiv w:val="1"/>
      <w:marLeft w:val="0"/>
      <w:marRight w:val="0"/>
      <w:marTop w:val="0"/>
      <w:marBottom w:val="0"/>
      <w:divBdr>
        <w:top w:val="none" w:sz="0" w:space="0" w:color="auto"/>
        <w:left w:val="none" w:sz="0" w:space="0" w:color="auto"/>
        <w:bottom w:val="none" w:sz="0" w:space="0" w:color="auto"/>
        <w:right w:val="none" w:sz="0" w:space="0" w:color="auto"/>
      </w:divBdr>
    </w:div>
    <w:div w:id="399444564">
      <w:bodyDiv w:val="1"/>
      <w:marLeft w:val="0"/>
      <w:marRight w:val="0"/>
      <w:marTop w:val="0"/>
      <w:marBottom w:val="0"/>
      <w:divBdr>
        <w:top w:val="none" w:sz="0" w:space="0" w:color="auto"/>
        <w:left w:val="none" w:sz="0" w:space="0" w:color="auto"/>
        <w:bottom w:val="none" w:sz="0" w:space="0" w:color="auto"/>
        <w:right w:val="none" w:sz="0" w:space="0" w:color="auto"/>
      </w:divBdr>
    </w:div>
    <w:div w:id="411853617">
      <w:bodyDiv w:val="1"/>
      <w:marLeft w:val="0"/>
      <w:marRight w:val="0"/>
      <w:marTop w:val="0"/>
      <w:marBottom w:val="0"/>
      <w:divBdr>
        <w:top w:val="none" w:sz="0" w:space="0" w:color="auto"/>
        <w:left w:val="none" w:sz="0" w:space="0" w:color="auto"/>
        <w:bottom w:val="none" w:sz="0" w:space="0" w:color="auto"/>
        <w:right w:val="none" w:sz="0" w:space="0" w:color="auto"/>
      </w:divBdr>
    </w:div>
    <w:div w:id="421030218">
      <w:bodyDiv w:val="1"/>
      <w:marLeft w:val="0"/>
      <w:marRight w:val="0"/>
      <w:marTop w:val="0"/>
      <w:marBottom w:val="0"/>
      <w:divBdr>
        <w:top w:val="none" w:sz="0" w:space="0" w:color="auto"/>
        <w:left w:val="none" w:sz="0" w:space="0" w:color="auto"/>
        <w:bottom w:val="none" w:sz="0" w:space="0" w:color="auto"/>
        <w:right w:val="none" w:sz="0" w:space="0" w:color="auto"/>
      </w:divBdr>
    </w:div>
    <w:div w:id="446890800">
      <w:bodyDiv w:val="1"/>
      <w:marLeft w:val="0"/>
      <w:marRight w:val="0"/>
      <w:marTop w:val="0"/>
      <w:marBottom w:val="0"/>
      <w:divBdr>
        <w:top w:val="none" w:sz="0" w:space="0" w:color="auto"/>
        <w:left w:val="none" w:sz="0" w:space="0" w:color="auto"/>
        <w:bottom w:val="none" w:sz="0" w:space="0" w:color="auto"/>
        <w:right w:val="none" w:sz="0" w:space="0" w:color="auto"/>
      </w:divBdr>
    </w:div>
    <w:div w:id="480730902">
      <w:bodyDiv w:val="1"/>
      <w:marLeft w:val="0"/>
      <w:marRight w:val="0"/>
      <w:marTop w:val="0"/>
      <w:marBottom w:val="0"/>
      <w:divBdr>
        <w:top w:val="none" w:sz="0" w:space="0" w:color="auto"/>
        <w:left w:val="none" w:sz="0" w:space="0" w:color="auto"/>
        <w:bottom w:val="none" w:sz="0" w:space="0" w:color="auto"/>
        <w:right w:val="none" w:sz="0" w:space="0" w:color="auto"/>
      </w:divBdr>
    </w:div>
    <w:div w:id="509412242">
      <w:bodyDiv w:val="1"/>
      <w:marLeft w:val="0"/>
      <w:marRight w:val="0"/>
      <w:marTop w:val="0"/>
      <w:marBottom w:val="0"/>
      <w:divBdr>
        <w:top w:val="none" w:sz="0" w:space="0" w:color="auto"/>
        <w:left w:val="none" w:sz="0" w:space="0" w:color="auto"/>
        <w:bottom w:val="none" w:sz="0" w:space="0" w:color="auto"/>
        <w:right w:val="none" w:sz="0" w:space="0" w:color="auto"/>
      </w:divBdr>
    </w:div>
    <w:div w:id="512302416">
      <w:bodyDiv w:val="1"/>
      <w:marLeft w:val="0"/>
      <w:marRight w:val="0"/>
      <w:marTop w:val="0"/>
      <w:marBottom w:val="0"/>
      <w:divBdr>
        <w:top w:val="none" w:sz="0" w:space="0" w:color="auto"/>
        <w:left w:val="none" w:sz="0" w:space="0" w:color="auto"/>
        <w:bottom w:val="none" w:sz="0" w:space="0" w:color="auto"/>
        <w:right w:val="none" w:sz="0" w:space="0" w:color="auto"/>
      </w:divBdr>
    </w:div>
    <w:div w:id="514929278">
      <w:bodyDiv w:val="1"/>
      <w:marLeft w:val="0"/>
      <w:marRight w:val="0"/>
      <w:marTop w:val="0"/>
      <w:marBottom w:val="0"/>
      <w:divBdr>
        <w:top w:val="none" w:sz="0" w:space="0" w:color="auto"/>
        <w:left w:val="none" w:sz="0" w:space="0" w:color="auto"/>
        <w:bottom w:val="none" w:sz="0" w:space="0" w:color="auto"/>
        <w:right w:val="none" w:sz="0" w:space="0" w:color="auto"/>
      </w:divBdr>
    </w:div>
    <w:div w:id="515000561">
      <w:bodyDiv w:val="1"/>
      <w:marLeft w:val="0"/>
      <w:marRight w:val="0"/>
      <w:marTop w:val="0"/>
      <w:marBottom w:val="0"/>
      <w:divBdr>
        <w:top w:val="none" w:sz="0" w:space="0" w:color="auto"/>
        <w:left w:val="none" w:sz="0" w:space="0" w:color="auto"/>
        <w:bottom w:val="none" w:sz="0" w:space="0" w:color="auto"/>
        <w:right w:val="none" w:sz="0" w:space="0" w:color="auto"/>
      </w:divBdr>
    </w:div>
    <w:div w:id="561722477">
      <w:bodyDiv w:val="1"/>
      <w:marLeft w:val="0"/>
      <w:marRight w:val="0"/>
      <w:marTop w:val="0"/>
      <w:marBottom w:val="0"/>
      <w:divBdr>
        <w:top w:val="none" w:sz="0" w:space="0" w:color="auto"/>
        <w:left w:val="none" w:sz="0" w:space="0" w:color="auto"/>
        <w:bottom w:val="none" w:sz="0" w:space="0" w:color="auto"/>
        <w:right w:val="none" w:sz="0" w:space="0" w:color="auto"/>
      </w:divBdr>
    </w:div>
    <w:div w:id="635987604">
      <w:bodyDiv w:val="1"/>
      <w:marLeft w:val="0"/>
      <w:marRight w:val="0"/>
      <w:marTop w:val="0"/>
      <w:marBottom w:val="0"/>
      <w:divBdr>
        <w:top w:val="none" w:sz="0" w:space="0" w:color="auto"/>
        <w:left w:val="none" w:sz="0" w:space="0" w:color="auto"/>
        <w:bottom w:val="none" w:sz="0" w:space="0" w:color="auto"/>
        <w:right w:val="none" w:sz="0" w:space="0" w:color="auto"/>
      </w:divBdr>
    </w:div>
    <w:div w:id="759722337">
      <w:bodyDiv w:val="1"/>
      <w:marLeft w:val="0"/>
      <w:marRight w:val="0"/>
      <w:marTop w:val="0"/>
      <w:marBottom w:val="0"/>
      <w:divBdr>
        <w:top w:val="none" w:sz="0" w:space="0" w:color="auto"/>
        <w:left w:val="none" w:sz="0" w:space="0" w:color="auto"/>
        <w:bottom w:val="none" w:sz="0" w:space="0" w:color="auto"/>
        <w:right w:val="none" w:sz="0" w:space="0" w:color="auto"/>
      </w:divBdr>
    </w:div>
    <w:div w:id="781337176">
      <w:bodyDiv w:val="1"/>
      <w:marLeft w:val="0"/>
      <w:marRight w:val="0"/>
      <w:marTop w:val="0"/>
      <w:marBottom w:val="0"/>
      <w:divBdr>
        <w:top w:val="none" w:sz="0" w:space="0" w:color="auto"/>
        <w:left w:val="none" w:sz="0" w:space="0" w:color="auto"/>
        <w:bottom w:val="none" w:sz="0" w:space="0" w:color="auto"/>
        <w:right w:val="none" w:sz="0" w:space="0" w:color="auto"/>
      </w:divBdr>
    </w:div>
    <w:div w:id="854422457">
      <w:bodyDiv w:val="1"/>
      <w:marLeft w:val="0"/>
      <w:marRight w:val="0"/>
      <w:marTop w:val="0"/>
      <w:marBottom w:val="0"/>
      <w:divBdr>
        <w:top w:val="none" w:sz="0" w:space="0" w:color="auto"/>
        <w:left w:val="none" w:sz="0" w:space="0" w:color="auto"/>
        <w:bottom w:val="none" w:sz="0" w:space="0" w:color="auto"/>
        <w:right w:val="none" w:sz="0" w:space="0" w:color="auto"/>
      </w:divBdr>
    </w:div>
    <w:div w:id="906844309">
      <w:bodyDiv w:val="1"/>
      <w:marLeft w:val="0"/>
      <w:marRight w:val="0"/>
      <w:marTop w:val="0"/>
      <w:marBottom w:val="0"/>
      <w:divBdr>
        <w:top w:val="none" w:sz="0" w:space="0" w:color="auto"/>
        <w:left w:val="none" w:sz="0" w:space="0" w:color="auto"/>
        <w:bottom w:val="none" w:sz="0" w:space="0" w:color="auto"/>
        <w:right w:val="none" w:sz="0" w:space="0" w:color="auto"/>
      </w:divBdr>
    </w:div>
    <w:div w:id="928199958">
      <w:bodyDiv w:val="1"/>
      <w:marLeft w:val="0"/>
      <w:marRight w:val="0"/>
      <w:marTop w:val="0"/>
      <w:marBottom w:val="0"/>
      <w:divBdr>
        <w:top w:val="none" w:sz="0" w:space="0" w:color="auto"/>
        <w:left w:val="none" w:sz="0" w:space="0" w:color="auto"/>
        <w:bottom w:val="none" w:sz="0" w:space="0" w:color="auto"/>
        <w:right w:val="none" w:sz="0" w:space="0" w:color="auto"/>
      </w:divBdr>
    </w:div>
    <w:div w:id="933439906">
      <w:bodyDiv w:val="1"/>
      <w:marLeft w:val="0"/>
      <w:marRight w:val="0"/>
      <w:marTop w:val="0"/>
      <w:marBottom w:val="0"/>
      <w:divBdr>
        <w:top w:val="none" w:sz="0" w:space="0" w:color="auto"/>
        <w:left w:val="none" w:sz="0" w:space="0" w:color="auto"/>
        <w:bottom w:val="none" w:sz="0" w:space="0" w:color="auto"/>
        <w:right w:val="none" w:sz="0" w:space="0" w:color="auto"/>
      </w:divBdr>
    </w:div>
    <w:div w:id="961418652">
      <w:bodyDiv w:val="1"/>
      <w:marLeft w:val="0"/>
      <w:marRight w:val="0"/>
      <w:marTop w:val="0"/>
      <w:marBottom w:val="0"/>
      <w:divBdr>
        <w:top w:val="none" w:sz="0" w:space="0" w:color="auto"/>
        <w:left w:val="none" w:sz="0" w:space="0" w:color="auto"/>
        <w:bottom w:val="none" w:sz="0" w:space="0" w:color="auto"/>
        <w:right w:val="none" w:sz="0" w:space="0" w:color="auto"/>
      </w:divBdr>
    </w:div>
    <w:div w:id="964582259">
      <w:bodyDiv w:val="1"/>
      <w:marLeft w:val="0"/>
      <w:marRight w:val="0"/>
      <w:marTop w:val="0"/>
      <w:marBottom w:val="0"/>
      <w:divBdr>
        <w:top w:val="none" w:sz="0" w:space="0" w:color="auto"/>
        <w:left w:val="none" w:sz="0" w:space="0" w:color="auto"/>
        <w:bottom w:val="none" w:sz="0" w:space="0" w:color="auto"/>
        <w:right w:val="none" w:sz="0" w:space="0" w:color="auto"/>
      </w:divBdr>
    </w:div>
    <w:div w:id="969474726">
      <w:bodyDiv w:val="1"/>
      <w:marLeft w:val="0"/>
      <w:marRight w:val="0"/>
      <w:marTop w:val="0"/>
      <w:marBottom w:val="0"/>
      <w:divBdr>
        <w:top w:val="none" w:sz="0" w:space="0" w:color="auto"/>
        <w:left w:val="none" w:sz="0" w:space="0" w:color="auto"/>
        <w:bottom w:val="none" w:sz="0" w:space="0" w:color="auto"/>
        <w:right w:val="none" w:sz="0" w:space="0" w:color="auto"/>
      </w:divBdr>
    </w:div>
    <w:div w:id="985159047">
      <w:bodyDiv w:val="1"/>
      <w:marLeft w:val="0"/>
      <w:marRight w:val="0"/>
      <w:marTop w:val="0"/>
      <w:marBottom w:val="0"/>
      <w:divBdr>
        <w:top w:val="none" w:sz="0" w:space="0" w:color="auto"/>
        <w:left w:val="none" w:sz="0" w:space="0" w:color="auto"/>
        <w:bottom w:val="none" w:sz="0" w:space="0" w:color="auto"/>
        <w:right w:val="none" w:sz="0" w:space="0" w:color="auto"/>
      </w:divBdr>
    </w:div>
    <w:div w:id="992752721">
      <w:bodyDiv w:val="1"/>
      <w:marLeft w:val="0"/>
      <w:marRight w:val="0"/>
      <w:marTop w:val="0"/>
      <w:marBottom w:val="0"/>
      <w:divBdr>
        <w:top w:val="none" w:sz="0" w:space="0" w:color="auto"/>
        <w:left w:val="none" w:sz="0" w:space="0" w:color="auto"/>
        <w:bottom w:val="none" w:sz="0" w:space="0" w:color="auto"/>
        <w:right w:val="none" w:sz="0" w:space="0" w:color="auto"/>
      </w:divBdr>
    </w:div>
    <w:div w:id="1047222640">
      <w:bodyDiv w:val="1"/>
      <w:marLeft w:val="0"/>
      <w:marRight w:val="0"/>
      <w:marTop w:val="0"/>
      <w:marBottom w:val="0"/>
      <w:divBdr>
        <w:top w:val="none" w:sz="0" w:space="0" w:color="auto"/>
        <w:left w:val="none" w:sz="0" w:space="0" w:color="auto"/>
        <w:bottom w:val="none" w:sz="0" w:space="0" w:color="auto"/>
        <w:right w:val="none" w:sz="0" w:space="0" w:color="auto"/>
      </w:divBdr>
    </w:div>
    <w:div w:id="1106735329">
      <w:bodyDiv w:val="1"/>
      <w:marLeft w:val="0"/>
      <w:marRight w:val="0"/>
      <w:marTop w:val="0"/>
      <w:marBottom w:val="0"/>
      <w:divBdr>
        <w:top w:val="none" w:sz="0" w:space="0" w:color="auto"/>
        <w:left w:val="none" w:sz="0" w:space="0" w:color="auto"/>
        <w:bottom w:val="none" w:sz="0" w:space="0" w:color="auto"/>
        <w:right w:val="none" w:sz="0" w:space="0" w:color="auto"/>
      </w:divBdr>
    </w:div>
    <w:div w:id="1151991827">
      <w:bodyDiv w:val="1"/>
      <w:marLeft w:val="0"/>
      <w:marRight w:val="0"/>
      <w:marTop w:val="0"/>
      <w:marBottom w:val="0"/>
      <w:divBdr>
        <w:top w:val="none" w:sz="0" w:space="0" w:color="auto"/>
        <w:left w:val="none" w:sz="0" w:space="0" w:color="auto"/>
        <w:bottom w:val="none" w:sz="0" w:space="0" w:color="auto"/>
        <w:right w:val="none" w:sz="0" w:space="0" w:color="auto"/>
      </w:divBdr>
    </w:div>
    <w:div w:id="1162506868">
      <w:bodyDiv w:val="1"/>
      <w:marLeft w:val="0"/>
      <w:marRight w:val="0"/>
      <w:marTop w:val="0"/>
      <w:marBottom w:val="0"/>
      <w:divBdr>
        <w:top w:val="none" w:sz="0" w:space="0" w:color="auto"/>
        <w:left w:val="none" w:sz="0" w:space="0" w:color="auto"/>
        <w:bottom w:val="none" w:sz="0" w:space="0" w:color="auto"/>
        <w:right w:val="none" w:sz="0" w:space="0" w:color="auto"/>
      </w:divBdr>
    </w:div>
    <w:div w:id="1201094573">
      <w:bodyDiv w:val="1"/>
      <w:marLeft w:val="0"/>
      <w:marRight w:val="0"/>
      <w:marTop w:val="0"/>
      <w:marBottom w:val="0"/>
      <w:divBdr>
        <w:top w:val="none" w:sz="0" w:space="0" w:color="auto"/>
        <w:left w:val="none" w:sz="0" w:space="0" w:color="auto"/>
        <w:bottom w:val="none" w:sz="0" w:space="0" w:color="auto"/>
        <w:right w:val="none" w:sz="0" w:space="0" w:color="auto"/>
      </w:divBdr>
    </w:div>
    <w:div w:id="1211499534">
      <w:bodyDiv w:val="1"/>
      <w:marLeft w:val="0"/>
      <w:marRight w:val="0"/>
      <w:marTop w:val="0"/>
      <w:marBottom w:val="0"/>
      <w:divBdr>
        <w:top w:val="none" w:sz="0" w:space="0" w:color="auto"/>
        <w:left w:val="none" w:sz="0" w:space="0" w:color="auto"/>
        <w:bottom w:val="none" w:sz="0" w:space="0" w:color="auto"/>
        <w:right w:val="none" w:sz="0" w:space="0" w:color="auto"/>
      </w:divBdr>
    </w:div>
    <w:div w:id="1231576280">
      <w:bodyDiv w:val="1"/>
      <w:marLeft w:val="0"/>
      <w:marRight w:val="0"/>
      <w:marTop w:val="0"/>
      <w:marBottom w:val="0"/>
      <w:divBdr>
        <w:top w:val="none" w:sz="0" w:space="0" w:color="auto"/>
        <w:left w:val="none" w:sz="0" w:space="0" w:color="auto"/>
        <w:bottom w:val="none" w:sz="0" w:space="0" w:color="auto"/>
        <w:right w:val="none" w:sz="0" w:space="0" w:color="auto"/>
      </w:divBdr>
    </w:div>
    <w:div w:id="1246258928">
      <w:bodyDiv w:val="1"/>
      <w:marLeft w:val="0"/>
      <w:marRight w:val="0"/>
      <w:marTop w:val="0"/>
      <w:marBottom w:val="0"/>
      <w:divBdr>
        <w:top w:val="none" w:sz="0" w:space="0" w:color="auto"/>
        <w:left w:val="none" w:sz="0" w:space="0" w:color="auto"/>
        <w:bottom w:val="none" w:sz="0" w:space="0" w:color="auto"/>
        <w:right w:val="none" w:sz="0" w:space="0" w:color="auto"/>
      </w:divBdr>
    </w:div>
    <w:div w:id="1266691299">
      <w:bodyDiv w:val="1"/>
      <w:marLeft w:val="0"/>
      <w:marRight w:val="0"/>
      <w:marTop w:val="0"/>
      <w:marBottom w:val="0"/>
      <w:divBdr>
        <w:top w:val="none" w:sz="0" w:space="0" w:color="auto"/>
        <w:left w:val="none" w:sz="0" w:space="0" w:color="auto"/>
        <w:bottom w:val="none" w:sz="0" w:space="0" w:color="auto"/>
        <w:right w:val="none" w:sz="0" w:space="0" w:color="auto"/>
      </w:divBdr>
    </w:div>
    <w:div w:id="1277517892">
      <w:bodyDiv w:val="1"/>
      <w:marLeft w:val="0"/>
      <w:marRight w:val="0"/>
      <w:marTop w:val="0"/>
      <w:marBottom w:val="0"/>
      <w:divBdr>
        <w:top w:val="none" w:sz="0" w:space="0" w:color="auto"/>
        <w:left w:val="none" w:sz="0" w:space="0" w:color="auto"/>
        <w:bottom w:val="none" w:sz="0" w:space="0" w:color="auto"/>
        <w:right w:val="none" w:sz="0" w:space="0" w:color="auto"/>
      </w:divBdr>
    </w:div>
    <w:div w:id="1327978678">
      <w:bodyDiv w:val="1"/>
      <w:marLeft w:val="0"/>
      <w:marRight w:val="0"/>
      <w:marTop w:val="0"/>
      <w:marBottom w:val="0"/>
      <w:divBdr>
        <w:top w:val="none" w:sz="0" w:space="0" w:color="auto"/>
        <w:left w:val="none" w:sz="0" w:space="0" w:color="auto"/>
        <w:bottom w:val="none" w:sz="0" w:space="0" w:color="auto"/>
        <w:right w:val="none" w:sz="0" w:space="0" w:color="auto"/>
      </w:divBdr>
    </w:div>
    <w:div w:id="1328896830">
      <w:bodyDiv w:val="1"/>
      <w:marLeft w:val="0"/>
      <w:marRight w:val="0"/>
      <w:marTop w:val="0"/>
      <w:marBottom w:val="0"/>
      <w:divBdr>
        <w:top w:val="none" w:sz="0" w:space="0" w:color="auto"/>
        <w:left w:val="none" w:sz="0" w:space="0" w:color="auto"/>
        <w:bottom w:val="none" w:sz="0" w:space="0" w:color="auto"/>
        <w:right w:val="none" w:sz="0" w:space="0" w:color="auto"/>
      </w:divBdr>
    </w:div>
    <w:div w:id="1355689803">
      <w:bodyDiv w:val="1"/>
      <w:marLeft w:val="0"/>
      <w:marRight w:val="0"/>
      <w:marTop w:val="0"/>
      <w:marBottom w:val="0"/>
      <w:divBdr>
        <w:top w:val="none" w:sz="0" w:space="0" w:color="auto"/>
        <w:left w:val="none" w:sz="0" w:space="0" w:color="auto"/>
        <w:bottom w:val="none" w:sz="0" w:space="0" w:color="auto"/>
        <w:right w:val="none" w:sz="0" w:space="0" w:color="auto"/>
      </w:divBdr>
    </w:div>
    <w:div w:id="1389380936">
      <w:bodyDiv w:val="1"/>
      <w:marLeft w:val="0"/>
      <w:marRight w:val="0"/>
      <w:marTop w:val="0"/>
      <w:marBottom w:val="0"/>
      <w:divBdr>
        <w:top w:val="none" w:sz="0" w:space="0" w:color="auto"/>
        <w:left w:val="none" w:sz="0" w:space="0" w:color="auto"/>
        <w:bottom w:val="none" w:sz="0" w:space="0" w:color="auto"/>
        <w:right w:val="none" w:sz="0" w:space="0" w:color="auto"/>
      </w:divBdr>
    </w:div>
    <w:div w:id="1444884382">
      <w:bodyDiv w:val="1"/>
      <w:marLeft w:val="0"/>
      <w:marRight w:val="0"/>
      <w:marTop w:val="0"/>
      <w:marBottom w:val="0"/>
      <w:divBdr>
        <w:top w:val="none" w:sz="0" w:space="0" w:color="auto"/>
        <w:left w:val="none" w:sz="0" w:space="0" w:color="auto"/>
        <w:bottom w:val="none" w:sz="0" w:space="0" w:color="auto"/>
        <w:right w:val="none" w:sz="0" w:space="0" w:color="auto"/>
      </w:divBdr>
    </w:div>
    <w:div w:id="1464423414">
      <w:bodyDiv w:val="1"/>
      <w:marLeft w:val="0"/>
      <w:marRight w:val="0"/>
      <w:marTop w:val="0"/>
      <w:marBottom w:val="0"/>
      <w:divBdr>
        <w:top w:val="none" w:sz="0" w:space="0" w:color="auto"/>
        <w:left w:val="none" w:sz="0" w:space="0" w:color="auto"/>
        <w:bottom w:val="none" w:sz="0" w:space="0" w:color="auto"/>
        <w:right w:val="none" w:sz="0" w:space="0" w:color="auto"/>
      </w:divBdr>
    </w:div>
    <w:div w:id="1472096777">
      <w:bodyDiv w:val="1"/>
      <w:marLeft w:val="0"/>
      <w:marRight w:val="0"/>
      <w:marTop w:val="0"/>
      <w:marBottom w:val="0"/>
      <w:divBdr>
        <w:top w:val="none" w:sz="0" w:space="0" w:color="auto"/>
        <w:left w:val="none" w:sz="0" w:space="0" w:color="auto"/>
        <w:bottom w:val="none" w:sz="0" w:space="0" w:color="auto"/>
        <w:right w:val="none" w:sz="0" w:space="0" w:color="auto"/>
      </w:divBdr>
    </w:div>
    <w:div w:id="1474563228">
      <w:bodyDiv w:val="1"/>
      <w:marLeft w:val="0"/>
      <w:marRight w:val="0"/>
      <w:marTop w:val="0"/>
      <w:marBottom w:val="0"/>
      <w:divBdr>
        <w:top w:val="none" w:sz="0" w:space="0" w:color="auto"/>
        <w:left w:val="none" w:sz="0" w:space="0" w:color="auto"/>
        <w:bottom w:val="none" w:sz="0" w:space="0" w:color="auto"/>
        <w:right w:val="none" w:sz="0" w:space="0" w:color="auto"/>
      </w:divBdr>
    </w:div>
    <w:div w:id="1481078118">
      <w:bodyDiv w:val="1"/>
      <w:marLeft w:val="0"/>
      <w:marRight w:val="0"/>
      <w:marTop w:val="0"/>
      <w:marBottom w:val="0"/>
      <w:divBdr>
        <w:top w:val="none" w:sz="0" w:space="0" w:color="auto"/>
        <w:left w:val="none" w:sz="0" w:space="0" w:color="auto"/>
        <w:bottom w:val="none" w:sz="0" w:space="0" w:color="auto"/>
        <w:right w:val="none" w:sz="0" w:space="0" w:color="auto"/>
      </w:divBdr>
    </w:div>
    <w:div w:id="1524978454">
      <w:bodyDiv w:val="1"/>
      <w:marLeft w:val="0"/>
      <w:marRight w:val="0"/>
      <w:marTop w:val="0"/>
      <w:marBottom w:val="0"/>
      <w:divBdr>
        <w:top w:val="none" w:sz="0" w:space="0" w:color="auto"/>
        <w:left w:val="none" w:sz="0" w:space="0" w:color="auto"/>
        <w:bottom w:val="none" w:sz="0" w:space="0" w:color="auto"/>
        <w:right w:val="none" w:sz="0" w:space="0" w:color="auto"/>
      </w:divBdr>
    </w:div>
    <w:div w:id="1563368476">
      <w:bodyDiv w:val="1"/>
      <w:marLeft w:val="0"/>
      <w:marRight w:val="0"/>
      <w:marTop w:val="0"/>
      <w:marBottom w:val="0"/>
      <w:divBdr>
        <w:top w:val="none" w:sz="0" w:space="0" w:color="auto"/>
        <w:left w:val="none" w:sz="0" w:space="0" w:color="auto"/>
        <w:bottom w:val="none" w:sz="0" w:space="0" w:color="auto"/>
        <w:right w:val="none" w:sz="0" w:space="0" w:color="auto"/>
      </w:divBdr>
    </w:div>
    <w:div w:id="1598517150">
      <w:bodyDiv w:val="1"/>
      <w:marLeft w:val="0"/>
      <w:marRight w:val="0"/>
      <w:marTop w:val="0"/>
      <w:marBottom w:val="0"/>
      <w:divBdr>
        <w:top w:val="none" w:sz="0" w:space="0" w:color="auto"/>
        <w:left w:val="none" w:sz="0" w:space="0" w:color="auto"/>
        <w:bottom w:val="none" w:sz="0" w:space="0" w:color="auto"/>
        <w:right w:val="none" w:sz="0" w:space="0" w:color="auto"/>
      </w:divBdr>
    </w:div>
    <w:div w:id="1661497556">
      <w:bodyDiv w:val="1"/>
      <w:marLeft w:val="0"/>
      <w:marRight w:val="0"/>
      <w:marTop w:val="0"/>
      <w:marBottom w:val="0"/>
      <w:divBdr>
        <w:top w:val="none" w:sz="0" w:space="0" w:color="auto"/>
        <w:left w:val="none" w:sz="0" w:space="0" w:color="auto"/>
        <w:bottom w:val="none" w:sz="0" w:space="0" w:color="auto"/>
        <w:right w:val="none" w:sz="0" w:space="0" w:color="auto"/>
      </w:divBdr>
    </w:div>
    <w:div w:id="1671638566">
      <w:bodyDiv w:val="1"/>
      <w:marLeft w:val="0"/>
      <w:marRight w:val="0"/>
      <w:marTop w:val="0"/>
      <w:marBottom w:val="0"/>
      <w:divBdr>
        <w:top w:val="none" w:sz="0" w:space="0" w:color="auto"/>
        <w:left w:val="none" w:sz="0" w:space="0" w:color="auto"/>
        <w:bottom w:val="none" w:sz="0" w:space="0" w:color="auto"/>
        <w:right w:val="none" w:sz="0" w:space="0" w:color="auto"/>
      </w:divBdr>
    </w:div>
    <w:div w:id="1734354203">
      <w:bodyDiv w:val="1"/>
      <w:marLeft w:val="0"/>
      <w:marRight w:val="0"/>
      <w:marTop w:val="0"/>
      <w:marBottom w:val="0"/>
      <w:divBdr>
        <w:top w:val="none" w:sz="0" w:space="0" w:color="auto"/>
        <w:left w:val="none" w:sz="0" w:space="0" w:color="auto"/>
        <w:bottom w:val="none" w:sz="0" w:space="0" w:color="auto"/>
        <w:right w:val="none" w:sz="0" w:space="0" w:color="auto"/>
      </w:divBdr>
    </w:div>
    <w:div w:id="1752507705">
      <w:bodyDiv w:val="1"/>
      <w:marLeft w:val="0"/>
      <w:marRight w:val="0"/>
      <w:marTop w:val="0"/>
      <w:marBottom w:val="0"/>
      <w:divBdr>
        <w:top w:val="none" w:sz="0" w:space="0" w:color="auto"/>
        <w:left w:val="none" w:sz="0" w:space="0" w:color="auto"/>
        <w:bottom w:val="none" w:sz="0" w:space="0" w:color="auto"/>
        <w:right w:val="none" w:sz="0" w:space="0" w:color="auto"/>
      </w:divBdr>
    </w:div>
    <w:div w:id="1775320041">
      <w:bodyDiv w:val="1"/>
      <w:marLeft w:val="0"/>
      <w:marRight w:val="0"/>
      <w:marTop w:val="0"/>
      <w:marBottom w:val="0"/>
      <w:divBdr>
        <w:top w:val="none" w:sz="0" w:space="0" w:color="auto"/>
        <w:left w:val="none" w:sz="0" w:space="0" w:color="auto"/>
        <w:bottom w:val="none" w:sz="0" w:space="0" w:color="auto"/>
        <w:right w:val="none" w:sz="0" w:space="0" w:color="auto"/>
      </w:divBdr>
    </w:div>
    <w:div w:id="1857383232">
      <w:bodyDiv w:val="1"/>
      <w:marLeft w:val="0"/>
      <w:marRight w:val="0"/>
      <w:marTop w:val="0"/>
      <w:marBottom w:val="0"/>
      <w:divBdr>
        <w:top w:val="none" w:sz="0" w:space="0" w:color="auto"/>
        <w:left w:val="none" w:sz="0" w:space="0" w:color="auto"/>
        <w:bottom w:val="none" w:sz="0" w:space="0" w:color="auto"/>
        <w:right w:val="none" w:sz="0" w:space="0" w:color="auto"/>
      </w:divBdr>
    </w:div>
    <w:div w:id="1861623254">
      <w:bodyDiv w:val="1"/>
      <w:marLeft w:val="0"/>
      <w:marRight w:val="0"/>
      <w:marTop w:val="0"/>
      <w:marBottom w:val="0"/>
      <w:divBdr>
        <w:top w:val="none" w:sz="0" w:space="0" w:color="auto"/>
        <w:left w:val="none" w:sz="0" w:space="0" w:color="auto"/>
        <w:bottom w:val="none" w:sz="0" w:space="0" w:color="auto"/>
        <w:right w:val="none" w:sz="0" w:space="0" w:color="auto"/>
      </w:divBdr>
    </w:div>
    <w:div w:id="1892031551">
      <w:bodyDiv w:val="1"/>
      <w:marLeft w:val="0"/>
      <w:marRight w:val="0"/>
      <w:marTop w:val="0"/>
      <w:marBottom w:val="0"/>
      <w:divBdr>
        <w:top w:val="none" w:sz="0" w:space="0" w:color="auto"/>
        <w:left w:val="none" w:sz="0" w:space="0" w:color="auto"/>
        <w:bottom w:val="none" w:sz="0" w:space="0" w:color="auto"/>
        <w:right w:val="none" w:sz="0" w:space="0" w:color="auto"/>
      </w:divBdr>
    </w:div>
    <w:div w:id="1894384570">
      <w:bodyDiv w:val="1"/>
      <w:marLeft w:val="0"/>
      <w:marRight w:val="0"/>
      <w:marTop w:val="0"/>
      <w:marBottom w:val="0"/>
      <w:divBdr>
        <w:top w:val="none" w:sz="0" w:space="0" w:color="auto"/>
        <w:left w:val="none" w:sz="0" w:space="0" w:color="auto"/>
        <w:bottom w:val="none" w:sz="0" w:space="0" w:color="auto"/>
        <w:right w:val="none" w:sz="0" w:space="0" w:color="auto"/>
      </w:divBdr>
    </w:div>
    <w:div w:id="1899394300">
      <w:bodyDiv w:val="1"/>
      <w:marLeft w:val="0"/>
      <w:marRight w:val="0"/>
      <w:marTop w:val="0"/>
      <w:marBottom w:val="0"/>
      <w:divBdr>
        <w:top w:val="none" w:sz="0" w:space="0" w:color="auto"/>
        <w:left w:val="none" w:sz="0" w:space="0" w:color="auto"/>
        <w:bottom w:val="none" w:sz="0" w:space="0" w:color="auto"/>
        <w:right w:val="none" w:sz="0" w:space="0" w:color="auto"/>
      </w:divBdr>
    </w:div>
    <w:div w:id="1911427333">
      <w:bodyDiv w:val="1"/>
      <w:marLeft w:val="0"/>
      <w:marRight w:val="0"/>
      <w:marTop w:val="0"/>
      <w:marBottom w:val="0"/>
      <w:divBdr>
        <w:top w:val="none" w:sz="0" w:space="0" w:color="auto"/>
        <w:left w:val="none" w:sz="0" w:space="0" w:color="auto"/>
        <w:bottom w:val="none" w:sz="0" w:space="0" w:color="auto"/>
        <w:right w:val="none" w:sz="0" w:space="0" w:color="auto"/>
      </w:divBdr>
    </w:div>
    <w:div w:id="1970092323">
      <w:bodyDiv w:val="1"/>
      <w:marLeft w:val="0"/>
      <w:marRight w:val="0"/>
      <w:marTop w:val="0"/>
      <w:marBottom w:val="0"/>
      <w:divBdr>
        <w:top w:val="none" w:sz="0" w:space="0" w:color="auto"/>
        <w:left w:val="none" w:sz="0" w:space="0" w:color="auto"/>
        <w:bottom w:val="none" w:sz="0" w:space="0" w:color="auto"/>
        <w:right w:val="none" w:sz="0" w:space="0" w:color="auto"/>
      </w:divBdr>
    </w:div>
    <w:div w:id="1998876172">
      <w:bodyDiv w:val="1"/>
      <w:marLeft w:val="0"/>
      <w:marRight w:val="0"/>
      <w:marTop w:val="0"/>
      <w:marBottom w:val="0"/>
      <w:divBdr>
        <w:top w:val="none" w:sz="0" w:space="0" w:color="auto"/>
        <w:left w:val="none" w:sz="0" w:space="0" w:color="auto"/>
        <w:bottom w:val="none" w:sz="0" w:space="0" w:color="auto"/>
        <w:right w:val="none" w:sz="0" w:space="0" w:color="auto"/>
      </w:divBdr>
    </w:div>
    <w:div w:id="2006592244">
      <w:bodyDiv w:val="1"/>
      <w:marLeft w:val="0"/>
      <w:marRight w:val="0"/>
      <w:marTop w:val="0"/>
      <w:marBottom w:val="0"/>
      <w:divBdr>
        <w:top w:val="none" w:sz="0" w:space="0" w:color="auto"/>
        <w:left w:val="none" w:sz="0" w:space="0" w:color="auto"/>
        <w:bottom w:val="none" w:sz="0" w:space="0" w:color="auto"/>
        <w:right w:val="none" w:sz="0" w:space="0" w:color="auto"/>
      </w:divBdr>
    </w:div>
    <w:div w:id="2046562197">
      <w:bodyDiv w:val="1"/>
      <w:marLeft w:val="0"/>
      <w:marRight w:val="0"/>
      <w:marTop w:val="0"/>
      <w:marBottom w:val="0"/>
      <w:divBdr>
        <w:top w:val="none" w:sz="0" w:space="0" w:color="auto"/>
        <w:left w:val="none" w:sz="0" w:space="0" w:color="auto"/>
        <w:bottom w:val="none" w:sz="0" w:space="0" w:color="auto"/>
        <w:right w:val="none" w:sz="0" w:space="0" w:color="auto"/>
      </w:divBdr>
    </w:div>
    <w:div w:id="2061661024">
      <w:bodyDiv w:val="1"/>
      <w:marLeft w:val="0"/>
      <w:marRight w:val="0"/>
      <w:marTop w:val="0"/>
      <w:marBottom w:val="0"/>
      <w:divBdr>
        <w:top w:val="none" w:sz="0" w:space="0" w:color="auto"/>
        <w:left w:val="none" w:sz="0" w:space="0" w:color="auto"/>
        <w:bottom w:val="none" w:sz="0" w:space="0" w:color="auto"/>
        <w:right w:val="none" w:sz="0" w:space="0" w:color="auto"/>
      </w:divBdr>
    </w:div>
    <w:div w:id="2067799558">
      <w:bodyDiv w:val="1"/>
      <w:marLeft w:val="0"/>
      <w:marRight w:val="0"/>
      <w:marTop w:val="0"/>
      <w:marBottom w:val="0"/>
      <w:divBdr>
        <w:top w:val="none" w:sz="0" w:space="0" w:color="auto"/>
        <w:left w:val="none" w:sz="0" w:space="0" w:color="auto"/>
        <w:bottom w:val="none" w:sz="0" w:space="0" w:color="auto"/>
        <w:right w:val="none" w:sz="0" w:space="0" w:color="auto"/>
      </w:divBdr>
    </w:div>
    <w:div w:id="2069498652">
      <w:bodyDiv w:val="1"/>
      <w:marLeft w:val="0"/>
      <w:marRight w:val="0"/>
      <w:marTop w:val="0"/>
      <w:marBottom w:val="0"/>
      <w:divBdr>
        <w:top w:val="none" w:sz="0" w:space="0" w:color="auto"/>
        <w:left w:val="none" w:sz="0" w:space="0" w:color="auto"/>
        <w:bottom w:val="none" w:sz="0" w:space="0" w:color="auto"/>
        <w:right w:val="none" w:sz="0" w:space="0" w:color="auto"/>
      </w:divBdr>
    </w:div>
    <w:div w:id="2088263851">
      <w:bodyDiv w:val="1"/>
      <w:marLeft w:val="0"/>
      <w:marRight w:val="0"/>
      <w:marTop w:val="0"/>
      <w:marBottom w:val="0"/>
      <w:divBdr>
        <w:top w:val="none" w:sz="0" w:space="0" w:color="auto"/>
        <w:left w:val="none" w:sz="0" w:space="0" w:color="auto"/>
        <w:bottom w:val="none" w:sz="0" w:space="0" w:color="auto"/>
        <w:right w:val="none" w:sz="0" w:space="0" w:color="auto"/>
      </w:divBdr>
    </w:div>
    <w:div w:id="2092464657">
      <w:bodyDiv w:val="1"/>
      <w:marLeft w:val="0"/>
      <w:marRight w:val="0"/>
      <w:marTop w:val="0"/>
      <w:marBottom w:val="0"/>
      <w:divBdr>
        <w:top w:val="none" w:sz="0" w:space="0" w:color="auto"/>
        <w:left w:val="none" w:sz="0" w:space="0" w:color="auto"/>
        <w:bottom w:val="none" w:sz="0" w:space="0" w:color="auto"/>
        <w:right w:val="none" w:sz="0" w:space="0" w:color="auto"/>
      </w:divBdr>
    </w:div>
    <w:div w:id="2113816216">
      <w:bodyDiv w:val="1"/>
      <w:marLeft w:val="0"/>
      <w:marRight w:val="0"/>
      <w:marTop w:val="0"/>
      <w:marBottom w:val="0"/>
      <w:divBdr>
        <w:top w:val="none" w:sz="0" w:space="0" w:color="auto"/>
        <w:left w:val="none" w:sz="0" w:space="0" w:color="auto"/>
        <w:bottom w:val="none" w:sz="0" w:space="0" w:color="auto"/>
        <w:right w:val="none" w:sz="0" w:space="0" w:color="auto"/>
      </w:divBdr>
    </w:div>
    <w:div w:id="21212989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stat.ee/rahvastikupyramiid/?lang=et"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helena.lepper@siseministeerium.ee"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annika.nommikaydin@siseministeerium.ee" TargetMode="External"/><Relationship Id="rId2" Type="http://schemas.openxmlformats.org/officeDocument/2006/relationships/customXml" Target="../customXml/item2.xml"/><Relationship Id="rId16" Type="http://schemas.openxmlformats.org/officeDocument/2006/relationships/hyperlink" Target="mailto:ulvi.klaar@siseministeerium.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enel.pungas@siseministeerium.e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annika.nommikaydin@siseministeeriu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footnotes.xml.rels><?xml version="1.0" encoding="UTF-8" standalone="yes"?>
<Relationships xmlns="http://schemas.openxmlformats.org/package/2006/relationships"><Relationship Id="rId13" Type="http://schemas.openxmlformats.org/officeDocument/2006/relationships/hyperlink" Target="https://www.riigiteataja.ee/kohtulahendid/detailid.html?id=206125201" TargetMode="External"/><Relationship Id="rId18" Type="http://schemas.openxmlformats.org/officeDocument/2006/relationships/hyperlink" Target="https://www.riigiteataja.ee/kohtulahendid/fail.html?fid=206090334" TargetMode="External"/><Relationship Id="rId26" Type="http://schemas.openxmlformats.org/officeDocument/2006/relationships/hyperlink" Target="http://www.eki.ee/nimeselts/bib/" TargetMode="External"/><Relationship Id="rId3" Type="http://schemas.openxmlformats.org/officeDocument/2006/relationships/hyperlink" Target="https://pohiseadus.ee/sisu/3490" TargetMode="External"/><Relationship Id="rId21" Type="http://schemas.openxmlformats.org/officeDocument/2006/relationships/hyperlink" Target="https://www.riigiteataja.ee/kohtulahendid/detailid.html?id=206127612" TargetMode="External"/><Relationship Id="rId34" Type="http://schemas.openxmlformats.org/officeDocument/2006/relationships/hyperlink" Target="https://curia.europa.eu/juris/document/document.jsf?text=&amp;docid=48670&amp;pageIndex=0&amp;doclang=ET&amp;mode=lst&amp;dir=&amp;occ=first&amp;part=1&amp;cid=15774876" TargetMode="External"/><Relationship Id="rId7" Type="http://schemas.openxmlformats.org/officeDocument/2006/relationships/hyperlink" Target="https://www.riigiteataja.ee/kohtulahendid/detailid.html?id=250723565" TargetMode="External"/><Relationship Id="rId12" Type="http://schemas.openxmlformats.org/officeDocument/2006/relationships/hyperlink" Target="https://www.oiguskantsler.ee/sites/default/files/field_document2/6iguskantsleri_seisukoht_oigusrikkumise_puudumise_kohta_nime_muutmise_soovi_pohjendamise_noue.pdf" TargetMode="External"/><Relationship Id="rId17" Type="http://schemas.openxmlformats.org/officeDocument/2006/relationships/hyperlink" Target="https://www.riigiteataja.ee/kohtulahendid/fail.html?fid=206090670" TargetMode="External"/><Relationship Id="rId25" Type="http://schemas.openxmlformats.org/officeDocument/2006/relationships/hyperlink" Target="https://www.emakeeleselts.ee/omakeel/2003_1/OK_2003-1_04.pdf" TargetMode="External"/><Relationship Id="rId33" Type="http://schemas.openxmlformats.org/officeDocument/2006/relationships/hyperlink" Target="https://eki.ee/teatmik/kirjaviis/" TargetMode="External"/><Relationship Id="rId2" Type="http://schemas.openxmlformats.org/officeDocument/2006/relationships/hyperlink" Target="https://eelnoud.valitsus.ee/main/mount/docList/b3943228-0d0a-4154-8aa7-0247cc011426" TargetMode="External"/><Relationship Id="rId16" Type="http://schemas.openxmlformats.org/officeDocument/2006/relationships/hyperlink" Target="https://statistika.justdigi.ee/kuritegevuse-statistika/isikuvastased-kuriteod/seksuaalkuriteod" TargetMode="External"/><Relationship Id="rId20" Type="http://schemas.openxmlformats.org/officeDocument/2006/relationships/hyperlink" Target="https://www.riigiteataja.ee/kohtulahendid/detailid.html?id=206125201" TargetMode="External"/><Relationship Id="rId29" Type="http://schemas.openxmlformats.org/officeDocument/2006/relationships/hyperlink" Target="https://www.riigiteataja.ee/kohtulahendid/detailid.html?id=206131936" TargetMode="External"/><Relationship Id="rId1" Type="http://schemas.openxmlformats.org/officeDocument/2006/relationships/hyperlink" Target="https://eelnoud.valitsus.ee/main/mount/docList/d354f309-6aa8-46a3-8b42-281090bdb956" TargetMode="External"/><Relationship Id="rId6" Type="http://schemas.openxmlformats.org/officeDocument/2006/relationships/hyperlink" Target="https://www.riigiteataja.ee/kohtulahendid/detailid.html?id=261321777" TargetMode="External"/><Relationship Id="rId11" Type="http://schemas.openxmlformats.org/officeDocument/2006/relationships/hyperlink" Target="https://www.riigiteataja.ee/kohtulahendid/detailid.html?id=206125201" TargetMode="External"/><Relationship Id="rId24" Type="http://schemas.openxmlformats.org/officeDocument/2006/relationships/hyperlink" Target="https://www.emakeeleselts.ee/digiraamatud/AES-toimetised_XXVIII.pdf" TargetMode="External"/><Relationship Id="rId32" Type="http://schemas.openxmlformats.org/officeDocument/2006/relationships/hyperlink" Target="https://www.riigiteataja.ee/kohtulahendid/fail.html?fid=206103856" TargetMode="External"/><Relationship Id="rId5" Type="http://schemas.openxmlformats.org/officeDocument/2006/relationships/hyperlink" Target="https://www.riigiteataja.ee/kohtulahendid/detailid.html?id=206129056" TargetMode="External"/><Relationship Id="rId15" Type="http://schemas.openxmlformats.org/officeDocument/2006/relationships/hyperlink" Target="https://curia.europa.eu/juris/document/document.jsf;jsessionid=EE11FF88A1ED992A4709F23D349277F1?text=&amp;docid=49221&amp;pageIndex=0&amp;doclang=ET&amp;mode=lst&amp;dir=&amp;occ=first&amp;part=1&amp;cid=15348630" TargetMode="External"/><Relationship Id="rId23" Type="http://schemas.openxmlformats.org/officeDocument/2006/relationships/hyperlink" Target="http://dspace.ut.ee/bitstream/handle/10062/40634/Keel_Nimekorraldus.pdf" TargetMode="External"/><Relationship Id="rId28" Type="http://schemas.openxmlformats.org/officeDocument/2006/relationships/hyperlink" Target="https://www.riigiteataja.ee/akt/125112025005" TargetMode="External"/><Relationship Id="rId10" Type="http://schemas.openxmlformats.org/officeDocument/2006/relationships/hyperlink" Target="https://www.riigiteataja.ee/kohtulahendid/detailid.html?id=206129071" TargetMode="External"/><Relationship Id="rId19" Type="http://schemas.openxmlformats.org/officeDocument/2006/relationships/hyperlink" Target="https://curia.europa.eu/juris/document/document.jsf;jsessionid=EE11FF88A1ED992A4709F23D349277F1?text=&amp;docid=49221&amp;pageIndex=0&amp;doclang=ET&amp;mode=lst&amp;dir=&amp;occ=first&amp;part=1&amp;cid=15348630" TargetMode="External"/><Relationship Id="rId31" Type="http://schemas.openxmlformats.org/officeDocument/2006/relationships/hyperlink" Target="https://files.core.ac.uk/download/pdf/14483138.pdf" TargetMode="External"/><Relationship Id="rId4" Type="http://schemas.openxmlformats.org/officeDocument/2006/relationships/hyperlink" Target="https://pohiseadus.ee/sisu/3490" TargetMode="External"/><Relationship Id="rId9" Type="http://schemas.openxmlformats.org/officeDocument/2006/relationships/hyperlink" Target="https://www.riigiteataja.ee/kohtulahendid/detailid.html?id=206133074" TargetMode="External"/><Relationship Id="rId14" Type="http://schemas.openxmlformats.org/officeDocument/2006/relationships/hyperlink" Target="https://www.riigiteataja.ee/kohtulahendid/fail.html?fid=206090334" TargetMode="External"/><Relationship Id="rId22" Type="http://schemas.openxmlformats.org/officeDocument/2006/relationships/hyperlink" Target="https://www.riigiteataja.ee/kohtulahendid/detailid.html?id=206131936" TargetMode="External"/><Relationship Id="rId27" Type="http://schemas.openxmlformats.org/officeDocument/2006/relationships/hyperlink" Target="https://dspace.ut.ee/server/api/core/bitstreams/327c027a-81cc-44c6-b4fa-5a1222b27e81/content" TargetMode="External"/><Relationship Id="rId30" Type="http://schemas.openxmlformats.org/officeDocument/2006/relationships/hyperlink" Target="https://eki.ee/teatmik/" TargetMode="External"/><Relationship Id="rId8" Type="http://schemas.openxmlformats.org/officeDocument/2006/relationships/hyperlink" Target="https://www.riigiteataja.ee/kohtulahendid/detailid.html?id=206129926" TargetMode="External"/></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AB7236-BBCB-4144-8C07-5C14E8D12D20}">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309F4B3F-B53A-4AA9-BFCA-8358D66D31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43609C-01AB-4178-9F06-80FDD5314E83}">
  <ds:schemaRefs>
    <ds:schemaRef ds:uri="http://schemas.openxmlformats.org/officeDocument/2006/bibliography"/>
  </ds:schemaRefs>
</ds:datastoreItem>
</file>

<file path=customXml/itemProps4.xml><?xml version="1.0" encoding="utf-8"?>
<ds:datastoreItem xmlns:ds="http://schemas.openxmlformats.org/officeDocument/2006/customXml" ds:itemID="{9B60BAD6-CA41-42F2-AE75-B80306FE56E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Ulvi Klaar</dc:creator>
  <keywords/>
  <dc:description/>
  <lastModifiedBy>Maarja-Liis Lall - JUSTDIGI</lastModifiedBy>
  <revision>89</revision>
  <dcterms:created xsi:type="dcterms:W3CDTF">2026-01-27T15:03:00.0000000Z</dcterms:created>
  <dcterms:modified xsi:type="dcterms:W3CDTF">2026-01-30T08:21:52.6302436Z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2026-01-27T15:03:25Z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6b60ea79-e931-4227-aa1a-c1bc4f983cb9</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